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120" w:rsidRDefault="006D5D48" w:rsidP="00386120">
      <w:pPr>
        <w:tabs>
          <w:tab w:val="left" w:pos="2800"/>
        </w:tabs>
        <w:jc w:val="right"/>
        <w:rPr>
          <w:rFonts w:ascii="Arial" w:hAnsi="Arial"/>
        </w:rPr>
      </w:pPr>
      <w:r>
        <w:rPr>
          <w:rFonts w:ascii="Arial" w:hAnsi="Arial"/>
          <w:noProof/>
          <w:lang w:eastAsia="en-NZ"/>
        </w:rPr>
        <w:drawing>
          <wp:anchor distT="0" distB="0" distL="114300" distR="114300" simplePos="0" relativeHeight="251658240" behindDoc="0" locked="0" layoutInCell="1" allowOverlap="1" wp14:anchorId="510ADC1B" wp14:editId="28AAC9B5">
            <wp:simplePos x="0" y="0"/>
            <wp:positionH relativeFrom="column">
              <wp:posOffset>-341630</wp:posOffset>
            </wp:positionH>
            <wp:positionV relativeFrom="paragraph">
              <wp:posOffset>-457200</wp:posOffset>
            </wp:positionV>
            <wp:extent cx="1819275" cy="215646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2156460"/>
                    </a:xfrm>
                    <a:prstGeom prst="rect">
                      <a:avLst/>
                    </a:prstGeom>
                    <a:noFill/>
                  </pic:spPr>
                </pic:pic>
              </a:graphicData>
            </a:graphic>
            <wp14:sizeRelH relativeFrom="page">
              <wp14:pctWidth>0</wp14:pctWidth>
            </wp14:sizeRelH>
            <wp14:sizeRelV relativeFrom="page">
              <wp14:pctHeight>0</wp14:pctHeight>
            </wp14:sizeRelV>
          </wp:anchor>
        </w:drawing>
      </w:r>
      <w:bookmarkStart w:id="0" w:name="_Ref261004115"/>
      <w:bookmarkEnd w:id="0"/>
      <w:r w:rsidR="00B775C7">
        <w:rPr>
          <w:rFonts w:ascii="Arial" w:hAnsi="Arial"/>
        </w:rPr>
        <w:t xml:space="preserve"> </w:t>
      </w:r>
      <w:r w:rsidR="00386120">
        <w:rPr>
          <w:rFonts w:ascii="Arial" w:hAnsi="Arial"/>
        </w:rPr>
        <w:tab/>
      </w:r>
    </w:p>
    <w:p w:rsidR="00B571EC" w:rsidRPr="00770026" w:rsidRDefault="00386120" w:rsidP="00386120">
      <w:pPr>
        <w:tabs>
          <w:tab w:val="left" w:pos="2800"/>
        </w:tabs>
        <w:jc w:val="right"/>
        <w:rPr>
          <w:rFonts w:ascii="Arial" w:hAnsi="Arial"/>
        </w:rPr>
      </w:pPr>
      <w:r>
        <w:rPr>
          <w:rFonts w:ascii="Arial" w:hAnsi="Arial"/>
        </w:rPr>
        <w:tab/>
      </w:r>
      <w:r w:rsidR="00795A6A">
        <w:rPr>
          <w:rFonts w:ascii="Arial" w:hAnsi="Arial"/>
          <w:szCs w:val="24"/>
        </w:rPr>
        <w:object w:dxaOrig="3045" w:dyaOrig="720" w14:anchorId="3B08E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57.75pt" o:ole="">
            <v:imagedata r:id="rId9" o:title=""/>
          </v:shape>
          <o:OLEObject Type="Embed" ProgID="MSPhotoEd.3" ShapeID="_x0000_i1025" DrawAspect="Content" ObjectID="_1555402234" r:id="rId10"/>
        </w:object>
      </w:r>
    </w:p>
    <w:p w:rsidR="00B571EC" w:rsidRPr="00770026" w:rsidRDefault="00B571EC" w:rsidP="00B571EC">
      <w:pPr>
        <w:jc w:val="center"/>
        <w:rPr>
          <w:rFonts w:ascii="Arial" w:hAnsi="Arial"/>
          <w:sz w:val="28"/>
        </w:rPr>
      </w:pPr>
    </w:p>
    <w:p w:rsidR="00B571EC" w:rsidRPr="00770026" w:rsidRDefault="00B571EC" w:rsidP="00B571EC">
      <w:pPr>
        <w:jc w:val="center"/>
        <w:rPr>
          <w:rFonts w:ascii="Arial" w:hAnsi="Arial"/>
          <w:sz w:val="28"/>
        </w:rPr>
      </w:pPr>
    </w:p>
    <w:p w:rsidR="00B571EC" w:rsidRPr="00770026" w:rsidRDefault="00B571EC" w:rsidP="00B571EC">
      <w:pPr>
        <w:pStyle w:val="BodyText"/>
        <w:jc w:val="center"/>
        <w:outlineLvl w:val="0"/>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770026" w:rsidRDefault="00B571EC" w:rsidP="00B571EC">
      <w:pPr>
        <w:pStyle w:val="BodyText"/>
        <w:jc w:val="center"/>
        <w:rPr>
          <w:rFonts w:ascii="Arial" w:hAnsi="Arial"/>
          <w:sz w:val="28"/>
        </w:rPr>
      </w:pPr>
    </w:p>
    <w:p w:rsidR="00B571EC" w:rsidRPr="00BA2072" w:rsidRDefault="00B571EC" w:rsidP="00B571EC">
      <w:pPr>
        <w:pStyle w:val="BodyText"/>
        <w:jc w:val="center"/>
        <w:rPr>
          <w:rFonts w:ascii="Arial" w:hAnsi="Arial" w:cs="Arial"/>
          <w:sz w:val="36"/>
          <w:szCs w:val="36"/>
        </w:rPr>
      </w:pPr>
      <w:r w:rsidRPr="00BA2072">
        <w:rPr>
          <w:rFonts w:ascii="Arial" w:hAnsi="Arial" w:cs="Arial"/>
          <w:sz w:val="36"/>
          <w:szCs w:val="36"/>
        </w:rPr>
        <w:t>New Zealand Casemix Framework</w:t>
      </w:r>
    </w:p>
    <w:p w:rsidR="00B571EC" w:rsidRPr="00BA2072" w:rsidRDefault="00B571EC" w:rsidP="00B571EC">
      <w:pPr>
        <w:pStyle w:val="BodyText"/>
        <w:jc w:val="center"/>
        <w:rPr>
          <w:rFonts w:ascii="Arial" w:hAnsi="Arial" w:cs="Arial"/>
          <w:sz w:val="36"/>
          <w:szCs w:val="36"/>
        </w:rPr>
      </w:pPr>
      <w:r w:rsidRPr="00BA2072">
        <w:rPr>
          <w:rFonts w:ascii="Arial" w:hAnsi="Arial" w:cs="Arial"/>
          <w:sz w:val="36"/>
          <w:szCs w:val="36"/>
        </w:rPr>
        <w:t>For Publicly Funded Hospitals</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rPr>
          <w:rFonts w:ascii="Arial" w:hAnsi="Arial" w:cs="Arial"/>
        </w:rPr>
      </w:pPr>
      <w:r w:rsidRPr="00BA2072">
        <w:rPr>
          <w:rFonts w:ascii="Arial" w:hAnsi="Arial" w:cs="Arial"/>
        </w:rPr>
        <w:t>including</w:t>
      </w:r>
    </w:p>
    <w:p w:rsidR="00B571EC" w:rsidRPr="00BA2072" w:rsidRDefault="00B571EC" w:rsidP="00B571EC">
      <w:pPr>
        <w:pStyle w:val="BodyText"/>
        <w:jc w:val="center"/>
        <w:rPr>
          <w:rFonts w:ascii="Arial" w:hAnsi="Arial" w:cs="Arial"/>
          <w:sz w:val="28"/>
        </w:rPr>
      </w:pPr>
    </w:p>
    <w:p w:rsidR="00B571EC" w:rsidRPr="00BA2072" w:rsidRDefault="00EA663D" w:rsidP="00EA663D">
      <w:pPr>
        <w:pStyle w:val="BodyText"/>
        <w:tabs>
          <w:tab w:val="left" w:pos="5020"/>
        </w:tabs>
        <w:rPr>
          <w:rFonts w:ascii="Arial" w:hAnsi="Arial" w:cs="Arial"/>
          <w:sz w:val="28"/>
        </w:rPr>
      </w:pPr>
      <w:r w:rsidRPr="00BA2072">
        <w:rPr>
          <w:rFonts w:ascii="Arial" w:hAnsi="Arial" w:cs="Arial"/>
          <w:sz w:val="28"/>
        </w:rPr>
        <w:tab/>
      </w:r>
    </w:p>
    <w:p w:rsidR="00B571EC" w:rsidRPr="00BA2072" w:rsidRDefault="00B571EC" w:rsidP="00B571EC">
      <w:pPr>
        <w:pStyle w:val="BodyText"/>
        <w:jc w:val="center"/>
        <w:outlineLvl w:val="0"/>
        <w:rPr>
          <w:rFonts w:ascii="Arial" w:hAnsi="Arial" w:cs="Arial"/>
          <w:sz w:val="32"/>
          <w:szCs w:val="32"/>
        </w:rPr>
      </w:pPr>
      <w:r w:rsidRPr="00BA2072">
        <w:rPr>
          <w:rFonts w:ascii="Arial" w:hAnsi="Arial" w:cs="Arial"/>
          <w:sz w:val="32"/>
          <w:szCs w:val="32"/>
        </w:rPr>
        <w:t>WIESNZ</w:t>
      </w:r>
      <w:r w:rsidR="00995AAA" w:rsidRPr="00BA2072">
        <w:rPr>
          <w:rFonts w:ascii="Arial" w:hAnsi="Arial" w:cs="Arial"/>
          <w:sz w:val="32"/>
          <w:szCs w:val="32"/>
        </w:rPr>
        <w:t>1</w:t>
      </w:r>
      <w:ins w:id="1" w:author="Tracy Thompson" w:date="2016-04-05T07:55:00Z">
        <w:r w:rsidR="00E22464">
          <w:rPr>
            <w:rFonts w:ascii="Arial" w:hAnsi="Arial" w:cs="Arial"/>
            <w:sz w:val="32"/>
            <w:szCs w:val="32"/>
          </w:rPr>
          <w:t>7</w:t>
        </w:r>
      </w:ins>
      <w:del w:id="2" w:author="Tracy Thompson" w:date="2016-04-05T07:55:00Z">
        <w:r w:rsidR="001B4F92" w:rsidDel="00E22464">
          <w:rPr>
            <w:rFonts w:ascii="Arial" w:hAnsi="Arial" w:cs="Arial"/>
            <w:sz w:val="32"/>
            <w:szCs w:val="32"/>
          </w:rPr>
          <w:delText>6</w:delText>
        </w:r>
      </w:del>
      <w:r w:rsidRPr="00BA2072">
        <w:rPr>
          <w:rFonts w:ascii="Arial" w:hAnsi="Arial" w:cs="Arial"/>
          <w:sz w:val="32"/>
          <w:szCs w:val="32"/>
        </w:rPr>
        <w:t xml:space="preserve"> Methodology</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rPr>
          <w:rFonts w:ascii="Arial" w:hAnsi="Arial" w:cs="Arial"/>
        </w:rPr>
      </w:pPr>
      <w:r w:rsidRPr="00BA2072">
        <w:rPr>
          <w:rFonts w:ascii="Arial" w:hAnsi="Arial" w:cs="Arial"/>
        </w:rPr>
        <w:t>and</w:t>
      </w:r>
    </w:p>
    <w:p w:rsidR="00B571EC" w:rsidRPr="00BA2072" w:rsidRDefault="00B571EC" w:rsidP="00B571EC">
      <w:pPr>
        <w:pStyle w:val="BodyText"/>
        <w:jc w:val="center"/>
        <w:rPr>
          <w:rFonts w:ascii="Arial" w:hAnsi="Arial" w:cs="Arial"/>
          <w:sz w:val="28"/>
        </w:rPr>
      </w:pPr>
    </w:p>
    <w:p w:rsidR="00B571EC" w:rsidRPr="00BA2072" w:rsidRDefault="00B571EC" w:rsidP="00B571EC">
      <w:pPr>
        <w:pStyle w:val="BodyText"/>
        <w:jc w:val="center"/>
        <w:outlineLvl w:val="0"/>
        <w:rPr>
          <w:rFonts w:ascii="Arial" w:hAnsi="Arial" w:cs="Arial"/>
          <w:sz w:val="32"/>
          <w:szCs w:val="32"/>
        </w:rPr>
      </w:pPr>
      <w:r w:rsidRPr="00BA2072">
        <w:rPr>
          <w:rFonts w:ascii="Arial" w:hAnsi="Arial" w:cs="Arial"/>
          <w:sz w:val="32"/>
          <w:szCs w:val="32"/>
        </w:rPr>
        <w:t>Casemix Purchase Unit Allocation</w:t>
      </w:r>
    </w:p>
    <w:p w:rsidR="00B571EC" w:rsidRPr="00BA2072" w:rsidRDefault="00B571EC" w:rsidP="00B571EC">
      <w:pPr>
        <w:pStyle w:val="BodyText"/>
        <w:jc w:val="center"/>
        <w:rPr>
          <w:rFonts w:ascii="Arial" w:hAnsi="Arial" w:cs="Arial"/>
          <w:sz w:val="28"/>
        </w:rPr>
      </w:pPr>
    </w:p>
    <w:p w:rsidR="00B571EC" w:rsidRPr="00BA2072" w:rsidRDefault="00F65F7E" w:rsidP="00CC76F5">
      <w:pPr>
        <w:pStyle w:val="BodyText"/>
        <w:tabs>
          <w:tab w:val="left" w:pos="1515"/>
        </w:tabs>
        <w:rPr>
          <w:rFonts w:ascii="Arial" w:hAnsi="Arial" w:cs="Arial"/>
          <w:sz w:val="28"/>
        </w:rPr>
      </w:pPr>
      <w:r w:rsidRPr="00BA2072">
        <w:rPr>
          <w:rFonts w:ascii="Arial" w:hAnsi="Arial" w:cs="Arial"/>
          <w:sz w:val="28"/>
        </w:rPr>
        <w:tab/>
      </w:r>
      <w:r w:rsidR="00CC76F5">
        <w:rPr>
          <w:rFonts w:ascii="Arial" w:hAnsi="Arial" w:cs="Arial"/>
          <w:sz w:val="28"/>
        </w:rPr>
        <w:tab/>
      </w:r>
      <w:r w:rsidR="00CC76F5">
        <w:rPr>
          <w:rFonts w:ascii="Arial" w:hAnsi="Arial" w:cs="Arial"/>
          <w:sz w:val="28"/>
        </w:rPr>
        <w:tab/>
      </w:r>
      <w:r w:rsidR="00CC76F5">
        <w:rPr>
          <w:rFonts w:ascii="Arial" w:hAnsi="Arial" w:cs="Arial"/>
          <w:sz w:val="28"/>
        </w:rPr>
        <w:tab/>
      </w:r>
      <w:r w:rsidR="00CC76F5">
        <w:rPr>
          <w:rFonts w:ascii="Arial" w:hAnsi="Arial" w:cs="Arial"/>
          <w:sz w:val="28"/>
        </w:rPr>
        <w:tab/>
      </w:r>
      <w:r w:rsidR="00B571EC" w:rsidRPr="00BA2072">
        <w:rPr>
          <w:rFonts w:ascii="Arial" w:hAnsi="Arial" w:cs="Arial"/>
          <w:sz w:val="28"/>
        </w:rPr>
        <w:t>for the</w:t>
      </w:r>
    </w:p>
    <w:p w:rsidR="00B571EC" w:rsidRPr="00BA2072" w:rsidRDefault="00B571EC" w:rsidP="00B571EC">
      <w:pPr>
        <w:pStyle w:val="BodyText"/>
        <w:jc w:val="center"/>
        <w:rPr>
          <w:rFonts w:ascii="Arial" w:hAnsi="Arial" w:cs="Arial"/>
          <w:sz w:val="28"/>
        </w:rPr>
      </w:pPr>
    </w:p>
    <w:p w:rsidR="00B571EC" w:rsidRPr="00BA2072" w:rsidRDefault="00BE22BD" w:rsidP="00B571EC">
      <w:pPr>
        <w:pStyle w:val="BodyText"/>
        <w:jc w:val="center"/>
        <w:rPr>
          <w:rFonts w:ascii="Arial" w:hAnsi="Arial" w:cs="Arial"/>
          <w:sz w:val="28"/>
        </w:rPr>
      </w:pPr>
      <w:r>
        <w:rPr>
          <w:rFonts w:ascii="Arial" w:hAnsi="Arial" w:cs="Arial"/>
          <w:sz w:val="28"/>
        </w:rPr>
        <w:t>20</w:t>
      </w:r>
      <w:r w:rsidR="00995AAA" w:rsidRPr="00BA2072">
        <w:rPr>
          <w:rFonts w:ascii="Arial" w:hAnsi="Arial" w:cs="Arial"/>
          <w:sz w:val="28"/>
        </w:rPr>
        <w:t>1</w:t>
      </w:r>
      <w:r w:rsidR="00D413E4">
        <w:rPr>
          <w:rFonts w:ascii="Arial" w:hAnsi="Arial" w:cs="Arial"/>
          <w:sz w:val="28"/>
        </w:rPr>
        <w:t>7</w:t>
      </w:r>
      <w:r w:rsidR="00995AAA" w:rsidRPr="00BA2072">
        <w:rPr>
          <w:rFonts w:ascii="Arial" w:hAnsi="Arial" w:cs="Arial"/>
          <w:sz w:val="28"/>
        </w:rPr>
        <w:t>/1</w:t>
      </w:r>
      <w:r w:rsidR="00D413E4">
        <w:rPr>
          <w:rFonts w:ascii="Arial" w:hAnsi="Arial" w:cs="Arial"/>
          <w:sz w:val="28"/>
        </w:rPr>
        <w:t>8</w:t>
      </w:r>
      <w:r w:rsidR="00D12D79" w:rsidRPr="00BA2072">
        <w:rPr>
          <w:rFonts w:ascii="Arial" w:hAnsi="Arial" w:cs="Arial"/>
          <w:sz w:val="28"/>
        </w:rPr>
        <w:t xml:space="preserve"> </w:t>
      </w:r>
      <w:r w:rsidR="00B571EC" w:rsidRPr="00BA2072">
        <w:rPr>
          <w:rFonts w:ascii="Arial" w:hAnsi="Arial" w:cs="Arial"/>
          <w:sz w:val="28"/>
        </w:rPr>
        <w:t>Financial Year</w:t>
      </w: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sz w:val="32"/>
          <w:szCs w:val="32"/>
        </w:rPr>
      </w:pPr>
      <w:r w:rsidRPr="00BA2072">
        <w:rPr>
          <w:rFonts w:ascii="Arial" w:hAnsi="Arial" w:cs="Arial"/>
          <w:sz w:val="32"/>
          <w:szCs w:val="32"/>
        </w:rPr>
        <w:t>Specification for Implementation on NMDS</w:t>
      </w:r>
    </w:p>
    <w:p w:rsidR="00B571EC" w:rsidRPr="00BA2072" w:rsidRDefault="008B0066" w:rsidP="008B0066">
      <w:pPr>
        <w:tabs>
          <w:tab w:val="left" w:pos="2940"/>
        </w:tabs>
        <w:rPr>
          <w:rFonts w:ascii="Arial" w:hAnsi="Arial" w:cs="Arial"/>
        </w:rPr>
      </w:pPr>
      <w:r w:rsidRPr="00BA2072">
        <w:rPr>
          <w:rFonts w:ascii="Arial" w:hAnsi="Arial" w:cs="Arial"/>
        </w:rPr>
        <w:tab/>
      </w:r>
    </w:p>
    <w:p w:rsidR="00B571EC" w:rsidRPr="00BA2072" w:rsidRDefault="00B571EC" w:rsidP="00B571EC">
      <w:pPr>
        <w:jc w:val="center"/>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rPr>
      </w:pPr>
    </w:p>
    <w:p w:rsidR="00B571EC" w:rsidRPr="00BA2072" w:rsidRDefault="00B571EC" w:rsidP="00B571EC">
      <w:pPr>
        <w:jc w:val="center"/>
        <w:rPr>
          <w:rFonts w:ascii="Arial" w:hAnsi="Arial" w:cs="Arial"/>
        </w:rPr>
      </w:pPr>
    </w:p>
    <w:p w:rsidR="00B571EC" w:rsidRPr="00BA2072" w:rsidRDefault="00B571EC" w:rsidP="00B571EC">
      <w:pPr>
        <w:jc w:val="center"/>
        <w:outlineLvl w:val="0"/>
        <w:rPr>
          <w:rFonts w:ascii="Arial" w:hAnsi="Arial" w:cs="Arial"/>
        </w:rPr>
      </w:pPr>
      <w:r w:rsidRPr="00BA2072">
        <w:rPr>
          <w:rFonts w:ascii="Arial" w:hAnsi="Arial" w:cs="Arial"/>
        </w:rPr>
        <w:t>Authors: The N</w:t>
      </w:r>
      <w:r w:rsidR="00AD56F5" w:rsidRPr="00BA2072">
        <w:rPr>
          <w:rFonts w:ascii="Arial" w:hAnsi="Arial" w:cs="Arial"/>
        </w:rPr>
        <w:t>CCP</w:t>
      </w:r>
      <w:r w:rsidRPr="00BA2072">
        <w:rPr>
          <w:rFonts w:ascii="Arial" w:hAnsi="Arial" w:cs="Arial"/>
        </w:rPr>
        <w:t xml:space="preserve"> Casemix </w:t>
      </w:r>
      <w:r w:rsidR="00AD56F5" w:rsidRPr="00BA2072">
        <w:rPr>
          <w:rFonts w:ascii="Arial" w:hAnsi="Arial" w:cs="Arial"/>
        </w:rPr>
        <w:t>–</w:t>
      </w:r>
      <w:r w:rsidR="002A6B94">
        <w:rPr>
          <w:rFonts w:ascii="Arial" w:hAnsi="Arial" w:cs="Arial"/>
        </w:rPr>
        <w:t xml:space="preserve"> </w:t>
      </w:r>
      <w:r w:rsidRPr="00BA2072">
        <w:rPr>
          <w:rFonts w:ascii="Arial" w:hAnsi="Arial" w:cs="Arial"/>
        </w:rPr>
        <w:t>Cost</w:t>
      </w:r>
      <w:r w:rsidR="002B1ACF" w:rsidRPr="00BA2072">
        <w:rPr>
          <w:rFonts w:ascii="Arial" w:hAnsi="Arial" w:cs="Arial"/>
        </w:rPr>
        <w:t xml:space="preserve"> </w:t>
      </w:r>
      <w:r w:rsidRPr="00BA2072">
        <w:rPr>
          <w:rFonts w:ascii="Arial" w:hAnsi="Arial" w:cs="Arial"/>
        </w:rPr>
        <w:t>Weights Project Group</w:t>
      </w:r>
    </w:p>
    <w:p w:rsidR="00B571EC" w:rsidRPr="00BA2072" w:rsidRDefault="00B571EC" w:rsidP="00B571EC">
      <w:pPr>
        <w:rPr>
          <w:rFonts w:ascii="Arial" w:hAnsi="Arial" w:cs="Arial"/>
        </w:rPr>
      </w:pPr>
    </w:p>
    <w:p w:rsidR="00B65A2A" w:rsidRPr="005354F4" w:rsidRDefault="00B571EC" w:rsidP="0063378C">
      <w:pPr>
        <w:rPr>
          <w:rFonts w:ascii="Arial" w:hAnsi="Arial" w:cs="Arial"/>
          <w:b/>
        </w:rPr>
      </w:pPr>
      <w:r w:rsidRPr="00770026">
        <w:br w:type="page"/>
      </w:r>
      <w:r w:rsidR="00B65A2A" w:rsidRPr="005354F4">
        <w:rPr>
          <w:rFonts w:ascii="Arial" w:hAnsi="Arial" w:cs="Arial"/>
          <w:b/>
        </w:rPr>
        <w:t>Table of Contents</w:t>
      </w:r>
    </w:p>
    <w:p w:rsidR="00B65A2A" w:rsidRPr="00770026" w:rsidRDefault="00B65A2A" w:rsidP="00B65A2A">
      <w:pPr>
        <w:pStyle w:val="BodyText"/>
        <w:rPr>
          <w:rFonts w:ascii="Arial" w:hAnsi="Arial"/>
          <w:b w:val="0"/>
        </w:rPr>
      </w:pPr>
    </w:p>
    <w:p w:rsidR="009C5D0E" w:rsidRDefault="00C10769">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197B96">
        <w:rPr>
          <w:rFonts w:ascii="Arial" w:hAnsi="Arial" w:cs="Arial"/>
          <w:b w:val="0"/>
          <w:color w:val="262626" w:themeColor="text1" w:themeTint="D9"/>
          <w:sz w:val="18"/>
          <w:szCs w:val="18"/>
        </w:rPr>
        <w:fldChar w:fldCharType="begin"/>
      </w:r>
      <w:r w:rsidR="00B65A2A" w:rsidRPr="00197B96">
        <w:rPr>
          <w:rFonts w:ascii="Arial" w:hAnsi="Arial" w:cs="Arial"/>
          <w:b w:val="0"/>
          <w:color w:val="262626" w:themeColor="text1" w:themeTint="D9"/>
          <w:sz w:val="18"/>
          <w:szCs w:val="18"/>
        </w:rPr>
        <w:instrText xml:space="preserve"> TOC \o "1-3" </w:instrText>
      </w:r>
      <w:r w:rsidRPr="00197B96">
        <w:rPr>
          <w:rFonts w:ascii="Arial" w:hAnsi="Arial" w:cs="Arial"/>
          <w:b w:val="0"/>
          <w:color w:val="262626" w:themeColor="text1" w:themeTint="D9"/>
          <w:sz w:val="18"/>
          <w:szCs w:val="18"/>
        </w:rPr>
        <w:fldChar w:fldCharType="separate"/>
      </w:r>
      <w:r w:rsidR="009C5D0E" w:rsidRPr="00EF500C">
        <w:rPr>
          <w:noProof/>
          <w:color w:val="000000"/>
          <w14:scene3d>
            <w14:camera w14:prst="orthographicFront"/>
            <w14:lightRig w14:rig="threePt" w14:dir="t">
              <w14:rot w14:lat="0" w14:lon="0" w14:rev="0"/>
            </w14:lightRig>
          </w14:scene3d>
        </w:rPr>
        <w:t>1</w:t>
      </w:r>
      <w:r w:rsidR="009C5D0E">
        <w:rPr>
          <w:rFonts w:asciiTheme="minorHAnsi" w:eastAsiaTheme="minorEastAsia" w:hAnsiTheme="minorHAnsi" w:cstheme="minorBidi"/>
          <w:b w:val="0"/>
          <w:caps w:val="0"/>
          <w:noProof/>
          <w:sz w:val="22"/>
          <w:szCs w:val="22"/>
          <w:lang w:val="en-NZ" w:eastAsia="en-NZ"/>
        </w:rPr>
        <w:tab/>
      </w:r>
      <w:r w:rsidR="009C5D0E">
        <w:rPr>
          <w:noProof/>
        </w:rPr>
        <w:t>Purpose of this Document</w:t>
      </w:r>
      <w:r w:rsidR="009C5D0E">
        <w:rPr>
          <w:noProof/>
        </w:rPr>
        <w:tab/>
      </w:r>
      <w:r w:rsidR="009C5D0E">
        <w:rPr>
          <w:noProof/>
        </w:rPr>
        <w:fldChar w:fldCharType="begin"/>
      </w:r>
      <w:r w:rsidR="009C5D0E">
        <w:rPr>
          <w:noProof/>
        </w:rPr>
        <w:instrText xml:space="preserve"> PAGEREF _Toc469033088 \h </w:instrText>
      </w:r>
      <w:r w:rsidR="009C5D0E">
        <w:rPr>
          <w:noProof/>
        </w:rPr>
      </w:r>
      <w:r w:rsidR="009C5D0E">
        <w:rPr>
          <w:noProof/>
        </w:rPr>
        <w:fldChar w:fldCharType="separate"/>
      </w:r>
      <w:r w:rsidR="009C5D0E">
        <w:rPr>
          <w:noProof/>
        </w:rPr>
        <w:t>4</w:t>
      </w:r>
      <w:r w:rsidR="009C5D0E">
        <w:rPr>
          <w:noProof/>
        </w:rPr>
        <w:fldChar w:fldCharType="end"/>
      </w:r>
    </w:p>
    <w:p w:rsidR="009C5D0E" w:rsidRDefault="009C5D0E">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EF500C">
        <w:rPr>
          <w:noProof/>
          <w:color w:val="000000"/>
          <w14:scene3d>
            <w14:camera w14:prst="orthographicFront"/>
            <w14:lightRig w14:rig="threePt" w14:dir="t">
              <w14:rot w14:lat="0" w14:lon="0" w14:rev="0"/>
            </w14:lightRig>
          </w14:scene3d>
        </w:rPr>
        <w:t>2</w:t>
      </w:r>
      <w:r>
        <w:rPr>
          <w:rFonts w:asciiTheme="minorHAnsi" w:eastAsiaTheme="minorEastAsia" w:hAnsiTheme="minorHAnsi" w:cstheme="minorBidi"/>
          <w:b w:val="0"/>
          <w:caps w:val="0"/>
          <w:noProof/>
          <w:sz w:val="22"/>
          <w:szCs w:val="22"/>
          <w:lang w:val="en-NZ" w:eastAsia="en-NZ"/>
        </w:rPr>
        <w:tab/>
      </w:r>
      <w:r>
        <w:rPr>
          <w:noProof/>
        </w:rPr>
        <w:t>Changes Effected in this Version</w:t>
      </w:r>
      <w:r>
        <w:rPr>
          <w:noProof/>
        </w:rPr>
        <w:tab/>
      </w:r>
      <w:r>
        <w:rPr>
          <w:noProof/>
        </w:rPr>
        <w:fldChar w:fldCharType="begin"/>
      </w:r>
      <w:r>
        <w:rPr>
          <w:noProof/>
        </w:rPr>
        <w:instrText xml:space="preserve"> PAGEREF _Toc469033089 \h </w:instrText>
      </w:r>
      <w:r>
        <w:rPr>
          <w:noProof/>
        </w:rPr>
      </w:r>
      <w:r>
        <w:rPr>
          <w:noProof/>
        </w:rPr>
        <w:fldChar w:fldCharType="separate"/>
      </w:r>
      <w:r>
        <w:rPr>
          <w:noProof/>
        </w:rPr>
        <w:t>4</w:t>
      </w:r>
      <w:r>
        <w:rPr>
          <w:noProof/>
        </w:rPr>
        <w:fldChar w:fldCharType="end"/>
      </w:r>
    </w:p>
    <w:p w:rsidR="009C5D0E" w:rsidRDefault="009C5D0E">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EF500C">
        <w:rPr>
          <w:noProof/>
          <w:color w:val="000000"/>
          <w14:scene3d>
            <w14:camera w14:prst="orthographicFront"/>
            <w14:lightRig w14:rig="threePt" w14:dir="t">
              <w14:rot w14:lat="0" w14:lon="0" w14:rev="0"/>
            </w14:lightRig>
          </w14:scene3d>
        </w:rPr>
        <w:t>3</w:t>
      </w:r>
      <w:r>
        <w:rPr>
          <w:rFonts w:asciiTheme="minorHAnsi" w:eastAsiaTheme="minorEastAsia" w:hAnsiTheme="minorHAnsi" w:cstheme="minorBidi"/>
          <w:b w:val="0"/>
          <w:caps w:val="0"/>
          <w:noProof/>
          <w:sz w:val="22"/>
          <w:szCs w:val="22"/>
          <w:lang w:val="en-NZ" w:eastAsia="en-NZ"/>
        </w:rPr>
        <w:tab/>
      </w:r>
      <w:r>
        <w:rPr>
          <w:noProof/>
        </w:rPr>
        <w:t>Introduction</w:t>
      </w:r>
      <w:r>
        <w:rPr>
          <w:noProof/>
        </w:rPr>
        <w:tab/>
      </w:r>
      <w:r>
        <w:rPr>
          <w:noProof/>
        </w:rPr>
        <w:fldChar w:fldCharType="begin"/>
      </w:r>
      <w:r>
        <w:rPr>
          <w:noProof/>
        </w:rPr>
        <w:instrText xml:space="preserve"> PAGEREF _Toc469033090 \h </w:instrText>
      </w:r>
      <w:r>
        <w:rPr>
          <w:noProof/>
        </w:rPr>
      </w:r>
      <w:r>
        <w:rPr>
          <w:noProof/>
        </w:rPr>
        <w:fldChar w:fldCharType="separate"/>
      </w:r>
      <w:r>
        <w:rPr>
          <w:noProof/>
        </w:rPr>
        <w:t>5</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3.1</w:t>
      </w:r>
      <w:r>
        <w:rPr>
          <w:rFonts w:asciiTheme="minorHAnsi" w:eastAsiaTheme="minorEastAsia" w:hAnsiTheme="minorHAnsi" w:cstheme="minorBidi"/>
          <w:smallCaps w:val="0"/>
          <w:noProof/>
          <w:sz w:val="22"/>
          <w:szCs w:val="22"/>
          <w:lang w:val="en-NZ" w:eastAsia="en-NZ"/>
        </w:rPr>
        <w:tab/>
      </w:r>
      <w:r>
        <w:rPr>
          <w:noProof/>
        </w:rPr>
        <w:t>Background</w:t>
      </w:r>
      <w:r>
        <w:rPr>
          <w:noProof/>
        </w:rPr>
        <w:tab/>
      </w:r>
      <w:r>
        <w:rPr>
          <w:noProof/>
        </w:rPr>
        <w:fldChar w:fldCharType="begin"/>
      </w:r>
      <w:r>
        <w:rPr>
          <w:noProof/>
        </w:rPr>
        <w:instrText xml:space="preserve"> PAGEREF _Toc469033091 \h </w:instrText>
      </w:r>
      <w:r>
        <w:rPr>
          <w:noProof/>
        </w:rPr>
      </w:r>
      <w:r>
        <w:rPr>
          <w:noProof/>
        </w:rPr>
        <w:fldChar w:fldCharType="separate"/>
      </w:r>
      <w:r>
        <w:rPr>
          <w:noProof/>
        </w:rPr>
        <w:t>6</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3.2</w:t>
      </w:r>
      <w:r>
        <w:rPr>
          <w:rFonts w:asciiTheme="minorHAnsi" w:eastAsiaTheme="minorEastAsia" w:hAnsiTheme="minorHAnsi" w:cstheme="minorBidi"/>
          <w:smallCaps w:val="0"/>
          <w:noProof/>
          <w:sz w:val="22"/>
          <w:szCs w:val="22"/>
          <w:lang w:val="en-NZ" w:eastAsia="en-NZ"/>
        </w:rPr>
        <w:tab/>
      </w:r>
      <w:r>
        <w:rPr>
          <w:noProof/>
        </w:rPr>
        <w:t>Recent History of Changes to this Casemix Framework</w:t>
      </w:r>
      <w:r>
        <w:rPr>
          <w:noProof/>
        </w:rPr>
        <w:tab/>
      </w:r>
      <w:r>
        <w:rPr>
          <w:noProof/>
        </w:rPr>
        <w:fldChar w:fldCharType="begin"/>
      </w:r>
      <w:r>
        <w:rPr>
          <w:noProof/>
        </w:rPr>
        <w:instrText xml:space="preserve"> PAGEREF _Toc469033092 \h </w:instrText>
      </w:r>
      <w:r>
        <w:rPr>
          <w:noProof/>
        </w:rPr>
      </w:r>
      <w:r>
        <w:rPr>
          <w:noProof/>
        </w:rPr>
        <w:fldChar w:fldCharType="separate"/>
      </w:r>
      <w:r>
        <w:rPr>
          <w:noProof/>
        </w:rPr>
        <w:t>6</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3.2.1</w:t>
      </w:r>
      <w:r>
        <w:rPr>
          <w:rFonts w:asciiTheme="minorHAnsi" w:eastAsiaTheme="minorEastAsia" w:hAnsiTheme="minorHAnsi" w:cstheme="minorBidi"/>
          <w:i w:val="0"/>
          <w:noProof/>
          <w:sz w:val="22"/>
          <w:szCs w:val="22"/>
          <w:lang w:val="en-NZ" w:eastAsia="en-NZ"/>
        </w:rPr>
        <w:tab/>
      </w:r>
      <w:r>
        <w:rPr>
          <w:noProof/>
        </w:rPr>
        <w:t>Changes from WIESNZ16 to WIESNZ17</w:t>
      </w:r>
      <w:r>
        <w:rPr>
          <w:noProof/>
        </w:rPr>
        <w:tab/>
      </w:r>
      <w:r>
        <w:rPr>
          <w:noProof/>
        </w:rPr>
        <w:fldChar w:fldCharType="begin"/>
      </w:r>
      <w:r>
        <w:rPr>
          <w:noProof/>
        </w:rPr>
        <w:instrText xml:space="preserve"> PAGEREF _Toc469033093 \h </w:instrText>
      </w:r>
      <w:r>
        <w:rPr>
          <w:noProof/>
        </w:rPr>
      </w:r>
      <w:r>
        <w:rPr>
          <w:noProof/>
        </w:rPr>
        <w:fldChar w:fldCharType="separate"/>
      </w:r>
      <w:r>
        <w:rPr>
          <w:noProof/>
        </w:rPr>
        <w:t>6</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3.2.2</w:t>
      </w:r>
      <w:r>
        <w:rPr>
          <w:rFonts w:asciiTheme="minorHAnsi" w:eastAsiaTheme="minorEastAsia" w:hAnsiTheme="minorHAnsi" w:cstheme="minorBidi"/>
          <w:i w:val="0"/>
          <w:noProof/>
          <w:sz w:val="22"/>
          <w:szCs w:val="22"/>
          <w:lang w:val="en-NZ" w:eastAsia="en-NZ"/>
        </w:rPr>
        <w:tab/>
      </w:r>
      <w:r>
        <w:rPr>
          <w:noProof/>
        </w:rPr>
        <w:t>Changes from WIESNZ15 to WIESNZ16</w:t>
      </w:r>
      <w:r>
        <w:rPr>
          <w:noProof/>
        </w:rPr>
        <w:tab/>
      </w:r>
      <w:r>
        <w:rPr>
          <w:noProof/>
        </w:rPr>
        <w:fldChar w:fldCharType="begin"/>
      </w:r>
      <w:r>
        <w:rPr>
          <w:noProof/>
        </w:rPr>
        <w:instrText xml:space="preserve"> PAGEREF _Toc469033094 \h </w:instrText>
      </w:r>
      <w:r>
        <w:rPr>
          <w:noProof/>
        </w:rPr>
      </w:r>
      <w:r>
        <w:rPr>
          <w:noProof/>
        </w:rPr>
        <w:fldChar w:fldCharType="separate"/>
      </w:r>
      <w:r>
        <w:rPr>
          <w:noProof/>
        </w:rPr>
        <w:t>7</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3.3</w:t>
      </w:r>
      <w:r>
        <w:rPr>
          <w:rFonts w:asciiTheme="minorHAnsi" w:eastAsiaTheme="minorEastAsia" w:hAnsiTheme="minorHAnsi" w:cstheme="minorBidi"/>
          <w:smallCaps w:val="0"/>
          <w:noProof/>
          <w:sz w:val="22"/>
          <w:szCs w:val="22"/>
          <w:lang w:val="en-NZ" w:eastAsia="en-NZ"/>
        </w:rPr>
        <w:tab/>
      </w:r>
      <w:r>
        <w:rPr>
          <w:noProof/>
        </w:rPr>
        <w:t>Same Day (SD) and One Day (OD) Designations</w:t>
      </w:r>
      <w:r>
        <w:rPr>
          <w:noProof/>
        </w:rPr>
        <w:tab/>
      </w:r>
      <w:r>
        <w:rPr>
          <w:noProof/>
        </w:rPr>
        <w:fldChar w:fldCharType="begin"/>
      </w:r>
      <w:r>
        <w:rPr>
          <w:noProof/>
        </w:rPr>
        <w:instrText xml:space="preserve"> PAGEREF _Toc469033095 \h </w:instrText>
      </w:r>
      <w:r>
        <w:rPr>
          <w:noProof/>
        </w:rPr>
      </w:r>
      <w:r>
        <w:rPr>
          <w:noProof/>
        </w:rPr>
        <w:fldChar w:fldCharType="separate"/>
      </w:r>
      <w:r>
        <w:rPr>
          <w:noProof/>
        </w:rPr>
        <w:t>7</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3.4</w:t>
      </w:r>
      <w:r>
        <w:rPr>
          <w:rFonts w:asciiTheme="minorHAnsi" w:eastAsiaTheme="minorEastAsia" w:hAnsiTheme="minorHAnsi" w:cstheme="minorBidi"/>
          <w:smallCaps w:val="0"/>
          <w:noProof/>
          <w:sz w:val="22"/>
          <w:szCs w:val="22"/>
          <w:lang w:val="en-NZ" w:eastAsia="en-NZ"/>
        </w:rPr>
        <w:tab/>
      </w:r>
      <w:r>
        <w:rPr>
          <w:noProof/>
        </w:rPr>
        <w:t>Elements of the 2016 Casemix Work Programme</w:t>
      </w:r>
      <w:r>
        <w:rPr>
          <w:noProof/>
        </w:rPr>
        <w:tab/>
      </w:r>
      <w:r>
        <w:rPr>
          <w:noProof/>
        </w:rPr>
        <w:fldChar w:fldCharType="begin"/>
      </w:r>
      <w:r>
        <w:rPr>
          <w:noProof/>
        </w:rPr>
        <w:instrText xml:space="preserve"> PAGEREF _Toc469033096 \h </w:instrText>
      </w:r>
      <w:r>
        <w:rPr>
          <w:noProof/>
        </w:rPr>
      </w:r>
      <w:r>
        <w:rPr>
          <w:noProof/>
        </w:rPr>
        <w:fldChar w:fldCharType="separate"/>
      </w:r>
      <w:r>
        <w:rPr>
          <w:noProof/>
        </w:rPr>
        <w:t>7</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3.5</w:t>
      </w:r>
      <w:r>
        <w:rPr>
          <w:rFonts w:asciiTheme="minorHAnsi" w:eastAsiaTheme="minorEastAsia" w:hAnsiTheme="minorHAnsi" w:cstheme="minorBidi"/>
          <w:smallCaps w:val="0"/>
          <w:noProof/>
          <w:sz w:val="22"/>
          <w:szCs w:val="22"/>
          <w:lang w:val="en-NZ" w:eastAsia="en-NZ"/>
        </w:rPr>
        <w:tab/>
      </w:r>
      <w:r>
        <w:rPr>
          <w:noProof/>
        </w:rPr>
        <w:t>Areas for Change in the Future</w:t>
      </w:r>
      <w:r>
        <w:rPr>
          <w:noProof/>
        </w:rPr>
        <w:tab/>
      </w:r>
      <w:r>
        <w:rPr>
          <w:noProof/>
        </w:rPr>
        <w:fldChar w:fldCharType="begin"/>
      </w:r>
      <w:r>
        <w:rPr>
          <w:noProof/>
        </w:rPr>
        <w:instrText xml:space="preserve"> PAGEREF _Toc469033097 \h </w:instrText>
      </w:r>
      <w:r>
        <w:rPr>
          <w:noProof/>
        </w:rPr>
      </w:r>
      <w:r>
        <w:rPr>
          <w:noProof/>
        </w:rPr>
        <w:fldChar w:fldCharType="separate"/>
      </w:r>
      <w:r>
        <w:rPr>
          <w:noProof/>
        </w:rPr>
        <w:t>8</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3.6</w:t>
      </w:r>
      <w:r>
        <w:rPr>
          <w:rFonts w:asciiTheme="minorHAnsi" w:eastAsiaTheme="minorEastAsia" w:hAnsiTheme="minorHAnsi" w:cstheme="minorBidi"/>
          <w:smallCaps w:val="0"/>
          <w:noProof/>
          <w:sz w:val="22"/>
          <w:szCs w:val="22"/>
          <w:lang w:val="en-NZ" w:eastAsia="en-NZ"/>
        </w:rPr>
        <w:tab/>
      </w:r>
      <w:r>
        <w:rPr>
          <w:noProof/>
        </w:rPr>
        <w:t>Special Funding Arrangement for Temporomandibular Joint</w:t>
      </w:r>
      <w:r w:rsidRPr="00EF500C">
        <w:rPr>
          <w:noProof/>
          <w:color w:val="333333"/>
        </w:rPr>
        <w:t xml:space="preserve"> </w:t>
      </w:r>
      <w:r>
        <w:rPr>
          <w:noProof/>
        </w:rPr>
        <w:t>Replacement (TMJ)</w:t>
      </w:r>
      <w:r>
        <w:rPr>
          <w:noProof/>
        </w:rPr>
        <w:tab/>
      </w:r>
      <w:r>
        <w:rPr>
          <w:noProof/>
        </w:rPr>
        <w:fldChar w:fldCharType="begin"/>
      </w:r>
      <w:r>
        <w:rPr>
          <w:noProof/>
        </w:rPr>
        <w:instrText xml:space="preserve"> PAGEREF _Toc469033098 \h </w:instrText>
      </w:r>
      <w:r>
        <w:rPr>
          <w:noProof/>
        </w:rPr>
      </w:r>
      <w:r>
        <w:rPr>
          <w:noProof/>
        </w:rPr>
        <w:fldChar w:fldCharType="separate"/>
      </w:r>
      <w:r>
        <w:rPr>
          <w:noProof/>
        </w:rPr>
        <w:t>8</w:t>
      </w:r>
      <w:r>
        <w:rPr>
          <w:noProof/>
        </w:rPr>
        <w:fldChar w:fldCharType="end"/>
      </w:r>
    </w:p>
    <w:p w:rsidR="009C5D0E" w:rsidRDefault="009C5D0E">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EF500C">
        <w:rPr>
          <w:noProof/>
          <w:color w:val="000000"/>
          <w14:scene3d>
            <w14:camera w14:prst="orthographicFront"/>
            <w14:lightRig w14:rig="threePt" w14:dir="t">
              <w14:rot w14:lat="0" w14:lon="0" w14:rev="0"/>
            </w14:lightRig>
          </w14:scene3d>
        </w:rPr>
        <w:t>4</w:t>
      </w:r>
      <w:r>
        <w:rPr>
          <w:rFonts w:asciiTheme="minorHAnsi" w:eastAsiaTheme="minorEastAsia" w:hAnsiTheme="minorHAnsi" w:cstheme="minorBidi"/>
          <w:b w:val="0"/>
          <w:caps w:val="0"/>
          <w:noProof/>
          <w:sz w:val="22"/>
          <w:szCs w:val="22"/>
          <w:lang w:val="en-NZ" w:eastAsia="en-NZ"/>
        </w:rPr>
        <w:tab/>
      </w:r>
      <w:r>
        <w:rPr>
          <w:noProof/>
        </w:rPr>
        <w:t>WIESNZ17 Calculation</w:t>
      </w:r>
      <w:r>
        <w:rPr>
          <w:noProof/>
        </w:rPr>
        <w:tab/>
      </w:r>
      <w:r>
        <w:rPr>
          <w:noProof/>
        </w:rPr>
        <w:fldChar w:fldCharType="begin"/>
      </w:r>
      <w:r>
        <w:rPr>
          <w:noProof/>
        </w:rPr>
        <w:instrText xml:space="preserve"> PAGEREF _Toc469033099 \h </w:instrText>
      </w:r>
      <w:r>
        <w:rPr>
          <w:noProof/>
        </w:rPr>
      </w:r>
      <w:r>
        <w:rPr>
          <w:noProof/>
        </w:rPr>
        <w:fldChar w:fldCharType="separate"/>
      </w:r>
      <w:r>
        <w:rPr>
          <w:noProof/>
        </w:rPr>
        <w:t>8</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4.1</w:t>
      </w:r>
      <w:r>
        <w:rPr>
          <w:rFonts w:asciiTheme="minorHAnsi" w:eastAsiaTheme="minorEastAsia" w:hAnsiTheme="minorHAnsi" w:cstheme="minorBidi"/>
          <w:smallCaps w:val="0"/>
          <w:noProof/>
          <w:sz w:val="22"/>
          <w:szCs w:val="22"/>
          <w:lang w:val="en-NZ" w:eastAsia="en-NZ"/>
        </w:rPr>
        <w:tab/>
      </w:r>
      <w:r>
        <w:rPr>
          <w:noProof/>
        </w:rPr>
        <w:t>Derived Variables Required in Calculation</w:t>
      </w:r>
      <w:r>
        <w:rPr>
          <w:noProof/>
        </w:rPr>
        <w:tab/>
      </w:r>
      <w:r>
        <w:rPr>
          <w:noProof/>
        </w:rPr>
        <w:fldChar w:fldCharType="begin"/>
      </w:r>
      <w:r>
        <w:rPr>
          <w:noProof/>
        </w:rPr>
        <w:instrText xml:space="preserve"> PAGEREF _Toc469033100 \h </w:instrText>
      </w:r>
      <w:r>
        <w:rPr>
          <w:noProof/>
        </w:rPr>
      </w:r>
      <w:r>
        <w:rPr>
          <w:noProof/>
        </w:rPr>
        <w:fldChar w:fldCharType="separate"/>
      </w:r>
      <w:r>
        <w:rPr>
          <w:noProof/>
        </w:rPr>
        <w:t>8</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4.1.1</w:t>
      </w:r>
      <w:r>
        <w:rPr>
          <w:rFonts w:asciiTheme="minorHAnsi" w:eastAsiaTheme="minorEastAsia" w:hAnsiTheme="minorHAnsi" w:cstheme="minorBidi"/>
          <w:i w:val="0"/>
          <w:noProof/>
          <w:sz w:val="22"/>
          <w:szCs w:val="22"/>
          <w:lang w:val="en-NZ" w:eastAsia="en-NZ"/>
        </w:rPr>
        <w:tab/>
      </w:r>
      <w:r>
        <w:rPr>
          <w:noProof/>
        </w:rPr>
        <w:t>Length of Stay</w:t>
      </w:r>
      <w:r>
        <w:rPr>
          <w:noProof/>
        </w:rPr>
        <w:tab/>
      </w:r>
      <w:r>
        <w:rPr>
          <w:noProof/>
        </w:rPr>
        <w:fldChar w:fldCharType="begin"/>
      </w:r>
      <w:r>
        <w:rPr>
          <w:noProof/>
        </w:rPr>
        <w:instrText xml:space="preserve"> PAGEREF _Toc469033101 \h </w:instrText>
      </w:r>
      <w:r>
        <w:rPr>
          <w:noProof/>
        </w:rPr>
      </w:r>
      <w:r>
        <w:rPr>
          <w:noProof/>
        </w:rPr>
        <w:fldChar w:fldCharType="separate"/>
      </w:r>
      <w:r>
        <w:rPr>
          <w:noProof/>
        </w:rPr>
        <w:t>8</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lang w:eastAsia="en-NZ"/>
          <w14:scene3d>
            <w14:camera w14:prst="orthographicFront"/>
            <w14:lightRig w14:rig="threePt" w14:dir="t">
              <w14:rot w14:lat="0" w14:lon="0" w14:rev="0"/>
            </w14:lightRig>
          </w14:scene3d>
        </w:rPr>
        <w:t>4.1.2</w:t>
      </w:r>
      <w:r>
        <w:rPr>
          <w:rFonts w:asciiTheme="minorHAnsi" w:eastAsiaTheme="minorEastAsia" w:hAnsiTheme="minorHAnsi" w:cstheme="minorBidi"/>
          <w:i w:val="0"/>
          <w:noProof/>
          <w:sz w:val="22"/>
          <w:szCs w:val="22"/>
          <w:lang w:val="en-NZ" w:eastAsia="en-NZ"/>
        </w:rPr>
        <w:tab/>
      </w:r>
      <w:r>
        <w:rPr>
          <w:noProof/>
        </w:rPr>
        <w:t>Extreme LOS Events</w:t>
      </w:r>
      <w:r>
        <w:rPr>
          <w:noProof/>
        </w:rPr>
        <w:tab/>
      </w:r>
      <w:r>
        <w:rPr>
          <w:noProof/>
        </w:rPr>
        <w:fldChar w:fldCharType="begin"/>
      </w:r>
      <w:r>
        <w:rPr>
          <w:noProof/>
        </w:rPr>
        <w:instrText xml:space="preserve"> PAGEREF _Toc469033102 \h </w:instrText>
      </w:r>
      <w:r>
        <w:rPr>
          <w:noProof/>
        </w:rPr>
      </w:r>
      <w:r>
        <w:rPr>
          <w:noProof/>
        </w:rPr>
        <w:fldChar w:fldCharType="separate"/>
      </w:r>
      <w:r>
        <w:rPr>
          <w:noProof/>
        </w:rPr>
        <w:t>9</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4.2</w:t>
      </w:r>
      <w:r>
        <w:rPr>
          <w:rFonts w:asciiTheme="minorHAnsi" w:eastAsiaTheme="minorEastAsia" w:hAnsiTheme="minorHAnsi" w:cstheme="minorBidi"/>
          <w:smallCaps w:val="0"/>
          <w:noProof/>
          <w:sz w:val="22"/>
          <w:szCs w:val="22"/>
          <w:lang w:val="en-NZ" w:eastAsia="en-NZ"/>
        </w:rPr>
        <w:tab/>
      </w:r>
      <w:r>
        <w:rPr>
          <w:noProof/>
        </w:rPr>
        <w:t>DRG Reallocations</w:t>
      </w:r>
      <w:r>
        <w:rPr>
          <w:noProof/>
        </w:rPr>
        <w:tab/>
      </w:r>
      <w:r>
        <w:rPr>
          <w:noProof/>
        </w:rPr>
        <w:fldChar w:fldCharType="begin"/>
      </w:r>
      <w:r>
        <w:rPr>
          <w:noProof/>
        </w:rPr>
        <w:instrText xml:space="preserve"> PAGEREF _Toc469033103 \h </w:instrText>
      </w:r>
      <w:r>
        <w:rPr>
          <w:noProof/>
        </w:rPr>
      </w:r>
      <w:r>
        <w:rPr>
          <w:noProof/>
        </w:rPr>
        <w:fldChar w:fldCharType="separate"/>
      </w:r>
      <w:r>
        <w:rPr>
          <w:noProof/>
        </w:rPr>
        <w:t>9</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4.2.1</w:t>
      </w:r>
      <w:r>
        <w:rPr>
          <w:rFonts w:asciiTheme="minorHAnsi" w:eastAsiaTheme="minorEastAsia" w:hAnsiTheme="minorHAnsi" w:cstheme="minorBidi"/>
          <w:i w:val="0"/>
          <w:noProof/>
          <w:sz w:val="22"/>
          <w:szCs w:val="22"/>
          <w:lang w:val="en-NZ" w:eastAsia="en-NZ"/>
        </w:rPr>
        <w:tab/>
      </w:r>
      <w:r>
        <w:rPr>
          <w:noProof/>
        </w:rPr>
        <w:t>Adjustment of Medical AR-DRGs with Radiotherapy (R64W)</w:t>
      </w:r>
      <w:r>
        <w:rPr>
          <w:noProof/>
        </w:rPr>
        <w:tab/>
      </w:r>
      <w:r>
        <w:rPr>
          <w:noProof/>
        </w:rPr>
        <w:fldChar w:fldCharType="begin"/>
      </w:r>
      <w:r>
        <w:rPr>
          <w:noProof/>
        </w:rPr>
        <w:instrText xml:space="preserve"> PAGEREF _Toc469033104 \h </w:instrText>
      </w:r>
      <w:r>
        <w:rPr>
          <w:noProof/>
        </w:rPr>
      </w:r>
      <w:r>
        <w:rPr>
          <w:noProof/>
        </w:rPr>
        <w:fldChar w:fldCharType="separate"/>
      </w:r>
      <w:r>
        <w:rPr>
          <w:noProof/>
        </w:rPr>
        <w:t>9</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4.2.2</w:t>
      </w:r>
      <w:r>
        <w:rPr>
          <w:rFonts w:asciiTheme="minorHAnsi" w:eastAsiaTheme="minorEastAsia" w:hAnsiTheme="minorHAnsi" w:cstheme="minorBidi"/>
          <w:i w:val="0"/>
          <w:noProof/>
          <w:sz w:val="22"/>
          <w:szCs w:val="22"/>
          <w:lang w:val="en-NZ" w:eastAsia="en-NZ"/>
        </w:rPr>
        <w:tab/>
      </w:r>
      <w:r>
        <w:rPr>
          <w:noProof/>
        </w:rPr>
        <w:t>NZ DRG Allocation</w:t>
      </w:r>
      <w:r>
        <w:rPr>
          <w:noProof/>
        </w:rPr>
        <w:tab/>
      </w:r>
      <w:r>
        <w:rPr>
          <w:noProof/>
        </w:rPr>
        <w:fldChar w:fldCharType="begin"/>
      </w:r>
      <w:r>
        <w:rPr>
          <w:noProof/>
        </w:rPr>
        <w:instrText xml:space="preserve"> PAGEREF _Toc469033105 \h </w:instrText>
      </w:r>
      <w:r>
        <w:rPr>
          <w:noProof/>
        </w:rPr>
      </w:r>
      <w:r>
        <w:rPr>
          <w:noProof/>
        </w:rPr>
        <w:fldChar w:fldCharType="separate"/>
      </w:r>
      <w:r>
        <w:rPr>
          <w:noProof/>
        </w:rPr>
        <w:t>9</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4.2.3</w:t>
      </w:r>
      <w:r>
        <w:rPr>
          <w:rFonts w:asciiTheme="minorHAnsi" w:eastAsiaTheme="minorEastAsia" w:hAnsiTheme="minorHAnsi" w:cstheme="minorBidi"/>
          <w:i w:val="0"/>
          <w:noProof/>
          <w:sz w:val="22"/>
          <w:szCs w:val="22"/>
          <w:lang w:val="en-NZ" w:eastAsia="en-NZ"/>
        </w:rPr>
        <w:tab/>
      </w:r>
      <w:r>
        <w:rPr>
          <w:noProof/>
        </w:rPr>
        <w:t>Ophthalmology Injections and Skin Lesion Procedures</w:t>
      </w:r>
      <w:r>
        <w:rPr>
          <w:noProof/>
        </w:rPr>
        <w:tab/>
      </w:r>
      <w:r>
        <w:rPr>
          <w:noProof/>
        </w:rPr>
        <w:fldChar w:fldCharType="begin"/>
      </w:r>
      <w:r>
        <w:rPr>
          <w:noProof/>
        </w:rPr>
        <w:instrText xml:space="preserve"> PAGEREF _Toc469033106 \h </w:instrText>
      </w:r>
      <w:r>
        <w:rPr>
          <w:noProof/>
        </w:rPr>
      </w:r>
      <w:r>
        <w:rPr>
          <w:noProof/>
        </w:rPr>
        <w:fldChar w:fldCharType="separate"/>
      </w:r>
      <w:r>
        <w:rPr>
          <w:noProof/>
        </w:rPr>
        <w:t>11</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4.2.4</w:t>
      </w:r>
      <w:r>
        <w:rPr>
          <w:rFonts w:asciiTheme="minorHAnsi" w:eastAsiaTheme="minorEastAsia" w:hAnsiTheme="minorHAnsi" w:cstheme="minorBidi"/>
          <w:i w:val="0"/>
          <w:noProof/>
          <w:sz w:val="22"/>
          <w:szCs w:val="22"/>
          <w:lang w:val="en-NZ" w:eastAsia="en-NZ"/>
        </w:rPr>
        <w:tab/>
      </w:r>
      <w:r>
        <w:rPr>
          <w:noProof/>
        </w:rPr>
        <w:t>All other AR-DRGs</w:t>
      </w:r>
      <w:r>
        <w:rPr>
          <w:noProof/>
        </w:rPr>
        <w:tab/>
      </w:r>
      <w:r>
        <w:rPr>
          <w:noProof/>
        </w:rPr>
        <w:fldChar w:fldCharType="begin"/>
      </w:r>
      <w:r>
        <w:rPr>
          <w:noProof/>
        </w:rPr>
        <w:instrText xml:space="preserve"> PAGEREF _Toc469033107 \h </w:instrText>
      </w:r>
      <w:r>
        <w:rPr>
          <w:noProof/>
        </w:rPr>
      </w:r>
      <w:r>
        <w:rPr>
          <w:noProof/>
        </w:rPr>
        <w:fldChar w:fldCharType="separate"/>
      </w:r>
      <w:r>
        <w:rPr>
          <w:noProof/>
        </w:rPr>
        <w:t>11</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4.3</w:t>
      </w:r>
      <w:r>
        <w:rPr>
          <w:rFonts w:asciiTheme="minorHAnsi" w:eastAsiaTheme="minorEastAsia" w:hAnsiTheme="minorHAnsi" w:cstheme="minorBidi"/>
          <w:smallCaps w:val="0"/>
          <w:noProof/>
          <w:sz w:val="22"/>
          <w:szCs w:val="22"/>
          <w:lang w:val="en-NZ" w:eastAsia="en-NZ"/>
        </w:rPr>
        <w:tab/>
      </w:r>
      <w:r>
        <w:rPr>
          <w:noProof/>
        </w:rPr>
        <w:t>Adjusted Mechanical Ventilation Days</w:t>
      </w:r>
      <w:r>
        <w:rPr>
          <w:noProof/>
        </w:rPr>
        <w:tab/>
      </w:r>
      <w:r>
        <w:rPr>
          <w:noProof/>
        </w:rPr>
        <w:fldChar w:fldCharType="begin"/>
      </w:r>
      <w:r>
        <w:rPr>
          <w:noProof/>
        </w:rPr>
        <w:instrText xml:space="preserve"> PAGEREF _Toc469033108 \h </w:instrText>
      </w:r>
      <w:r>
        <w:rPr>
          <w:noProof/>
        </w:rPr>
      </w:r>
      <w:r>
        <w:rPr>
          <w:noProof/>
        </w:rPr>
        <w:fldChar w:fldCharType="separate"/>
      </w:r>
      <w:r>
        <w:rPr>
          <w:noProof/>
        </w:rPr>
        <w:t>11</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4.3.1</w:t>
      </w:r>
      <w:r>
        <w:rPr>
          <w:rFonts w:asciiTheme="minorHAnsi" w:eastAsiaTheme="minorEastAsia" w:hAnsiTheme="minorHAnsi" w:cstheme="minorBidi"/>
          <w:i w:val="0"/>
          <w:noProof/>
          <w:sz w:val="22"/>
          <w:szCs w:val="22"/>
          <w:lang w:val="en-NZ" w:eastAsia="en-NZ"/>
        </w:rPr>
        <w:tab/>
      </w:r>
      <w:r>
        <w:rPr>
          <w:noProof/>
        </w:rPr>
        <w:t>DRGs Excluded from Mechanical Ventilation Days</w:t>
      </w:r>
      <w:r>
        <w:rPr>
          <w:noProof/>
        </w:rPr>
        <w:tab/>
      </w:r>
      <w:r>
        <w:rPr>
          <w:noProof/>
        </w:rPr>
        <w:fldChar w:fldCharType="begin"/>
      </w:r>
      <w:r>
        <w:rPr>
          <w:noProof/>
        </w:rPr>
        <w:instrText xml:space="preserve"> PAGEREF _Toc469033109 \h </w:instrText>
      </w:r>
      <w:r>
        <w:rPr>
          <w:noProof/>
        </w:rPr>
      </w:r>
      <w:r>
        <w:rPr>
          <w:noProof/>
        </w:rPr>
        <w:fldChar w:fldCharType="separate"/>
      </w:r>
      <w:r>
        <w:rPr>
          <w:noProof/>
        </w:rPr>
        <w:t>11</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4.3.2</w:t>
      </w:r>
      <w:r>
        <w:rPr>
          <w:rFonts w:asciiTheme="minorHAnsi" w:eastAsiaTheme="minorEastAsia" w:hAnsiTheme="minorHAnsi" w:cstheme="minorBidi"/>
          <w:i w:val="0"/>
          <w:noProof/>
          <w:sz w:val="22"/>
          <w:szCs w:val="22"/>
          <w:lang w:val="en-NZ" w:eastAsia="en-NZ"/>
        </w:rPr>
        <w:tab/>
      </w:r>
      <w:r>
        <w:rPr>
          <w:noProof/>
        </w:rPr>
        <w:t>Calculation of Mechanical Ventilation Days from Hours</w:t>
      </w:r>
      <w:r>
        <w:rPr>
          <w:noProof/>
        </w:rPr>
        <w:tab/>
      </w:r>
      <w:r>
        <w:rPr>
          <w:noProof/>
        </w:rPr>
        <w:fldChar w:fldCharType="begin"/>
      </w:r>
      <w:r>
        <w:rPr>
          <w:noProof/>
        </w:rPr>
        <w:instrText xml:space="preserve"> PAGEREF _Toc469033110 \h </w:instrText>
      </w:r>
      <w:r>
        <w:rPr>
          <w:noProof/>
        </w:rPr>
      </w:r>
      <w:r>
        <w:rPr>
          <w:noProof/>
        </w:rPr>
        <w:fldChar w:fldCharType="separate"/>
      </w:r>
      <w:r>
        <w:rPr>
          <w:noProof/>
        </w:rPr>
        <w:t>11</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4.4</w:t>
      </w:r>
      <w:r>
        <w:rPr>
          <w:rFonts w:asciiTheme="minorHAnsi" w:eastAsiaTheme="minorEastAsia" w:hAnsiTheme="minorHAnsi" w:cstheme="minorBidi"/>
          <w:smallCaps w:val="0"/>
          <w:noProof/>
          <w:sz w:val="22"/>
          <w:szCs w:val="22"/>
          <w:lang w:val="en-NZ" w:eastAsia="en-NZ"/>
        </w:rPr>
        <w:tab/>
      </w:r>
      <w:r>
        <w:rPr>
          <w:noProof/>
        </w:rPr>
        <w:t>General Calculation</w:t>
      </w:r>
      <w:r>
        <w:rPr>
          <w:noProof/>
        </w:rPr>
        <w:tab/>
      </w:r>
      <w:r>
        <w:rPr>
          <w:noProof/>
        </w:rPr>
        <w:fldChar w:fldCharType="begin"/>
      </w:r>
      <w:r>
        <w:rPr>
          <w:noProof/>
        </w:rPr>
        <w:instrText xml:space="preserve"> PAGEREF _Toc469033111 \h </w:instrText>
      </w:r>
      <w:r>
        <w:rPr>
          <w:noProof/>
        </w:rPr>
      </w:r>
      <w:r>
        <w:rPr>
          <w:noProof/>
        </w:rPr>
        <w:fldChar w:fldCharType="separate"/>
      </w:r>
      <w:r>
        <w:rPr>
          <w:noProof/>
        </w:rPr>
        <w:t>12</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4.4.1</w:t>
      </w:r>
      <w:r>
        <w:rPr>
          <w:rFonts w:asciiTheme="minorHAnsi" w:eastAsiaTheme="minorEastAsia" w:hAnsiTheme="minorHAnsi" w:cstheme="minorBidi"/>
          <w:i w:val="0"/>
          <w:noProof/>
          <w:sz w:val="22"/>
          <w:szCs w:val="22"/>
          <w:lang w:val="en-NZ" w:eastAsia="en-NZ"/>
        </w:rPr>
        <w:tab/>
      </w:r>
      <w:r>
        <w:rPr>
          <w:noProof/>
        </w:rPr>
        <w:t>Calculating WIESNZ17</w:t>
      </w:r>
      <w:r>
        <w:rPr>
          <w:noProof/>
        </w:rPr>
        <w:tab/>
      </w:r>
      <w:r>
        <w:rPr>
          <w:noProof/>
        </w:rPr>
        <w:fldChar w:fldCharType="begin"/>
      </w:r>
      <w:r>
        <w:rPr>
          <w:noProof/>
        </w:rPr>
        <w:instrText xml:space="preserve"> PAGEREF _Toc469033112 \h </w:instrText>
      </w:r>
      <w:r>
        <w:rPr>
          <w:noProof/>
        </w:rPr>
      </w:r>
      <w:r>
        <w:rPr>
          <w:noProof/>
        </w:rPr>
        <w:fldChar w:fldCharType="separate"/>
      </w:r>
      <w:r>
        <w:rPr>
          <w:noProof/>
        </w:rPr>
        <w:t>14</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4.4.2</w:t>
      </w:r>
      <w:r>
        <w:rPr>
          <w:rFonts w:asciiTheme="minorHAnsi" w:eastAsiaTheme="minorEastAsia" w:hAnsiTheme="minorHAnsi" w:cstheme="minorBidi"/>
          <w:i w:val="0"/>
          <w:noProof/>
          <w:sz w:val="22"/>
          <w:szCs w:val="22"/>
          <w:lang w:val="en-NZ" w:eastAsia="en-NZ"/>
        </w:rPr>
        <w:tab/>
      </w:r>
      <w:r>
        <w:rPr>
          <w:noProof/>
        </w:rPr>
        <w:t>Co-payment for Mechanical Ventilation</w:t>
      </w:r>
      <w:r>
        <w:rPr>
          <w:noProof/>
        </w:rPr>
        <w:tab/>
      </w:r>
      <w:r>
        <w:rPr>
          <w:noProof/>
        </w:rPr>
        <w:fldChar w:fldCharType="begin"/>
      </w:r>
      <w:r>
        <w:rPr>
          <w:noProof/>
        </w:rPr>
        <w:instrText xml:space="preserve"> PAGEREF _Toc469033113 \h </w:instrText>
      </w:r>
      <w:r>
        <w:rPr>
          <w:noProof/>
        </w:rPr>
      </w:r>
      <w:r>
        <w:rPr>
          <w:noProof/>
        </w:rPr>
        <w:fldChar w:fldCharType="separate"/>
      </w:r>
      <w:r>
        <w:rPr>
          <w:noProof/>
        </w:rPr>
        <w:t>15</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4.4.3</w:t>
      </w:r>
      <w:r>
        <w:rPr>
          <w:rFonts w:asciiTheme="minorHAnsi" w:eastAsiaTheme="minorEastAsia" w:hAnsiTheme="minorHAnsi" w:cstheme="minorBidi"/>
          <w:i w:val="0"/>
          <w:noProof/>
          <w:sz w:val="22"/>
          <w:szCs w:val="22"/>
          <w:lang w:val="en-NZ" w:eastAsia="en-NZ"/>
        </w:rPr>
        <w:tab/>
      </w:r>
      <w:r>
        <w:rPr>
          <w:noProof/>
        </w:rPr>
        <w:t>Co-payment for AAA and ASD</w:t>
      </w:r>
      <w:r>
        <w:rPr>
          <w:noProof/>
        </w:rPr>
        <w:tab/>
      </w:r>
      <w:r>
        <w:rPr>
          <w:noProof/>
        </w:rPr>
        <w:fldChar w:fldCharType="begin"/>
      </w:r>
      <w:r>
        <w:rPr>
          <w:noProof/>
        </w:rPr>
        <w:instrText xml:space="preserve"> PAGEREF _Toc469033114 \h </w:instrText>
      </w:r>
      <w:r>
        <w:rPr>
          <w:noProof/>
        </w:rPr>
      </w:r>
      <w:r>
        <w:rPr>
          <w:noProof/>
        </w:rPr>
        <w:fldChar w:fldCharType="separate"/>
      </w:r>
      <w:r>
        <w:rPr>
          <w:noProof/>
        </w:rPr>
        <w:t>16</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4.4.4</w:t>
      </w:r>
      <w:r>
        <w:rPr>
          <w:rFonts w:asciiTheme="minorHAnsi" w:eastAsiaTheme="minorEastAsia" w:hAnsiTheme="minorHAnsi" w:cstheme="minorBidi"/>
          <w:i w:val="0"/>
          <w:noProof/>
          <w:sz w:val="22"/>
          <w:szCs w:val="22"/>
          <w:lang w:val="en-NZ" w:eastAsia="en-NZ"/>
        </w:rPr>
        <w:tab/>
      </w:r>
      <w:r>
        <w:rPr>
          <w:noProof/>
        </w:rPr>
        <w:t>Co-payments for Scoliosis Implants and Electrophysiological Studies</w:t>
      </w:r>
      <w:r>
        <w:rPr>
          <w:noProof/>
        </w:rPr>
        <w:tab/>
      </w:r>
      <w:r>
        <w:rPr>
          <w:noProof/>
        </w:rPr>
        <w:fldChar w:fldCharType="begin"/>
      </w:r>
      <w:r>
        <w:rPr>
          <w:noProof/>
        </w:rPr>
        <w:instrText xml:space="preserve"> PAGEREF _Toc469033115 \h </w:instrText>
      </w:r>
      <w:r>
        <w:rPr>
          <w:noProof/>
        </w:rPr>
      </w:r>
      <w:r>
        <w:rPr>
          <w:noProof/>
        </w:rPr>
        <w:fldChar w:fldCharType="separate"/>
      </w:r>
      <w:r>
        <w:rPr>
          <w:noProof/>
        </w:rPr>
        <w:t>16</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4.4.5</w:t>
      </w:r>
      <w:r>
        <w:rPr>
          <w:rFonts w:asciiTheme="minorHAnsi" w:eastAsiaTheme="minorEastAsia" w:hAnsiTheme="minorHAnsi" w:cstheme="minorBidi"/>
          <w:i w:val="0"/>
          <w:noProof/>
          <w:sz w:val="22"/>
          <w:szCs w:val="22"/>
          <w:lang w:val="en-NZ" w:eastAsia="en-NZ"/>
        </w:rPr>
        <w:tab/>
      </w:r>
      <w:r>
        <w:rPr>
          <w:noProof/>
        </w:rPr>
        <w:t>Co-payment for Live Donor Nephrectomy</w:t>
      </w:r>
      <w:r>
        <w:rPr>
          <w:noProof/>
        </w:rPr>
        <w:tab/>
      </w:r>
      <w:r>
        <w:rPr>
          <w:noProof/>
        </w:rPr>
        <w:fldChar w:fldCharType="begin"/>
      </w:r>
      <w:r>
        <w:rPr>
          <w:noProof/>
        </w:rPr>
        <w:instrText xml:space="preserve"> PAGEREF _Toc469033116 \h </w:instrText>
      </w:r>
      <w:r>
        <w:rPr>
          <w:noProof/>
        </w:rPr>
      </w:r>
      <w:r>
        <w:rPr>
          <w:noProof/>
        </w:rPr>
        <w:fldChar w:fldCharType="separate"/>
      </w:r>
      <w:r>
        <w:rPr>
          <w:noProof/>
        </w:rPr>
        <w:t>17</w:t>
      </w:r>
      <w:r>
        <w:rPr>
          <w:noProof/>
        </w:rPr>
        <w:fldChar w:fldCharType="end"/>
      </w:r>
    </w:p>
    <w:p w:rsidR="009C5D0E" w:rsidRDefault="009C5D0E" w:rsidP="009C5D0E">
      <w:pPr>
        <w:pStyle w:val="TOC3"/>
        <w:tabs>
          <w:tab w:val="left" w:pos="1100"/>
          <w:tab w:val="right" w:leader="dot" w:pos="9631"/>
        </w:tabs>
        <w:ind w:left="1090" w:hanging="690"/>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4.4.6</w:t>
      </w:r>
      <w:r>
        <w:rPr>
          <w:rFonts w:asciiTheme="minorHAnsi" w:eastAsiaTheme="minorEastAsia" w:hAnsiTheme="minorHAnsi" w:cstheme="minorBidi"/>
          <w:i w:val="0"/>
          <w:noProof/>
          <w:sz w:val="22"/>
          <w:szCs w:val="22"/>
          <w:lang w:val="en-NZ" w:eastAsia="en-NZ"/>
        </w:rPr>
        <w:tab/>
      </w:r>
      <w:r>
        <w:rPr>
          <w:noProof/>
        </w:rPr>
        <w:t>Co-payment for Endovascular Treatment of Cerebral Aneurysms and Clot Retrieval for Treatment of Strokes</w:t>
      </w:r>
      <w:r>
        <w:rPr>
          <w:noProof/>
        </w:rPr>
        <w:tab/>
      </w:r>
      <w:r>
        <w:rPr>
          <w:noProof/>
        </w:rPr>
        <w:fldChar w:fldCharType="begin"/>
      </w:r>
      <w:r>
        <w:rPr>
          <w:noProof/>
        </w:rPr>
        <w:instrText xml:space="preserve"> PAGEREF _Toc469033117 \h </w:instrText>
      </w:r>
      <w:r>
        <w:rPr>
          <w:noProof/>
        </w:rPr>
      </w:r>
      <w:r>
        <w:rPr>
          <w:noProof/>
        </w:rPr>
        <w:fldChar w:fldCharType="separate"/>
      </w:r>
      <w:r>
        <w:rPr>
          <w:noProof/>
        </w:rPr>
        <w:t>18</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4.4.7</w:t>
      </w:r>
      <w:r>
        <w:rPr>
          <w:rFonts w:asciiTheme="minorHAnsi" w:eastAsiaTheme="minorEastAsia" w:hAnsiTheme="minorHAnsi" w:cstheme="minorBidi"/>
          <w:i w:val="0"/>
          <w:noProof/>
          <w:sz w:val="22"/>
          <w:szCs w:val="22"/>
          <w:lang w:val="en-NZ" w:eastAsia="en-NZ"/>
        </w:rPr>
        <w:tab/>
      </w:r>
      <w:r>
        <w:rPr>
          <w:noProof/>
        </w:rPr>
        <w:t>Isolated Limb Infusion (ILI)</w:t>
      </w:r>
      <w:r>
        <w:rPr>
          <w:noProof/>
        </w:rPr>
        <w:tab/>
      </w:r>
      <w:r>
        <w:rPr>
          <w:noProof/>
        </w:rPr>
        <w:fldChar w:fldCharType="begin"/>
      </w:r>
      <w:r>
        <w:rPr>
          <w:noProof/>
        </w:rPr>
        <w:instrText xml:space="preserve"> PAGEREF _Toc469033118 \h </w:instrText>
      </w:r>
      <w:r>
        <w:rPr>
          <w:noProof/>
        </w:rPr>
      </w:r>
      <w:r>
        <w:rPr>
          <w:noProof/>
        </w:rPr>
        <w:fldChar w:fldCharType="separate"/>
      </w:r>
      <w:r>
        <w:rPr>
          <w:noProof/>
        </w:rPr>
        <w:t>19</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4.4.8</w:t>
      </w:r>
      <w:r>
        <w:rPr>
          <w:rFonts w:asciiTheme="minorHAnsi" w:eastAsiaTheme="minorEastAsia" w:hAnsiTheme="minorHAnsi" w:cstheme="minorBidi"/>
          <w:i w:val="0"/>
          <w:noProof/>
          <w:sz w:val="22"/>
          <w:szCs w:val="22"/>
          <w:lang w:val="en-NZ" w:eastAsia="en-NZ"/>
        </w:rPr>
        <w:tab/>
      </w:r>
      <w:r>
        <w:rPr>
          <w:noProof/>
        </w:rPr>
        <w:t>Base WIES</w:t>
      </w:r>
      <w:r>
        <w:rPr>
          <w:noProof/>
        </w:rPr>
        <w:tab/>
      </w:r>
      <w:r>
        <w:rPr>
          <w:noProof/>
        </w:rPr>
        <w:fldChar w:fldCharType="begin"/>
      </w:r>
      <w:r>
        <w:rPr>
          <w:noProof/>
        </w:rPr>
        <w:instrText xml:space="preserve"> PAGEREF _Toc469033119 \h </w:instrText>
      </w:r>
      <w:r>
        <w:rPr>
          <w:noProof/>
        </w:rPr>
      </w:r>
      <w:r>
        <w:rPr>
          <w:noProof/>
        </w:rPr>
        <w:fldChar w:fldCharType="separate"/>
      </w:r>
      <w:r>
        <w:rPr>
          <w:noProof/>
        </w:rPr>
        <w:t>19</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4.4.9</w:t>
      </w:r>
      <w:r>
        <w:rPr>
          <w:rFonts w:asciiTheme="minorHAnsi" w:eastAsiaTheme="minorEastAsia" w:hAnsiTheme="minorHAnsi" w:cstheme="minorBidi"/>
          <w:i w:val="0"/>
          <w:noProof/>
          <w:sz w:val="22"/>
          <w:szCs w:val="22"/>
          <w:lang w:val="en-NZ" w:eastAsia="en-NZ"/>
        </w:rPr>
        <w:tab/>
      </w:r>
      <w:r>
        <w:rPr>
          <w:noProof/>
        </w:rPr>
        <w:t>Final WIES Weight</w:t>
      </w:r>
      <w:r>
        <w:rPr>
          <w:noProof/>
        </w:rPr>
        <w:tab/>
      </w:r>
      <w:r>
        <w:rPr>
          <w:noProof/>
        </w:rPr>
        <w:fldChar w:fldCharType="begin"/>
      </w:r>
      <w:r>
        <w:rPr>
          <w:noProof/>
        </w:rPr>
        <w:instrText xml:space="preserve"> PAGEREF _Toc469033120 \h </w:instrText>
      </w:r>
      <w:r>
        <w:rPr>
          <w:noProof/>
        </w:rPr>
      </w:r>
      <w:r>
        <w:rPr>
          <w:noProof/>
        </w:rPr>
        <w:fldChar w:fldCharType="separate"/>
      </w:r>
      <w:r>
        <w:rPr>
          <w:noProof/>
        </w:rPr>
        <w:t>21</w:t>
      </w:r>
      <w:r>
        <w:rPr>
          <w:noProof/>
        </w:rPr>
        <w:fldChar w:fldCharType="end"/>
      </w:r>
    </w:p>
    <w:p w:rsidR="009C5D0E" w:rsidRDefault="009C5D0E">
      <w:pPr>
        <w:pStyle w:val="TOC1"/>
        <w:tabs>
          <w:tab w:val="left" w:pos="400"/>
          <w:tab w:val="right" w:leader="dot" w:pos="9631"/>
        </w:tabs>
        <w:rPr>
          <w:rFonts w:asciiTheme="minorHAnsi" w:eastAsiaTheme="minorEastAsia" w:hAnsiTheme="minorHAnsi" w:cstheme="minorBidi"/>
          <w:b w:val="0"/>
          <w:caps w:val="0"/>
          <w:noProof/>
          <w:sz w:val="22"/>
          <w:szCs w:val="22"/>
          <w:lang w:val="en-NZ" w:eastAsia="en-NZ"/>
        </w:rPr>
      </w:pPr>
      <w:r w:rsidRPr="00EF500C">
        <w:rPr>
          <w:noProof/>
          <w:color w:val="000000"/>
          <w14:scene3d>
            <w14:camera w14:prst="orthographicFront"/>
            <w14:lightRig w14:rig="threePt" w14:dir="t">
              <w14:rot w14:lat="0" w14:lon="0" w14:rev="0"/>
            </w14:lightRig>
          </w14:scene3d>
        </w:rPr>
        <w:t>5</w:t>
      </w:r>
      <w:r>
        <w:rPr>
          <w:rFonts w:asciiTheme="minorHAnsi" w:eastAsiaTheme="minorEastAsia" w:hAnsiTheme="minorHAnsi" w:cstheme="minorBidi"/>
          <w:b w:val="0"/>
          <w:caps w:val="0"/>
          <w:noProof/>
          <w:sz w:val="22"/>
          <w:szCs w:val="22"/>
          <w:lang w:val="en-NZ" w:eastAsia="en-NZ"/>
        </w:rPr>
        <w:tab/>
      </w:r>
      <w:r>
        <w:rPr>
          <w:noProof/>
        </w:rPr>
        <w:t>Purchase Unit Allocation</w:t>
      </w:r>
      <w:r>
        <w:rPr>
          <w:noProof/>
        </w:rPr>
        <w:tab/>
      </w:r>
      <w:r>
        <w:rPr>
          <w:noProof/>
        </w:rPr>
        <w:fldChar w:fldCharType="begin"/>
      </w:r>
      <w:r>
        <w:rPr>
          <w:noProof/>
        </w:rPr>
        <w:instrText xml:space="preserve"> PAGEREF _Toc469033121 \h </w:instrText>
      </w:r>
      <w:r>
        <w:rPr>
          <w:noProof/>
        </w:rPr>
      </w:r>
      <w:r>
        <w:rPr>
          <w:noProof/>
        </w:rPr>
        <w:fldChar w:fldCharType="separate"/>
      </w:r>
      <w:r>
        <w:rPr>
          <w:noProof/>
        </w:rPr>
        <w:t>21</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5.1</w:t>
      </w:r>
      <w:r>
        <w:rPr>
          <w:rFonts w:asciiTheme="minorHAnsi" w:eastAsiaTheme="minorEastAsia" w:hAnsiTheme="minorHAnsi" w:cstheme="minorBidi"/>
          <w:smallCaps w:val="0"/>
          <w:noProof/>
          <w:sz w:val="22"/>
          <w:szCs w:val="22"/>
          <w:lang w:val="en-NZ" w:eastAsia="en-NZ"/>
        </w:rPr>
        <w:tab/>
      </w:r>
      <w:r>
        <w:rPr>
          <w:noProof/>
        </w:rPr>
        <w:t>Derived Variables Required in Allocation</w:t>
      </w:r>
      <w:r>
        <w:rPr>
          <w:noProof/>
        </w:rPr>
        <w:tab/>
      </w:r>
      <w:r>
        <w:rPr>
          <w:noProof/>
        </w:rPr>
        <w:fldChar w:fldCharType="begin"/>
      </w:r>
      <w:r>
        <w:rPr>
          <w:noProof/>
        </w:rPr>
        <w:instrText xml:space="preserve"> PAGEREF _Toc469033122 \h </w:instrText>
      </w:r>
      <w:r>
        <w:rPr>
          <w:noProof/>
        </w:rPr>
      </w:r>
      <w:r>
        <w:rPr>
          <w:noProof/>
        </w:rPr>
        <w:fldChar w:fldCharType="separate"/>
      </w:r>
      <w:r>
        <w:rPr>
          <w:noProof/>
        </w:rPr>
        <w:t>21</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5.1.1</w:t>
      </w:r>
      <w:r>
        <w:rPr>
          <w:rFonts w:asciiTheme="minorHAnsi" w:eastAsiaTheme="minorEastAsia" w:hAnsiTheme="minorHAnsi" w:cstheme="minorBidi"/>
          <w:i w:val="0"/>
          <w:noProof/>
          <w:sz w:val="22"/>
          <w:szCs w:val="22"/>
          <w:lang w:val="en-NZ" w:eastAsia="en-NZ"/>
        </w:rPr>
        <w:tab/>
      </w:r>
      <w:r>
        <w:rPr>
          <w:noProof/>
        </w:rPr>
        <w:t>Patient’s Age</w:t>
      </w:r>
      <w:r>
        <w:rPr>
          <w:noProof/>
        </w:rPr>
        <w:tab/>
      </w:r>
      <w:r>
        <w:rPr>
          <w:noProof/>
        </w:rPr>
        <w:fldChar w:fldCharType="begin"/>
      </w:r>
      <w:r>
        <w:rPr>
          <w:noProof/>
        </w:rPr>
        <w:instrText xml:space="preserve"> PAGEREF _Toc469033123 \h </w:instrText>
      </w:r>
      <w:r>
        <w:rPr>
          <w:noProof/>
        </w:rPr>
      </w:r>
      <w:r>
        <w:rPr>
          <w:noProof/>
        </w:rPr>
        <w:fldChar w:fldCharType="separate"/>
      </w:r>
      <w:r>
        <w:rPr>
          <w:noProof/>
        </w:rPr>
        <w:t>21</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5.1.2</w:t>
      </w:r>
      <w:r>
        <w:rPr>
          <w:rFonts w:asciiTheme="minorHAnsi" w:eastAsiaTheme="minorEastAsia" w:hAnsiTheme="minorHAnsi" w:cstheme="minorBidi"/>
          <w:i w:val="0"/>
          <w:noProof/>
          <w:sz w:val="22"/>
          <w:szCs w:val="22"/>
          <w:lang w:val="en-NZ" w:eastAsia="en-NZ"/>
        </w:rPr>
        <w:tab/>
      </w:r>
      <w:r>
        <w:rPr>
          <w:noProof/>
        </w:rPr>
        <w:t>Length of Stay</w:t>
      </w:r>
      <w:r>
        <w:rPr>
          <w:noProof/>
        </w:rPr>
        <w:tab/>
      </w:r>
      <w:r>
        <w:rPr>
          <w:noProof/>
        </w:rPr>
        <w:fldChar w:fldCharType="begin"/>
      </w:r>
      <w:r>
        <w:rPr>
          <w:noProof/>
        </w:rPr>
        <w:instrText xml:space="preserve"> PAGEREF _Toc469033124 \h </w:instrText>
      </w:r>
      <w:r>
        <w:rPr>
          <w:noProof/>
        </w:rPr>
      </w:r>
      <w:r>
        <w:rPr>
          <w:noProof/>
        </w:rPr>
        <w:fldChar w:fldCharType="separate"/>
      </w:r>
      <w:r>
        <w:rPr>
          <w:noProof/>
        </w:rPr>
        <w:t>21</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5.2</w:t>
      </w:r>
      <w:r>
        <w:rPr>
          <w:rFonts w:asciiTheme="minorHAnsi" w:eastAsiaTheme="minorEastAsia" w:hAnsiTheme="minorHAnsi" w:cstheme="minorBidi"/>
          <w:smallCaps w:val="0"/>
          <w:noProof/>
          <w:sz w:val="22"/>
          <w:szCs w:val="22"/>
          <w:lang w:val="en-NZ" w:eastAsia="en-NZ"/>
        </w:rPr>
        <w:tab/>
      </w:r>
      <w:r>
        <w:rPr>
          <w:noProof/>
        </w:rPr>
        <w:t>Exclusions from Casemix Purchasing</w:t>
      </w:r>
      <w:r>
        <w:rPr>
          <w:noProof/>
        </w:rPr>
        <w:tab/>
      </w:r>
      <w:r>
        <w:rPr>
          <w:noProof/>
        </w:rPr>
        <w:fldChar w:fldCharType="begin"/>
      </w:r>
      <w:r>
        <w:rPr>
          <w:noProof/>
        </w:rPr>
        <w:instrText xml:space="preserve"> PAGEREF _Toc469033125 \h </w:instrText>
      </w:r>
      <w:r>
        <w:rPr>
          <w:noProof/>
        </w:rPr>
      </w:r>
      <w:r>
        <w:rPr>
          <w:noProof/>
        </w:rPr>
        <w:fldChar w:fldCharType="separate"/>
      </w:r>
      <w:r>
        <w:rPr>
          <w:noProof/>
        </w:rPr>
        <w:t>21</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w:t>
      </w:r>
      <w:r>
        <w:rPr>
          <w:rFonts w:asciiTheme="minorHAnsi" w:eastAsiaTheme="minorEastAsia" w:hAnsiTheme="minorHAnsi" w:cstheme="minorBidi"/>
          <w:i w:val="0"/>
          <w:noProof/>
          <w:sz w:val="22"/>
          <w:szCs w:val="22"/>
          <w:lang w:val="en-NZ" w:eastAsia="en-NZ"/>
        </w:rPr>
        <w:tab/>
      </w:r>
      <w:r>
        <w:rPr>
          <w:noProof/>
        </w:rPr>
        <w:t>Base Purchase – Publicly Funded Events (EXCLU)</w:t>
      </w:r>
      <w:r>
        <w:rPr>
          <w:noProof/>
        </w:rPr>
        <w:tab/>
      </w:r>
      <w:r>
        <w:rPr>
          <w:noProof/>
        </w:rPr>
        <w:fldChar w:fldCharType="begin"/>
      </w:r>
      <w:r>
        <w:rPr>
          <w:noProof/>
        </w:rPr>
        <w:instrText xml:space="preserve"> PAGEREF _Toc469033126 \h </w:instrText>
      </w:r>
      <w:r>
        <w:rPr>
          <w:noProof/>
        </w:rPr>
      </w:r>
      <w:r>
        <w:rPr>
          <w:noProof/>
        </w:rPr>
        <w:fldChar w:fldCharType="separate"/>
      </w:r>
      <w:r>
        <w:rPr>
          <w:noProof/>
        </w:rPr>
        <w:t>22</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w:t>
      </w:r>
      <w:r>
        <w:rPr>
          <w:rFonts w:asciiTheme="minorHAnsi" w:eastAsiaTheme="minorEastAsia" w:hAnsiTheme="minorHAnsi" w:cstheme="minorBidi"/>
          <w:i w:val="0"/>
          <w:noProof/>
          <w:sz w:val="22"/>
          <w:szCs w:val="22"/>
          <w:lang w:val="en-NZ" w:eastAsia="en-NZ"/>
        </w:rPr>
        <w:tab/>
      </w:r>
      <w:r>
        <w:rPr>
          <w:noProof/>
        </w:rPr>
        <w:t>Publicly Funded Agencies</w:t>
      </w:r>
      <w:r>
        <w:rPr>
          <w:noProof/>
        </w:rPr>
        <w:tab/>
      </w:r>
      <w:r>
        <w:rPr>
          <w:noProof/>
        </w:rPr>
        <w:fldChar w:fldCharType="begin"/>
      </w:r>
      <w:r>
        <w:rPr>
          <w:noProof/>
        </w:rPr>
        <w:instrText xml:space="preserve"> PAGEREF _Toc469033127 \h </w:instrText>
      </w:r>
      <w:r>
        <w:rPr>
          <w:noProof/>
        </w:rPr>
      </w:r>
      <w:r>
        <w:rPr>
          <w:noProof/>
        </w:rPr>
        <w:fldChar w:fldCharType="separate"/>
      </w:r>
      <w:r>
        <w:rPr>
          <w:noProof/>
        </w:rPr>
        <w:t>22</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w:t>
      </w:r>
      <w:r>
        <w:rPr>
          <w:rFonts w:asciiTheme="minorHAnsi" w:eastAsiaTheme="minorEastAsia" w:hAnsiTheme="minorHAnsi" w:cstheme="minorBidi"/>
          <w:i w:val="0"/>
          <w:noProof/>
          <w:sz w:val="22"/>
          <w:szCs w:val="22"/>
          <w:lang w:val="en-NZ" w:eastAsia="en-NZ"/>
        </w:rPr>
        <w:tab/>
      </w:r>
      <w:r>
        <w:rPr>
          <w:noProof/>
        </w:rPr>
        <w:t>Error DRGs and Unrelated OR DRGs</w:t>
      </w:r>
      <w:r>
        <w:rPr>
          <w:noProof/>
        </w:rPr>
        <w:tab/>
      </w:r>
      <w:r>
        <w:rPr>
          <w:noProof/>
        </w:rPr>
        <w:fldChar w:fldCharType="begin"/>
      </w:r>
      <w:r>
        <w:rPr>
          <w:noProof/>
        </w:rPr>
        <w:instrText xml:space="preserve"> PAGEREF _Toc469033128 \h </w:instrText>
      </w:r>
      <w:r>
        <w:rPr>
          <w:noProof/>
        </w:rPr>
      </w:r>
      <w:r>
        <w:rPr>
          <w:noProof/>
        </w:rPr>
        <w:fldChar w:fldCharType="separate"/>
      </w:r>
      <w:r>
        <w:rPr>
          <w:noProof/>
        </w:rPr>
        <w:t>23</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5.2.4</w:t>
      </w:r>
      <w:r>
        <w:rPr>
          <w:rFonts w:asciiTheme="minorHAnsi" w:eastAsiaTheme="minorEastAsia" w:hAnsiTheme="minorHAnsi" w:cstheme="minorBidi"/>
          <w:i w:val="0"/>
          <w:noProof/>
          <w:sz w:val="22"/>
          <w:szCs w:val="22"/>
          <w:lang w:val="en-NZ" w:eastAsia="en-NZ"/>
        </w:rPr>
        <w:tab/>
      </w:r>
      <w:r>
        <w:rPr>
          <w:noProof/>
        </w:rPr>
        <w:t>Non-Treated Patients (Boarders – BOARDER or Cancelled Operations – CANC_OP)</w:t>
      </w:r>
      <w:r>
        <w:rPr>
          <w:noProof/>
        </w:rPr>
        <w:tab/>
      </w:r>
      <w:r>
        <w:rPr>
          <w:noProof/>
        </w:rPr>
        <w:fldChar w:fldCharType="begin"/>
      </w:r>
      <w:r>
        <w:rPr>
          <w:noProof/>
        </w:rPr>
        <w:instrText xml:space="preserve"> PAGEREF _Toc469033129 \h </w:instrText>
      </w:r>
      <w:r>
        <w:rPr>
          <w:noProof/>
        </w:rPr>
      </w:r>
      <w:r>
        <w:rPr>
          <w:noProof/>
        </w:rPr>
        <w:fldChar w:fldCharType="separate"/>
      </w:r>
      <w:r>
        <w:rPr>
          <w:noProof/>
        </w:rPr>
        <w:t>23</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5.2.5</w:t>
      </w:r>
      <w:r>
        <w:rPr>
          <w:rFonts w:asciiTheme="minorHAnsi" w:eastAsiaTheme="minorEastAsia" w:hAnsiTheme="minorHAnsi" w:cstheme="minorBidi"/>
          <w:i w:val="0"/>
          <w:noProof/>
          <w:sz w:val="22"/>
          <w:szCs w:val="22"/>
          <w:lang w:val="en-NZ" w:eastAsia="en-NZ"/>
        </w:rPr>
        <w:tab/>
      </w:r>
      <w:r>
        <w:rPr>
          <w:noProof/>
        </w:rPr>
        <w:t>Mental Health (EXCLU)</w:t>
      </w:r>
      <w:r>
        <w:rPr>
          <w:noProof/>
        </w:rPr>
        <w:tab/>
      </w:r>
      <w:r>
        <w:rPr>
          <w:noProof/>
        </w:rPr>
        <w:fldChar w:fldCharType="begin"/>
      </w:r>
      <w:r>
        <w:rPr>
          <w:noProof/>
        </w:rPr>
        <w:instrText xml:space="preserve"> PAGEREF _Toc469033130 \h </w:instrText>
      </w:r>
      <w:r>
        <w:rPr>
          <w:noProof/>
        </w:rPr>
      </w:r>
      <w:r>
        <w:rPr>
          <w:noProof/>
        </w:rPr>
        <w:fldChar w:fldCharType="separate"/>
      </w:r>
      <w:r>
        <w:rPr>
          <w:noProof/>
        </w:rPr>
        <w:t>24</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5.2.6</w:t>
      </w:r>
      <w:r>
        <w:rPr>
          <w:rFonts w:asciiTheme="minorHAnsi" w:eastAsiaTheme="minorEastAsia" w:hAnsiTheme="minorHAnsi" w:cstheme="minorBidi"/>
          <w:i w:val="0"/>
          <w:noProof/>
          <w:sz w:val="22"/>
          <w:szCs w:val="22"/>
          <w:lang w:val="en-NZ" w:eastAsia="en-NZ"/>
        </w:rPr>
        <w:tab/>
      </w:r>
      <w:r>
        <w:rPr>
          <w:noProof/>
        </w:rPr>
        <w:t>Non-Weight Bearing and Other Related Convalescence (MS02023)</w:t>
      </w:r>
      <w:r>
        <w:rPr>
          <w:noProof/>
        </w:rPr>
        <w:tab/>
      </w:r>
      <w:r>
        <w:rPr>
          <w:noProof/>
        </w:rPr>
        <w:fldChar w:fldCharType="begin"/>
      </w:r>
      <w:r>
        <w:rPr>
          <w:noProof/>
        </w:rPr>
        <w:instrText xml:space="preserve"> PAGEREF _Toc469033131 \h </w:instrText>
      </w:r>
      <w:r>
        <w:rPr>
          <w:noProof/>
        </w:rPr>
      </w:r>
      <w:r>
        <w:rPr>
          <w:noProof/>
        </w:rPr>
        <w:fldChar w:fldCharType="separate"/>
      </w:r>
      <w:r>
        <w:rPr>
          <w:noProof/>
        </w:rPr>
        <w:t>24</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5.2.7</w:t>
      </w:r>
      <w:r>
        <w:rPr>
          <w:rFonts w:asciiTheme="minorHAnsi" w:eastAsiaTheme="minorEastAsia" w:hAnsiTheme="minorHAnsi" w:cstheme="minorBidi"/>
          <w:i w:val="0"/>
          <w:noProof/>
          <w:sz w:val="22"/>
          <w:szCs w:val="22"/>
          <w:lang w:val="en-NZ" w:eastAsia="en-NZ"/>
        </w:rPr>
        <w:tab/>
      </w:r>
      <w:r>
        <w:rPr>
          <w:noProof/>
        </w:rPr>
        <w:t>Disability and Health of Older People</w:t>
      </w:r>
      <w:r>
        <w:rPr>
          <w:noProof/>
        </w:rPr>
        <w:tab/>
      </w:r>
      <w:r>
        <w:rPr>
          <w:noProof/>
        </w:rPr>
        <w:fldChar w:fldCharType="begin"/>
      </w:r>
      <w:r>
        <w:rPr>
          <w:noProof/>
        </w:rPr>
        <w:instrText xml:space="preserve"> PAGEREF _Toc469033132 \h </w:instrText>
      </w:r>
      <w:r>
        <w:rPr>
          <w:noProof/>
        </w:rPr>
      </w:r>
      <w:r>
        <w:rPr>
          <w:noProof/>
        </w:rPr>
        <w:fldChar w:fldCharType="separate"/>
      </w:r>
      <w:r>
        <w:rPr>
          <w:noProof/>
        </w:rPr>
        <w:t>24</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5.2.8</w:t>
      </w:r>
      <w:r>
        <w:rPr>
          <w:rFonts w:asciiTheme="minorHAnsi" w:eastAsiaTheme="minorEastAsia" w:hAnsiTheme="minorHAnsi" w:cstheme="minorBidi"/>
          <w:i w:val="0"/>
          <w:noProof/>
          <w:sz w:val="22"/>
          <w:szCs w:val="22"/>
          <w:lang w:val="en-NZ" w:eastAsia="en-NZ"/>
        </w:rPr>
        <w:tab/>
      </w:r>
      <w:r>
        <w:rPr>
          <w:noProof/>
        </w:rPr>
        <w:t>Maternity Secondary and Tertiary Facility Table</w:t>
      </w:r>
      <w:r>
        <w:rPr>
          <w:noProof/>
        </w:rPr>
        <w:tab/>
      </w:r>
      <w:r>
        <w:rPr>
          <w:noProof/>
        </w:rPr>
        <w:fldChar w:fldCharType="begin"/>
      </w:r>
      <w:r>
        <w:rPr>
          <w:noProof/>
        </w:rPr>
        <w:instrText xml:space="preserve"> PAGEREF _Toc469033133 \h </w:instrText>
      </w:r>
      <w:r>
        <w:rPr>
          <w:noProof/>
        </w:rPr>
      </w:r>
      <w:r>
        <w:rPr>
          <w:noProof/>
        </w:rPr>
        <w:fldChar w:fldCharType="separate"/>
      </w:r>
      <w:r>
        <w:rPr>
          <w:noProof/>
        </w:rPr>
        <w:t>25</w:t>
      </w:r>
      <w:r>
        <w:rPr>
          <w:noProof/>
        </w:rPr>
        <w:fldChar w:fldCharType="end"/>
      </w:r>
    </w:p>
    <w:p w:rsidR="009C5D0E" w:rsidRDefault="009C5D0E">
      <w:pPr>
        <w:pStyle w:val="TOC3"/>
        <w:tabs>
          <w:tab w:val="left" w:pos="110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5.2.9</w:t>
      </w:r>
      <w:r>
        <w:rPr>
          <w:rFonts w:asciiTheme="minorHAnsi" w:eastAsiaTheme="minorEastAsia" w:hAnsiTheme="minorHAnsi" w:cstheme="minorBidi"/>
          <w:i w:val="0"/>
          <w:noProof/>
          <w:sz w:val="22"/>
          <w:szCs w:val="22"/>
          <w:lang w:val="en-NZ" w:eastAsia="en-NZ"/>
        </w:rPr>
        <w:tab/>
      </w:r>
      <w:r>
        <w:rPr>
          <w:noProof/>
        </w:rPr>
        <w:t>Secondary Tertiary Maternity, Primary Maternity, and Well Newborn</w:t>
      </w:r>
      <w:r>
        <w:rPr>
          <w:noProof/>
        </w:rPr>
        <w:tab/>
      </w:r>
      <w:r>
        <w:rPr>
          <w:noProof/>
        </w:rPr>
        <w:fldChar w:fldCharType="begin"/>
      </w:r>
      <w:r>
        <w:rPr>
          <w:noProof/>
        </w:rPr>
        <w:instrText xml:space="preserve"> PAGEREF _Toc469033134 \h </w:instrText>
      </w:r>
      <w:r>
        <w:rPr>
          <w:noProof/>
        </w:rPr>
      </w:r>
      <w:r>
        <w:rPr>
          <w:noProof/>
        </w:rPr>
        <w:fldChar w:fldCharType="separate"/>
      </w:r>
      <w:r>
        <w:rPr>
          <w:noProof/>
        </w:rPr>
        <w:t>26</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5.2.10</w:t>
      </w:r>
      <w:r>
        <w:rPr>
          <w:rFonts w:asciiTheme="minorHAnsi" w:eastAsiaTheme="minorEastAsia" w:hAnsiTheme="minorHAnsi" w:cstheme="minorBidi"/>
          <w:i w:val="0"/>
          <w:noProof/>
          <w:sz w:val="22"/>
          <w:szCs w:val="22"/>
          <w:lang w:val="en-NZ" w:eastAsia="en-NZ"/>
        </w:rPr>
        <w:tab/>
      </w:r>
      <w:r>
        <w:rPr>
          <w:noProof/>
        </w:rPr>
        <w:t>Postnatal Early Intervention (W03012)</w:t>
      </w:r>
      <w:r>
        <w:rPr>
          <w:noProof/>
        </w:rPr>
        <w:tab/>
      </w:r>
      <w:r>
        <w:rPr>
          <w:noProof/>
        </w:rPr>
        <w:fldChar w:fldCharType="begin"/>
      </w:r>
      <w:r>
        <w:rPr>
          <w:noProof/>
        </w:rPr>
        <w:instrText xml:space="preserve"> PAGEREF _Toc469033135 \h </w:instrText>
      </w:r>
      <w:r>
        <w:rPr>
          <w:noProof/>
        </w:rPr>
      </w:r>
      <w:r>
        <w:rPr>
          <w:noProof/>
        </w:rPr>
        <w:fldChar w:fldCharType="separate"/>
      </w:r>
      <w:r>
        <w:rPr>
          <w:noProof/>
        </w:rPr>
        <w:t>26</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5.2.11</w:t>
      </w:r>
      <w:r>
        <w:rPr>
          <w:rFonts w:asciiTheme="minorHAnsi" w:eastAsiaTheme="minorEastAsia" w:hAnsiTheme="minorHAnsi" w:cstheme="minorBidi"/>
          <w:i w:val="0"/>
          <w:noProof/>
          <w:sz w:val="22"/>
          <w:szCs w:val="22"/>
          <w:lang w:val="en-NZ" w:eastAsia="en-NZ"/>
        </w:rPr>
        <w:tab/>
      </w:r>
      <w:r>
        <w:rPr>
          <w:noProof/>
        </w:rPr>
        <w:t>Neonatal Inpatient Casemix (W06.03)</w:t>
      </w:r>
      <w:r>
        <w:rPr>
          <w:noProof/>
        </w:rPr>
        <w:tab/>
      </w:r>
      <w:r>
        <w:rPr>
          <w:noProof/>
        </w:rPr>
        <w:fldChar w:fldCharType="begin"/>
      </w:r>
      <w:r>
        <w:rPr>
          <w:noProof/>
        </w:rPr>
        <w:instrText xml:space="preserve"> PAGEREF _Toc469033136 \h </w:instrText>
      </w:r>
      <w:r>
        <w:rPr>
          <w:noProof/>
        </w:rPr>
      </w:r>
      <w:r>
        <w:rPr>
          <w:noProof/>
        </w:rPr>
        <w:fldChar w:fldCharType="separate"/>
      </w:r>
      <w:r>
        <w:rPr>
          <w:noProof/>
        </w:rPr>
        <w:t>26</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5.2.12</w:t>
      </w:r>
      <w:r>
        <w:rPr>
          <w:rFonts w:asciiTheme="minorHAnsi" w:eastAsiaTheme="minorEastAsia" w:hAnsiTheme="minorHAnsi" w:cstheme="minorBidi"/>
          <w:i w:val="0"/>
          <w:noProof/>
          <w:sz w:val="22"/>
          <w:szCs w:val="22"/>
          <w:lang w:val="en-NZ" w:eastAsia="en-NZ"/>
        </w:rPr>
        <w:tab/>
      </w:r>
      <w:r>
        <w:rPr>
          <w:noProof/>
        </w:rPr>
        <w:t>Amniocentesis (W03005)</w:t>
      </w:r>
      <w:r>
        <w:rPr>
          <w:noProof/>
        </w:rPr>
        <w:tab/>
      </w:r>
      <w:r>
        <w:rPr>
          <w:noProof/>
        </w:rPr>
        <w:fldChar w:fldCharType="begin"/>
      </w:r>
      <w:r>
        <w:rPr>
          <w:noProof/>
        </w:rPr>
        <w:instrText xml:space="preserve"> PAGEREF _Toc469033137 \h </w:instrText>
      </w:r>
      <w:r>
        <w:rPr>
          <w:noProof/>
        </w:rPr>
      </w:r>
      <w:r>
        <w:rPr>
          <w:noProof/>
        </w:rPr>
        <w:fldChar w:fldCharType="separate"/>
      </w:r>
      <w:r>
        <w:rPr>
          <w:noProof/>
        </w:rPr>
        <w:t>27</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5.2.13</w:t>
      </w:r>
      <w:r>
        <w:rPr>
          <w:rFonts w:asciiTheme="minorHAnsi" w:eastAsiaTheme="minorEastAsia" w:hAnsiTheme="minorHAnsi" w:cstheme="minorBidi"/>
          <w:i w:val="0"/>
          <w:noProof/>
          <w:sz w:val="22"/>
          <w:szCs w:val="22"/>
          <w:lang w:val="en-NZ" w:eastAsia="en-NZ"/>
        </w:rPr>
        <w:tab/>
      </w:r>
      <w:r>
        <w:rPr>
          <w:noProof/>
        </w:rPr>
        <w:t>Chorionic Villus Sampling (W03006)</w:t>
      </w:r>
      <w:r>
        <w:rPr>
          <w:noProof/>
        </w:rPr>
        <w:tab/>
      </w:r>
      <w:r>
        <w:rPr>
          <w:noProof/>
        </w:rPr>
        <w:fldChar w:fldCharType="begin"/>
      </w:r>
      <w:r>
        <w:rPr>
          <w:noProof/>
        </w:rPr>
        <w:instrText xml:space="preserve"> PAGEREF _Toc469033138 \h </w:instrText>
      </w:r>
      <w:r>
        <w:rPr>
          <w:noProof/>
        </w:rPr>
      </w:r>
      <w:r>
        <w:rPr>
          <w:noProof/>
        </w:rPr>
        <w:fldChar w:fldCharType="separate"/>
      </w:r>
      <w:r>
        <w:rPr>
          <w:noProof/>
        </w:rPr>
        <w:t>27</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5.2.14</w:t>
      </w:r>
      <w:r>
        <w:rPr>
          <w:rFonts w:asciiTheme="minorHAnsi" w:eastAsiaTheme="minorEastAsia" w:hAnsiTheme="minorHAnsi" w:cstheme="minorBidi"/>
          <w:i w:val="0"/>
          <w:noProof/>
          <w:sz w:val="22"/>
          <w:szCs w:val="22"/>
          <w:lang w:val="en-NZ" w:eastAsia="en-NZ"/>
        </w:rPr>
        <w:tab/>
      </w:r>
      <w:r>
        <w:rPr>
          <w:noProof/>
        </w:rPr>
        <w:t>Rhesus Isoimmunisation and Other Isoimmunisation (W03007)</w:t>
      </w:r>
      <w:r>
        <w:rPr>
          <w:noProof/>
        </w:rPr>
        <w:tab/>
      </w:r>
      <w:r>
        <w:rPr>
          <w:noProof/>
        </w:rPr>
        <w:fldChar w:fldCharType="begin"/>
      </w:r>
      <w:r>
        <w:rPr>
          <w:noProof/>
        </w:rPr>
        <w:instrText xml:space="preserve"> PAGEREF _Toc469033139 \h </w:instrText>
      </w:r>
      <w:r>
        <w:rPr>
          <w:noProof/>
        </w:rPr>
      </w:r>
      <w:r>
        <w:rPr>
          <w:noProof/>
        </w:rPr>
        <w:fldChar w:fldCharType="separate"/>
      </w:r>
      <w:r>
        <w:rPr>
          <w:noProof/>
        </w:rPr>
        <w:t>27</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5.2.15</w:t>
      </w:r>
      <w:r>
        <w:rPr>
          <w:rFonts w:asciiTheme="minorHAnsi" w:eastAsiaTheme="minorEastAsia" w:hAnsiTheme="minorHAnsi" w:cstheme="minorBidi"/>
          <w:i w:val="0"/>
          <w:noProof/>
          <w:sz w:val="22"/>
          <w:szCs w:val="22"/>
          <w:lang w:val="en-NZ" w:eastAsia="en-NZ"/>
        </w:rPr>
        <w:tab/>
      </w:r>
      <w:r>
        <w:rPr>
          <w:noProof/>
        </w:rPr>
        <w:t>Lactation Disorders Associated with Childbirth (W03010)</w:t>
      </w:r>
      <w:r>
        <w:rPr>
          <w:noProof/>
        </w:rPr>
        <w:tab/>
      </w:r>
      <w:r>
        <w:rPr>
          <w:noProof/>
        </w:rPr>
        <w:fldChar w:fldCharType="begin"/>
      </w:r>
      <w:r>
        <w:rPr>
          <w:noProof/>
        </w:rPr>
        <w:instrText xml:space="preserve"> PAGEREF _Toc469033140 \h </w:instrText>
      </w:r>
      <w:r>
        <w:rPr>
          <w:noProof/>
        </w:rPr>
      </w:r>
      <w:r>
        <w:rPr>
          <w:noProof/>
        </w:rPr>
        <w:fldChar w:fldCharType="separate"/>
      </w:r>
      <w:r>
        <w:rPr>
          <w:noProof/>
        </w:rPr>
        <w:t>27</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5.2.16</w:t>
      </w:r>
      <w:r>
        <w:rPr>
          <w:rFonts w:asciiTheme="minorHAnsi" w:eastAsiaTheme="minorEastAsia" w:hAnsiTheme="minorHAnsi" w:cstheme="minorBidi"/>
          <w:i w:val="0"/>
          <w:noProof/>
          <w:sz w:val="22"/>
          <w:szCs w:val="22"/>
          <w:lang w:val="en-NZ" w:eastAsia="en-NZ"/>
        </w:rPr>
        <w:tab/>
      </w:r>
      <w:r>
        <w:rPr>
          <w:noProof/>
        </w:rPr>
        <w:t>Maternity Casemix (W10.01)</w:t>
      </w:r>
      <w:r>
        <w:rPr>
          <w:noProof/>
        </w:rPr>
        <w:tab/>
      </w:r>
      <w:r>
        <w:rPr>
          <w:noProof/>
        </w:rPr>
        <w:fldChar w:fldCharType="begin"/>
      </w:r>
      <w:r>
        <w:rPr>
          <w:noProof/>
        </w:rPr>
        <w:instrText xml:space="preserve"> PAGEREF _Toc469033141 \h </w:instrText>
      </w:r>
      <w:r>
        <w:rPr>
          <w:noProof/>
        </w:rPr>
      </w:r>
      <w:r>
        <w:rPr>
          <w:noProof/>
        </w:rPr>
        <w:fldChar w:fldCharType="separate"/>
      </w:r>
      <w:r>
        <w:rPr>
          <w:noProof/>
        </w:rPr>
        <w:t>28</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5.2.17</w:t>
      </w:r>
      <w:r>
        <w:rPr>
          <w:rFonts w:asciiTheme="minorHAnsi" w:eastAsiaTheme="minorEastAsia" w:hAnsiTheme="minorHAnsi" w:cstheme="minorBidi"/>
          <w:i w:val="0"/>
          <w:noProof/>
          <w:sz w:val="22"/>
          <w:szCs w:val="22"/>
          <w:lang w:val="en-NZ" w:eastAsia="en-NZ"/>
        </w:rPr>
        <w:tab/>
      </w:r>
      <w:r>
        <w:rPr>
          <w:noProof/>
        </w:rPr>
        <w:t>Primary Maternity (W02020)</w:t>
      </w:r>
      <w:r>
        <w:rPr>
          <w:noProof/>
        </w:rPr>
        <w:tab/>
      </w:r>
      <w:r>
        <w:rPr>
          <w:noProof/>
        </w:rPr>
        <w:fldChar w:fldCharType="begin"/>
      </w:r>
      <w:r>
        <w:rPr>
          <w:noProof/>
        </w:rPr>
        <w:instrText xml:space="preserve"> PAGEREF _Toc469033142 \h </w:instrText>
      </w:r>
      <w:r>
        <w:rPr>
          <w:noProof/>
        </w:rPr>
      </w:r>
      <w:r>
        <w:rPr>
          <w:noProof/>
        </w:rPr>
        <w:fldChar w:fldCharType="separate"/>
      </w:r>
      <w:r>
        <w:rPr>
          <w:noProof/>
        </w:rPr>
        <w:t>28</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5.2.18</w:t>
      </w:r>
      <w:r>
        <w:rPr>
          <w:rFonts w:asciiTheme="minorHAnsi" w:eastAsiaTheme="minorEastAsia" w:hAnsiTheme="minorHAnsi" w:cstheme="minorBidi"/>
          <w:i w:val="0"/>
          <w:noProof/>
          <w:sz w:val="22"/>
          <w:szCs w:val="22"/>
          <w:lang w:val="en-NZ" w:eastAsia="en-NZ"/>
        </w:rPr>
        <w:tab/>
      </w:r>
      <w:r>
        <w:rPr>
          <w:noProof/>
        </w:rPr>
        <w:t>Relative Value Unit (RVU) Flow Diagram for Primary Maternity</w:t>
      </w:r>
      <w:r>
        <w:rPr>
          <w:noProof/>
        </w:rPr>
        <w:tab/>
      </w:r>
      <w:r>
        <w:rPr>
          <w:noProof/>
        </w:rPr>
        <w:fldChar w:fldCharType="begin"/>
      </w:r>
      <w:r>
        <w:rPr>
          <w:noProof/>
        </w:rPr>
        <w:instrText xml:space="preserve"> PAGEREF _Toc469033143 \h </w:instrText>
      </w:r>
      <w:r>
        <w:rPr>
          <w:noProof/>
        </w:rPr>
      </w:r>
      <w:r>
        <w:rPr>
          <w:noProof/>
        </w:rPr>
        <w:fldChar w:fldCharType="separate"/>
      </w:r>
      <w:r>
        <w:rPr>
          <w:noProof/>
        </w:rPr>
        <w:t>29</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lang w:val="de-DE"/>
          <w14:scene3d>
            <w14:camera w14:prst="orthographicFront"/>
            <w14:lightRig w14:rig="threePt" w14:dir="t">
              <w14:rot w14:lat="0" w14:lon="0" w14:rev="0"/>
            </w14:lightRig>
          </w14:scene3d>
        </w:rPr>
        <w:t>5.2.19</w:t>
      </w:r>
      <w:r>
        <w:rPr>
          <w:rFonts w:asciiTheme="minorHAnsi" w:eastAsiaTheme="minorEastAsia" w:hAnsiTheme="minorHAnsi" w:cstheme="minorBidi"/>
          <w:i w:val="0"/>
          <w:noProof/>
          <w:sz w:val="22"/>
          <w:szCs w:val="22"/>
          <w:lang w:val="en-NZ" w:eastAsia="en-NZ"/>
        </w:rPr>
        <w:tab/>
      </w:r>
      <w:r w:rsidRPr="00EF500C">
        <w:rPr>
          <w:noProof/>
          <w:lang w:val="de-DE"/>
        </w:rPr>
        <w:t>Transplants (T0103, T0106, T0111, T0113)</w:t>
      </w:r>
      <w:r>
        <w:rPr>
          <w:noProof/>
        </w:rPr>
        <w:tab/>
      </w:r>
      <w:r>
        <w:rPr>
          <w:noProof/>
        </w:rPr>
        <w:fldChar w:fldCharType="begin"/>
      </w:r>
      <w:r>
        <w:rPr>
          <w:noProof/>
        </w:rPr>
        <w:instrText xml:space="preserve"> PAGEREF _Toc469033144 \h </w:instrText>
      </w:r>
      <w:r>
        <w:rPr>
          <w:noProof/>
        </w:rPr>
      </w:r>
      <w:r>
        <w:rPr>
          <w:noProof/>
        </w:rPr>
        <w:fldChar w:fldCharType="separate"/>
      </w:r>
      <w:r>
        <w:rPr>
          <w:noProof/>
        </w:rPr>
        <w:t>30</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5.2.20</w:t>
      </w:r>
      <w:r>
        <w:rPr>
          <w:rFonts w:asciiTheme="minorHAnsi" w:eastAsiaTheme="minorEastAsia" w:hAnsiTheme="minorHAnsi" w:cstheme="minorBidi"/>
          <w:i w:val="0"/>
          <w:noProof/>
          <w:sz w:val="22"/>
          <w:szCs w:val="22"/>
          <w:lang w:val="en-NZ" w:eastAsia="en-NZ"/>
        </w:rPr>
        <w:tab/>
      </w:r>
      <w:r>
        <w:rPr>
          <w:noProof/>
        </w:rPr>
        <w:t>Spinal Injuries (S50001, S50002)</w:t>
      </w:r>
      <w:r>
        <w:rPr>
          <w:noProof/>
        </w:rPr>
        <w:tab/>
      </w:r>
      <w:r>
        <w:rPr>
          <w:noProof/>
        </w:rPr>
        <w:fldChar w:fldCharType="begin"/>
      </w:r>
      <w:r>
        <w:rPr>
          <w:noProof/>
        </w:rPr>
        <w:instrText xml:space="preserve"> PAGEREF _Toc469033145 \h </w:instrText>
      </w:r>
      <w:r>
        <w:rPr>
          <w:noProof/>
        </w:rPr>
      </w:r>
      <w:r>
        <w:rPr>
          <w:noProof/>
        </w:rPr>
        <w:fldChar w:fldCharType="separate"/>
      </w:r>
      <w:r>
        <w:rPr>
          <w:noProof/>
        </w:rPr>
        <w:t>30</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5.2.21</w:t>
      </w:r>
      <w:r>
        <w:rPr>
          <w:rFonts w:asciiTheme="minorHAnsi" w:eastAsiaTheme="minorEastAsia" w:hAnsiTheme="minorHAnsi" w:cstheme="minorBidi"/>
          <w:i w:val="0"/>
          <w:noProof/>
          <w:sz w:val="22"/>
          <w:szCs w:val="22"/>
          <w:lang w:val="en-NZ" w:eastAsia="en-NZ"/>
        </w:rPr>
        <w:tab/>
      </w:r>
      <w:r>
        <w:rPr>
          <w:noProof/>
        </w:rPr>
        <w:t>Surgical Termination of Pregnancy – 2nd Trimester (S30009) – 14 to 25 completed weeks</w:t>
      </w:r>
      <w:r>
        <w:rPr>
          <w:noProof/>
        </w:rPr>
        <w:tab/>
      </w:r>
      <w:r>
        <w:rPr>
          <w:noProof/>
        </w:rPr>
        <w:fldChar w:fldCharType="begin"/>
      </w:r>
      <w:r>
        <w:rPr>
          <w:noProof/>
        </w:rPr>
        <w:instrText xml:space="preserve"> PAGEREF _Toc469033146 \h </w:instrText>
      </w:r>
      <w:r>
        <w:rPr>
          <w:noProof/>
        </w:rPr>
      </w:r>
      <w:r>
        <w:rPr>
          <w:noProof/>
        </w:rPr>
        <w:fldChar w:fldCharType="separate"/>
      </w:r>
      <w:r>
        <w:rPr>
          <w:noProof/>
        </w:rPr>
        <w:t>30</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5.2.22</w:t>
      </w:r>
      <w:r>
        <w:rPr>
          <w:rFonts w:asciiTheme="minorHAnsi" w:eastAsiaTheme="minorEastAsia" w:hAnsiTheme="minorHAnsi" w:cstheme="minorBidi"/>
          <w:i w:val="0"/>
          <w:noProof/>
          <w:sz w:val="22"/>
          <w:szCs w:val="22"/>
          <w:lang w:val="en-NZ" w:eastAsia="en-NZ"/>
        </w:rPr>
        <w:tab/>
      </w:r>
      <w:r>
        <w:rPr>
          <w:noProof/>
        </w:rPr>
        <w:t>Surgical Termination of Pregnancy – 1st Trimester (S30006) – 1 to 13 completed weeks</w:t>
      </w:r>
      <w:r>
        <w:rPr>
          <w:noProof/>
        </w:rPr>
        <w:tab/>
      </w:r>
      <w:r>
        <w:rPr>
          <w:noProof/>
        </w:rPr>
        <w:fldChar w:fldCharType="begin"/>
      </w:r>
      <w:r>
        <w:rPr>
          <w:noProof/>
        </w:rPr>
        <w:instrText xml:space="preserve"> PAGEREF _Toc469033147 \h </w:instrText>
      </w:r>
      <w:r>
        <w:rPr>
          <w:noProof/>
        </w:rPr>
      </w:r>
      <w:r>
        <w:rPr>
          <w:noProof/>
        </w:rPr>
        <w:fldChar w:fldCharType="separate"/>
      </w:r>
      <w:r>
        <w:rPr>
          <w:noProof/>
        </w:rPr>
        <w:t>30</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5.2.23</w:t>
      </w:r>
      <w:r>
        <w:rPr>
          <w:rFonts w:asciiTheme="minorHAnsi" w:eastAsiaTheme="minorEastAsia" w:hAnsiTheme="minorHAnsi" w:cstheme="minorBidi"/>
          <w:i w:val="0"/>
          <w:noProof/>
          <w:sz w:val="22"/>
          <w:szCs w:val="22"/>
          <w:lang w:val="en-NZ" w:eastAsia="en-NZ"/>
        </w:rPr>
        <w:tab/>
      </w:r>
      <w:r>
        <w:rPr>
          <w:noProof/>
        </w:rPr>
        <w:t>Medical Termination of Pregnancy (S30010)</w:t>
      </w:r>
      <w:r>
        <w:rPr>
          <w:noProof/>
        </w:rPr>
        <w:tab/>
      </w:r>
      <w:r>
        <w:rPr>
          <w:noProof/>
        </w:rPr>
        <w:fldChar w:fldCharType="begin"/>
      </w:r>
      <w:r>
        <w:rPr>
          <w:noProof/>
        </w:rPr>
        <w:instrText xml:space="preserve"> PAGEREF _Toc469033148 \h </w:instrText>
      </w:r>
      <w:r>
        <w:rPr>
          <w:noProof/>
        </w:rPr>
      </w:r>
      <w:r>
        <w:rPr>
          <w:noProof/>
        </w:rPr>
        <w:fldChar w:fldCharType="separate"/>
      </w:r>
      <w:r>
        <w:rPr>
          <w:noProof/>
        </w:rPr>
        <w:t>31</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5.2.24</w:t>
      </w:r>
      <w:r>
        <w:rPr>
          <w:rFonts w:asciiTheme="minorHAnsi" w:eastAsiaTheme="minorEastAsia" w:hAnsiTheme="minorHAnsi" w:cstheme="minorBidi"/>
          <w:i w:val="0"/>
          <w:noProof/>
          <w:sz w:val="22"/>
          <w:szCs w:val="22"/>
          <w:lang w:val="en-NZ" w:eastAsia="en-NZ"/>
        </w:rPr>
        <w:tab/>
      </w:r>
      <w:r>
        <w:rPr>
          <w:noProof/>
        </w:rPr>
        <w:t>Peritoneal Dialysis (M60005)</w:t>
      </w:r>
      <w:r>
        <w:rPr>
          <w:noProof/>
        </w:rPr>
        <w:tab/>
      </w:r>
      <w:r>
        <w:rPr>
          <w:noProof/>
        </w:rPr>
        <w:fldChar w:fldCharType="begin"/>
      </w:r>
      <w:r>
        <w:rPr>
          <w:noProof/>
        </w:rPr>
        <w:instrText xml:space="preserve"> PAGEREF _Toc469033149 \h </w:instrText>
      </w:r>
      <w:r>
        <w:rPr>
          <w:noProof/>
        </w:rPr>
      </w:r>
      <w:r>
        <w:rPr>
          <w:noProof/>
        </w:rPr>
        <w:fldChar w:fldCharType="separate"/>
      </w:r>
      <w:r>
        <w:rPr>
          <w:noProof/>
        </w:rPr>
        <w:t>31</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5.2.25</w:t>
      </w:r>
      <w:r>
        <w:rPr>
          <w:rFonts w:asciiTheme="minorHAnsi" w:eastAsiaTheme="minorEastAsia" w:hAnsiTheme="minorHAnsi" w:cstheme="minorBidi"/>
          <w:i w:val="0"/>
          <w:noProof/>
          <w:sz w:val="22"/>
          <w:szCs w:val="22"/>
          <w:lang w:val="en-NZ" w:eastAsia="en-NZ"/>
        </w:rPr>
        <w:tab/>
      </w:r>
      <w:r>
        <w:rPr>
          <w:noProof/>
        </w:rPr>
        <w:t>Renal Haemodialysis (M60008)</w:t>
      </w:r>
      <w:r>
        <w:rPr>
          <w:noProof/>
        </w:rPr>
        <w:tab/>
      </w:r>
      <w:r>
        <w:rPr>
          <w:noProof/>
        </w:rPr>
        <w:fldChar w:fldCharType="begin"/>
      </w:r>
      <w:r>
        <w:rPr>
          <w:noProof/>
        </w:rPr>
        <w:instrText xml:space="preserve"> PAGEREF _Toc469033150 \h </w:instrText>
      </w:r>
      <w:r>
        <w:rPr>
          <w:noProof/>
        </w:rPr>
      </w:r>
      <w:r>
        <w:rPr>
          <w:noProof/>
        </w:rPr>
        <w:fldChar w:fldCharType="separate"/>
      </w:r>
      <w:r>
        <w:rPr>
          <w:noProof/>
        </w:rPr>
        <w:t>31</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5.2.26</w:t>
      </w:r>
      <w:r>
        <w:rPr>
          <w:rFonts w:asciiTheme="minorHAnsi" w:eastAsiaTheme="minorEastAsia" w:hAnsiTheme="minorHAnsi" w:cstheme="minorBidi"/>
          <w:i w:val="0"/>
          <w:noProof/>
          <w:sz w:val="22"/>
          <w:szCs w:val="22"/>
          <w:lang w:val="en-NZ" w:eastAsia="en-NZ"/>
        </w:rPr>
        <w:tab/>
      </w:r>
      <w:r>
        <w:rPr>
          <w:noProof/>
        </w:rPr>
        <w:t>Same Day Pharmacotherapy for Treatment of Neoplasm (MS02009, M30020, M54004)</w:t>
      </w:r>
      <w:r>
        <w:rPr>
          <w:noProof/>
        </w:rPr>
        <w:tab/>
      </w:r>
      <w:r>
        <w:rPr>
          <w:noProof/>
        </w:rPr>
        <w:fldChar w:fldCharType="begin"/>
      </w:r>
      <w:r>
        <w:rPr>
          <w:noProof/>
        </w:rPr>
        <w:instrText xml:space="preserve"> PAGEREF _Toc469033151 \h </w:instrText>
      </w:r>
      <w:r>
        <w:rPr>
          <w:noProof/>
        </w:rPr>
      </w:r>
      <w:r>
        <w:rPr>
          <w:noProof/>
        </w:rPr>
        <w:fldChar w:fldCharType="separate"/>
      </w:r>
      <w:r>
        <w:rPr>
          <w:noProof/>
        </w:rPr>
        <w:t>31</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5.2.27</w:t>
      </w:r>
      <w:r>
        <w:rPr>
          <w:rFonts w:asciiTheme="minorHAnsi" w:eastAsiaTheme="minorEastAsia" w:hAnsiTheme="minorHAnsi" w:cstheme="minorBidi"/>
          <w:i w:val="0"/>
          <w:noProof/>
          <w:sz w:val="22"/>
          <w:szCs w:val="22"/>
          <w:lang w:val="en-NZ" w:eastAsia="en-NZ"/>
        </w:rPr>
        <w:tab/>
      </w:r>
      <w:r>
        <w:rPr>
          <w:noProof/>
        </w:rPr>
        <w:t>Same Day Radiotherapy (M50024, M50025)</w:t>
      </w:r>
      <w:r>
        <w:rPr>
          <w:noProof/>
        </w:rPr>
        <w:tab/>
      </w:r>
      <w:r>
        <w:rPr>
          <w:noProof/>
        </w:rPr>
        <w:fldChar w:fldCharType="begin"/>
      </w:r>
      <w:r>
        <w:rPr>
          <w:noProof/>
        </w:rPr>
        <w:instrText xml:space="preserve"> PAGEREF _Toc469033152 \h </w:instrText>
      </w:r>
      <w:r>
        <w:rPr>
          <w:noProof/>
        </w:rPr>
      </w:r>
      <w:r>
        <w:rPr>
          <w:noProof/>
        </w:rPr>
        <w:fldChar w:fldCharType="separate"/>
      </w:r>
      <w:r>
        <w:rPr>
          <w:noProof/>
        </w:rPr>
        <w:t>31</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5.2.28</w:t>
      </w:r>
      <w:r>
        <w:rPr>
          <w:rFonts w:asciiTheme="minorHAnsi" w:eastAsiaTheme="minorEastAsia" w:hAnsiTheme="minorHAnsi" w:cstheme="minorBidi"/>
          <w:i w:val="0"/>
          <w:noProof/>
          <w:sz w:val="22"/>
          <w:szCs w:val="22"/>
          <w:lang w:val="en-NZ" w:eastAsia="en-NZ"/>
        </w:rPr>
        <w:tab/>
      </w:r>
      <w:r>
        <w:rPr>
          <w:noProof/>
        </w:rPr>
        <w:t>Note on Anaesthesia Coding</w:t>
      </w:r>
      <w:r>
        <w:rPr>
          <w:noProof/>
        </w:rPr>
        <w:tab/>
      </w:r>
      <w:r>
        <w:rPr>
          <w:noProof/>
        </w:rPr>
        <w:fldChar w:fldCharType="begin"/>
      </w:r>
      <w:r>
        <w:rPr>
          <w:noProof/>
        </w:rPr>
        <w:instrText xml:space="preserve"> PAGEREF _Toc469033153 \h </w:instrText>
      </w:r>
      <w:r>
        <w:rPr>
          <w:noProof/>
        </w:rPr>
      </w:r>
      <w:r>
        <w:rPr>
          <w:noProof/>
        </w:rPr>
        <w:fldChar w:fldCharType="separate"/>
      </w:r>
      <w:r>
        <w:rPr>
          <w:noProof/>
        </w:rPr>
        <w:t>32</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5.2.29</w:t>
      </w:r>
      <w:r>
        <w:rPr>
          <w:rFonts w:asciiTheme="minorHAnsi" w:eastAsiaTheme="minorEastAsia" w:hAnsiTheme="minorHAnsi" w:cstheme="minorBidi"/>
          <w:i w:val="0"/>
          <w:noProof/>
          <w:sz w:val="22"/>
          <w:szCs w:val="22"/>
          <w:lang w:val="en-NZ" w:eastAsia="en-NZ"/>
        </w:rPr>
        <w:tab/>
      </w:r>
      <w:r>
        <w:rPr>
          <w:noProof/>
        </w:rPr>
        <w:t>Lithotripsy (S70006)</w:t>
      </w:r>
      <w:r>
        <w:rPr>
          <w:noProof/>
        </w:rPr>
        <w:tab/>
      </w:r>
      <w:r>
        <w:rPr>
          <w:noProof/>
        </w:rPr>
        <w:fldChar w:fldCharType="begin"/>
      </w:r>
      <w:r>
        <w:rPr>
          <w:noProof/>
        </w:rPr>
        <w:instrText xml:space="preserve"> PAGEREF _Toc469033154 \h </w:instrText>
      </w:r>
      <w:r>
        <w:rPr>
          <w:noProof/>
        </w:rPr>
      </w:r>
      <w:r>
        <w:rPr>
          <w:noProof/>
        </w:rPr>
        <w:fldChar w:fldCharType="separate"/>
      </w:r>
      <w:r>
        <w:rPr>
          <w:noProof/>
        </w:rPr>
        <w:t>32</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5.2.30</w:t>
      </w:r>
      <w:r>
        <w:rPr>
          <w:rFonts w:asciiTheme="minorHAnsi" w:eastAsiaTheme="minorEastAsia" w:hAnsiTheme="minorHAnsi" w:cstheme="minorBidi"/>
          <w:i w:val="0"/>
          <w:noProof/>
          <w:sz w:val="22"/>
          <w:szCs w:val="22"/>
          <w:lang w:val="en-NZ" w:eastAsia="en-NZ"/>
        </w:rPr>
        <w:tab/>
      </w:r>
      <w:r>
        <w:rPr>
          <w:noProof/>
        </w:rPr>
        <w:t>Colposcopies (NCSP-10, NCSP-20)</w:t>
      </w:r>
      <w:r>
        <w:rPr>
          <w:noProof/>
        </w:rPr>
        <w:tab/>
      </w:r>
      <w:r>
        <w:rPr>
          <w:noProof/>
        </w:rPr>
        <w:fldChar w:fldCharType="begin"/>
      </w:r>
      <w:r>
        <w:rPr>
          <w:noProof/>
        </w:rPr>
        <w:instrText xml:space="preserve"> PAGEREF _Toc469033155 \h </w:instrText>
      </w:r>
      <w:r>
        <w:rPr>
          <w:noProof/>
        </w:rPr>
      </w:r>
      <w:r>
        <w:rPr>
          <w:noProof/>
        </w:rPr>
        <w:fldChar w:fldCharType="separate"/>
      </w:r>
      <w:r>
        <w:rPr>
          <w:noProof/>
        </w:rPr>
        <w:t>33</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5.2.31</w:t>
      </w:r>
      <w:r>
        <w:rPr>
          <w:rFonts w:asciiTheme="minorHAnsi" w:eastAsiaTheme="minorEastAsia" w:hAnsiTheme="minorHAnsi" w:cstheme="minorBidi"/>
          <w:i w:val="0"/>
          <w:noProof/>
          <w:sz w:val="22"/>
          <w:szCs w:val="22"/>
          <w:lang w:val="en-NZ" w:eastAsia="en-NZ"/>
        </w:rPr>
        <w:tab/>
      </w:r>
      <w:r>
        <w:rPr>
          <w:noProof/>
        </w:rPr>
        <w:t>Cystoscopies (MS02004)</w:t>
      </w:r>
      <w:r>
        <w:rPr>
          <w:noProof/>
        </w:rPr>
        <w:tab/>
      </w:r>
      <w:r>
        <w:rPr>
          <w:noProof/>
        </w:rPr>
        <w:fldChar w:fldCharType="begin"/>
      </w:r>
      <w:r>
        <w:rPr>
          <w:noProof/>
        </w:rPr>
        <w:instrText xml:space="preserve"> PAGEREF _Toc469033156 \h </w:instrText>
      </w:r>
      <w:r>
        <w:rPr>
          <w:noProof/>
        </w:rPr>
      </w:r>
      <w:r>
        <w:rPr>
          <w:noProof/>
        </w:rPr>
        <w:fldChar w:fldCharType="separate"/>
      </w:r>
      <w:r>
        <w:rPr>
          <w:noProof/>
        </w:rPr>
        <w:t>33</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5.2.32</w:t>
      </w:r>
      <w:r>
        <w:rPr>
          <w:rFonts w:asciiTheme="minorHAnsi" w:eastAsiaTheme="minorEastAsia" w:hAnsiTheme="minorHAnsi" w:cstheme="minorBidi"/>
          <w:i w:val="0"/>
          <w:noProof/>
          <w:sz w:val="22"/>
          <w:szCs w:val="22"/>
          <w:lang w:val="en-NZ" w:eastAsia="en-NZ"/>
        </w:rPr>
        <w:tab/>
      </w:r>
      <w:r>
        <w:rPr>
          <w:noProof/>
        </w:rPr>
        <w:t>Hysteroscopy (S30012)</w:t>
      </w:r>
      <w:r>
        <w:rPr>
          <w:noProof/>
        </w:rPr>
        <w:tab/>
      </w:r>
      <w:r>
        <w:rPr>
          <w:noProof/>
        </w:rPr>
        <w:fldChar w:fldCharType="begin"/>
      </w:r>
      <w:r>
        <w:rPr>
          <w:noProof/>
        </w:rPr>
        <w:instrText xml:space="preserve"> PAGEREF _Toc469033157 \h </w:instrText>
      </w:r>
      <w:r>
        <w:rPr>
          <w:noProof/>
        </w:rPr>
      </w:r>
      <w:r>
        <w:rPr>
          <w:noProof/>
        </w:rPr>
        <w:fldChar w:fldCharType="separate"/>
      </w:r>
      <w:r>
        <w:rPr>
          <w:noProof/>
        </w:rPr>
        <w:t>34</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5.2.33</w:t>
      </w:r>
      <w:r>
        <w:rPr>
          <w:rFonts w:asciiTheme="minorHAnsi" w:eastAsiaTheme="minorEastAsia" w:hAnsiTheme="minorHAnsi" w:cstheme="minorBidi"/>
          <w:i w:val="0"/>
          <w:noProof/>
          <w:sz w:val="22"/>
          <w:szCs w:val="22"/>
          <w:lang w:val="en-NZ" w:eastAsia="en-NZ"/>
        </w:rPr>
        <w:tab/>
      </w:r>
      <w:r>
        <w:rPr>
          <w:noProof/>
        </w:rPr>
        <w:t>Gastroenterology Procedure Codes used to Identify Excluded Events</w:t>
      </w:r>
      <w:r>
        <w:rPr>
          <w:noProof/>
        </w:rPr>
        <w:tab/>
      </w:r>
      <w:r>
        <w:rPr>
          <w:noProof/>
        </w:rPr>
        <w:fldChar w:fldCharType="begin"/>
      </w:r>
      <w:r>
        <w:rPr>
          <w:noProof/>
        </w:rPr>
        <w:instrText xml:space="preserve"> PAGEREF _Toc469033158 \h </w:instrText>
      </w:r>
      <w:r>
        <w:rPr>
          <w:noProof/>
        </w:rPr>
      </w:r>
      <w:r>
        <w:rPr>
          <w:noProof/>
        </w:rPr>
        <w:fldChar w:fldCharType="separate"/>
      </w:r>
      <w:r>
        <w:rPr>
          <w:noProof/>
        </w:rPr>
        <w:t>34</w:t>
      </w:r>
      <w:r>
        <w:rPr>
          <w:noProof/>
        </w:rPr>
        <w:fldChar w:fldCharType="end"/>
      </w:r>
    </w:p>
    <w:p w:rsidR="009C5D0E" w:rsidRDefault="009C5D0E" w:rsidP="009C5D0E">
      <w:pPr>
        <w:pStyle w:val="TOC3"/>
        <w:tabs>
          <w:tab w:val="left" w:pos="1320"/>
          <w:tab w:val="right" w:leader="dot" w:pos="9631"/>
        </w:tabs>
        <w:ind w:left="1315" w:hanging="915"/>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5.2.34</w:t>
      </w:r>
      <w:r>
        <w:rPr>
          <w:rFonts w:asciiTheme="minorHAnsi" w:eastAsiaTheme="minorEastAsia" w:hAnsiTheme="minorHAnsi" w:cstheme="minorBidi"/>
          <w:i w:val="0"/>
          <w:noProof/>
          <w:sz w:val="22"/>
          <w:szCs w:val="22"/>
          <w:lang w:val="en-NZ" w:eastAsia="en-NZ"/>
        </w:rPr>
        <w:tab/>
      </w:r>
      <w:r>
        <w:rPr>
          <w:noProof/>
        </w:rPr>
        <w:t>Exclusion Rules for Some Gastroenterology procedures (MS02006, M25008, MS02014, MS02007, MS02005)</w:t>
      </w:r>
      <w:r>
        <w:rPr>
          <w:noProof/>
        </w:rPr>
        <w:tab/>
      </w:r>
      <w:r>
        <w:rPr>
          <w:noProof/>
        </w:rPr>
        <w:fldChar w:fldCharType="begin"/>
      </w:r>
      <w:r>
        <w:rPr>
          <w:noProof/>
        </w:rPr>
        <w:instrText xml:space="preserve"> PAGEREF _Toc469033159 \h </w:instrText>
      </w:r>
      <w:r>
        <w:rPr>
          <w:noProof/>
        </w:rPr>
      </w:r>
      <w:r>
        <w:rPr>
          <w:noProof/>
        </w:rPr>
        <w:fldChar w:fldCharType="separate"/>
      </w:r>
      <w:r>
        <w:rPr>
          <w:noProof/>
        </w:rPr>
        <w:t>36</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5.2.35</w:t>
      </w:r>
      <w:r>
        <w:rPr>
          <w:rFonts w:asciiTheme="minorHAnsi" w:eastAsiaTheme="minorEastAsia" w:hAnsiTheme="minorHAnsi" w:cstheme="minorBidi"/>
          <w:i w:val="0"/>
          <w:noProof/>
          <w:sz w:val="22"/>
          <w:szCs w:val="22"/>
          <w:lang w:val="en-NZ" w:eastAsia="en-NZ"/>
        </w:rPr>
        <w:tab/>
      </w:r>
      <w:r>
        <w:rPr>
          <w:noProof/>
        </w:rPr>
        <w:t>Bronchoscopies (MS02003)</w:t>
      </w:r>
      <w:r>
        <w:rPr>
          <w:noProof/>
        </w:rPr>
        <w:tab/>
      </w:r>
      <w:r>
        <w:rPr>
          <w:noProof/>
        </w:rPr>
        <w:fldChar w:fldCharType="begin"/>
      </w:r>
      <w:r>
        <w:rPr>
          <w:noProof/>
        </w:rPr>
        <w:instrText xml:space="preserve"> PAGEREF _Toc469033160 \h </w:instrText>
      </w:r>
      <w:r>
        <w:rPr>
          <w:noProof/>
        </w:rPr>
      </w:r>
      <w:r>
        <w:rPr>
          <w:noProof/>
        </w:rPr>
        <w:fldChar w:fldCharType="separate"/>
      </w:r>
      <w:r>
        <w:rPr>
          <w:noProof/>
        </w:rPr>
        <w:t>36</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5.2.36</w:t>
      </w:r>
      <w:r>
        <w:rPr>
          <w:rFonts w:asciiTheme="minorHAnsi" w:eastAsiaTheme="minorEastAsia" w:hAnsiTheme="minorHAnsi" w:cstheme="minorBidi"/>
          <w:i w:val="0"/>
          <w:noProof/>
          <w:sz w:val="22"/>
          <w:szCs w:val="22"/>
          <w:lang w:val="en-NZ" w:eastAsia="en-NZ"/>
        </w:rPr>
        <w:tab/>
      </w:r>
      <w:r>
        <w:rPr>
          <w:noProof/>
        </w:rPr>
        <w:t>Same Day Blood Transfusions (MS02001, M50009)</w:t>
      </w:r>
      <w:r>
        <w:rPr>
          <w:noProof/>
        </w:rPr>
        <w:tab/>
      </w:r>
      <w:r>
        <w:rPr>
          <w:noProof/>
        </w:rPr>
        <w:fldChar w:fldCharType="begin"/>
      </w:r>
      <w:r>
        <w:rPr>
          <w:noProof/>
        </w:rPr>
        <w:instrText xml:space="preserve"> PAGEREF _Toc469033161 \h </w:instrText>
      </w:r>
      <w:r>
        <w:rPr>
          <w:noProof/>
        </w:rPr>
      </w:r>
      <w:r>
        <w:rPr>
          <w:noProof/>
        </w:rPr>
        <w:fldChar w:fldCharType="separate"/>
      </w:r>
      <w:r>
        <w:rPr>
          <w:noProof/>
        </w:rPr>
        <w:t>37</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5.2.37</w:t>
      </w:r>
      <w:r>
        <w:rPr>
          <w:rFonts w:asciiTheme="minorHAnsi" w:eastAsiaTheme="minorEastAsia" w:hAnsiTheme="minorHAnsi" w:cstheme="minorBidi"/>
          <w:i w:val="0"/>
          <w:noProof/>
          <w:sz w:val="22"/>
          <w:szCs w:val="22"/>
          <w:lang w:val="en-NZ" w:eastAsia="en-NZ"/>
        </w:rPr>
        <w:tab/>
      </w:r>
      <w:r>
        <w:rPr>
          <w:noProof/>
        </w:rPr>
        <w:t>Designated Hospital for Casemix Revenue</w:t>
      </w:r>
      <w:r>
        <w:rPr>
          <w:noProof/>
        </w:rPr>
        <w:tab/>
      </w:r>
      <w:r>
        <w:rPr>
          <w:noProof/>
        </w:rPr>
        <w:fldChar w:fldCharType="begin"/>
      </w:r>
      <w:r>
        <w:rPr>
          <w:noProof/>
        </w:rPr>
        <w:instrText xml:space="preserve"> PAGEREF _Toc469033162 \h </w:instrText>
      </w:r>
      <w:r>
        <w:rPr>
          <w:noProof/>
        </w:rPr>
      </w:r>
      <w:r>
        <w:rPr>
          <w:noProof/>
        </w:rPr>
        <w:fldChar w:fldCharType="separate"/>
      </w:r>
      <w:r>
        <w:rPr>
          <w:noProof/>
        </w:rPr>
        <w:t>37</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5.2.38</w:t>
      </w:r>
      <w:r>
        <w:rPr>
          <w:rFonts w:asciiTheme="minorHAnsi" w:eastAsiaTheme="minorEastAsia" w:hAnsiTheme="minorHAnsi" w:cstheme="minorBidi"/>
          <w:i w:val="0"/>
          <w:noProof/>
          <w:sz w:val="22"/>
          <w:szCs w:val="22"/>
          <w:lang w:val="en-NZ" w:eastAsia="en-NZ"/>
        </w:rPr>
        <w:tab/>
      </w:r>
      <w:r>
        <w:rPr>
          <w:noProof/>
        </w:rPr>
        <w:t>DRG Mapping and Exclusion of Ophthalmology Injections (S40007)</w:t>
      </w:r>
      <w:r>
        <w:rPr>
          <w:noProof/>
        </w:rPr>
        <w:tab/>
      </w:r>
      <w:r>
        <w:rPr>
          <w:noProof/>
        </w:rPr>
        <w:fldChar w:fldCharType="begin"/>
      </w:r>
      <w:r>
        <w:rPr>
          <w:noProof/>
        </w:rPr>
        <w:instrText xml:space="preserve"> PAGEREF _Toc469033163 \h </w:instrText>
      </w:r>
      <w:r>
        <w:rPr>
          <w:noProof/>
        </w:rPr>
      </w:r>
      <w:r>
        <w:rPr>
          <w:noProof/>
        </w:rPr>
        <w:fldChar w:fldCharType="separate"/>
      </w:r>
      <w:r>
        <w:rPr>
          <w:noProof/>
        </w:rPr>
        <w:t>40</w:t>
      </w:r>
      <w:r>
        <w:rPr>
          <w:noProof/>
        </w:rPr>
        <w:fldChar w:fldCharType="end"/>
      </w:r>
    </w:p>
    <w:p w:rsidR="009C5D0E" w:rsidRDefault="009C5D0E">
      <w:pPr>
        <w:pStyle w:val="TOC3"/>
        <w:tabs>
          <w:tab w:val="left" w:pos="1320"/>
          <w:tab w:val="right" w:leader="dot" w:pos="9631"/>
        </w:tabs>
        <w:rPr>
          <w:rFonts w:asciiTheme="minorHAnsi" w:eastAsiaTheme="minorEastAsia" w:hAnsiTheme="minorHAnsi" w:cstheme="minorBidi"/>
          <w:i w:val="0"/>
          <w:noProof/>
          <w:sz w:val="22"/>
          <w:szCs w:val="22"/>
          <w:lang w:val="en-NZ" w:eastAsia="en-NZ"/>
        </w:rPr>
      </w:pPr>
      <w:r w:rsidRPr="00EF500C">
        <w:rPr>
          <w:noProof/>
          <w:color w:val="000000"/>
          <w14:scene3d>
            <w14:camera w14:prst="orthographicFront"/>
            <w14:lightRig w14:rig="threePt" w14:dir="t">
              <w14:rot w14:lat="0" w14:lon="0" w14:rev="0"/>
            </w14:lightRig>
          </w14:scene3d>
        </w:rPr>
        <w:t>5.2.39</w:t>
      </w:r>
      <w:r>
        <w:rPr>
          <w:rFonts w:asciiTheme="minorHAnsi" w:eastAsiaTheme="minorEastAsia" w:hAnsiTheme="minorHAnsi" w:cstheme="minorBidi"/>
          <w:i w:val="0"/>
          <w:noProof/>
          <w:sz w:val="22"/>
          <w:szCs w:val="22"/>
          <w:lang w:val="en-NZ" w:eastAsia="en-NZ"/>
        </w:rPr>
        <w:tab/>
      </w:r>
      <w:r>
        <w:rPr>
          <w:noProof/>
        </w:rPr>
        <w:t>DRG Mapping and Exclusion of Skin Lesion Procedures (MS02016)</w:t>
      </w:r>
      <w:r>
        <w:rPr>
          <w:noProof/>
        </w:rPr>
        <w:tab/>
      </w:r>
      <w:r>
        <w:rPr>
          <w:noProof/>
        </w:rPr>
        <w:fldChar w:fldCharType="begin"/>
      </w:r>
      <w:r>
        <w:rPr>
          <w:noProof/>
        </w:rPr>
        <w:instrText xml:space="preserve"> PAGEREF _Toc469033164 \h </w:instrText>
      </w:r>
      <w:r>
        <w:rPr>
          <w:noProof/>
        </w:rPr>
      </w:r>
      <w:r>
        <w:rPr>
          <w:noProof/>
        </w:rPr>
        <w:fldChar w:fldCharType="separate"/>
      </w:r>
      <w:r>
        <w:rPr>
          <w:noProof/>
        </w:rPr>
        <w:t>41</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5.3</w:t>
      </w:r>
      <w:r>
        <w:rPr>
          <w:rFonts w:asciiTheme="minorHAnsi" w:eastAsiaTheme="minorEastAsia" w:hAnsiTheme="minorHAnsi" w:cstheme="minorBidi"/>
          <w:smallCaps w:val="0"/>
          <w:noProof/>
          <w:sz w:val="22"/>
          <w:szCs w:val="22"/>
          <w:lang w:val="en-NZ" w:eastAsia="en-NZ"/>
        </w:rPr>
        <w:tab/>
      </w:r>
      <w:r>
        <w:rPr>
          <w:noProof/>
        </w:rPr>
        <w:t>Mapping of Health Speciality Codes to Casemix Purchase Units (PUs)</w:t>
      </w:r>
      <w:r>
        <w:rPr>
          <w:noProof/>
        </w:rPr>
        <w:tab/>
      </w:r>
      <w:r>
        <w:rPr>
          <w:noProof/>
        </w:rPr>
        <w:fldChar w:fldCharType="begin"/>
      </w:r>
      <w:r>
        <w:rPr>
          <w:noProof/>
        </w:rPr>
        <w:instrText xml:space="preserve"> PAGEREF _Toc469033165 \h </w:instrText>
      </w:r>
      <w:r>
        <w:rPr>
          <w:noProof/>
        </w:rPr>
      </w:r>
      <w:r>
        <w:rPr>
          <w:noProof/>
        </w:rPr>
        <w:fldChar w:fldCharType="separate"/>
      </w:r>
      <w:r>
        <w:rPr>
          <w:noProof/>
        </w:rPr>
        <w:t>41</w:t>
      </w:r>
      <w:r>
        <w:rPr>
          <w:noProof/>
        </w:rPr>
        <w:fldChar w:fldCharType="end"/>
      </w:r>
    </w:p>
    <w:p w:rsidR="009C5D0E" w:rsidRDefault="009C5D0E">
      <w:pPr>
        <w:pStyle w:val="TOC2"/>
        <w:tabs>
          <w:tab w:val="left" w:pos="880"/>
          <w:tab w:val="right" w:leader="dot" w:pos="9631"/>
        </w:tabs>
        <w:rPr>
          <w:rFonts w:asciiTheme="minorHAnsi" w:eastAsiaTheme="minorEastAsia" w:hAnsiTheme="minorHAnsi" w:cstheme="minorBidi"/>
          <w:smallCaps w:val="0"/>
          <w:noProof/>
          <w:sz w:val="22"/>
          <w:szCs w:val="22"/>
          <w:lang w:val="en-NZ" w:eastAsia="en-NZ"/>
        </w:rPr>
      </w:pPr>
      <w:r w:rsidRPr="00EF500C">
        <w:rPr>
          <w:noProof/>
          <w:color w:val="000000"/>
          <w14:scene3d>
            <w14:camera w14:prst="orthographicFront"/>
            <w14:lightRig w14:rig="threePt" w14:dir="t">
              <w14:rot w14:lat="0" w14:lon="0" w14:rev="0"/>
            </w14:lightRig>
          </w14:scene3d>
        </w:rPr>
        <w:t>5.4</w:t>
      </w:r>
      <w:r>
        <w:rPr>
          <w:rFonts w:asciiTheme="minorHAnsi" w:eastAsiaTheme="minorEastAsia" w:hAnsiTheme="minorHAnsi" w:cstheme="minorBidi"/>
          <w:smallCaps w:val="0"/>
          <w:noProof/>
          <w:sz w:val="22"/>
          <w:szCs w:val="22"/>
          <w:lang w:val="en-NZ" w:eastAsia="en-NZ"/>
        </w:rPr>
        <w:tab/>
      </w:r>
      <w:r>
        <w:rPr>
          <w:noProof/>
        </w:rPr>
        <w:t>Identifying DHB Casemix-Funded Events for Inter-DHB Inpatient Flow Calculations</w:t>
      </w:r>
      <w:r>
        <w:rPr>
          <w:noProof/>
        </w:rPr>
        <w:tab/>
      </w:r>
      <w:r>
        <w:rPr>
          <w:noProof/>
        </w:rPr>
        <w:fldChar w:fldCharType="begin"/>
      </w:r>
      <w:r>
        <w:rPr>
          <w:noProof/>
        </w:rPr>
        <w:instrText xml:space="preserve"> PAGEREF _Toc469033166 \h </w:instrText>
      </w:r>
      <w:r>
        <w:rPr>
          <w:noProof/>
        </w:rPr>
      </w:r>
      <w:r>
        <w:rPr>
          <w:noProof/>
        </w:rPr>
        <w:fldChar w:fldCharType="separate"/>
      </w:r>
      <w:r>
        <w:rPr>
          <w:noProof/>
        </w:rPr>
        <w:t>44</w:t>
      </w:r>
      <w:r>
        <w:rPr>
          <w:noProof/>
        </w:rPr>
        <w:fldChar w:fldCharType="end"/>
      </w:r>
    </w:p>
    <w:p w:rsidR="009C5D0E" w:rsidRDefault="009C5D0E">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1: Table of 2017/18 FY DRG Cost Weights and Associated Variables for Calculating WIESNZ17</w:t>
      </w:r>
      <w:r>
        <w:rPr>
          <w:noProof/>
        </w:rPr>
        <w:tab/>
      </w:r>
      <w:r>
        <w:rPr>
          <w:noProof/>
        </w:rPr>
        <w:fldChar w:fldCharType="begin"/>
      </w:r>
      <w:r>
        <w:rPr>
          <w:noProof/>
        </w:rPr>
        <w:instrText xml:space="preserve"> PAGEREF _Toc469033167 \h </w:instrText>
      </w:r>
      <w:r>
        <w:rPr>
          <w:noProof/>
        </w:rPr>
      </w:r>
      <w:r>
        <w:rPr>
          <w:noProof/>
        </w:rPr>
        <w:fldChar w:fldCharType="separate"/>
      </w:r>
      <w:r>
        <w:rPr>
          <w:noProof/>
        </w:rPr>
        <w:t>45</w:t>
      </w:r>
      <w:r>
        <w:rPr>
          <w:noProof/>
        </w:rPr>
        <w:fldChar w:fldCharType="end"/>
      </w:r>
    </w:p>
    <w:p w:rsidR="009C5D0E" w:rsidRDefault="009C5D0E">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2: SAS Code to Calculate WIESNZ17 and Assign PUs</w:t>
      </w:r>
      <w:r>
        <w:rPr>
          <w:noProof/>
        </w:rPr>
        <w:tab/>
      </w:r>
      <w:r>
        <w:rPr>
          <w:noProof/>
        </w:rPr>
        <w:fldChar w:fldCharType="begin"/>
      </w:r>
      <w:r>
        <w:rPr>
          <w:noProof/>
        </w:rPr>
        <w:instrText xml:space="preserve"> PAGEREF _Toc469033168 \h </w:instrText>
      </w:r>
      <w:r>
        <w:rPr>
          <w:noProof/>
        </w:rPr>
      </w:r>
      <w:r>
        <w:rPr>
          <w:noProof/>
        </w:rPr>
        <w:fldChar w:fldCharType="separate"/>
      </w:r>
      <w:r>
        <w:rPr>
          <w:noProof/>
        </w:rPr>
        <w:t>46</w:t>
      </w:r>
      <w:r>
        <w:rPr>
          <w:noProof/>
        </w:rPr>
        <w:fldChar w:fldCharType="end"/>
      </w:r>
    </w:p>
    <w:p w:rsidR="009C5D0E" w:rsidRDefault="009C5D0E">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3: Cost Weights Project Group Membership</w:t>
      </w:r>
      <w:r>
        <w:rPr>
          <w:noProof/>
        </w:rPr>
        <w:tab/>
      </w:r>
      <w:r>
        <w:rPr>
          <w:noProof/>
        </w:rPr>
        <w:fldChar w:fldCharType="begin"/>
      </w:r>
      <w:r>
        <w:rPr>
          <w:noProof/>
        </w:rPr>
        <w:instrText xml:space="preserve"> PAGEREF _Toc469033169 \h </w:instrText>
      </w:r>
      <w:r>
        <w:rPr>
          <w:noProof/>
        </w:rPr>
      </w:r>
      <w:r>
        <w:rPr>
          <w:noProof/>
        </w:rPr>
        <w:fldChar w:fldCharType="separate"/>
      </w:r>
      <w:r>
        <w:rPr>
          <w:noProof/>
        </w:rPr>
        <w:t>47</w:t>
      </w:r>
      <w:r>
        <w:rPr>
          <w:noProof/>
        </w:rPr>
        <w:fldChar w:fldCharType="end"/>
      </w:r>
    </w:p>
    <w:p w:rsidR="009C5D0E" w:rsidRDefault="009C5D0E">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4: New Zealand Casemix History</w:t>
      </w:r>
      <w:r>
        <w:rPr>
          <w:noProof/>
        </w:rPr>
        <w:tab/>
      </w:r>
      <w:r>
        <w:rPr>
          <w:noProof/>
        </w:rPr>
        <w:fldChar w:fldCharType="begin"/>
      </w:r>
      <w:r>
        <w:rPr>
          <w:noProof/>
        </w:rPr>
        <w:instrText xml:space="preserve"> PAGEREF _Toc469033170 \h </w:instrText>
      </w:r>
      <w:r>
        <w:rPr>
          <w:noProof/>
        </w:rPr>
      </w:r>
      <w:r>
        <w:rPr>
          <w:noProof/>
        </w:rPr>
        <w:fldChar w:fldCharType="separate"/>
      </w:r>
      <w:r>
        <w:rPr>
          <w:noProof/>
        </w:rPr>
        <w:t>48</w:t>
      </w:r>
      <w:r>
        <w:rPr>
          <w:noProof/>
        </w:rPr>
        <w:fldChar w:fldCharType="end"/>
      </w:r>
    </w:p>
    <w:p w:rsidR="009C5D0E" w:rsidRDefault="009C5D0E">
      <w:pPr>
        <w:pStyle w:val="TOC3"/>
        <w:tabs>
          <w:tab w:val="right" w:leader="dot" w:pos="9631"/>
        </w:tabs>
        <w:rPr>
          <w:rFonts w:asciiTheme="minorHAnsi" w:eastAsiaTheme="minorEastAsia" w:hAnsiTheme="minorHAnsi" w:cstheme="minorBidi"/>
          <w:i w:val="0"/>
          <w:noProof/>
          <w:sz w:val="22"/>
          <w:szCs w:val="22"/>
          <w:lang w:val="en-NZ" w:eastAsia="en-NZ"/>
        </w:rPr>
      </w:pPr>
      <w:r>
        <w:rPr>
          <w:noProof/>
        </w:rPr>
        <w:t>ICD Editions and WIES Versions</w:t>
      </w:r>
      <w:r>
        <w:rPr>
          <w:noProof/>
        </w:rPr>
        <w:tab/>
      </w:r>
      <w:r>
        <w:rPr>
          <w:noProof/>
        </w:rPr>
        <w:fldChar w:fldCharType="begin"/>
      </w:r>
      <w:r>
        <w:rPr>
          <w:noProof/>
        </w:rPr>
        <w:instrText xml:space="preserve"> PAGEREF _Toc469033171 \h </w:instrText>
      </w:r>
      <w:r>
        <w:rPr>
          <w:noProof/>
        </w:rPr>
      </w:r>
      <w:r>
        <w:rPr>
          <w:noProof/>
        </w:rPr>
        <w:fldChar w:fldCharType="separate"/>
      </w:r>
      <w:r>
        <w:rPr>
          <w:noProof/>
        </w:rPr>
        <w:t>48</w:t>
      </w:r>
      <w:r>
        <w:rPr>
          <w:noProof/>
        </w:rPr>
        <w:fldChar w:fldCharType="end"/>
      </w:r>
    </w:p>
    <w:p w:rsidR="009C5D0E" w:rsidRDefault="009C5D0E">
      <w:pPr>
        <w:pStyle w:val="TOC3"/>
        <w:tabs>
          <w:tab w:val="right" w:leader="dot" w:pos="9631"/>
        </w:tabs>
        <w:rPr>
          <w:rFonts w:asciiTheme="minorHAnsi" w:eastAsiaTheme="minorEastAsia" w:hAnsiTheme="minorHAnsi" w:cstheme="minorBidi"/>
          <w:i w:val="0"/>
          <w:noProof/>
          <w:sz w:val="22"/>
          <w:szCs w:val="22"/>
          <w:lang w:val="en-NZ" w:eastAsia="en-NZ"/>
        </w:rPr>
      </w:pPr>
      <w:r>
        <w:rPr>
          <w:noProof/>
        </w:rPr>
        <w:t>Unit Prices used in Purchasing</w:t>
      </w:r>
      <w:r>
        <w:rPr>
          <w:noProof/>
        </w:rPr>
        <w:tab/>
      </w:r>
      <w:r>
        <w:rPr>
          <w:noProof/>
        </w:rPr>
        <w:fldChar w:fldCharType="begin"/>
      </w:r>
      <w:r>
        <w:rPr>
          <w:noProof/>
        </w:rPr>
        <w:instrText xml:space="preserve"> PAGEREF _Toc469033172 \h </w:instrText>
      </w:r>
      <w:r>
        <w:rPr>
          <w:noProof/>
        </w:rPr>
      </w:r>
      <w:r>
        <w:rPr>
          <w:noProof/>
        </w:rPr>
        <w:fldChar w:fldCharType="separate"/>
      </w:r>
      <w:r>
        <w:rPr>
          <w:noProof/>
        </w:rPr>
        <w:t>50</w:t>
      </w:r>
      <w:r>
        <w:rPr>
          <w:noProof/>
        </w:rPr>
        <w:fldChar w:fldCharType="end"/>
      </w:r>
    </w:p>
    <w:p w:rsidR="009C5D0E" w:rsidRDefault="009C5D0E">
      <w:pPr>
        <w:pStyle w:val="TOC3"/>
        <w:tabs>
          <w:tab w:val="right" w:leader="dot" w:pos="9631"/>
        </w:tabs>
        <w:rPr>
          <w:rFonts w:asciiTheme="minorHAnsi" w:eastAsiaTheme="minorEastAsia" w:hAnsiTheme="minorHAnsi" w:cstheme="minorBidi"/>
          <w:i w:val="0"/>
          <w:noProof/>
          <w:sz w:val="22"/>
          <w:szCs w:val="22"/>
          <w:lang w:val="en-NZ" w:eastAsia="en-NZ"/>
        </w:rPr>
      </w:pPr>
      <w:r>
        <w:rPr>
          <w:noProof/>
        </w:rPr>
        <w:t>Primary Maternity RVUs</w:t>
      </w:r>
      <w:r>
        <w:rPr>
          <w:noProof/>
        </w:rPr>
        <w:tab/>
      </w:r>
      <w:r>
        <w:rPr>
          <w:noProof/>
        </w:rPr>
        <w:fldChar w:fldCharType="begin"/>
      </w:r>
      <w:r>
        <w:rPr>
          <w:noProof/>
        </w:rPr>
        <w:instrText xml:space="preserve"> PAGEREF _Toc469033173 \h </w:instrText>
      </w:r>
      <w:r>
        <w:rPr>
          <w:noProof/>
        </w:rPr>
      </w:r>
      <w:r>
        <w:rPr>
          <w:noProof/>
        </w:rPr>
        <w:fldChar w:fldCharType="separate"/>
      </w:r>
      <w:r>
        <w:rPr>
          <w:noProof/>
        </w:rPr>
        <w:t>51</w:t>
      </w:r>
      <w:r>
        <w:rPr>
          <w:noProof/>
        </w:rPr>
        <w:fldChar w:fldCharType="end"/>
      </w:r>
    </w:p>
    <w:p w:rsidR="009C5D0E" w:rsidRDefault="009C5D0E">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5: PUs Identified in this Document</w:t>
      </w:r>
      <w:r>
        <w:rPr>
          <w:noProof/>
        </w:rPr>
        <w:tab/>
      </w:r>
      <w:r>
        <w:rPr>
          <w:noProof/>
        </w:rPr>
        <w:fldChar w:fldCharType="begin"/>
      </w:r>
      <w:r>
        <w:rPr>
          <w:noProof/>
        </w:rPr>
        <w:instrText xml:space="preserve"> PAGEREF _Toc469033174 \h </w:instrText>
      </w:r>
      <w:r>
        <w:rPr>
          <w:noProof/>
        </w:rPr>
      </w:r>
      <w:r>
        <w:rPr>
          <w:noProof/>
        </w:rPr>
        <w:fldChar w:fldCharType="separate"/>
      </w:r>
      <w:r>
        <w:rPr>
          <w:noProof/>
        </w:rPr>
        <w:t>52</w:t>
      </w:r>
      <w:r>
        <w:rPr>
          <w:noProof/>
        </w:rPr>
        <w:fldChar w:fldCharType="end"/>
      </w:r>
    </w:p>
    <w:p w:rsidR="009C5D0E" w:rsidRDefault="009C5D0E">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6: List of NZ DRGs and DRG Mappings</w:t>
      </w:r>
      <w:r>
        <w:rPr>
          <w:noProof/>
        </w:rPr>
        <w:tab/>
      </w:r>
      <w:r>
        <w:rPr>
          <w:noProof/>
        </w:rPr>
        <w:fldChar w:fldCharType="begin"/>
      </w:r>
      <w:r>
        <w:rPr>
          <w:noProof/>
        </w:rPr>
        <w:instrText xml:space="preserve"> PAGEREF _Toc469033175 \h </w:instrText>
      </w:r>
      <w:r>
        <w:rPr>
          <w:noProof/>
        </w:rPr>
      </w:r>
      <w:r>
        <w:rPr>
          <w:noProof/>
        </w:rPr>
        <w:fldChar w:fldCharType="separate"/>
      </w:r>
      <w:r>
        <w:rPr>
          <w:noProof/>
        </w:rPr>
        <w:t>54</w:t>
      </w:r>
      <w:r>
        <w:rPr>
          <w:noProof/>
        </w:rPr>
        <w:fldChar w:fldCharType="end"/>
      </w:r>
    </w:p>
    <w:p w:rsidR="009C5D0E" w:rsidRDefault="009C5D0E">
      <w:pPr>
        <w:pStyle w:val="TOC2"/>
        <w:tabs>
          <w:tab w:val="right" w:leader="dot" w:pos="9631"/>
        </w:tabs>
        <w:rPr>
          <w:rFonts w:asciiTheme="minorHAnsi" w:eastAsiaTheme="minorEastAsia" w:hAnsiTheme="minorHAnsi" w:cstheme="minorBidi"/>
          <w:smallCaps w:val="0"/>
          <w:noProof/>
          <w:sz w:val="22"/>
          <w:szCs w:val="22"/>
          <w:lang w:val="en-NZ" w:eastAsia="en-NZ"/>
        </w:rPr>
      </w:pPr>
      <w:r>
        <w:rPr>
          <w:noProof/>
        </w:rPr>
        <w:t>Current NZ DRGs</w:t>
      </w:r>
      <w:r>
        <w:rPr>
          <w:noProof/>
        </w:rPr>
        <w:tab/>
      </w:r>
      <w:r>
        <w:rPr>
          <w:noProof/>
        </w:rPr>
        <w:fldChar w:fldCharType="begin"/>
      </w:r>
      <w:r>
        <w:rPr>
          <w:noProof/>
        </w:rPr>
        <w:instrText xml:space="preserve"> PAGEREF _Toc469033176 \h </w:instrText>
      </w:r>
      <w:r>
        <w:rPr>
          <w:noProof/>
        </w:rPr>
      </w:r>
      <w:r>
        <w:rPr>
          <w:noProof/>
        </w:rPr>
        <w:fldChar w:fldCharType="separate"/>
      </w:r>
      <w:r>
        <w:rPr>
          <w:noProof/>
        </w:rPr>
        <w:t>54</w:t>
      </w:r>
      <w:r>
        <w:rPr>
          <w:noProof/>
        </w:rPr>
        <w:fldChar w:fldCharType="end"/>
      </w:r>
    </w:p>
    <w:p w:rsidR="009C5D0E" w:rsidRDefault="009C5D0E">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1.</w:t>
      </w:r>
      <w:r>
        <w:rPr>
          <w:rFonts w:asciiTheme="minorHAnsi" w:eastAsiaTheme="minorEastAsia" w:hAnsiTheme="minorHAnsi" w:cstheme="minorBidi"/>
          <w:i w:val="0"/>
          <w:noProof/>
          <w:sz w:val="22"/>
          <w:szCs w:val="22"/>
          <w:lang w:val="en-NZ" w:eastAsia="en-NZ"/>
        </w:rPr>
        <w:tab/>
      </w:r>
      <w:r w:rsidRPr="00EF500C">
        <w:rPr>
          <w:noProof/>
          <w:color w:val="333333"/>
        </w:rPr>
        <w:t xml:space="preserve">A39W </w:t>
      </w:r>
      <w:r>
        <w:rPr>
          <w:noProof/>
        </w:rPr>
        <w:t>Pelvic Evisceration Procedures</w:t>
      </w:r>
      <w:r>
        <w:rPr>
          <w:noProof/>
        </w:rPr>
        <w:tab/>
      </w:r>
      <w:r>
        <w:rPr>
          <w:noProof/>
        </w:rPr>
        <w:fldChar w:fldCharType="begin"/>
      </w:r>
      <w:r>
        <w:rPr>
          <w:noProof/>
        </w:rPr>
        <w:instrText xml:space="preserve"> PAGEREF _Toc469033177 \h </w:instrText>
      </w:r>
      <w:r>
        <w:rPr>
          <w:noProof/>
        </w:rPr>
      </w:r>
      <w:r>
        <w:rPr>
          <w:noProof/>
        </w:rPr>
        <w:fldChar w:fldCharType="separate"/>
      </w:r>
      <w:r>
        <w:rPr>
          <w:noProof/>
        </w:rPr>
        <w:t>54</w:t>
      </w:r>
      <w:r>
        <w:rPr>
          <w:noProof/>
        </w:rPr>
        <w:fldChar w:fldCharType="end"/>
      </w:r>
    </w:p>
    <w:p w:rsidR="009C5D0E" w:rsidRDefault="009C5D0E">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Pr>
          <w:noProof/>
        </w:rPr>
        <w:t>2.</w:t>
      </w:r>
      <w:r>
        <w:rPr>
          <w:rFonts w:asciiTheme="minorHAnsi" w:eastAsiaTheme="minorEastAsia" w:hAnsiTheme="minorHAnsi" w:cstheme="minorBidi"/>
          <w:i w:val="0"/>
          <w:noProof/>
          <w:sz w:val="22"/>
          <w:szCs w:val="22"/>
          <w:lang w:val="en-NZ" w:eastAsia="en-NZ"/>
        </w:rPr>
        <w:tab/>
      </w:r>
      <w:r>
        <w:rPr>
          <w:noProof/>
        </w:rPr>
        <w:t>C03W Same Day Ophthalmology Injections of Therapeutic Agents</w:t>
      </w:r>
      <w:r>
        <w:rPr>
          <w:noProof/>
        </w:rPr>
        <w:tab/>
      </w:r>
      <w:r>
        <w:rPr>
          <w:noProof/>
        </w:rPr>
        <w:fldChar w:fldCharType="begin"/>
      </w:r>
      <w:r>
        <w:rPr>
          <w:noProof/>
        </w:rPr>
        <w:instrText xml:space="preserve"> PAGEREF _Toc469033178 \h </w:instrText>
      </w:r>
      <w:r>
        <w:rPr>
          <w:noProof/>
        </w:rPr>
      </w:r>
      <w:r>
        <w:rPr>
          <w:noProof/>
        </w:rPr>
        <w:fldChar w:fldCharType="separate"/>
      </w:r>
      <w:r>
        <w:rPr>
          <w:noProof/>
        </w:rPr>
        <w:t>54</w:t>
      </w:r>
      <w:r>
        <w:rPr>
          <w:noProof/>
        </w:rPr>
        <w:fldChar w:fldCharType="end"/>
      </w:r>
    </w:p>
    <w:p w:rsidR="009C5D0E" w:rsidRDefault="009C5D0E">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sidRPr="00EF500C">
        <w:rPr>
          <w:rFonts w:cs="Arial"/>
          <w:noProof/>
          <w:color w:val="333333"/>
        </w:rPr>
        <w:t>3.</w:t>
      </w:r>
      <w:r>
        <w:rPr>
          <w:rFonts w:asciiTheme="minorHAnsi" w:eastAsiaTheme="minorEastAsia" w:hAnsiTheme="minorHAnsi" w:cstheme="minorBidi"/>
          <w:i w:val="0"/>
          <w:noProof/>
          <w:sz w:val="22"/>
          <w:szCs w:val="22"/>
          <w:lang w:val="en-NZ" w:eastAsia="en-NZ"/>
        </w:rPr>
        <w:tab/>
      </w:r>
      <w:r>
        <w:rPr>
          <w:noProof/>
        </w:rPr>
        <w:t>F03M Transcatheter Pulmonary Valve Implant</w:t>
      </w:r>
      <w:r>
        <w:rPr>
          <w:noProof/>
        </w:rPr>
        <w:tab/>
      </w:r>
      <w:r>
        <w:rPr>
          <w:noProof/>
        </w:rPr>
        <w:fldChar w:fldCharType="begin"/>
      </w:r>
      <w:r>
        <w:rPr>
          <w:noProof/>
        </w:rPr>
        <w:instrText xml:space="preserve"> PAGEREF _Toc469033179 \h </w:instrText>
      </w:r>
      <w:r>
        <w:rPr>
          <w:noProof/>
        </w:rPr>
      </w:r>
      <w:r>
        <w:rPr>
          <w:noProof/>
        </w:rPr>
        <w:fldChar w:fldCharType="separate"/>
      </w:r>
      <w:r>
        <w:rPr>
          <w:noProof/>
        </w:rPr>
        <w:t>54</w:t>
      </w:r>
      <w:r>
        <w:rPr>
          <w:noProof/>
        </w:rPr>
        <w:fldChar w:fldCharType="end"/>
      </w:r>
    </w:p>
    <w:p w:rsidR="009C5D0E" w:rsidRDefault="009C5D0E">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sidRPr="00EF500C">
        <w:rPr>
          <w:rFonts w:cs="Arial"/>
          <w:noProof/>
          <w:color w:val="333333"/>
        </w:rPr>
        <w:t>4.</w:t>
      </w:r>
      <w:r>
        <w:rPr>
          <w:rFonts w:asciiTheme="minorHAnsi" w:eastAsiaTheme="minorEastAsia" w:hAnsiTheme="minorHAnsi" w:cstheme="minorBidi"/>
          <w:i w:val="0"/>
          <w:noProof/>
          <w:sz w:val="22"/>
          <w:szCs w:val="22"/>
          <w:lang w:val="en-NZ" w:eastAsia="en-NZ"/>
        </w:rPr>
        <w:tab/>
      </w:r>
      <w:r>
        <w:rPr>
          <w:noProof/>
        </w:rPr>
        <w:t>J11W Same Day Skin Lesion Procedures</w:t>
      </w:r>
      <w:r>
        <w:rPr>
          <w:noProof/>
        </w:rPr>
        <w:tab/>
      </w:r>
      <w:r>
        <w:rPr>
          <w:noProof/>
        </w:rPr>
        <w:fldChar w:fldCharType="begin"/>
      </w:r>
      <w:r>
        <w:rPr>
          <w:noProof/>
        </w:rPr>
        <w:instrText xml:space="preserve"> PAGEREF _Toc469033180 \h </w:instrText>
      </w:r>
      <w:r>
        <w:rPr>
          <w:noProof/>
        </w:rPr>
      </w:r>
      <w:r>
        <w:rPr>
          <w:noProof/>
        </w:rPr>
        <w:fldChar w:fldCharType="separate"/>
      </w:r>
      <w:r>
        <w:rPr>
          <w:noProof/>
        </w:rPr>
        <w:t>54</w:t>
      </w:r>
      <w:r>
        <w:rPr>
          <w:noProof/>
        </w:rPr>
        <w:fldChar w:fldCharType="end"/>
      </w:r>
    </w:p>
    <w:p w:rsidR="009C5D0E" w:rsidRDefault="009C5D0E">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sidRPr="00EF500C">
        <w:rPr>
          <w:iCs/>
          <w:noProof/>
        </w:rPr>
        <w:t>5.</w:t>
      </w:r>
      <w:r>
        <w:rPr>
          <w:rFonts w:asciiTheme="minorHAnsi" w:eastAsiaTheme="minorEastAsia" w:hAnsiTheme="minorHAnsi" w:cstheme="minorBidi"/>
          <w:i w:val="0"/>
          <w:noProof/>
          <w:sz w:val="22"/>
          <w:szCs w:val="22"/>
          <w:lang w:val="en-NZ" w:eastAsia="en-NZ"/>
        </w:rPr>
        <w:tab/>
      </w:r>
      <w:r>
        <w:rPr>
          <w:noProof/>
        </w:rPr>
        <w:t>O66T SFLP for Twin to Twin Transfusion Syndrome</w:t>
      </w:r>
      <w:r>
        <w:rPr>
          <w:noProof/>
        </w:rPr>
        <w:tab/>
      </w:r>
      <w:r>
        <w:rPr>
          <w:noProof/>
        </w:rPr>
        <w:fldChar w:fldCharType="begin"/>
      </w:r>
      <w:r>
        <w:rPr>
          <w:noProof/>
        </w:rPr>
        <w:instrText xml:space="preserve"> PAGEREF _Toc469033181 \h </w:instrText>
      </w:r>
      <w:r>
        <w:rPr>
          <w:noProof/>
        </w:rPr>
      </w:r>
      <w:r>
        <w:rPr>
          <w:noProof/>
        </w:rPr>
        <w:fldChar w:fldCharType="separate"/>
      </w:r>
      <w:r>
        <w:rPr>
          <w:noProof/>
        </w:rPr>
        <w:t>54</w:t>
      </w:r>
      <w:r>
        <w:rPr>
          <w:noProof/>
        </w:rPr>
        <w:fldChar w:fldCharType="end"/>
      </w:r>
    </w:p>
    <w:p w:rsidR="009C5D0E" w:rsidRDefault="009C5D0E">
      <w:pPr>
        <w:pStyle w:val="TOC3"/>
        <w:tabs>
          <w:tab w:val="left" w:pos="880"/>
          <w:tab w:val="right" w:leader="dot" w:pos="9631"/>
        </w:tabs>
        <w:rPr>
          <w:rFonts w:asciiTheme="minorHAnsi" w:eastAsiaTheme="minorEastAsia" w:hAnsiTheme="minorHAnsi" w:cstheme="minorBidi"/>
          <w:i w:val="0"/>
          <w:noProof/>
          <w:sz w:val="22"/>
          <w:szCs w:val="22"/>
          <w:lang w:val="en-NZ" w:eastAsia="en-NZ"/>
        </w:rPr>
      </w:pPr>
      <w:r w:rsidRPr="00EF500C">
        <w:rPr>
          <w:iCs/>
          <w:noProof/>
        </w:rPr>
        <w:t>6.</w:t>
      </w:r>
      <w:r>
        <w:rPr>
          <w:rFonts w:asciiTheme="minorHAnsi" w:eastAsiaTheme="minorEastAsia" w:hAnsiTheme="minorHAnsi" w:cstheme="minorBidi"/>
          <w:i w:val="0"/>
          <w:noProof/>
          <w:sz w:val="22"/>
          <w:szCs w:val="22"/>
          <w:lang w:val="en-NZ" w:eastAsia="en-NZ"/>
        </w:rPr>
        <w:tab/>
      </w:r>
      <w:r>
        <w:rPr>
          <w:noProof/>
        </w:rPr>
        <w:t>R64W Radiotherapy</w:t>
      </w:r>
      <w:r>
        <w:rPr>
          <w:noProof/>
        </w:rPr>
        <w:tab/>
      </w:r>
      <w:r>
        <w:rPr>
          <w:noProof/>
        </w:rPr>
        <w:fldChar w:fldCharType="begin"/>
      </w:r>
      <w:r>
        <w:rPr>
          <w:noProof/>
        </w:rPr>
        <w:instrText xml:space="preserve"> PAGEREF _Toc469033182 \h </w:instrText>
      </w:r>
      <w:r>
        <w:rPr>
          <w:noProof/>
        </w:rPr>
      </w:r>
      <w:r>
        <w:rPr>
          <w:noProof/>
        </w:rPr>
        <w:fldChar w:fldCharType="separate"/>
      </w:r>
      <w:r>
        <w:rPr>
          <w:noProof/>
        </w:rPr>
        <w:t>54</w:t>
      </w:r>
      <w:r>
        <w:rPr>
          <w:noProof/>
        </w:rPr>
        <w:fldChar w:fldCharType="end"/>
      </w:r>
    </w:p>
    <w:p w:rsidR="009C5D0E" w:rsidRDefault="009C5D0E">
      <w:pPr>
        <w:pStyle w:val="TOC1"/>
        <w:tabs>
          <w:tab w:val="right" w:leader="dot" w:pos="9631"/>
        </w:tabs>
        <w:rPr>
          <w:rFonts w:asciiTheme="minorHAnsi" w:eastAsiaTheme="minorEastAsia" w:hAnsiTheme="minorHAnsi" w:cstheme="minorBidi"/>
          <w:b w:val="0"/>
          <w:caps w:val="0"/>
          <w:noProof/>
          <w:sz w:val="22"/>
          <w:szCs w:val="22"/>
          <w:lang w:val="en-NZ" w:eastAsia="en-NZ"/>
        </w:rPr>
      </w:pPr>
      <w:r>
        <w:rPr>
          <w:noProof/>
        </w:rPr>
        <w:t>Appendix 7: List of Acronyms and Definitions</w:t>
      </w:r>
      <w:r>
        <w:rPr>
          <w:noProof/>
        </w:rPr>
        <w:tab/>
      </w:r>
      <w:r>
        <w:rPr>
          <w:noProof/>
        </w:rPr>
        <w:fldChar w:fldCharType="begin"/>
      </w:r>
      <w:r>
        <w:rPr>
          <w:noProof/>
        </w:rPr>
        <w:instrText xml:space="preserve"> PAGEREF _Toc469033183 \h </w:instrText>
      </w:r>
      <w:r>
        <w:rPr>
          <w:noProof/>
        </w:rPr>
      </w:r>
      <w:r>
        <w:rPr>
          <w:noProof/>
        </w:rPr>
        <w:fldChar w:fldCharType="separate"/>
      </w:r>
      <w:r>
        <w:rPr>
          <w:noProof/>
        </w:rPr>
        <w:t>56</w:t>
      </w:r>
      <w:r>
        <w:rPr>
          <w:noProof/>
        </w:rPr>
        <w:fldChar w:fldCharType="end"/>
      </w:r>
    </w:p>
    <w:p w:rsidR="00B65A2A" w:rsidRPr="00197B96" w:rsidRDefault="00C10769" w:rsidP="00B65A2A">
      <w:pPr>
        <w:pStyle w:val="TOC1"/>
        <w:tabs>
          <w:tab w:val="left" w:pos="400"/>
          <w:tab w:val="right" w:leader="dot" w:pos="8296"/>
        </w:tabs>
        <w:rPr>
          <w:rFonts w:ascii="Arial" w:hAnsi="Arial" w:cs="Arial"/>
          <w:b w:val="0"/>
        </w:rPr>
      </w:pPr>
      <w:r w:rsidRPr="00197B96">
        <w:rPr>
          <w:rFonts w:ascii="Arial" w:hAnsi="Arial" w:cs="Arial"/>
          <w:b w:val="0"/>
          <w:color w:val="262626" w:themeColor="text1" w:themeTint="D9"/>
          <w:sz w:val="18"/>
          <w:szCs w:val="18"/>
        </w:rPr>
        <w:fldChar w:fldCharType="end"/>
      </w:r>
    </w:p>
    <w:p w:rsidR="00925023" w:rsidRDefault="00925023" w:rsidP="00DF65C9">
      <w:pPr>
        <w:pStyle w:val="Heading1"/>
        <w:numPr>
          <w:ilvl w:val="0"/>
          <w:numId w:val="0"/>
        </w:numPr>
      </w:pPr>
    </w:p>
    <w:p w:rsidR="00925023" w:rsidRDefault="00925023" w:rsidP="00DF65C9">
      <w:pPr>
        <w:pStyle w:val="Heading1"/>
        <w:numPr>
          <w:ilvl w:val="0"/>
          <w:numId w:val="0"/>
        </w:numPr>
      </w:pPr>
    </w:p>
    <w:p w:rsidR="00925023" w:rsidRDefault="00925023" w:rsidP="00DF65C9">
      <w:pPr>
        <w:pStyle w:val="Heading1"/>
        <w:numPr>
          <w:ilvl w:val="0"/>
          <w:numId w:val="0"/>
        </w:numPr>
      </w:pPr>
    </w:p>
    <w:p w:rsidR="00925023" w:rsidRDefault="00925023" w:rsidP="00DF65C9">
      <w:pPr>
        <w:pStyle w:val="Heading1"/>
        <w:numPr>
          <w:ilvl w:val="0"/>
          <w:numId w:val="0"/>
        </w:numPr>
      </w:pPr>
    </w:p>
    <w:p w:rsidR="00131437" w:rsidRDefault="00B65A2A" w:rsidP="00DF65C9">
      <w:pPr>
        <w:pStyle w:val="Heading1"/>
        <w:numPr>
          <w:ilvl w:val="0"/>
          <w:numId w:val="0"/>
        </w:numPr>
      </w:pPr>
      <w:r w:rsidRPr="00770026">
        <w:br w:type="page"/>
      </w:r>
    </w:p>
    <w:p w:rsidR="00B65A2A" w:rsidRPr="0036743A" w:rsidRDefault="00C93734" w:rsidP="00DF65C9">
      <w:pPr>
        <w:pStyle w:val="Heading1"/>
      </w:pPr>
      <w:bookmarkStart w:id="3" w:name="_Toc469033088"/>
      <w:r w:rsidRPr="0036743A">
        <w:t>Purpose of this D</w:t>
      </w:r>
      <w:r w:rsidR="00B65A2A" w:rsidRPr="0036743A">
        <w:t>ocument</w:t>
      </w:r>
      <w:bookmarkEnd w:id="3"/>
    </w:p>
    <w:p w:rsidR="00B65A2A" w:rsidRPr="0029129C" w:rsidRDefault="00B65A2A" w:rsidP="00B65A2A">
      <w:pPr>
        <w:rPr>
          <w:rFonts w:ascii="Arial" w:hAnsi="Arial" w:cs="Arial"/>
          <w:color w:val="333333"/>
        </w:rPr>
      </w:pPr>
      <w:r w:rsidRPr="0029129C">
        <w:rPr>
          <w:rFonts w:ascii="Arial" w:hAnsi="Arial" w:cs="Arial"/>
          <w:color w:val="333333"/>
        </w:rPr>
        <w:t>This document provides the definitions for inclusion of hospital event</w:t>
      </w:r>
      <w:r w:rsidR="00A458C1">
        <w:rPr>
          <w:rFonts w:ascii="Arial" w:hAnsi="Arial" w:cs="Arial"/>
          <w:color w:val="333333"/>
        </w:rPr>
        <w:t xml:space="preserve"> record</w:t>
      </w:r>
      <w:r w:rsidRPr="0029129C">
        <w:rPr>
          <w:rFonts w:ascii="Arial" w:hAnsi="Arial" w:cs="Arial"/>
          <w:color w:val="333333"/>
        </w:rPr>
        <w:t xml:space="preserve">s in casemix funding together </w:t>
      </w:r>
      <w:r w:rsidRPr="00197B96">
        <w:rPr>
          <w:rFonts w:ascii="Arial" w:hAnsi="Arial" w:cs="Arial"/>
          <w:color w:val="333333"/>
        </w:rPr>
        <w:t>with information related</w:t>
      </w:r>
      <w:r w:rsidRPr="0029129C">
        <w:rPr>
          <w:rFonts w:ascii="Arial" w:hAnsi="Arial" w:cs="Arial"/>
          <w:color w:val="333333"/>
        </w:rPr>
        <w:t xml:space="preserve"> to the calculation of cost weights for these event</w:t>
      </w:r>
      <w:r w:rsidR="00A458C1">
        <w:rPr>
          <w:rFonts w:ascii="Arial" w:hAnsi="Arial" w:cs="Arial"/>
          <w:color w:val="333333"/>
        </w:rPr>
        <w:t xml:space="preserve"> record</w:t>
      </w:r>
      <w:r w:rsidRPr="0029129C">
        <w:rPr>
          <w:rFonts w:ascii="Arial" w:hAnsi="Arial" w:cs="Arial"/>
          <w:color w:val="333333"/>
        </w:rPr>
        <w:t>s and the assignme</w:t>
      </w:r>
      <w:r w:rsidR="00B058D3" w:rsidRPr="0029129C">
        <w:rPr>
          <w:rFonts w:ascii="Arial" w:hAnsi="Arial" w:cs="Arial"/>
          <w:color w:val="333333"/>
        </w:rPr>
        <w:t>n</w:t>
      </w:r>
      <w:r w:rsidR="0063211C" w:rsidRPr="0029129C">
        <w:rPr>
          <w:rFonts w:ascii="Arial" w:hAnsi="Arial" w:cs="Arial"/>
          <w:color w:val="333333"/>
        </w:rPr>
        <w:t>t of event</w:t>
      </w:r>
      <w:r w:rsidR="00A458C1">
        <w:rPr>
          <w:rFonts w:ascii="Arial" w:hAnsi="Arial" w:cs="Arial"/>
          <w:color w:val="333333"/>
        </w:rPr>
        <w:t xml:space="preserve"> records</w:t>
      </w:r>
      <w:r w:rsidR="0063211C" w:rsidRPr="0029129C">
        <w:rPr>
          <w:rFonts w:ascii="Arial" w:hAnsi="Arial" w:cs="Arial"/>
          <w:color w:val="333333"/>
        </w:rPr>
        <w:t xml:space="preserve"> to purchase units.  </w:t>
      </w:r>
      <w:r w:rsidR="001B4F92">
        <w:rPr>
          <w:rFonts w:ascii="Arial" w:hAnsi="Arial" w:cs="Arial"/>
          <w:color w:val="333333"/>
        </w:rPr>
        <w:t>WIESNZ1</w:t>
      </w:r>
      <w:ins w:id="4" w:author="Tracy Thompson" w:date="2016-03-31T13:57:00Z">
        <w:r w:rsidR="00D413E4">
          <w:rPr>
            <w:rFonts w:ascii="Arial" w:hAnsi="Arial" w:cs="Arial"/>
            <w:color w:val="333333"/>
          </w:rPr>
          <w:t>7</w:t>
        </w:r>
      </w:ins>
      <w:del w:id="5" w:author="Tracy Thompson" w:date="2016-03-31T13:57:00Z">
        <w:r w:rsidR="001B4F92" w:rsidDel="00D413E4">
          <w:rPr>
            <w:rFonts w:ascii="Arial" w:hAnsi="Arial" w:cs="Arial"/>
            <w:color w:val="333333"/>
          </w:rPr>
          <w:delText>6</w:delText>
        </w:r>
      </w:del>
      <w:r w:rsidRPr="0029129C">
        <w:rPr>
          <w:rFonts w:ascii="Arial" w:hAnsi="Arial" w:cs="Arial"/>
          <w:color w:val="333333"/>
        </w:rPr>
        <w:t xml:space="preserve"> uses </w:t>
      </w:r>
      <w:r w:rsidR="00480B47" w:rsidRPr="0029129C">
        <w:rPr>
          <w:rFonts w:ascii="Arial" w:hAnsi="Arial" w:cs="Arial"/>
          <w:color w:val="333333"/>
        </w:rPr>
        <w:t>A</w:t>
      </w:r>
      <w:r w:rsidRPr="0029129C">
        <w:rPr>
          <w:rFonts w:ascii="Arial" w:hAnsi="Arial" w:cs="Arial"/>
          <w:color w:val="333333"/>
        </w:rPr>
        <w:t>R-DRG</w:t>
      </w:r>
      <w:r w:rsidR="0063211C" w:rsidRPr="0029129C">
        <w:rPr>
          <w:rFonts w:ascii="Arial" w:hAnsi="Arial" w:cs="Arial"/>
          <w:color w:val="333333"/>
        </w:rPr>
        <w:t xml:space="preserve"> </w:t>
      </w:r>
      <w:ins w:id="6" w:author="Tracy Thompson" w:date="2016-03-31T13:57:00Z">
        <w:r w:rsidR="00D413E4">
          <w:rPr>
            <w:rFonts w:ascii="Arial" w:hAnsi="Arial" w:cs="Arial"/>
            <w:color w:val="333333"/>
          </w:rPr>
          <w:t>v7.0</w:t>
        </w:r>
      </w:ins>
      <w:del w:id="7" w:author="Tracy Thompson" w:date="2016-03-31T13:57:00Z">
        <w:r w:rsidR="0063211C" w:rsidRPr="0029129C" w:rsidDel="00D413E4">
          <w:rPr>
            <w:rFonts w:ascii="Arial" w:hAnsi="Arial" w:cs="Arial"/>
            <w:color w:val="333333"/>
          </w:rPr>
          <w:delText>v</w:delText>
        </w:r>
        <w:r w:rsidR="00480B47" w:rsidRPr="0029129C" w:rsidDel="00D413E4">
          <w:rPr>
            <w:rFonts w:ascii="Arial" w:hAnsi="Arial" w:cs="Arial"/>
            <w:color w:val="333333"/>
          </w:rPr>
          <w:delText>6.0</w:delText>
        </w:r>
        <w:r w:rsidR="00E80EEA" w:rsidRPr="0029129C" w:rsidDel="00D413E4">
          <w:rPr>
            <w:rFonts w:ascii="Arial" w:hAnsi="Arial" w:cs="Arial"/>
            <w:color w:val="333333"/>
          </w:rPr>
          <w:delText>x</w:delText>
        </w:r>
      </w:del>
      <w:r w:rsidR="00AB346F" w:rsidRPr="0029129C">
        <w:rPr>
          <w:rFonts w:ascii="Arial" w:hAnsi="Arial" w:cs="Arial"/>
          <w:color w:val="333333"/>
        </w:rPr>
        <w:t xml:space="preserve"> which </w:t>
      </w:r>
      <w:r w:rsidR="002E3831" w:rsidRPr="0029129C">
        <w:rPr>
          <w:rFonts w:ascii="Arial" w:hAnsi="Arial" w:cs="Arial"/>
          <w:color w:val="333333"/>
        </w:rPr>
        <w:t xml:space="preserve">is </w:t>
      </w:r>
      <w:r w:rsidR="00AB346F" w:rsidRPr="0029129C">
        <w:rPr>
          <w:rFonts w:ascii="Arial" w:hAnsi="Arial" w:cs="Arial"/>
          <w:color w:val="333333"/>
        </w:rPr>
        <w:t>based on ICD-10-AM</w:t>
      </w:r>
      <w:r w:rsidR="00E1415F">
        <w:rPr>
          <w:rFonts w:ascii="Arial" w:hAnsi="Arial" w:cs="Arial"/>
          <w:color w:val="333333"/>
        </w:rPr>
        <w:t>/ACHI</w:t>
      </w:r>
      <w:r w:rsidR="00AB346F" w:rsidRPr="0029129C">
        <w:rPr>
          <w:rFonts w:ascii="Arial" w:hAnsi="Arial" w:cs="Arial"/>
          <w:color w:val="333333"/>
        </w:rPr>
        <w:t xml:space="preserve"> </w:t>
      </w:r>
      <w:del w:id="8" w:author="Tracy Thompson" w:date="2016-03-31T13:58:00Z">
        <w:r w:rsidR="00AB346F" w:rsidRPr="0029129C" w:rsidDel="00D413E4">
          <w:rPr>
            <w:rFonts w:ascii="Arial" w:hAnsi="Arial" w:cs="Arial"/>
            <w:color w:val="333333"/>
          </w:rPr>
          <w:delText>6</w:delText>
        </w:r>
      </w:del>
      <w:ins w:id="9" w:author="Tracy Thompson" w:date="2016-03-31T13:58:00Z">
        <w:r w:rsidR="00D413E4">
          <w:rPr>
            <w:rFonts w:ascii="Arial" w:hAnsi="Arial" w:cs="Arial"/>
            <w:color w:val="333333"/>
          </w:rPr>
          <w:t>8</w:t>
        </w:r>
      </w:ins>
      <w:r w:rsidR="007F0E37" w:rsidRPr="0029129C">
        <w:rPr>
          <w:rFonts w:ascii="Arial" w:hAnsi="Arial" w:cs="Arial"/>
          <w:color w:val="333333"/>
        </w:rPr>
        <w:t xml:space="preserve">th </w:t>
      </w:r>
      <w:r w:rsidR="009C082F" w:rsidRPr="0029129C">
        <w:rPr>
          <w:rFonts w:ascii="Arial" w:hAnsi="Arial" w:cs="Arial"/>
          <w:color w:val="333333"/>
        </w:rPr>
        <w:t>E</w:t>
      </w:r>
      <w:r w:rsidR="00AB346F" w:rsidRPr="0029129C">
        <w:rPr>
          <w:rFonts w:ascii="Arial" w:hAnsi="Arial" w:cs="Arial"/>
          <w:color w:val="333333"/>
        </w:rPr>
        <w:t>dition codes</w:t>
      </w:r>
      <w:r w:rsidR="002E3831" w:rsidRPr="0029129C">
        <w:rPr>
          <w:rFonts w:ascii="Arial" w:hAnsi="Arial" w:cs="Arial"/>
          <w:color w:val="333333"/>
        </w:rPr>
        <w:t>.</w:t>
      </w:r>
      <w:r w:rsidR="00C717C3" w:rsidRPr="0029129C">
        <w:rPr>
          <w:rFonts w:ascii="Arial" w:hAnsi="Arial" w:cs="Arial"/>
          <w:color w:val="333333"/>
        </w:rPr>
        <w:t xml:space="preserve">  </w:t>
      </w:r>
      <w:r w:rsidR="002E3831" w:rsidRPr="0029129C">
        <w:rPr>
          <w:rFonts w:ascii="Arial" w:hAnsi="Arial" w:cs="Arial"/>
          <w:color w:val="333333"/>
        </w:rPr>
        <w:t>A</w:t>
      </w:r>
      <w:r w:rsidRPr="0029129C">
        <w:rPr>
          <w:rFonts w:ascii="Arial" w:hAnsi="Arial" w:cs="Arial"/>
          <w:color w:val="333333"/>
        </w:rPr>
        <w:t xml:space="preserve"> new </w:t>
      </w:r>
      <w:r w:rsidR="002E3831" w:rsidRPr="0029129C">
        <w:rPr>
          <w:rFonts w:ascii="Arial" w:hAnsi="Arial" w:cs="Arial"/>
          <w:color w:val="333333"/>
        </w:rPr>
        <w:t xml:space="preserve">set of </w:t>
      </w:r>
      <w:r w:rsidRPr="0029129C">
        <w:rPr>
          <w:rFonts w:ascii="Arial" w:hAnsi="Arial" w:cs="Arial"/>
          <w:color w:val="333333"/>
        </w:rPr>
        <w:t xml:space="preserve">cost weights </w:t>
      </w:r>
      <w:r w:rsidR="002B1ACF" w:rsidRPr="0029129C">
        <w:rPr>
          <w:rFonts w:ascii="Arial" w:hAnsi="Arial" w:cs="Arial"/>
          <w:color w:val="333333"/>
        </w:rPr>
        <w:t>is</w:t>
      </w:r>
      <w:r w:rsidR="001E6236" w:rsidRPr="0029129C">
        <w:rPr>
          <w:rFonts w:ascii="Arial" w:hAnsi="Arial" w:cs="Arial"/>
          <w:color w:val="333333"/>
        </w:rPr>
        <w:t xml:space="preserve"> provided</w:t>
      </w:r>
      <w:r w:rsidR="002E3831" w:rsidRPr="0029129C">
        <w:rPr>
          <w:rFonts w:ascii="Arial" w:hAnsi="Arial" w:cs="Arial"/>
          <w:color w:val="333333"/>
        </w:rPr>
        <w:t xml:space="preserve"> in </w:t>
      </w:r>
      <w:r w:rsidR="000E5217" w:rsidRPr="0029129C">
        <w:rPr>
          <w:rFonts w:ascii="Arial" w:hAnsi="Arial" w:cs="Arial"/>
          <w:color w:val="333333"/>
        </w:rPr>
        <w:t xml:space="preserve">the </w:t>
      </w:r>
      <w:r w:rsidR="001B4F92">
        <w:rPr>
          <w:rFonts w:ascii="Arial" w:hAnsi="Arial" w:cs="Arial"/>
          <w:color w:val="333333"/>
        </w:rPr>
        <w:t>WIESNZ1</w:t>
      </w:r>
      <w:ins w:id="10" w:author="Tracy Thompson" w:date="2016-03-31T13:58:00Z">
        <w:r w:rsidR="00D413E4">
          <w:rPr>
            <w:rFonts w:ascii="Arial" w:hAnsi="Arial" w:cs="Arial"/>
            <w:color w:val="333333"/>
          </w:rPr>
          <w:t>7</w:t>
        </w:r>
      </w:ins>
      <w:del w:id="11" w:author="Tracy Thompson" w:date="2016-03-31T13:58:00Z">
        <w:r w:rsidR="001B4F92" w:rsidDel="00D413E4">
          <w:rPr>
            <w:rFonts w:ascii="Arial" w:hAnsi="Arial" w:cs="Arial"/>
            <w:color w:val="333333"/>
          </w:rPr>
          <w:delText>6</w:delText>
        </w:r>
      </w:del>
      <w:r w:rsidR="00B95865" w:rsidRPr="0029129C">
        <w:rPr>
          <w:rFonts w:ascii="Arial" w:hAnsi="Arial" w:cs="Arial"/>
          <w:color w:val="333333"/>
        </w:rPr>
        <w:t xml:space="preserve"> weights table.</w:t>
      </w:r>
    </w:p>
    <w:p w:rsidR="00B65A2A" w:rsidRPr="00BA2072" w:rsidRDefault="00B65A2A" w:rsidP="00B65A2A">
      <w:pPr>
        <w:rPr>
          <w:rFonts w:ascii="Arial" w:hAnsi="Arial" w:cs="Arial"/>
          <w:color w:val="333333"/>
        </w:rPr>
      </w:pPr>
    </w:p>
    <w:p w:rsidR="007F0E37" w:rsidRPr="00BA2072" w:rsidRDefault="00B65A2A" w:rsidP="00B65A2A">
      <w:pPr>
        <w:rPr>
          <w:rFonts w:ascii="Arial" w:hAnsi="Arial" w:cs="Arial"/>
        </w:rPr>
      </w:pPr>
      <w:r w:rsidRPr="00BA2072">
        <w:rPr>
          <w:rFonts w:ascii="Arial" w:hAnsi="Arial" w:cs="Arial"/>
          <w:color w:val="333333"/>
        </w:rPr>
        <w:t>This document is the latest in a succession of annual updates that describe New Zealand’s casemix funding environment.</w:t>
      </w:r>
      <w:r w:rsidR="00C717C3">
        <w:rPr>
          <w:rFonts w:ascii="Arial" w:hAnsi="Arial" w:cs="Arial"/>
          <w:color w:val="333333"/>
        </w:rPr>
        <w:t xml:space="preserve">  </w:t>
      </w:r>
      <w:r w:rsidRPr="00BA2072">
        <w:rPr>
          <w:rFonts w:ascii="Arial" w:hAnsi="Arial" w:cs="Arial"/>
          <w:color w:val="333333"/>
        </w:rPr>
        <w:t>The documents from earlier years can be viewed on the Ministry of Health website:</w:t>
      </w:r>
      <w:r w:rsidR="007F0E37" w:rsidRPr="00BA2072">
        <w:rPr>
          <w:rFonts w:ascii="Arial" w:hAnsi="Arial" w:cs="Arial"/>
          <w:color w:val="333333"/>
        </w:rPr>
        <w:t xml:space="preserve"> </w:t>
      </w:r>
      <w:hyperlink r:id="rId11" w:history="1">
        <w:r w:rsidR="007F0E37" w:rsidRPr="00BA2072">
          <w:rPr>
            <w:rStyle w:val="Hyperlink"/>
            <w:rFonts w:ascii="Arial" w:hAnsi="Arial" w:cs="Arial"/>
          </w:rPr>
          <w:t>http://www.health.govt.nz/nz-health-statistics/data-references/weighted-inlier-equivalent-separations</w:t>
        </w:r>
      </w:hyperlink>
      <w:r w:rsidR="0063211C" w:rsidRPr="00BA2072">
        <w:rPr>
          <w:rStyle w:val="Hyperlink"/>
          <w:rFonts w:ascii="Arial" w:hAnsi="Arial" w:cs="Arial"/>
        </w:rPr>
        <w:t>.</w:t>
      </w:r>
    </w:p>
    <w:p w:rsidR="00B65A2A" w:rsidRPr="00BA2072" w:rsidRDefault="00B65A2A" w:rsidP="00B65A2A">
      <w:pPr>
        <w:rPr>
          <w:rFonts w:ascii="Arial" w:hAnsi="Arial" w:cs="Arial"/>
        </w:rPr>
      </w:pPr>
    </w:p>
    <w:p w:rsidR="00B65A2A" w:rsidRDefault="00B65A2A" w:rsidP="00B65A2A">
      <w:pPr>
        <w:rPr>
          <w:rFonts w:ascii="Arial" w:hAnsi="Arial" w:cs="Arial"/>
          <w:color w:val="333333"/>
        </w:rPr>
      </w:pPr>
      <w:r w:rsidRPr="00BA2072">
        <w:rPr>
          <w:rFonts w:ascii="Arial" w:hAnsi="Arial" w:cs="Arial"/>
          <w:color w:val="333333"/>
        </w:rPr>
        <w:t xml:space="preserve">The membership of the project group during the development of this document is </w:t>
      </w:r>
      <w:r w:rsidR="007F0E37" w:rsidRPr="00BA2072">
        <w:rPr>
          <w:rFonts w:ascii="Arial" w:hAnsi="Arial" w:cs="Arial"/>
          <w:color w:val="333333"/>
        </w:rPr>
        <w:t xml:space="preserve">provided </w:t>
      </w:r>
      <w:r w:rsidRPr="00BA2072">
        <w:rPr>
          <w:rFonts w:ascii="Arial" w:hAnsi="Arial" w:cs="Arial"/>
          <w:color w:val="333333"/>
        </w:rPr>
        <w:t xml:space="preserve">in Appendix </w:t>
      </w:r>
      <w:r w:rsidR="002E722A" w:rsidRPr="00BA2072">
        <w:rPr>
          <w:rFonts w:ascii="Arial" w:hAnsi="Arial" w:cs="Arial"/>
          <w:color w:val="333333"/>
        </w:rPr>
        <w:t>3</w:t>
      </w:r>
      <w:r w:rsidRPr="00BA2072">
        <w:rPr>
          <w:rFonts w:ascii="Arial" w:hAnsi="Arial" w:cs="Arial"/>
          <w:color w:val="333333"/>
        </w:rPr>
        <w:t>.</w:t>
      </w:r>
      <w:r w:rsidR="007F0E37" w:rsidRPr="00BA2072">
        <w:rPr>
          <w:rFonts w:ascii="Arial" w:hAnsi="Arial" w:cs="Arial"/>
          <w:color w:val="333333"/>
        </w:rPr>
        <w:t xml:space="preserve"> </w:t>
      </w:r>
      <w:r w:rsidR="0063211C" w:rsidRPr="00BA2072">
        <w:rPr>
          <w:rFonts w:ascii="Arial" w:hAnsi="Arial" w:cs="Arial"/>
          <w:color w:val="333333"/>
        </w:rPr>
        <w:t xml:space="preserve"> </w:t>
      </w:r>
      <w:r w:rsidRPr="00BA2072">
        <w:rPr>
          <w:rFonts w:ascii="Arial" w:hAnsi="Arial" w:cs="Arial"/>
          <w:color w:val="333333"/>
        </w:rPr>
        <w:t xml:space="preserve">Appendix </w:t>
      </w:r>
      <w:r w:rsidR="002E722A" w:rsidRPr="00BA2072">
        <w:rPr>
          <w:rFonts w:ascii="Arial" w:hAnsi="Arial" w:cs="Arial"/>
          <w:color w:val="333333"/>
        </w:rPr>
        <w:t>4</w:t>
      </w:r>
      <w:r w:rsidRPr="00BA2072">
        <w:rPr>
          <w:rFonts w:ascii="Arial" w:hAnsi="Arial" w:cs="Arial"/>
          <w:color w:val="333333"/>
        </w:rPr>
        <w:t xml:space="preserve"> contains a history of the New Zealand</w:t>
      </w:r>
      <w:r w:rsidR="00C717C3">
        <w:rPr>
          <w:rFonts w:ascii="Arial" w:hAnsi="Arial" w:cs="Arial"/>
          <w:color w:val="333333"/>
        </w:rPr>
        <w:t xml:space="preserve"> </w:t>
      </w:r>
      <w:r w:rsidRPr="00BA2072">
        <w:rPr>
          <w:rFonts w:ascii="Arial" w:hAnsi="Arial" w:cs="Arial"/>
          <w:color w:val="333333"/>
        </w:rPr>
        <w:t>casemix environment since 1998</w:t>
      </w:r>
      <w:r w:rsidR="00EE2F9C" w:rsidRPr="00BA2072">
        <w:rPr>
          <w:rFonts w:ascii="Arial" w:hAnsi="Arial" w:cs="Arial"/>
          <w:color w:val="333333"/>
        </w:rPr>
        <w:t>/99</w:t>
      </w:r>
      <w:r w:rsidR="00FB796B">
        <w:rPr>
          <w:rFonts w:ascii="Arial" w:hAnsi="Arial" w:cs="Arial"/>
          <w:color w:val="333333"/>
        </w:rPr>
        <w:t>,</w:t>
      </w:r>
      <w:r w:rsidR="00EE2F9C" w:rsidRPr="00BA2072">
        <w:rPr>
          <w:rFonts w:ascii="Arial" w:hAnsi="Arial" w:cs="Arial"/>
          <w:color w:val="333333"/>
        </w:rPr>
        <w:t xml:space="preserve"> </w:t>
      </w:r>
      <w:r w:rsidR="00FB796B">
        <w:rPr>
          <w:rFonts w:ascii="Arial" w:hAnsi="Arial" w:cs="Arial"/>
          <w:color w:val="333333"/>
        </w:rPr>
        <w:t xml:space="preserve">Appendix 5 contains </w:t>
      </w:r>
      <w:r w:rsidR="00FB5283">
        <w:rPr>
          <w:rFonts w:ascii="Arial" w:hAnsi="Arial" w:cs="Arial"/>
          <w:color w:val="333333"/>
        </w:rPr>
        <w:t>the</w:t>
      </w:r>
      <w:r w:rsidR="00FB796B">
        <w:rPr>
          <w:rFonts w:ascii="Arial" w:hAnsi="Arial" w:cs="Arial"/>
          <w:color w:val="333333"/>
        </w:rPr>
        <w:t xml:space="preserve"> list of </w:t>
      </w:r>
      <w:r w:rsidR="00E908FB">
        <w:rPr>
          <w:rFonts w:ascii="Arial" w:hAnsi="Arial" w:cs="Arial"/>
          <w:color w:val="333333"/>
        </w:rPr>
        <w:t>purchase units (</w:t>
      </w:r>
      <w:r w:rsidR="00FB796B">
        <w:rPr>
          <w:rFonts w:ascii="Arial" w:hAnsi="Arial" w:cs="Arial"/>
          <w:color w:val="333333"/>
        </w:rPr>
        <w:t>PUs)</w:t>
      </w:r>
      <w:r w:rsidR="00FB5283">
        <w:rPr>
          <w:rFonts w:ascii="Arial" w:hAnsi="Arial" w:cs="Arial"/>
          <w:color w:val="333333"/>
        </w:rPr>
        <w:t xml:space="preserve"> referred to for non-casemix funded events</w:t>
      </w:r>
      <w:r w:rsidR="00915341">
        <w:rPr>
          <w:rFonts w:ascii="Arial" w:hAnsi="Arial" w:cs="Arial"/>
          <w:color w:val="333333"/>
        </w:rPr>
        <w:t xml:space="preserve">, </w:t>
      </w:r>
      <w:r w:rsidR="00AE2B7E">
        <w:rPr>
          <w:rFonts w:ascii="Arial" w:hAnsi="Arial" w:cs="Arial"/>
          <w:color w:val="333333"/>
        </w:rPr>
        <w:t xml:space="preserve">Appendix </w:t>
      </w:r>
      <w:r w:rsidR="00070C98">
        <w:rPr>
          <w:rFonts w:ascii="Arial" w:hAnsi="Arial" w:cs="Arial"/>
          <w:color w:val="333333"/>
        </w:rPr>
        <w:t>6</w:t>
      </w:r>
      <w:r w:rsidR="00AE2B7E">
        <w:rPr>
          <w:rFonts w:ascii="Arial" w:hAnsi="Arial" w:cs="Arial"/>
          <w:color w:val="333333"/>
        </w:rPr>
        <w:t xml:space="preserve"> contains a list of </w:t>
      </w:r>
      <w:r w:rsidR="00AE2B7E" w:rsidRPr="00687B4C">
        <w:rPr>
          <w:rFonts w:ascii="Arial" w:hAnsi="Arial" w:cs="Arial"/>
          <w:color w:val="333333"/>
        </w:rPr>
        <w:t xml:space="preserve">NZ DRGs and </w:t>
      </w:r>
      <w:r w:rsidR="00B12B8D" w:rsidRPr="00687B4C">
        <w:rPr>
          <w:rFonts w:ascii="Arial" w:hAnsi="Arial" w:cs="Arial"/>
          <w:color w:val="333333"/>
        </w:rPr>
        <w:t>DRG mappings</w:t>
      </w:r>
      <w:r w:rsidR="00B12B8D">
        <w:rPr>
          <w:rFonts w:ascii="Arial" w:hAnsi="Arial" w:cs="Arial"/>
          <w:color w:val="333333"/>
        </w:rPr>
        <w:t xml:space="preserve">, </w:t>
      </w:r>
      <w:r w:rsidR="00FB5283">
        <w:rPr>
          <w:rFonts w:ascii="Arial" w:hAnsi="Arial" w:cs="Arial"/>
          <w:color w:val="333333"/>
        </w:rPr>
        <w:t xml:space="preserve">while </w:t>
      </w:r>
      <w:r w:rsidR="00FB796B" w:rsidRPr="00BA2072">
        <w:rPr>
          <w:rFonts w:ascii="Arial" w:hAnsi="Arial" w:cs="Arial"/>
          <w:color w:val="333333"/>
        </w:rPr>
        <w:t xml:space="preserve">Appendix </w:t>
      </w:r>
      <w:r w:rsidR="00AE2B7E">
        <w:rPr>
          <w:rFonts w:ascii="Arial" w:hAnsi="Arial" w:cs="Arial"/>
          <w:color w:val="333333"/>
        </w:rPr>
        <w:t>7</w:t>
      </w:r>
      <w:r w:rsidR="00FB796B" w:rsidRPr="00BA2072">
        <w:rPr>
          <w:rFonts w:ascii="Arial" w:hAnsi="Arial" w:cs="Arial"/>
          <w:color w:val="333333"/>
        </w:rPr>
        <w:t xml:space="preserve"> contains a list of the acronyms</w:t>
      </w:r>
      <w:r w:rsidR="00FB796B">
        <w:rPr>
          <w:rFonts w:ascii="Arial" w:hAnsi="Arial" w:cs="Arial"/>
          <w:color w:val="333333"/>
        </w:rPr>
        <w:t xml:space="preserve"> </w:t>
      </w:r>
      <w:r w:rsidR="00FB796B" w:rsidRPr="00BA2072">
        <w:rPr>
          <w:rFonts w:ascii="Arial" w:hAnsi="Arial" w:cs="Arial"/>
          <w:color w:val="333333"/>
        </w:rPr>
        <w:t>appearing in this document.</w:t>
      </w:r>
    </w:p>
    <w:p w:rsidR="00B65A2A" w:rsidRPr="0063378C" w:rsidRDefault="00B65A2A" w:rsidP="00DF65C9">
      <w:pPr>
        <w:pStyle w:val="Heading1"/>
      </w:pPr>
      <w:bookmarkStart w:id="12" w:name="_Toc469033089"/>
      <w:r w:rsidRPr="0063378C">
        <w:t xml:space="preserve">Changes </w:t>
      </w:r>
      <w:r w:rsidR="00C93734" w:rsidRPr="0063378C">
        <w:t>Effected in this V</w:t>
      </w:r>
      <w:r w:rsidRPr="0063378C">
        <w:t>ersion</w:t>
      </w:r>
      <w:bookmarkEnd w:id="12"/>
    </w:p>
    <w:p w:rsidR="00770EB2" w:rsidRPr="00954474" w:rsidRDefault="00E677A4" w:rsidP="00770EB2">
      <w:pPr>
        <w:rPr>
          <w:rFonts w:ascii="Arial" w:hAnsi="Arial" w:cs="Arial"/>
          <w:color w:val="333333"/>
        </w:rPr>
      </w:pPr>
      <w:r w:rsidRPr="00954474">
        <w:rPr>
          <w:rFonts w:ascii="Arial" w:hAnsi="Arial" w:cs="Arial"/>
          <w:color w:val="333333"/>
        </w:rPr>
        <w:t xml:space="preserve">This year </w:t>
      </w:r>
      <w:ins w:id="13" w:author="Tracy Thompson" w:date="2016-09-21T10:29:00Z">
        <w:r w:rsidR="008D3786" w:rsidRPr="00954474">
          <w:rPr>
            <w:rFonts w:ascii="Arial" w:hAnsi="Arial" w:cs="Arial"/>
            <w:color w:val="333333"/>
          </w:rPr>
          <w:t>is</w:t>
        </w:r>
      </w:ins>
      <w:del w:id="14" w:author="Tracy Thompson" w:date="2016-09-21T10:29:00Z">
        <w:r w:rsidRPr="00954474" w:rsidDel="008D3786">
          <w:rPr>
            <w:rFonts w:ascii="Arial" w:hAnsi="Arial" w:cs="Arial"/>
            <w:color w:val="333333"/>
          </w:rPr>
          <w:delText xml:space="preserve">was </w:delText>
        </w:r>
      </w:del>
      <w:del w:id="15" w:author="Tracy Thompson" w:date="2016-09-21T10:26:00Z">
        <w:r w:rsidRPr="00954474" w:rsidDel="00C01D99">
          <w:rPr>
            <w:rFonts w:ascii="Arial" w:hAnsi="Arial" w:cs="Arial"/>
            <w:color w:val="333333"/>
          </w:rPr>
          <w:delText>a</w:delText>
        </w:r>
      </w:del>
      <w:del w:id="16" w:author="Tracy Thompson" w:date="2016-09-21T10:25:00Z">
        <w:r w:rsidR="004075F4" w:rsidRPr="00954474" w:rsidDel="00C01D99">
          <w:rPr>
            <w:rFonts w:ascii="Arial" w:hAnsi="Arial" w:cs="Arial"/>
            <w:color w:val="333333"/>
          </w:rPr>
          <w:delText>n</w:delText>
        </w:r>
      </w:del>
      <w:del w:id="17" w:author="Tracy Thompson" w:date="2016-09-21T10:26:00Z">
        <w:r w:rsidR="004075F4" w:rsidRPr="00954474" w:rsidDel="00C01D99">
          <w:rPr>
            <w:rFonts w:ascii="Arial" w:hAnsi="Arial" w:cs="Arial"/>
            <w:color w:val="333333"/>
          </w:rPr>
          <w:delText xml:space="preserve"> interim </w:delText>
        </w:r>
        <w:r w:rsidRPr="00954474" w:rsidDel="00C01D99">
          <w:rPr>
            <w:rFonts w:ascii="Arial" w:hAnsi="Arial" w:cs="Arial"/>
            <w:color w:val="333333"/>
          </w:rPr>
          <w:delText>year</w:delText>
        </w:r>
        <w:r w:rsidR="00B63ABD" w:rsidRPr="00954474" w:rsidDel="00C01D99">
          <w:rPr>
            <w:rFonts w:ascii="Arial" w:hAnsi="Arial" w:cs="Arial"/>
            <w:color w:val="333333"/>
          </w:rPr>
          <w:delText xml:space="preserve"> </w:delText>
        </w:r>
      </w:del>
      <w:del w:id="18" w:author="Tracy Thompson" w:date="2016-09-21T10:28:00Z">
        <w:r w:rsidR="00B63ABD" w:rsidRPr="00954474" w:rsidDel="008D3786">
          <w:rPr>
            <w:rFonts w:ascii="Arial" w:hAnsi="Arial" w:cs="Arial"/>
            <w:color w:val="333333"/>
          </w:rPr>
          <w:delText>that required</w:delText>
        </w:r>
      </w:del>
      <w:r w:rsidR="00B63ABD" w:rsidRPr="00954474">
        <w:rPr>
          <w:rFonts w:ascii="Arial" w:hAnsi="Arial" w:cs="Arial"/>
          <w:color w:val="333333"/>
        </w:rPr>
        <w:t xml:space="preserve"> a </w:t>
      </w:r>
      <w:ins w:id="19" w:author="Tracy Thompson" w:date="2016-09-21T10:29:00Z">
        <w:r w:rsidR="008D3786" w:rsidRPr="00954474">
          <w:rPr>
            <w:rFonts w:ascii="Arial" w:hAnsi="Arial" w:cs="Arial"/>
            <w:color w:val="333333"/>
          </w:rPr>
          <w:t>major change year invol</w:t>
        </w:r>
      </w:ins>
      <w:ins w:id="20" w:author="Tracy Thompson" w:date="2016-09-21T10:31:00Z">
        <w:r w:rsidR="008D3786" w:rsidRPr="00954474">
          <w:rPr>
            <w:rFonts w:ascii="Arial" w:hAnsi="Arial" w:cs="Arial"/>
            <w:color w:val="333333"/>
          </w:rPr>
          <w:t xml:space="preserve">ving the upgrade to the new DRG version, AR-DRG v7.0 and a </w:t>
        </w:r>
      </w:ins>
      <w:r w:rsidR="004075F4" w:rsidRPr="00954474">
        <w:rPr>
          <w:rFonts w:ascii="Arial" w:hAnsi="Arial" w:cs="Arial"/>
          <w:color w:val="333333"/>
        </w:rPr>
        <w:t>full new set of weights</w:t>
      </w:r>
      <w:ins w:id="21" w:author="Tracy Thompson" w:date="2016-09-21T10:32:00Z">
        <w:r w:rsidR="008D3786" w:rsidRPr="00954474">
          <w:rPr>
            <w:rFonts w:ascii="Arial" w:hAnsi="Arial" w:cs="Arial"/>
            <w:color w:val="333333"/>
          </w:rPr>
          <w:t>.</w:t>
        </w:r>
      </w:ins>
      <w:r w:rsidR="00B63ABD" w:rsidRPr="00954474">
        <w:rPr>
          <w:rFonts w:ascii="Arial" w:hAnsi="Arial" w:cs="Arial"/>
          <w:color w:val="333333"/>
        </w:rPr>
        <w:t xml:space="preserve"> </w:t>
      </w:r>
      <w:del w:id="22" w:author="Tracy Thompson" w:date="2016-09-21T10:32:00Z">
        <w:r w:rsidR="00B63ABD" w:rsidRPr="00954474" w:rsidDel="008D3786">
          <w:rPr>
            <w:rFonts w:ascii="Arial" w:hAnsi="Arial" w:cs="Arial"/>
            <w:color w:val="333333"/>
          </w:rPr>
          <w:delText xml:space="preserve">due to the </w:delText>
        </w:r>
        <w:r w:rsidR="004075F4" w:rsidRPr="00954474" w:rsidDel="008D3786">
          <w:rPr>
            <w:rFonts w:ascii="Arial" w:hAnsi="Arial" w:cs="Arial"/>
            <w:color w:val="333333"/>
          </w:rPr>
          <w:delText>creation of two new non</w:delText>
        </w:r>
        <w:r w:rsidR="00511E4F" w:rsidRPr="00954474" w:rsidDel="008D3786">
          <w:rPr>
            <w:rFonts w:ascii="Arial" w:hAnsi="Arial" w:cs="Arial"/>
            <w:color w:val="333333"/>
          </w:rPr>
          <w:delText xml:space="preserve"> </w:delText>
        </w:r>
        <w:r w:rsidR="004075F4" w:rsidRPr="00954474" w:rsidDel="008D3786">
          <w:rPr>
            <w:rFonts w:ascii="Arial" w:hAnsi="Arial" w:cs="Arial"/>
            <w:color w:val="333333"/>
          </w:rPr>
          <w:delText xml:space="preserve">casemix </w:delText>
        </w:r>
        <w:r w:rsidR="00B63ABD" w:rsidRPr="00954474" w:rsidDel="008D3786">
          <w:rPr>
            <w:rFonts w:ascii="Arial" w:hAnsi="Arial" w:cs="Arial"/>
            <w:color w:val="333333"/>
          </w:rPr>
          <w:delText>purchase units which resulted in the development of two new casemix exclusion rules.</w:delText>
        </w:r>
        <w:r w:rsidR="00BA5701" w:rsidRPr="00954474" w:rsidDel="008D3786">
          <w:rPr>
            <w:rFonts w:ascii="Arial" w:hAnsi="Arial" w:cs="Arial"/>
            <w:color w:val="333333"/>
          </w:rPr>
          <w:delText xml:space="preserve"> </w:delText>
        </w:r>
      </w:del>
      <w:r w:rsidR="00770EB2" w:rsidRPr="00954474">
        <w:rPr>
          <w:rFonts w:ascii="Arial" w:hAnsi="Arial" w:cs="Arial"/>
          <w:color w:val="333333"/>
        </w:rPr>
        <w:t>This version includes the following changes</w:t>
      </w:r>
      <w:r w:rsidR="00CC0ACD" w:rsidRPr="00954474">
        <w:rPr>
          <w:rFonts w:ascii="Arial" w:hAnsi="Arial" w:cs="Arial"/>
          <w:color w:val="333333"/>
        </w:rPr>
        <w:t xml:space="preserve"> from the previous year</w:t>
      </w:r>
      <w:r w:rsidR="00770EB2" w:rsidRPr="00954474">
        <w:rPr>
          <w:rFonts w:ascii="Arial" w:hAnsi="Arial" w:cs="Arial"/>
          <w:color w:val="333333"/>
        </w:rPr>
        <w:t xml:space="preserve">: </w:t>
      </w:r>
    </w:p>
    <w:p w:rsidR="00D26BB8" w:rsidRPr="00954474" w:rsidRDefault="00D26BB8" w:rsidP="00615B6B">
      <w:pPr>
        <w:pStyle w:val="ListParagraph"/>
        <w:numPr>
          <w:ilvl w:val="0"/>
          <w:numId w:val="33"/>
        </w:numPr>
        <w:ind w:left="714" w:right="-142" w:hanging="357"/>
        <w:rPr>
          <w:ins w:id="23" w:author="Tracy Thompson" w:date="2016-09-21T13:53:00Z"/>
          <w:rFonts w:ascii="Arial" w:hAnsi="Arial" w:cs="Arial"/>
          <w:color w:val="333333"/>
        </w:rPr>
      </w:pPr>
      <w:ins w:id="24" w:author="Tracy Thompson" w:date="2016-09-21T13:53:00Z">
        <w:r w:rsidRPr="00954474">
          <w:rPr>
            <w:rFonts w:ascii="Arial" w:hAnsi="Arial" w:cs="Arial"/>
            <w:color w:val="333333"/>
          </w:rPr>
          <w:t xml:space="preserve">ICD-10-AM/ACHI diagnosis and procedure codes including </w:t>
        </w:r>
      </w:ins>
      <w:ins w:id="25" w:author="Tracy Thompson" w:date="2016-09-22T12:06:00Z">
        <w:r w:rsidR="001504E4" w:rsidRPr="00954474">
          <w:rPr>
            <w:rFonts w:ascii="Arial" w:hAnsi="Arial" w:cs="Arial"/>
            <w:color w:val="333333"/>
          </w:rPr>
          <w:t>descriptors</w:t>
        </w:r>
      </w:ins>
      <w:ins w:id="26" w:author="Tracy Thompson" w:date="2016-09-21T13:53:00Z">
        <w:r w:rsidRPr="00954474">
          <w:rPr>
            <w:rFonts w:ascii="Arial" w:hAnsi="Arial" w:cs="Arial"/>
            <w:color w:val="333333"/>
          </w:rPr>
          <w:t xml:space="preserve"> updated to 8</w:t>
        </w:r>
      </w:ins>
      <w:ins w:id="27" w:author="Tracy Thompson" w:date="2016-09-21T13:54:00Z">
        <w:r w:rsidRPr="00954474">
          <w:rPr>
            <w:rFonts w:ascii="Arial" w:hAnsi="Arial" w:cs="Arial"/>
            <w:color w:val="333333"/>
          </w:rPr>
          <w:t>th</w:t>
        </w:r>
      </w:ins>
      <w:ins w:id="28" w:author="Tracy Thompson" w:date="2016-09-21T13:53:00Z">
        <w:r w:rsidRPr="00954474">
          <w:rPr>
            <w:rFonts w:ascii="Arial" w:hAnsi="Arial" w:cs="Arial"/>
            <w:color w:val="333333"/>
          </w:rPr>
          <w:t xml:space="preserve"> </w:t>
        </w:r>
      </w:ins>
      <w:ins w:id="29" w:author="Tracy Thompson" w:date="2016-09-21T13:54:00Z">
        <w:r w:rsidRPr="00954474">
          <w:rPr>
            <w:rFonts w:ascii="Arial" w:hAnsi="Arial" w:cs="Arial"/>
            <w:color w:val="333333"/>
          </w:rPr>
          <w:t>Edition</w:t>
        </w:r>
      </w:ins>
    </w:p>
    <w:p w:rsidR="00D26BB8" w:rsidRPr="00954474" w:rsidRDefault="00D26BB8" w:rsidP="00615B6B">
      <w:pPr>
        <w:pStyle w:val="ListParagraph"/>
        <w:numPr>
          <w:ilvl w:val="0"/>
          <w:numId w:val="33"/>
        </w:numPr>
        <w:ind w:left="714" w:right="-142" w:hanging="357"/>
        <w:rPr>
          <w:ins w:id="30" w:author="Tracy Thompson" w:date="2016-09-21T13:59:00Z"/>
          <w:rFonts w:ascii="Arial" w:hAnsi="Arial" w:cs="Arial"/>
          <w:color w:val="333333"/>
        </w:rPr>
      </w:pPr>
      <w:ins w:id="31" w:author="Tracy Thompson" w:date="2016-09-21T13:54:00Z">
        <w:r w:rsidRPr="00954474">
          <w:rPr>
            <w:rFonts w:ascii="Arial" w:hAnsi="Arial" w:cs="Arial"/>
            <w:color w:val="333333"/>
          </w:rPr>
          <w:t>DRGs</w:t>
        </w:r>
      </w:ins>
      <w:ins w:id="32" w:author="Tracy Thompson" w:date="2016-09-21T13:55:00Z">
        <w:r w:rsidRPr="00954474">
          <w:rPr>
            <w:rFonts w:ascii="Arial" w:hAnsi="Arial" w:cs="Arial"/>
            <w:color w:val="333333"/>
          </w:rPr>
          <w:t xml:space="preserve"> and descriptors updated to AR-DRG v7.0</w:t>
        </w:r>
      </w:ins>
    </w:p>
    <w:p w:rsidR="00D26BB8" w:rsidRPr="00954474" w:rsidRDefault="00D26BB8" w:rsidP="00615B6B">
      <w:pPr>
        <w:pStyle w:val="ListParagraph"/>
        <w:numPr>
          <w:ilvl w:val="0"/>
          <w:numId w:val="33"/>
        </w:numPr>
        <w:ind w:left="714" w:right="-142" w:hanging="357"/>
        <w:rPr>
          <w:ins w:id="33" w:author="Tracy Thompson" w:date="2016-10-04T07:53:00Z"/>
          <w:rFonts w:ascii="Arial" w:hAnsi="Arial" w:cs="Arial"/>
          <w:color w:val="333333"/>
        </w:rPr>
      </w:pPr>
      <w:ins w:id="34" w:author="Tracy Thompson" w:date="2016-09-21T13:30:00Z">
        <w:r w:rsidRPr="00954474">
          <w:rPr>
            <w:rFonts w:ascii="Arial" w:hAnsi="Arial" w:cs="Arial"/>
            <w:color w:val="333333"/>
          </w:rPr>
          <w:t>Radiotherapy mapping for medical DRGs</w:t>
        </w:r>
      </w:ins>
      <w:ins w:id="35" w:author="Tracy Thompson" w:date="2016-09-22T07:10:00Z">
        <w:r w:rsidR="00EA4810" w:rsidRPr="00954474">
          <w:rPr>
            <w:rFonts w:ascii="Arial" w:hAnsi="Arial" w:cs="Arial"/>
            <w:color w:val="333333"/>
          </w:rPr>
          <w:t xml:space="preserve"> </w:t>
        </w:r>
      </w:ins>
      <w:ins w:id="36" w:author="Tracy Thompson" w:date="2016-09-21T13:30:00Z">
        <w:r w:rsidRPr="00954474">
          <w:rPr>
            <w:rFonts w:ascii="Arial" w:hAnsi="Arial" w:cs="Arial"/>
            <w:color w:val="333333"/>
          </w:rPr>
          <w:t>maintaine</w:t>
        </w:r>
      </w:ins>
      <w:ins w:id="37" w:author="Tracy Thompson" w:date="2016-09-21T13:32:00Z">
        <w:r w:rsidRPr="00954474">
          <w:rPr>
            <w:rFonts w:ascii="Arial" w:hAnsi="Arial" w:cs="Arial"/>
            <w:color w:val="333333"/>
          </w:rPr>
          <w:t xml:space="preserve">d however </w:t>
        </w:r>
      </w:ins>
      <w:ins w:id="38" w:author="Tracy Thompson" w:date="2016-09-28T08:52:00Z">
        <w:r w:rsidR="00FF3B43" w:rsidRPr="00954474">
          <w:rPr>
            <w:rFonts w:ascii="Arial" w:hAnsi="Arial" w:cs="Arial"/>
            <w:color w:val="333333"/>
          </w:rPr>
          <w:t xml:space="preserve">the </w:t>
        </w:r>
      </w:ins>
      <w:ins w:id="39" w:author="Tracy Thompson" w:date="2016-09-21T14:34:00Z">
        <w:r w:rsidRPr="00954474">
          <w:rPr>
            <w:rFonts w:ascii="Arial" w:hAnsi="Arial" w:cs="Arial"/>
            <w:color w:val="333333"/>
          </w:rPr>
          <w:t>map</w:t>
        </w:r>
      </w:ins>
      <w:ins w:id="40" w:author="Tracy Thompson" w:date="2016-09-28T08:53:00Z">
        <w:r w:rsidR="00FF3B43" w:rsidRPr="00954474">
          <w:rPr>
            <w:rFonts w:ascii="Arial" w:hAnsi="Arial" w:cs="Arial"/>
            <w:color w:val="333333"/>
          </w:rPr>
          <w:t xml:space="preserve"> is</w:t>
        </w:r>
      </w:ins>
      <w:ins w:id="41" w:author="Tracy Thompson" w:date="2016-09-22T07:10:00Z">
        <w:r w:rsidR="00EA4810" w:rsidRPr="00954474">
          <w:rPr>
            <w:rFonts w:ascii="Arial" w:hAnsi="Arial" w:cs="Arial"/>
            <w:color w:val="333333"/>
          </w:rPr>
          <w:t xml:space="preserve"> to a new NZ specific </w:t>
        </w:r>
      </w:ins>
      <w:ins w:id="42" w:author="Tracy Thompson" w:date="2016-09-21T14:34:00Z">
        <w:r w:rsidRPr="00954474">
          <w:rPr>
            <w:rFonts w:ascii="Arial" w:hAnsi="Arial" w:cs="Arial"/>
            <w:color w:val="333333"/>
          </w:rPr>
          <w:t>DRG</w:t>
        </w:r>
      </w:ins>
      <w:ins w:id="43" w:author="Tracy Thompson" w:date="2016-09-21T14:00:00Z">
        <w:r w:rsidRPr="00954474">
          <w:rPr>
            <w:rFonts w:ascii="Arial" w:hAnsi="Arial" w:cs="Arial"/>
            <w:color w:val="333333"/>
          </w:rPr>
          <w:t xml:space="preserve"> </w:t>
        </w:r>
      </w:ins>
    </w:p>
    <w:p w:rsidR="001535B6" w:rsidRPr="00954474" w:rsidRDefault="001535B6" w:rsidP="00615B6B">
      <w:pPr>
        <w:pStyle w:val="ListParagraph"/>
        <w:numPr>
          <w:ilvl w:val="0"/>
          <w:numId w:val="33"/>
        </w:numPr>
        <w:ind w:left="714" w:right="-142" w:hanging="357"/>
        <w:rPr>
          <w:ins w:id="44" w:author="Tracy Thompson" w:date="2016-09-21T14:00:00Z"/>
          <w:rFonts w:ascii="Arial" w:hAnsi="Arial" w:cs="Arial"/>
          <w:color w:val="333333"/>
        </w:rPr>
      </w:pPr>
      <w:ins w:id="45" w:author="Tracy Thompson" w:date="2016-10-04T07:53:00Z">
        <w:r w:rsidRPr="00954474">
          <w:rPr>
            <w:rFonts w:ascii="Arial" w:hAnsi="Arial" w:cs="Arial"/>
            <w:color w:val="333333"/>
          </w:rPr>
          <w:t>Revised DRGs excluded f</w:t>
        </w:r>
      </w:ins>
      <w:ins w:id="46" w:author="Tracy Thompson" w:date="2016-10-04T08:00:00Z">
        <w:r w:rsidR="00E52913" w:rsidRPr="00954474">
          <w:rPr>
            <w:rFonts w:ascii="Arial" w:hAnsi="Arial" w:cs="Arial"/>
            <w:color w:val="333333"/>
          </w:rPr>
          <w:t>rom</w:t>
        </w:r>
      </w:ins>
      <w:ins w:id="47" w:author="Tracy Thompson" w:date="2016-10-04T07:53:00Z">
        <w:r w:rsidRPr="00954474">
          <w:rPr>
            <w:rFonts w:ascii="Arial" w:hAnsi="Arial" w:cs="Arial"/>
            <w:color w:val="333333"/>
          </w:rPr>
          <w:t xml:space="preserve"> mechanical ventilation days</w:t>
        </w:r>
      </w:ins>
    </w:p>
    <w:p w:rsidR="00D26BB8" w:rsidRPr="00954474" w:rsidRDefault="00D26BB8" w:rsidP="00615B6B">
      <w:pPr>
        <w:pStyle w:val="ListParagraph"/>
        <w:numPr>
          <w:ilvl w:val="0"/>
          <w:numId w:val="33"/>
        </w:numPr>
        <w:ind w:left="714" w:right="-142" w:hanging="357"/>
        <w:rPr>
          <w:rFonts w:ascii="Arial" w:hAnsi="Arial" w:cs="Arial"/>
          <w:color w:val="333333"/>
        </w:rPr>
      </w:pPr>
      <w:ins w:id="48" w:author="Tracy Thompson" w:date="2016-09-21T14:35:00Z">
        <w:r w:rsidRPr="00954474">
          <w:rPr>
            <w:rFonts w:ascii="Arial" w:hAnsi="Arial" w:cs="Arial"/>
            <w:color w:val="333333"/>
          </w:rPr>
          <w:t>Revis</w:t>
        </w:r>
      </w:ins>
      <w:ins w:id="49" w:author="Tracy Thompson" w:date="2016-09-28T08:52:00Z">
        <w:r w:rsidR="00FF3B43" w:rsidRPr="00954474">
          <w:rPr>
            <w:rFonts w:ascii="Arial" w:hAnsi="Arial" w:cs="Arial"/>
            <w:color w:val="333333"/>
          </w:rPr>
          <w:t xml:space="preserve">ion of the </w:t>
        </w:r>
      </w:ins>
      <w:ins w:id="50" w:author="Tracy Thompson" w:date="2016-09-21T13:30:00Z">
        <w:r w:rsidRPr="00954474">
          <w:rPr>
            <w:rFonts w:ascii="Arial" w:hAnsi="Arial" w:cs="Arial"/>
            <w:color w:val="333333"/>
          </w:rPr>
          <w:t>NZ</w:t>
        </w:r>
      </w:ins>
      <w:ins w:id="51" w:author="Tracy Thompson" w:date="2016-09-21T13:50:00Z">
        <w:r w:rsidRPr="00954474">
          <w:rPr>
            <w:rFonts w:ascii="Arial" w:hAnsi="Arial" w:cs="Arial"/>
            <w:color w:val="333333"/>
          </w:rPr>
          <w:t xml:space="preserve"> </w:t>
        </w:r>
      </w:ins>
      <w:ins w:id="52" w:author="Tracy Thompson" w:date="2016-09-21T13:30:00Z">
        <w:r w:rsidRPr="00954474">
          <w:rPr>
            <w:rFonts w:ascii="Arial" w:hAnsi="Arial" w:cs="Arial"/>
            <w:color w:val="333333"/>
          </w:rPr>
          <w:t xml:space="preserve">specific DRG A39W </w:t>
        </w:r>
      </w:ins>
      <w:ins w:id="53" w:author="Tracy Thompson" w:date="2016-09-21T13:51:00Z">
        <w:r w:rsidRPr="00954474">
          <w:rPr>
            <w:rFonts w:ascii="Arial" w:hAnsi="Arial" w:cs="Arial"/>
            <w:color w:val="333333"/>
          </w:rPr>
          <w:t>t</w:t>
        </w:r>
      </w:ins>
      <w:ins w:id="54" w:author="Tracy Thompson" w:date="2016-09-21T13:30:00Z">
        <w:r w:rsidRPr="00954474">
          <w:rPr>
            <w:rFonts w:ascii="Arial" w:hAnsi="Arial" w:cs="Arial"/>
            <w:color w:val="333333"/>
          </w:rPr>
          <w:t xml:space="preserve">o </w:t>
        </w:r>
      </w:ins>
      <w:ins w:id="55" w:author="Tracy Thompson" w:date="2016-09-21T14:21:00Z">
        <w:r w:rsidRPr="00954474">
          <w:rPr>
            <w:rFonts w:ascii="Arial" w:hAnsi="Arial" w:cs="Arial"/>
            <w:color w:val="333333"/>
          </w:rPr>
          <w:t xml:space="preserve">include </w:t>
        </w:r>
      </w:ins>
      <w:ins w:id="56" w:author="Tracy Thompson" w:date="2016-09-21T14:22:00Z">
        <w:r w:rsidRPr="00954474">
          <w:rPr>
            <w:rFonts w:ascii="Arial" w:hAnsi="Arial" w:cs="Arial"/>
            <w:color w:val="333333"/>
          </w:rPr>
          <w:t>p</w:t>
        </w:r>
      </w:ins>
      <w:ins w:id="57" w:author="Tracy Thompson" w:date="2016-09-21T13:30:00Z">
        <w:r w:rsidRPr="00954474">
          <w:rPr>
            <w:rFonts w:ascii="Arial" w:hAnsi="Arial" w:cs="Arial"/>
            <w:color w:val="333333"/>
          </w:rPr>
          <w:t>elvic exenteration events</w:t>
        </w:r>
      </w:ins>
      <w:ins w:id="58" w:author="Tracy Thompson" w:date="2016-09-21T14:35:00Z">
        <w:r w:rsidRPr="00954474">
          <w:rPr>
            <w:rFonts w:ascii="Arial" w:hAnsi="Arial" w:cs="Arial"/>
            <w:color w:val="333333"/>
          </w:rPr>
          <w:t xml:space="preserve"> only and </w:t>
        </w:r>
      </w:ins>
      <w:ins w:id="59" w:author="Tracy Thompson" w:date="2016-09-21T13:30:00Z">
        <w:r w:rsidRPr="00954474">
          <w:rPr>
            <w:rFonts w:ascii="Arial" w:hAnsi="Arial" w:cs="Arial"/>
            <w:color w:val="333333"/>
          </w:rPr>
          <w:t>expanded definition t</w:t>
        </w:r>
      </w:ins>
      <w:ins w:id="60" w:author="Tracy Thompson" w:date="2016-09-21T13:33:00Z">
        <w:r w:rsidRPr="00954474">
          <w:rPr>
            <w:rFonts w:ascii="Arial" w:hAnsi="Arial" w:cs="Arial"/>
            <w:color w:val="333333"/>
          </w:rPr>
          <w:t xml:space="preserve">o include </w:t>
        </w:r>
      </w:ins>
      <w:ins w:id="61" w:author="Tracy Thompson" w:date="2016-09-21T13:30:00Z">
        <w:r w:rsidRPr="00954474">
          <w:rPr>
            <w:rFonts w:ascii="Arial" w:hAnsi="Arial" w:cs="Arial"/>
            <w:color w:val="333333"/>
          </w:rPr>
          <w:t xml:space="preserve">male </w:t>
        </w:r>
      </w:ins>
      <w:ins w:id="62" w:author="Tracy Thompson" w:date="2016-09-28T08:52:00Z">
        <w:r w:rsidR="00FF3B43" w:rsidRPr="00954474">
          <w:rPr>
            <w:rFonts w:ascii="Arial" w:hAnsi="Arial" w:cs="Arial"/>
            <w:color w:val="333333"/>
          </w:rPr>
          <w:t xml:space="preserve">patient </w:t>
        </w:r>
      </w:ins>
      <w:ins w:id="63" w:author="Tracy Thompson" w:date="2016-09-21T14:22:00Z">
        <w:r w:rsidRPr="00954474">
          <w:rPr>
            <w:rFonts w:ascii="Arial" w:hAnsi="Arial" w:cs="Arial"/>
            <w:color w:val="333333"/>
          </w:rPr>
          <w:t>events</w:t>
        </w:r>
      </w:ins>
    </w:p>
    <w:p w:rsidR="00D26BB8" w:rsidRPr="00954474" w:rsidRDefault="00D26BB8" w:rsidP="00615B6B">
      <w:pPr>
        <w:pStyle w:val="ListParagraph"/>
        <w:numPr>
          <w:ilvl w:val="0"/>
          <w:numId w:val="33"/>
        </w:numPr>
        <w:ind w:left="714" w:right="-142" w:hanging="357"/>
        <w:rPr>
          <w:ins w:id="64" w:author="Tracy Thompson" w:date="2016-09-21T13:30:00Z"/>
          <w:rFonts w:ascii="Arial" w:hAnsi="Arial" w:cs="Arial"/>
          <w:color w:val="333333"/>
        </w:rPr>
      </w:pPr>
      <w:ins w:id="65" w:author="Tracy Thompson" w:date="2016-09-21T14:35:00Z">
        <w:r w:rsidRPr="00954474">
          <w:rPr>
            <w:rFonts w:ascii="Arial" w:hAnsi="Arial" w:cs="Arial"/>
            <w:color w:val="333333"/>
          </w:rPr>
          <w:t xml:space="preserve">Revised </w:t>
        </w:r>
      </w:ins>
      <w:ins w:id="66" w:author="Tracy Thompson" w:date="2016-09-21T13:40:00Z">
        <w:r w:rsidRPr="00954474">
          <w:rPr>
            <w:rFonts w:ascii="Arial" w:hAnsi="Arial" w:cs="Arial"/>
            <w:color w:val="333333"/>
          </w:rPr>
          <w:t xml:space="preserve">ASD co-payment </w:t>
        </w:r>
      </w:ins>
      <w:ins w:id="67" w:author="Tracy Thompson" w:date="2016-09-21T13:41:00Z">
        <w:r w:rsidRPr="00954474">
          <w:rPr>
            <w:rFonts w:ascii="Arial" w:hAnsi="Arial" w:cs="Arial"/>
            <w:color w:val="333333"/>
          </w:rPr>
          <w:t>value</w:t>
        </w:r>
      </w:ins>
    </w:p>
    <w:p w:rsidR="00D26BB8" w:rsidRPr="00954474" w:rsidRDefault="00D26BB8" w:rsidP="00615B6B">
      <w:pPr>
        <w:pStyle w:val="ListParagraph"/>
        <w:numPr>
          <w:ilvl w:val="0"/>
          <w:numId w:val="33"/>
        </w:numPr>
        <w:ind w:left="714" w:right="-142" w:hanging="357"/>
        <w:rPr>
          <w:ins w:id="68" w:author="Tracy Thompson" w:date="2016-09-21T13:30:00Z"/>
          <w:rFonts w:ascii="Arial" w:hAnsi="Arial" w:cs="Arial"/>
          <w:color w:val="333333"/>
        </w:rPr>
      </w:pPr>
      <w:ins w:id="69" w:author="Tracy Thompson" w:date="2016-09-21T14:35:00Z">
        <w:r w:rsidRPr="00954474">
          <w:rPr>
            <w:rFonts w:ascii="Arial" w:hAnsi="Arial" w:cs="Arial"/>
            <w:color w:val="333333"/>
          </w:rPr>
          <w:t>Revised s</w:t>
        </w:r>
      </w:ins>
      <w:ins w:id="70" w:author="Tracy Thompson" w:date="2016-09-21T13:30:00Z">
        <w:r w:rsidRPr="00954474">
          <w:rPr>
            <w:rFonts w:ascii="Arial" w:hAnsi="Arial" w:cs="Arial"/>
            <w:color w:val="333333"/>
          </w:rPr>
          <w:t xml:space="preserve">coliosis co-payment </w:t>
        </w:r>
      </w:ins>
      <w:ins w:id="71" w:author="Tracy Thompson" w:date="2016-09-21T13:40:00Z">
        <w:r w:rsidRPr="00954474">
          <w:rPr>
            <w:rFonts w:ascii="Arial" w:hAnsi="Arial" w:cs="Arial"/>
            <w:color w:val="333333"/>
          </w:rPr>
          <w:t xml:space="preserve">rule </w:t>
        </w:r>
      </w:ins>
      <w:ins w:id="72" w:author="Tracy Thompson" w:date="2016-09-21T13:30:00Z">
        <w:r w:rsidRPr="00954474">
          <w:rPr>
            <w:rFonts w:ascii="Arial" w:hAnsi="Arial" w:cs="Arial"/>
            <w:color w:val="333333"/>
          </w:rPr>
          <w:t xml:space="preserve">to </w:t>
        </w:r>
      </w:ins>
      <w:ins w:id="73" w:author="Tracy Thompson" w:date="2016-09-21T13:39:00Z">
        <w:r w:rsidRPr="00954474">
          <w:rPr>
            <w:rFonts w:ascii="Arial" w:hAnsi="Arial" w:cs="Arial"/>
            <w:color w:val="333333"/>
          </w:rPr>
          <w:t xml:space="preserve">include </w:t>
        </w:r>
      </w:ins>
      <w:ins w:id="74" w:author="Tracy Thompson" w:date="2016-09-21T13:30:00Z">
        <w:r w:rsidRPr="00954474">
          <w:rPr>
            <w:rFonts w:ascii="Arial" w:hAnsi="Arial" w:cs="Arial"/>
            <w:color w:val="333333"/>
          </w:rPr>
          <w:t>paediat</w:t>
        </w:r>
        <w:r w:rsidR="001504E4" w:rsidRPr="00954474">
          <w:rPr>
            <w:rFonts w:ascii="Arial" w:hAnsi="Arial" w:cs="Arial"/>
            <w:color w:val="333333"/>
          </w:rPr>
          <w:t xml:space="preserve">ric events provided at Counties </w:t>
        </w:r>
        <w:r w:rsidRPr="00954474">
          <w:rPr>
            <w:rFonts w:ascii="Arial" w:hAnsi="Arial" w:cs="Arial"/>
            <w:color w:val="333333"/>
          </w:rPr>
          <w:t>Manukau and Waikato DHBs</w:t>
        </w:r>
      </w:ins>
      <w:ins w:id="75" w:author="Tracy Thompson" w:date="2016-09-21T13:39:00Z">
        <w:r w:rsidRPr="00954474">
          <w:rPr>
            <w:rFonts w:ascii="Arial" w:hAnsi="Arial" w:cs="Arial"/>
            <w:color w:val="333333"/>
          </w:rPr>
          <w:t xml:space="preserve"> </w:t>
        </w:r>
      </w:ins>
      <w:ins w:id="76" w:author="Tracy Thompson" w:date="2016-09-21T14:36:00Z">
        <w:r w:rsidRPr="00954474">
          <w:rPr>
            <w:rFonts w:ascii="Arial" w:hAnsi="Arial" w:cs="Arial"/>
            <w:color w:val="333333"/>
          </w:rPr>
          <w:t xml:space="preserve">and </w:t>
        </w:r>
      </w:ins>
      <w:ins w:id="77" w:author="Michael Rains" w:date="2016-09-26T11:29:00Z">
        <w:r w:rsidR="0086509B" w:rsidRPr="00954474">
          <w:rPr>
            <w:rFonts w:ascii="Arial" w:hAnsi="Arial" w:cs="Arial"/>
            <w:color w:val="333333"/>
          </w:rPr>
          <w:t xml:space="preserve">new </w:t>
        </w:r>
      </w:ins>
      <w:ins w:id="78" w:author="Tracy Thompson" w:date="2016-09-21T13:39:00Z">
        <w:r w:rsidRPr="00954474">
          <w:rPr>
            <w:rFonts w:ascii="Arial" w:hAnsi="Arial" w:cs="Arial"/>
            <w:color w:val="333333"/>
          </w:rPr>
          <w:t>co-payment value</w:t>
        </w:r>
      </w:ins>
      <w:ins w:id="79" w:author="Tracy Thompson" w:date="2016-09-21T13:34:00Z">
        <w:r w:rsidRPr="00954474">
          <w:rPr>
            <w:rFonts w:ascii="Arial" w:hAnsi="Arial" w:cs="Arial"/>
            <w:color w:val="333333"/>
          </w:rPr>
          <w:t xml:space="preserve"> </w:t>
        </w:r>
      </w:ins>
    </w:p>
    <w:p w:rsidR="00D26BB8" w:rsidRPr="00954474" w:rsidRDefault="001504E4" w:rsidP="00615B6B">
      <w:pPr>
        <w:pStyle w:val="ListParagraph"/>
        <w:numPr>
          <w:ilvl w:val="0"/>
          <w:numId w:val="33"/>
        </w:numPr>
        <w:ind w:left="714" w:right="-142" w:hanging="357"/>
        <w:rPr>
          <w:ins w:id="80" w:author="Tracy Thompson" w:date="2016-09-21T13:30:00Z"/>
          <w:rFonts w:ascii="Arial" w:hAnsi="Arial" w:cs="Arial"/>
          <w:color w:val="333333"/>
        </w:rPr>
      </w:pPr>
      <w:ins w:id="81" w:author="Tracy Thompson" w:date="2016-09-22T12:06:00Z">
        <w:r w:rsidRPr="00954474">
          <w:rPr>
            <w:rFonts w:ascii="Arial" w:hAnsi="Arial" w:cs="Arial"/>
            <w:color w:val="333333"/>
          </w:rPr>
          <w:t>Revis</w:t>
        </w:r>
      </w:ins>
      <w:ins w:id="82" w:author="Tracy Thompson" w:date="2016-09-28T08:52:00Z">
        <w:r w:rsidR="00FF3B43" w:rsidRPr="00954474">
          <w:rPr>
            <w:rFonts w:ascii="Arial" w:hAnsi="Arial" w:cs="Arial"/>
            <w:color w:val="333333"/>
          </w:rPr>
          <w:t xml:space="preserve">ion of the </w:t>
        </w:r>
      </w:ins>
      <w:ins w:id="83" w:author="Tracy Thompson" w:date="2016-09-21T13:30:00Z">
        <w:r w:rsidR="00D26BB8" w:rsidRPr="00954474">
          <w:rPr>
            <w:rFonts w:ascii="Arial" w:hAnsi="Arial" w:cs="Arial"/>
            <w:color w:val="333333"/>
          </w:rPr>
          <w:t>EP</w:t>
        </w:r>
      </w:ins>
      <w:ins w:id="84" w:author="Tracy Thompson" w:date="2016-09-21T13:34:00Z">
        <w:r w:rsidR="00D26BB8" w:rsidRPr="00954474">
          <w:rPr>
            <w:rFonts w:ascii="Arial" w:hAnsi="Arial" w:cs="Arial"/>
            <w:color w:val="333333"/>
          </w:rPr>
          <w:t>S</w:t>
        </w:r>
      </w:ins>
      <w:ins w:id="85" w:author="Tracy Thompson" w:date="2016-09-21T13:30:00Z">
        <w:r w:rsidR="00D26BB8" w:rsidRPr="00954474">
          <w:rPr>
            <w:rFonts w:ascii="Arial" w:hAnsi="Arial" w:cs="Arial"/>
            <w:color w:val="333333"/>
          </w:rPr>
          <w:t xml:space="preserve"> co-payment</w:t>
        </w:r>
      </w:ins>
      <w:ins w:id="86" w:author="Tracy Thompson" w:date="2016-09-21T13:40:00Z">
        <w:r w:rsidR="00D26BB8" w:rsidRPr="00954474">
          <w:rPr>
            <w:rFonts w:ascii="Arial" w:hAnsi="Arial" w:cs="Arial"/>
            <w:color w:val="333333"/>
          </w:rPr>
          <w:t xml:space="preserve"> rule t</w:t>
        </w:r>
      </w:ins>
      <w:ins w:id="87" w:author="Tracy Thompson" w:date="2016-09-21T13:30:00Z">
        <w:r w:rsidR="00D26BB8" w:rsidRPr="00954474">
          <w:rPr>
            <w:rFonts w:ascii="Arial" w:hAnsi="Arial" w:cs="Arial"/>
            <w:color w:val="333333"/>
          </w:rPr>
          <w:t>o include the procedure code 3851800</w:t>
        </w:r>
      </w:ins>
      <w:ins w:id="88" w:author="Tracy Thompson" w:date="2016-09-21T13:40:00Z">
        <w:r w:rsidR="00D26BB8" w:rsidRPr="00954474">
          <w:rPr>
            <w:rFonts w:ascii="Arial" w:hAnsi="Arial" w:cs="Arial"/>
            <w:color w:val="333333"/>
          </w:rPr>
          <w:t xml:space="preserve"> [609]</w:t>
        </w:r>
      </w:ins>
      <w:ins w:id="89" w:author="Michael Rains" w:date="2016-09-26T11:30:00Z">
        <w:r w:rsidR="0086509B" w:rsidRPr="00954474">
          <w:rPr>
            <w:rFonts w:ascii="Arial" w:hAnsi="Arial" w:cs="Arial"/>
            <w:color w:val="333333"/>
          </w:rPr>
          <w:t xml:space="preserve"> for ventricular ablation</w:t>
        </w:r>
      </w:ins>
    </w:p>
    <w:p w:rsidR="001F1216" w:rsidRPr="00954474" w:rsidRDefault="00D26BB8" w:rsidP="00615B6B">
      <w:pPr>
        <w:pStyle w:val="ListParagraph"/>
        <w:numPr>
          <w:ilvl w:val="0"/>
          <w:numId w:val="33"/>
        </w:numPr>
        <w:ind w:left="714" w:right="-142" w:hanging="357"/>
        <w:rPr>
          <w:ins w:id="90" w:author="Tracy Thompson" w:date="2016-09-21T14:37:00Z"/>
          <w:rFonts w:ascii="Arial" w:hAnsi="Arial" w:cs="Arial"/>
          <w:color w:val="333333"/>
        </w:rPr>
      </w:pPr>
      <w:ins w:id="91" w:author="Tracy Thompson" w:date="2016-09-21T14:36:00Z">
        <w:r w:rsidRPr="00954474">
          <w:rPr>
            <w:rFonts w:ascii="Arial" w:hAnsi="Arial" w:cs="Arial"/>
            <w:color w:val="333333"/>
          </w:rPr>
          <w:t>Revis</w:t>
        </w:r>
      </w:ins>
      <w:ins w:id="92" w:author="Tracy Thompson" w:date="2016-09-28T08:52:00Z">
        <w:r w:rsidR="00FF3B43" w:rsidRPr="00954474">
          <w:rPr>
            <w:rFonts w:ascii="Arial" w:hAnsi="Arial" w:cs="Arial"/>
            <w:color w:val="333333"/>
          </w:rPr>
          <w:t>ion of the</w:t>
        </w:r>
      </w:ins>
      <w:ins w:id="93" w:author="Tracy Thompson" w:date="2016-09-21T14:36:00Z">
        <w:r w:rsidRPr="00954474">
          <w:rPr>
            <w:rFonts w:ascii="Arial" w:hAnsi="Arial" w:cs="Arial"/>
            <w:color w:val="333333"/>
          </w:rPr>
          <w:t xml:space="preserve"> l</w:t>
        </w:r>
      </w:ins>
      <w:ins w:id="94" w:author="Tracy Thompson" w:date="2016-09-21T13:30:00Z">
        <w:r w:rsidRPr="00954474">
          <w:rPr>
            <w:rFonts w:ascii="Arial" w:hAnsi="Arial" w:cs="Arial"/>
            <w:color w:val="333333"/>
          </w:rPr>
          <w:t xml:space="preserve">ive donor nephrectomy co-payment </w:t>
        </w:r>
      </w:ins>
      <w:ins w:id="95" w:author="Tracy Thompson" w:date="2016-09-21T14:37:00Z">
        <w:r w:rsidR="001F1216" w:rsidRPr="00954474">
          <w:rPr>
            <w:rFonts w:ascii="Arial" w:hAnsi="Arial" w:cs="Arial"/>
            <w:color w:val="333333"/>
          </w:rPr>
          <w:t xml:space="preserve">rule and </w:t>
        </w:r>
      </w:ins>
      <w:ins w:id="96" w:author="Tracy Thompson" w:date="2016-09-21T14:31:00Z">
        <w:r w:rsidRPr="00954474">
          <w:rPr>
            <w:rFonts w:ascii="Arial" w:hAnsi="Arial" w:cs="Arial"/>
            <w:color w:val="333333"/>
          </w:rPr>
          <w:t>co-</w:t>
        </w:r>
      </w:ins>
      <w:ins w:id="97" w:author="Tracy Thompson" w:date="2016-09-21T13:42:00Z">
        <w:r w:rsidRPr="00954474">
          <w:rPr>
            <w:rFonts w:ascii="Arial" w:hAnsi="Arial" w:cs="Arial"/>
            <w:color w:val="333333"/>
          </w:rPr>
          <w:t>payment value</w:t>
        </w:r>
      </w:ins>
    </w:p>
    <w:p w:rsidR="00D26BB8" w:rsidRPr="00954474" w:rsidRDefault="00FF3B43" w:rsidP="00615B6B">
      <w:pPr>
        <w:pStyle w:val="ListParagraph"/>
        <w:numPr>
          <w:ilvl w:val="0"/>
          <w:numId w:val="33"/>
        </w:numPr>
        <w:ind w:left="714" w:right="-142" w:hanging="357"/>
        <w:rPr>
          <w:ins w:id="98" w:author="Tracy Thompson" w:date="2016-09-21T13:41:00Z"/>
          <w:rFonts w:ascii="Arial" w:hAnsi="Arial" w:cs="Arial"/>
          <w:color w:val="333333"/>
        </w:rPr>
      </w:pPr>
      <w:ins w:id="99" w:author="Tracy Thompson" w:date="2016-09-28T08:52:00Z">
        <w:r w:rsidRPr="00954474">
          <w:rPr>
            <w:rFonts w:ascii="Arial" w:hAnsi="Arial" w:cs="Arial"/>
            <w:color w:val="333333"/>
          </w:rPr>
          <w:t>A r</w:t>
        </w:r>
      </w:ins>
      <w:ins w:id="100" w:author="Tracy Thompson" w:date="2016-09-21T14:37:00Z">
        <w:r w:rsidR="001F1216" w:rsidRPr="00954474">
          <w:rPr>
            <w:rFonts w:ascii="Arial" w:hAnsi="Arial" w:cs="Arial"/>
            <w:color w:val="333333"/>
          </w:rPr>
          <w:t>evised</w:t>
        </w:r>
      </w:ins>
      <w:ins w:id="101" w:author="Tracy Thompson" w:date="2016-09-28T08:52:00Z">
        <w:r w:rsidRPr="00954474">
          <w:rPr>
            <w:rFonts w:ascii="Arial" w:hAnsi="Arial" w:cs="Arial"/>
            <w:color w:val="333333"/>
          </w:rPr>
          <w:t xml:space="preserve"> rule for the</w:t>
        </w:r>
      </w:ins>
      <w:ins w:id="102" w:author="Tracy Thompson" w:date="2016-09-21T14:37:00Z">
        <w:r w:rsidR="001F1216" w:rsidRPr="00954474">
          <w:rPr>
            <w:rFonts w:ascii="Arial" w:hAnsi="Arial" w:cs="Arial"/>
            <w:color w:val="333333"/>
          </w:rPr>
          <w:t xml:space="preserve"> e</w:t>
        </w:r>
      </w:ins>
      <w:ins w:id="103" w:author="Tracy Thompson" w:date="2016-09-21T13:37:00Z">
        <w:r w:rsidR="00D26BB8" w:rsidRPr="00954474">
          <w:rPr>
            <w:rFonts w:ascii="Arial" w:hAnsi="Arial" w:cs="Arial"/>
            <w:color w:val="333333"/>
          </w:rPr>
          <w:t>ndovascular treatment for c</w:t>
        </w:r>
      </w:ins>
      <w:ins w:id="104" w:author="Tracy Thompson" w:date="2016-09-21T13:36:00Z">
        <w:r w:rsidR="00D26BB8" w:rsidRPr="00954474">
          <w:rPr>
            <w:rFonts w:ascii="Arial" w:hAnsi="Arial" w:cs="Arial"/>
            <w:color w:val="333333"/>
          </w:rPr>
          <w:t>erebral aneurysm</w:t>
        </w:r>
      </w:ins>
      <w:ins w:id="105" w:author="Tracy Thompson" w:date="2016-09-21T13:37:00Z">
        <w:r w:rsidR="00D26BB8" w:rsidRPr="00954474">
          <w:rPr>
            <w:rFonts w:ascii="Arial" w:hAnsi="Arial" w:cs="Arial"/>
            <w:color w:val="333333"/>
          </w:rPr>
          <w:t xml:space="preserve"> co-payment</w:t>
        </w:r>
      </w:ins>
      <w:ins w:id="106" w:author="Tracy Thompson" w:date="2016-09-28T08:52:00Z">
        <w:r w:rsidRPr="00954474">
          <w:rPr>
            <w:rFonts w:ascii="Arial" w:hAnsi="Arial" w:cs="Arial"/>
            <w:color w:val="333333"/>
          </w:rPr>
          <w:t xml:space="preserve"> so as</w:t>
        </w:r>
      </w:ins>
      <w:ins w:id="107" w:author="Tracy Thompson" w:date="2016-09-21T14:37:00Z">
        <w:r w:rsidR="001F1216" w:rsidRPr="00954474">
          <w:rPr>
            <w:rFonts w:ascii="Arial" w:hAnsi="Arial" w:cs="Arial"/>
            <w:color w:val="333333"/>
          </w:rPr>
          <w:t xml:space="preserve"> t</w:t>
        </w:r>
      </w:ins>
      <w:ins w:id="108" w:author="Tracy Thompson" w:date="2016-09-21T13:37:00Z">
        <w:r w:rsidR="00D26BB8" w:rsidRPr="00954474">
          <w:rPr>
            <w:rFonts w:ascii="Arial" w:hAnsi="Arial" w:cs="Arial"/>
            <w:color w:val="333333"/>
          </w:rPr>
          <w:t xml:space="preserve">o include clot retrieval </w:t>
        </w:r>
      </w:ins>
      <w:ins w:id="109" w:author="Tracy Thompson" w:date="2016-09-21T13:42:00Z">
        <w:r w:rsidR="00D26BB8" w:rsidRPr="00954474">
          <w:rPr>
            <w:rFonts w:ascii="Arial" w:hAnsi="Arial" w:cs="Arial"/>
            <w:color w:val="333333"/>
          </w:rPr>
          <w:t>procedure</w:t>
        </w:r>
      </w:ins>
      <w:ins w:id="110" w:author="Tracy Thompson" w:date="2016-09-21T14:23:00Z">
        <w:r w:rsidR="00D26BB8" w:rsidRPr="00954474">
          <w:rPr>
            <w:rFonts w:ascii="Arial" w:hAnsi="Arial" w:cs="Arial"/>
            <w:color w:val="333333"/>
          </w:rPr>
          <w:t>s</w:t>
        </w:r>
      </w:ins>
      <w:ins w:id="111" w:author="Tracy Thompson" w:date="2016-09-21T13:42:00Z">
        <w:r w:rsidR="00D26BB8" w:rsidRPr="00954474">
          <w:rPr>
            <w:rFonts w:ascii="Arial" w:hAnsi="Arial" w:cs="Arial"/>
            <w:color w:val="333333"/>
          </w:rPr>
          <w:t xml:space="preserve"> </w:t>
        </w:r>
      </w:ins>
      <w:ins w:id="112" w:author="Tracy Thompson" w:date="2016-09-21T13:37:00Z">
        <w:r w:rsidR="00D26BB8" w:rsidRPr="00954474">
          <w:rPr>
            <w:rFonts w:ascii="Arial" w:hAnsi="Arial" w:cs="Arial"/>
            <w:color w:val="333333"/>
          </w:rPr>
          <w:t>for strokes</w:t>
        </w:r>
      </w:ins>
      <w:ins w:id="113" w:author="Tracy Thompson" w:date="2016-09-21T13:42:00Z">
        <w:r w:rsidR="00D26BB8" w:rsidRPr="00954474">
          <w:rPr>
            <w:rFonts w:ascii="Arial" w:hAnsi="Arial" w:cs="Arial"/>
            <w:color w:val="333333"/>
          </w:rPr>
          <w:t xml:space="preserve"> </w:t>
        </w:r>
      </w:ins>
      <w:ins w:id="114" w:author="Tracy Thompson" w:date="2016-09-21T14:37:00Z">
        <w:r w:rsidR="001F1216" w:rsidRPr="00954474">
          <w:rPr>
            <w:rFonts w:ascii="Arial" w:hAnsi="Arial" w:cs="Arial"/>
            <w:color w:val="333333"/>
          </w:rPr>
          <w:t xml:space="preserve">and </w:t>
        </w:r>
      </w:ins>
      <w:ins w:id="115" w:author="Michael Rains" w:date="2016-09-26T11:30:00Z">
        <w:r w:rsidR="0086509B" w:rsidRPr="00954474">
          <w:rPr>
            <w:rFonts w:ascii="Arial" w:hAnsi="Arial" w:cs="Arial"/>
            <w:color w:val="333333"/>
          </w:rPr>
          <w:t xml:space="preserve">corresponding new </w:t>
        </w:r>
      </w:ins>
      <w:ins w:id="116" w:author="Tracy Thompson" w:date="2016-09-21T13:42:00Z">
        <w:r w:rsidR="001F1216" w:rsidRPr="00954474">
          <w:rPr>
            <w:rFonts w:ascii="Arial" w:hAnsi="Arial" w:cs="Arial"/>
            <w:color w:val="333333"/>
          </w:rPr>
          <w:t>co-payment value</w:t>
        </w:r>
      </w:ins>
      <w:ins w:id="117" w:author="Michael Rains" w:date="2016-09-26T11:30:00Z">
        <w:r w:rsidR="0086509B" w:rsidRPr="00954474">
          <w:rPr>
            <w:rFonts w:ascii="Arial" w:hAnsi="Arial" w:cs="Arial"/>
            <w:color w:val="333333"/>
          </w:rPr>
          <w:t>s</w:t>
        </w:r>
      </w:ins>
    </w:p>
    <w:p w:rsidR="00D26BB8" w:rsidRPr="00954474" w:rsidRDefault="00D26BB8" w:rsidP="00615B6B">
      <w:pPr>
        <w:pStyle w:val="ListParagraph"/>
        <w:numPr>
          <w:ilvl w:val="0"/>
          <w:numId w:val="33"/>
        </w:numPr>
        <w:ind w:left="714" w:right="-142" w:hanging="357"/>
        <w:rPr>
          <w:ins w:id="118" w:author="Tracy Thompson" w:date="2016-09-21T13:30:00Z"/>
          <w:rFonts w:ascii="Arial" w:hAnsi="Arial" w:cs="Arial"/>
          <w:color w:val="333333"/>
        </w:rPr>
      </w:pPr>
      <w:ins w:id="119" w:author="Tracy Thompson" w:date="2016-09-21T14:32:00Z">
        <w:r w:rsidRPr="00954474">
          <w:rPr>
            <w:rFonts w:ascii="Arial" w:hAnsi="Arial" w:cs="Arial"/>
            <w:color w:val="333333"/>
          </w:rPr>
          <w:t>N</w:t>
        </w:r>
      </w:ins>
      <w:ins w:id="120" w:author="Tracy Thompson" w:date="2016-09-21T13:43:00Z">
        <w:r w:rsidRPr="00954474">
          <w:rPr>
            <w:rFonts w:ascii="Arial" w:hAnsi="Arial" w:cs="Arial"/>
            <w:color w:val="333333"/>
          </w:rPr>
          <w:t xml:space="preserve">ew co-payment developed for </w:t>
        </w:r>
      </w:ins>
      <w:ins w:id="121" w:author="Tracy Thompson" w:date="2016-09-21T13:41:00Z">
        <w:r w:rsidRPr="00954474">
          <w:rPr>
            <w:rFonts w:ascii="Arial" w:hAnsi="Arial" w:cs="Arial"/>
            <w:color w:val="333333"/>
          </w:rPr>
          <w:t>isolat</w:t>
        </w:r>
      </w:ins>
      <w:ins w:id="122" w:author="Tracy Thompson" w:date="2016-09-21T13:43:00Z">
        <w:r w:rsidRPr="00954474">
          <w:rPr>
            <w:rFonts w:ascii="Arial" w:hAnsi="Arial" w:cs="Arial"/>
            <w:color w:val="333333"/>
          </w:rPr>
          <w:t>ed limb infusion</w:t>
        </w:r>
      </w:ins>
      <w:ins w:id="123" w:author="Tracy Thompson" w:date="2016-09-21T13:44:00Z">
        <w:r w:rsidRPr="00954474">
          <w:rPr>
            <w:rFonts w:ascii="Arial" w:hAnsi="Arial" w:cs="Arial"/>
            <w:color w:val="333333"/>
          </w:rPr>
          <w:t>s</w:t>
        </w:r>
      </w:ins>
      <w:ins w:id="124" w:author="Michael Rains" w:date="2016-09-26T11:30:00Z">
        <w:r w:rsidR="0086509B" w:rsidRPr="00954474">
          <w:rPr>
            <w:rFonts w:ascii="Arial" w:hAnsi="Arial" w:cs="Arial"/>
            <w:color w:val="333333"/>
          </w:rPr>
          <w:t xml:space="preserve"> on the AR-DRG J69B</w:t>
        </w:r>
      </w:ins>
    </w:p>
    <w:p w:rsidR="00D26BB8" w:rsidRPr="009E006E" w:rsidRDefault="00EA4810" w:rsidP="009E006E">
      <w:pPr>
        <w:pStyle w:val="ListParagraph"/>
        <w:numPr>
          <w:ilvl w:val="0"/>
          <w:numId w:val="33"/>
        </w:numPr>
        <w:ind w:left="714" w:right="-142" w:hanging="357"/>
        <w:rPr>
          <w:ins w:id="125" w:author="Tracy Thompson" w:date="2016-09-21T13:30:00Z"/>
          <w:rFonts w:ascii="Arial" w:hAnsi="Arial" w:cs="Arial"/>
          <w:color w:val="333333"/>
        </w:rPr>
      </w:pPr>
      <w:ins w:id="126" w:author="Tracy Thompson" w:date="2016-09-22T07:11:00Z">
        <w:r w:rsidRPr="00954474">
          <w:rPr>
            <w:rFonts w:ascii="Arial" w:hAnsi="Arial" w:cs="Arial"/>
            <w:color w:val="333333"/>
          </w:rPr>
          <w:t>Revis</w:t>
        </w:r>
      </w:ins>
      <w:ins w:id="127" w:author="Tracy Thompson" w:date="2016-09-28T08:53:00Z">
        <w:r w:rsidR="00FF3B43" w:rsidRPr="00954474">
          <w:rPr>
            <w:rFonts w:ascii="Arial" w:hAnsi="Arial" w:cs="Arial"/>
            <w:color w:val="333333"/>
          </w:rPr>
          <w:t xml:space="preserve">ion of the </w:t>
        </w:r>
      </w:ins>
      <w:ins w:id="128" w:author="Tracy Thompson" w:date="2016-09-22T07:11:00Z">
        <w:r w:rsidRPr="00954474">
          <w:rPr>
            <w:rFonts w:ascii="Arial" w:hAnsi="Arial" w:cs="Arial"/>
            <w:color w:val="333333"/>
          </w:rPr>
          <w:t>well newborn and neonate definitions d</w:t>
        </w:r>
      </w:ins>
      <w:ins w:id="129" w:author="Tracy Thompson" w:date="2016-09-21T14:24:00Z">
        <w:r w:rsidR="00D26BB8" w:rsidRPr="00954474">
          <w:rPr>
            <w:rFonts w:ascii="Arial" w:hAnsi="Arial" w:cs="Arial"/>
            <w:color w:val="333333"/>
          </w:rPr>
          <w:t>ue to the new structure o</w:t>
        </w:r>
      </w:ins>
      <w:ins w:id="130" w:author="Tracy Thompson" w:date="2016-09-21T13:30:00Z">
        <w:r w:rsidR="00D26BB8" w:rsidRPr="00954474">
          <w:rPr>
            <w:rFonts w:ascii="Arial" w:hAnsi="Arial" w:cs="Arial"/>
            <w:color w:val="333333"/>
          </w:rPr>
          <w:t>f the neonatal MDC in AR-DRG v7.0</w:t>
        </w:r>
      </w:ins>
      <w:ins w:id="131" w:author="Tracy Thompson" w:date="2016-09-21T14:26:00Z">
        <w:r w:rsidR="00D26BB8" w:rsidRPr="009E006E">
          <w:rPr>
            <w:rFonts w:ascii="Arial" w:hAnsi="Arial" w:cs="Arial"/>
            <w:color w:val="333333"/>
          </w:rPr>
          <w:t xml:space="preserve">   </w:t>
        </w:r>
      </w:ins>
    </w:p>
    <w:p w:rsidR="00D413E4" w:rsidRPr="00954474" w:rsidRDefault="00D26BB8" w:rsidP="00615B6B">
      <w:pPr>
        <w:pStyle w:val="ListParagraph"/>
        <w:numPr>
          <w:ilvl w:val="0"/>
          <w:numId w:val="33"/>
        </w:numPr>
        <w:ind w:left="714" w:right="-142" w:hanging="357"/>
        <w:rPr>
          <w:color w:val="333333"/>
        </w:rPr>
      </w:pPr>
      <w:ins w:id="132" w:author="Tracy Thompson" w:date="2016-09-21T14:33:00Z">
        <w:r w:rsidRPr="00954474">
          <w:rPr>
            <w:rFonts w:ascii="Arial" w:hAnsi="Arial" w:cs="Arial"/>
            <w:color w:val="333333"/>
          </w:rPr>
          <w:t>Revised s</w:t>
        </w:r>
      </w:ins>
      <w:ins w:id="133" w:author="Tracy Thompson" w:date="2016-09-21T13:56:00Z">
        <w:r w:rsidRPr="00954474">
          <w:rPr>
            <w:rFonts w:ascii="Arial" w:hAnsi="Arial" w:cs="Arial"/>
            <w:color w:val="333333"/>
          </w:rPr>
          <w:t>c</w:t>
        </w:r>
      </w:ins>
      <w:ins w:id="134" w:author="Tracy Thompson" w:date="2016-09-21T13:30:00Z">
        <w:r w:rsidRPr="00954474">
          <w:rPr>
            <w:rFonts w:ascii="Arial" w:hAnsi="Arial" w:cs="Arial"/>
            <w:color w:val="333333"/>
          </w:rPr>
          <w:t>ope exclusion</w:t>
        </w:r>
      </w:ins>
      <w:ins w:id="135" w:author="Tracy Thompson" w:date="2016-09-21T13:57:00Z">
        <w:r w:rsidRPr="00954474">
          <w:rPr>
            <w:rFonts w:ascii="Arial" w:hAnsi="Arial" w:cs="Arial"/>
            <w:color w:val="333333"/>
          </w:rPr>
          <w:t xml:space="preserve"> rules</w:t>
        </w:r>
      </w:ins>
      <w:ins w:id="136" w:author="Tracy Thompson" w:date="2016-09-21T13:30:00Z">
        <w:r w:rsidRPr="00954474">
          <w:rPr>
            <w:rFonts w:ascii="Arial" w:hAnsi="Arial" w:cs="Arial"/>
            <w:color w:val="333333"/>
          </w:rPr>
          <w:t xml:space="preserve"> for cystoscopies, bronchoscopies, ERCPs, colonoscopies, and gastroscopies. </w:t>
        </w:r>
      </w:ins>
    </w:p>
    <w:p w:rsidR="00322794" w:rsidRPr="00954474" w:rsidRDefault="00322794" w:rsidP="00322794">
      <w:pPr>
        <w:pStyle w:val="ListParagraph"/>
        <w:rPr>
          <w:rFonts w:ascii="Arial" w:hAnsi="Arial" w:cs="Arial"/>
          <w:color w:val="333333"/>
        </w:rPr>
      </w:pPr>
    </w:p>
    <w:p w:rsidR="00996C96" w:rsidRPr="00954474" w:rsidRDefault="00B65A2A" w:rsidP="00B746B8">
      <w:pPr>
        <w:rPr>
          <w:rFonts w:ascii="Arial" w:hAnsi="Arial" w:cs="Arial"/>
          <w:color w:val="333333"/>
        </w:rPr>
      </w:pPr>
      <w:r w:rsidRPr="00954474">
        <w:rPr>
          <w:rFonts w:ascii="Arial" w:hAnsi="Arial" w:cs="Arial"/>
          <w:color w:val="333333"/>
        </w:rPr>
        <w:t>A more detailed list of changes arising during th</w:t>
      </w:r>
      <w:r w:rsidR="00474BF6" w:rsidRPr="00954474">
        <w:rPr>
          <w:rFonts w:ascii="Arial" w:hAnsi="Arial" w:cs="Arial"/>
          <w:color w:val="333333"/>
        </w:rPr>
        <w:t>e</w:t>
      </w:r>
      <w:r w:rsidRPr="00954474">
        <w:rPr>
          <w:rFonts w:ascii="Arial" w:hAnsi="Arial" w:cs="Arial"/>
          <w:color w:val="333333"/>
        </w:rPr>
        <w:t xml:space="preserve"> review is given in</w:t>
      </w:r>
      <w:r w:rsidR="00281E5E" w:rsidRPr="00954474">
        <w:rPr>
          <w:rFonts w:ascii="Arial" w:hAnsi="Arial" w:cs="Arial"/>
          <w:color w:val="333333"/>
        </w:rPr>
        <w:t xml:space="preserve"> section </w:t>
      </w:r>
      <w:r w:rsidR="001E18AC" w:rsidRPr="00954474">
        <w:rPr>
          <w:rFonts w:ascii="Arial" w:hAnsi="Arial" w:cs="Arial"/>
          <w:color w:val="333333"/>
          <w:highlight w:val="lightGray"/>
        </w:rPr>
        <w:fldChar w:fldCharType="begin"/>
      </w:r>
      <w:r w:rsidR="001E18AC" w:rsidRPr="00954474">
        <w:rPr>
          <w:rFonts w:ascii="Arial" w:hAnsi="Arial" w:cs="Arial"/>
          <w:color w:val="333333"/>
          <w:highlight w:val="lightGray"/>
        </w:rPr>
        <w:instrText xml:space="preserve"> REF _Ref261004138 \n \h  \* MERGEFORMAT </w:instrText>
      </w:r>
      <w:r w:rsidR="001E18AC" w:rsidRPr="00954474">
        <w:rPr>
          <w:rFonts w:ascii="Arial" w:hAnsi="Arial" w:cs="Arial"/>
          <w:color w:val="333333"/>
          <w:highlight w:val="lightGray"/>
        </w:rPr>
      </w:r>
      <w:r w:rsidR="001E18AC" w:rsidRPr="00954474">
        <w:rPr>
          <w:rFonts w:ascii="Arial" w:hAnsi="Arial" w:cs="Arial"/>
          <w:color w:val="333333"/>
          <w:highlight w:val="lightGray"/>
        </w:rPr>
        <w:fldChar w:fldCharType="separate"/>
      </w:r>
      <w:r w:rsidR="00F843CE">
        <w:rPr>
          <w:rFonts w:ascii="Arial" w:hAnsi="Arial" w:cs="Arial"/>
          <w:color w:val="333333"/>
          <w:highlight w:val="lightGray"/>
        </w:rPr>
        <w:t>3.2.1</w:t>
      </w:r>
      <w:r w:rsidR="001E18AC" w:rsidRPr="00954474">
        <w:rPr>
          <w:rFonts w:ascii="Arial" w:hAnsi="Arial" w:cs="Arial"/>
          <w:color w:val="333333"/>
          <w:highlight w:val="lightGray"/>
        </w:rPr>
        <w:fldChar w:fldCharType="end"/>
      </w:r>
      <w:r w:rsidRPr="00954474">
        <w:rPr>
          <w:rFonts w:ascii="Arial" w:hAnsi="Arial" w:cs="Arial"/>
          <w:color w:val="333333"/>
        </w:rPr>
        <w:t>.</w:t>
      </w:r>
    </w:p>
    <w:p w:rsidR="00B65A2A" w:rsidRPr="00BA2072" w:rsidRDefault="00B65A2A" w:rsidP="00DF65C9">
      <w:pPr>
        <w:pStyle w:val="Heading1"/>
      </w:pPr>
      <w:bookmarkStart w:id="137" w:name="_Toc304195498"/>
      <w:bookmarkStart w:id="138" w:name="_Toc304195499"/>
      <w:bookmarkStart w:id="139" w:name="_Toc216585466"/>
      <w:bookmarkStart w:id="140" w:name="_Toc217798094"/>
      <w:bookmarkStart w:id="141" w:name="_Toc216585467"/>
      <w:bookmarkStart w:id="142" w:name="_Toc217798095"/>
      <w:bookmarkStart w:id="143" w:name="_Toc216585468"/>
      <w:bookmarkStart w:id="144" w:name="_Toc217798096"/>
      <w:bookmarkStart w:id="145" w:name="_Toc211674181"/>
      <w:bookmarkStart w:id="146" w:name="_Toc473950310"/>
      <w:bookmarkStart w:id="147" w:name="_Toc511625973"/>
      <w:bookmarkStart w:id="148" w:name="_Toc515687072"/>
      <w:bookmarkStart w:id="149" w:name="_Toc469033090"/>
      <w:bookmarkEnd w:id="137"/>
      <w:bookmarkEnd w:id="138"/>
      <w:bookmarkEnd w:id="139"/>
      <w:bookmarkEnd w:id="140"/>
      <w:bookmarkEnd w:id="141"/>
      <w:bookmarkEnd w:id="142"/>
      <w:bookmarkEnd w:id="143"/>
      <w:bookmarkEnd w:id="144"/>
      <w:bookmarkEnd w:id="145"/>
      <w:r w:rsidRPr="00BA2072">
        <w:t>Introduction</w:t>
      </w:r>
      <w:bookmarkEnd w:id="146"/>
      <w:bookmarkEnd w:id="147"/>
      <w:bookmarkEnd w:id="148"/>
      <w:bookmarkEnd w:id="149"/>
    </w:p>
    <w:p w:rsidR="00D47D04" w:rsidRPr="00BA2072" w:rsidRDefault="00D47D04" w:rsidP="00D47D04">
      <w:pPr>
        <w:pStyle w:val="PlainText"/>
        <w:rPr>
          <w:rFonts w:ascii="Arial" w:hAnsi="Arial" w:cs="Arial"/>
          <w:color w:val="333333"/>
          <w:sz w:val="24"/>
        </w:rPr>
      </w:pPr>
      <w:bookmarkStart w:id="150" w:name="_Toc473950311"/>
      <w:bookmarkStart w:id="151" w:name="_Toc511625974"/>
      <w:bookmarkStart w:id="152" w:name="_Toc515687073"/>
      <w:r w:rsidRPr="00BA2072">
        <w:rPr>
          <w:rFonts w:ascii="Arial" w:hAnsi="Arial" w:cs="Arial"/>
          <w:color w:val="333333"/>
          <w:sz w:val="24"/>
        </w:rPr>
        <w:t xml:space="preserve">This report specifies the final version of the </w:t>
      </w:r>
      <w:r w:rsidR="00E80EEA" w:rsidRPr="00BA2072">
        <w:rPr>
          <w:rFonts w:ascii="Arial" w:hAnsi="Arial" w:cs="Arial"/>
          <w:color w:val="333333"/>
          <w:sz w:val="24"/>
        </w:rPr>
        <w:t>20</w:t>
      </w:r>
      <w:r w:rsidR="00D24B7C" w:rsidRPr="00BA2072">
        <w:rPr>
          <w:rFonts w:ascii="Arial" w:hAnsi="Arial" w:cs="Arial"/>
          <w:color w:val="333333"/>
          <w:sz w:val="24"/>
        </w:rPr>
        <w:t>1</w:t>
      </w:r>
      <w:ins w:id="153" w:author="Tracy Thompson" w:date="2016-04-04T10:45:00Z">
        <w:r w:rsidR="00614DAF">
          <w:rPr>
            <w:rFonts w:ascii="Arial" w:hAnsi="Arial" w:cs="Arial"/>
            <w:color w:val="333333"/>
            <w:sz w:val="24"/>
          </w:rPr>
          <w:t>7</w:t>
        </w:r>
      </w:ins>
      <w:del w:id="154" w:author="Tracy Thompson" w:date="2016-04-04T10:45:00Z">
        <w:r w:rsidR="00903E15" w:rsidDel="00614DAF">
          <w:rPr>
            <w:rFonts w:ascii="Arial" w:hAnsi="Arial" w:cs="Arial"/>
            <w:color w:val="333333"/>
            <w:sz w:val="24"/>
          </w:rPr>
          <w:delText>6</w:delText>
        </w:r>
      </w:del>
      <w:r w:rsidR="00D24B7C" w:rsidRPr="00BA2072">
        <w:rPr>
          <w:rFonts w:ascii="Arial" w:hAnsi="Arial" w:cs="Arial"/>
          <w:color w:val="333333"/>
          <w:sz w:val="24"/>
        </w:rPr>
        <w:t>/1</w:t>
      </w:r>
      <w:ins w:id="155" w:author="Tracy Thompson" w:date="2016-04-04T10:45:00Z">
        <w:r w:rsidR="00614DAF">
          <w:rPr>
            <w:rFonts w:ascii="Arial" w:hAnsi="Arial" w:cs="Arial"/>
            <w:color w:val="333333"/>
            <w:sz w:val="24"/>
          </w:rPr>
          <w:t>8</w:t>
        </w:r>
      </w:ins>
      <w:del w:id="156" w:author="Tracy Thompson" w:date="2016-04-04T10:45:00Z">
        <w:r w:rsidR="00903E15" w:rsidDel="00614DAF">
          <w:rPr>
            <w:rFonts w:ascii="Arial" w:hAnsi="Arial" w:cs="Arial"/>
            <w:color w:val="333333"/>
            <w:sz w:val="24"/>
          </w:rPr>
          <w:delText>7</w:delText>
        </w:r>
      </w:del>
      <w:r w:rsidRPr="00BA2072">
        <w:rPr>
          <w:rFonts w:ascii="Arial" w:hAnsi="Arial" w:cs="Arial"/>
          <w:color w:val="333333"/>
          <w:sz w:val="24"/>
        </w:rPr>
        <w:t xml:space="preserve"> FY</w:t>
      </w:r>
      <w:r w:rsidRPr="00BA2072">
        <w:rPr>
          <w:rStyle w:val="FootnoteReference"/>
          <w:rFonts w:ascii="Arial" w:hAnsi="Arial" w:cs="Arial"/>
          <w:color w:val="333333"/>
          <w:sz w:val="24"/>
        </w:rPr>
        <w:footnoteReference w:id="1"/>
      </w:r>
      <w:r w:rsidR="00281E5E" w:rsidRPr="00BA2072">
        <w:rPr>
          <w:rFonts w:ascii="Arial" w:hAnsi="Arial" w:cs="Arial"/>
          <w:color w:val="333333"/>
          <w:sz w:val="24"/>
        </w:rPr>
        <w:t xml:space="preserve"> </w:t>
      </w:r>
      <w:r w:rsidR="001B4F92">
        <w:rPr>
          <w:rFonts w:ascii="Arial" w:hAnsi="Arial" w:cs="Arial"/>
          <w:color w:val="333333"/>
          <w:sz w:val="24"/>
        </w:rPr>
        <w:t>WIESNZ1</w:t>
      </w:r>
      <w:ins w:id="157" w:author="Tracy Thompson" w:date="2016-04-04T10:45:00Z">
        <w:r w:rsidR="00614DAF">
          <w:rPr>
            <w:rFonts w:ascii="Arial" w:hAnsi="Arial" w:cs="Arial"/>
            <w:color w:val="333333"/>
            <w:sz w:val="24"/>
          </w:rPr>
          <w:t>7</w:t>
        </w:r>
      </w:ins>
      <w:del w:id="158" w:author="Tracy Thompson" w:date="2016-04-04T10:45:00Z">
        <w:r w:rsidR="001B4F92" w:rsidDel="00614DAF">
          <w:rPr>
            <w:rFonts w:ascii="Arial" w:hAnsi="Arial" w:cs="Arial"/>
            <w:color w:val="333333"/>
            <w:sz w:val="24"/>
          </w:rPr>
          <w:delText>6</w:delText>
        </w:r>
      </w:del>
      <w:r w:rsidRPr="00BA2072">
        <w:rPr>
          <w:rFonts w:ascii="Arial" w:hAnsi="Arial" w:cs="Arial"/>
          <w:color w:val="333333"/>
          <w:sz w:val="24"/>
        </w:rPr>
        <w:t xml:space="preserve"> methodology for casemix purchasing to be used by DHBs.  It is the same format as the document used in earlier years</w:t>
      </w:r>
      <w:r w:rsidR="005A6B7F" w:rsidRPr="00BA2072">
        <w:rPr>
          <w:rFonts w:ascii="Arial" w:hAnsi="Arial" w:cs="Arial"/>
          <w:color w:val="333333"/>
          <w:sz w:val="24"/>
        </w:rPr>
        <w:t>, and</w:t>
      </w:r>
      <w:r w:rsidR="00281E5E" w:rsidRPr="00BA2072">
        <w:rPr>
          <w:rFonts w:ascii="Arial" w:hAnsi="Arial" w:cs="Arial"/>
          <w:color w:val="333333"/>
          <w:sz w:val="24"/>
        </w:rPr>
        <w:t xml:space="preserve"> </w:t>
      </w:r>
      <w:r w:rsidR="001B4F92">
        <w:rPr>
          <w:rFonts w:ascii="Arial" w:hAnsi="Arial" w:cs="Arial"/>
          <w:color w:val="333333"/>
          <w:sz w:val="24"/>
        </w:rPr>
        <w:t>WIESNZ1</w:t>
      </w:r>
      <w:ins w:id="159" w:author="Tracy Thompson" w:date="2016-09-21T10:33:00Z">
        <w:r w:rsidR="008D3786">
          <w:rPr>
            <w:rFonts w:ascii="Arial" w:hAnsi="Arial" w:cs="Arial"/>
            <w:color w:val="333333"/>
            <w:sz w:val="24"/>
          </w:rPr>
          <w:t>7</w:t>
        </w:r>
      </w:ins>
      <w:del w:id="160" w:author="Tracy Thompson" w:date="2016-04-04T10:45:00Z">
        <w:r w:rsidR="001B4F92" w:rsidDel="00614DAF">
          <w:rPr>
            <w:rFonts w:ascii="Arial" w:hAnsi="Arial" w:cs="Arial"/>
            <w:color w:val="333333"/>
            <w:sz w:val="24"/>
          </w:rPr>
          <w:delText>6</w:delText>
        </w:r>
      </w:del>
      <w:r w:rsidRPr="00BA2072">
        <w:rPr>
          <w:rFonts w:ascii="Arial" w:hAnsi="Arial" w:cs="Arial"/>
          <w:color w:val="333333"/>
          <w:sz w:val="24"/>
        </w:rPr>
        <w:t xml:space="preserve"> is based on the DRG schedule </w:t>
      </w:r>
      <w:r w:rsidR="00681306" w:rsidRPr="00BA2072">
        <w:rPr>
          <w:rFonts w:ascii="Arial" w:hAnsi="Arial" w:cs="Arial"/>
          <w:color w:val="333333"/>
          <w:sz w:val="24"/>
        </w:rPr>
        <w:t>AR-DRG</w:t>
      </w:r>
      <w:r w:rsidR="0063211C" w:rsidRPr="00BA2072">
        <w:rPr>
          <w:rFonts w:ascii="Arial" w:hAnsi="Arial" w:cs="Arial"/>
          <w:color w:val="333333"/>
          <w:sz w:val="24"/>
        </w:rPr>
        <w:t xml:space="preserve"> </w:t>
      </w:r>
      <w:r w:rsidR="00681306" w:rsidRPr="00BA2072">
        <w:rPr>
          <w:rFonts w:ascii="Arial" w:hAnsi="Arial" w:cs="Arial"/>
          <w:color w:val="333333"/>
          <w:sz w:val="24"/>
        </w:rPr>
        <w:t>v</w:t>
      </w:r>
      <w:ins w:id="161" w:author="Tracy Thompson" w:date="2016-04-04T10:45:00Z">
        <w:r w:rsidR="00614DAF">
          <w:rPr>
            <w:rFonts w:ascii="Arial" w:hAnsi="Arial" w:cs="Arial"/>
            <w:color w:val="333333"/>
            <w:sz w:val="24"/>
          </w:rPr>
          <w:t>7.0</w:t>
        </w:r>
      </w:ins>
      <w:del w:id="162" w:author="Tracy Thompson" w:date="2016-04-04T10:45:00Z">
        <w:r w:rsidR="00681306" w:rsidRPr="00BA2072" w:rsidDel="00614DAF">
          <w:rPr>
            <w:rFonts w:ascii="Arial" w:hAnsi="Arial" w:cs="Arial"/>
            <w:color w:val="333333"/>
            <w:sz w:val="24"/>
          </w:rPr>
          <w:delText>6.0x</w:delText>
        </w:r>
      </w:del>
      <w:r w:rsidRPr="00BA2072">
        <w:rPr>
          <w:rFonts w:ascii="Arial" w:hAnsi="Arial" w:cs="Arial"/>
          <w:color w:val="333333"/>
          <w:sz w:val="24"/>
        </w:rPr>
        <w:t xml:space="preserve"> and clinical coding in </w:t>
      </w:r>
      <w:r w:rsidRPr="00BA2072">
        <w:rPr>
          <w:rFonts w:ascii="Arial" w:hAnsi="Arial" w:cs="Arial"/>
          <w:color w:val="333333"/>
          <w:sz w:val="24"/>
          <w:lang w:val="en-NZ"/>
        </w:rPr>
        <w:t>ICD-10-AM</w:t>
      </w:r>
      <w:r w:rsidR="00E1415F">
        <w:rPr>
          <w:rFonts w:ascii="Arial" w:hAnsi="Arial" w:cs="Arial"/>
          <w:color w:val="333333"/>
          <w:sz w:val="24"/>
          <w:lang w:val="en-NZ"/>
        </w:rPr>
        <w:t>/ACHI</w:t>
      </w:r>
      <w:r w:rsidRPr="00BA2072">
        <w:rPr>
          <w:rFonts w:ascii="Arial" w:hAnsi="Arial" w:cs="Arial"/>
          <w:color w:val="333333"/>
          <w:sz w:val="24"/>
          <w:lang w:val="en-NZ"/>
        </w:rPr>
        <w:t xml:space="preserve"> </w:t>
      </w:r>
      <w:del w:id="163" w:author="Tracy Thompson" w:date="2016-04-04T10:45:00Z">
        <w:r w:rsidR="00D24B7C" w:rsidRPr="00BA2072" w:rsidDel="00614DAF">
          <w:rPr>
            <w:rFonts w:ascii="Arial" w:hAnsi="Arial" w:cs="Arial"/>
            <w:color w:val="333333"/>
            <w:sz w:val="24"/>
            <w:lang w:val="en-NZ"/>
          </w:rPr>
          <w:delText>6</w:delText>
        </w:r>
      </w:del>
      <w:ins w:id="164" w:author="Tracy Thompson" w:date="2016-04-04T10:45:00Z">
        <w:r w:rsidR="00614DAF">
          <w:rPr>
            <w:rFonts w:ascii="Arial" w:hAnsi="Arial" w:cs="Arial"/>
            <w:color w:val="333333"/>
            <w:sz w:val="24"/>
            <w:lang w:val="en-NZ"/>
          </w:rPr>
          <w:t>8</w:t>
        </w:r>
      </w:ins>
      <w:r w:rsidR="008C09DD" w:rsidRPr="00BA2072">
        <w:rPr>
          <w:rFonts w:ascii="Arial" w:hAnsi="Arial" w:cs="Arial"/>
          <w:color w:val="333333"/>
          <w:sz w:val="24"/>
          <w:lang w:val="en-NZ"/>
        </w:rPr>
        <w:t xml:space="preserve">th </w:t>
      </w:r>
      <w:r w:rsidRPr="00BA2072">
        <w:rPr>
          <w:rFonts w:ascii="Arial" w:hAnsi="Arial" w:cs="Arial"/>
          <w:color w:val="333333"/>
          <w:sz w:val="24"/>
          <w:lang w:val="en-NZ"/>
        </w:rPr>
        <w:t>Edition</w:t>
      </w:r>
      <w:ins w:id="165" w:author="Tracy Thompson" w:date="2016-04-04T10:45:00Z">
        <w:r w:rsidR="00614DAF">
          <w:rPr>
            <w:rFonts w:ascii="Arial" w:hAnsi="Arial" w:cs="Arial"/>
            <w:color w:val="333333"/>
            <w:sz w:val="24"/>
            <w:lang w:val="en-NZ"/>
          </w:rPr>
          <w:t>.</w:t>
        </w:r>
      </w:ins>
      <w:r w:rsidR="00113C4A">
        <w:rPr>
          <w:rFonts w:ascii="Arial" w:hAnsi="Arial" w:cs="Arial"/>
          <w:color w:val="333333"/>
          <w:sz w:val="24"/>
          <w:lang w:val="en-NZ"/>
        </w:rPr>
        <w:t xml:space="preserve"> </w:t>
      </w:r>
      <w:del w:id="166" w:author="Tracy Thompson" w:date="2016-04-04T10:45:00Z">
        <w:r w:rsidR="00113C4A" w:rsidDel="00614DAF">
          <w:rPr>
            <w:rFonts w:ascii="Arial" w:hAnsi="Arial" w:cs="Arial"/>
            <w:color w:val="333333"/>
            <w:sz w:val="24"/>
            <w:lang w:val="en-NZ"/>
          </w:rPr>
          <w:delText>after it has been back-mapped from ICD-10-AM</w:delText>
        </w:r>
        <w:r w:rsidR="00E1415F" w:rsidDel="00614DAF">
          <w:rPr>
            <w:rFonts w:ascii="Arial" w:hAnsi="Arial" w:cs="Arial"/>
            <w:color w:val="333333"/>
            <w:sz w:val="24"/>
            <w:lang w:val="en-NZ"/>
          </w:rPr>
          <w:delText>/ACHI</w:delText>
        </w:r>
        <w:r w:rsidR="00113C4A" w:rsidDel="00614DAF">
          <w:rPr>
            <w:rFonts w:ascii="Arial" w:hAnsi="Arial" w:cs="Arial"/>
            <w:color w:val="333333"/>
            <w:sz w:val="24"/>
            <w:lang w:val="en-NZ"/>
          </w:rPr>
          <w:delText xml:space="preserve"> 8</w:delText>
        </w:r>
        <w:r w:rsidR="00113C4A" w:rsidRPr="00113C4A" w:rsidDel="00614DAF">
          <w:rPr>
            <w:rFonts w:ascii="Arial" w:hAnsi="Arial" w:cs="Arial"/>
            <w:color w:val="333333"/>
            <w:sz w:val="24"/>
            <w:lang w:val="en-NZ"/>
          </w:rPr>
          <w:delText>th</w:delText>
        </w:r>
        <w:r w:rsidR="00113C4A" w:rsidDel="00614DAF">
          <w:rPr>
            <w:rFonts w:ascii="Arial" w:hAnsi="Arial" w:cs="Arial"/>
            <w:color w:val="333333"/>
            <w:sz w:val="24"/>
            <w:lang w:val="en-NZ"/>
          </w:rPr>
          <w:delText xml:space="preserve"> Edition</w:delText>
        </w:r>
        <w:r w:rsidR="00E908FB" w:rsidDel="00614DAF">
          <w:rPr>
            <w:rFonts w:ascii="Arial" w:hAnsi="Arial" w:cs="Arial"/>
            <w:color w:val="333333"/>
            <w:sz w:val="24"/>
            <w:lang w:val="en-NZ"/>
          </w:rPr>
          <w:delText>.</w:delText>
        </w:r>
      </w:del>
    </w:p>
    <w:p w:rsidR="00D47D04" w:rsidRPr="00BA2072" w:rsidRDefault="00D47D04" w:rsidP="00D47D04">
      <w:pPr>
        <w:pStyle w:val="PlainText"/>
        <w:rPr>
          <w:rFonts w:ascii="Arial" w:hAnsi="Arial" w:cs="Arial"/>
          <w:color w:val="333333"/>
          <w:sz w:val="24"/>
        </w:rPr>
      </w:pPr>
    </w:p>
    <w:p w:rsidR="006C284F" w:rsidRPr="00BA2072" w:rsidRDefault="00D47D04" w:rsidP="00D47D04">
      <w:pPr>
        <w:pStyle w:val="PlainText"/>
        <w:rPr>
          <w:rFonts w:ascii="Arial" w:hAnsi="Arial" w:cs="Arial"/>
          <w:color w:val="333333"/>
          <w:sz w:val="24"/>
        </w:rPr>
      </w:pPr>
      <w:r w:rsidRPr="00BA2072">
        <w:rPr>
          <w:rFonts w:ascii="Arial" w:hAnsi="Arial" w:cs="Arial"/>
          <w:color w:val="333333"/>
          <w:sz w:val="24"/>
        </w:rPr>
        <w:t>The intent of this document is to specify the casemix methodology used by DHBs so that case weighted discharge values can be calculated for all National Minimum Data</w:t>
      </w:r>
      <w:r w:rsidR="0016320E">
        <w:rPr>
          <w:rFonts w:ascii="Arial" w:hAnsi="Arial" w:cs="Arial"/>
          <w:color w:val="333333"/>
          <w:sz w:val="24"/>
        </w:rPr>
        <w:t xml:space="preserve">set </w:t>
      </w:r>
      <w:r w:rsidRPr="00BA2072">
        <w:rPr>
          <w:rFonts w:ascii="Arial" w:hAnsi="Arial" w:cs="Arial"/>
          <w:color w:val="333333"/>
          <w:sz w:val="24"/>
        </w:rPr>
        <w:t>(NMDS) event</w:t>
      </w:r>
      <w:r w:rsidR="00B84EC4">
        <w:rPr>
          <w:rFonts w:ascii="Arial" w:hAnsi="Arial" w:cs="Arial"/>
          <w:color w:val="333333"/>
          <w:sz w:val="24"/>
        </w:rPr>
        <w:t xml:space="preserve"> records</w:t>
      </w:r>
      <w:r w:rsidRPr="00BA2072">
        <w:rPr>
          <w:rFonts w:ascii="Arial" w:hAnsi="Arial" w:cs="Arial"/>
          <w:color w:val="333333"/>
          <w:sz w:val="24"/>
        </w:rPr>
        <w:t xml:space="preserve"> by the Ministry of Health</w:t>
      </w:r>
      <w:r w:rsidR="00B058D3" w:rsidRPr="00BA2072">
        <w:rPr>
          <w:rFonts w:ascii="Arial" w:hAnsi="Arial" w:cs="Arial"/>
          <w:color w:val="333333"/>
          <w:sz w:val="24"/>
        </w:rPr>
        <w:t xml:space="preserve">.  </w:t>
      </w:r>
      <w:r w:rsidRPr="00BA2072">
        <w:rPr>
          <w:rFonts w:ascii="Arial" w:hAnsi="Arial" w:cs="Arial"/>
          <w:color w:val="333333"/>
          <w:sz w:val="24"/>
        </w:rPr>
        <w:t>Further variables are also defined, as required, to identify casemix purchased Purchase Units (PUs), sometimes also referred to as Service Units, case complexity (for future costing work), and the cost weight version used.</w:t>
      </w:r>
      <w:r w:rsidR="00C717C3">
        <w:rPr>
          <w:rFonts w:ascii="Arial" w:hAnsi="Arial" w:cs="Arial"/>
          <w:color w:val="333333"/>
          <w:sz w:val="24"/>
        </w:rPr>
        <w:t xml:space="preserve">  P</w:t>
      </w:r>
      <w:r w:rsidRPr="00BA2072">
        <w:rPr>
          <w:rFonts w:ascii="Arial" w:hAnsi="Arial" w:cs="Arial"/>
          <w:color w:val="333333"/>
          <w:sz w:val="24"/>
        </w:rPr>
        <w:t>ublicly funded event</w:t>
      </w:r>
      <w:r w:rsidR="00A458C1">
        <w:rPr>
          <w:rFonts w:ascii="Arial" w:hAnsi="Arial" w:cs="Arial"/>
          <w:color w:val="333333"/>
          <w:sz w:val="24"/>
        </w:rPr>
        <w:t xml:space="preserve"> records</w:t>
      </w:r>
      <w:r w:rsidRPr="00BA2072">
        <w:rPr>
          <w:rFonts w:ascii="Arial" w:hAnsi="Arial" w:cs="Arial"/>
          <w:color w:val="333333"/>
          <w:sz w:val="24"/>
        </w:rPr>
        <w:t xml:space="preserve"> excluded from casemix purchasing are identified and </w:t>
      </w:r>
      <w:r w:rsidR="00D96352" w:rsidRPr="00BA2072">
        <w:rPr>
          <w:rFonts w:ascii="Arial" w:hAnsi="Arial" w:cs="Arial"/>
          <w:color w:val="333333"/>
          <w:sz w:val="24"/>
        </w:rPr>
        <w:t xml:space="preserve">where possible </w:t>
      </w:r>
      <w:r w:rsidRPr="00BA2072">
        <w:rPr>
          <w:rFonts w:ascii="Arial" w:hAnsi="Arial" w:cs="Arial"/>
          <w:color w:val="333333"/>
          <w:sz w:val="24"/>
        </w:rPr>
        <w:t>the correct non casemix PU applicable to the event</w:t>
      </w:r>
      <w:r w:rsidR="00A458C1">
        <w:rPr>
          <w:rFonts w:ascii="Arial" w:hAnsi="Arial" w:cs="Arial"/>
          <w:color w:val="333333"/>
          <w:sz w:val="24"/>
        </w:rPr>
        <w:t xml:space="preserve"> record</w:t>
      </w:r>
      <w:r w:rsidRPr="00BA2072">
        <w:rPr>
          <w:rFonts w:ascii="Arial" w:hAnsi="Arial" w:cs="Arial"/>
          <w:color w:val="333333"/>
          <w:sz w:val="24"/>
        </w:rPr>
        <w:t xml:space="preserve"> is defined, allowing these event</w:t>
      </w:r>
      <w:r w:rsidR="00A458C1">
        <w:rPr>
          <w:rFonts w:ascii="Arial" w:hAnsi="Arial" w:cs="Arial"/>
          <w:color w:val="333333"/>
          <w:sz w:val="24"/>
        </w:rPr>
        <w:t xml:space="preserve"> records</w:t>
      </w:r>
      <w:r w:rsidRPr="00BA2072">
        <w:rPr>
          <w:rFonts w:ascii="Arial" w:hAnsi="Arial" w:cs="Arial"/>
          <w:color w:val="333333"/>
          <w:sz w:val="24"/>
        </w:rPr>
        <w:t xml:space="preserve"> to be combined with the </w:t>
      </w:r>
      <w:r w:rsidR="008F4DD2" w:rsidRPr="00BA2072">
        <w:rPr>
          <w:rFonts w:ascii="Arial" w:hAnsi="Arial" w:cs="Arial"/>
          <w:color w:val="333333"/>
          <w:sz w:val="24"/>
        </w:rPr>
        <w:t>N</w:t>
      </w:r>
      <w:r w:rsidRPr="00BA2072">
        <w:rPr>
          <w:rFonts w:ascii="Arial" w:hAnsi="Arial" w:cs="Arial"/>
          <w:color w:val="333333"/>
          <w:sz w:val="24"/>
        </w:rPr>
        <w:t xml:space="preserve">ational </w:t>
      </w:r>
      <w:r w:rsidR="008F4DD2" w:rsidRPr="00BA2072">
        <w:rPr>
          <w:rFonts w:ascii="Arial" w:hAnsi="Arial" w:cs="Arial"/>
          <w:color w:val="333333"/>
          <w:sz w:val="24"/>
        </w:rPr>
        <w:t>N</w:t>
      </w:r>
      <w:r w:rsidR="006C284F" w:rsidRPr="00BA2072">
        <w:rPr>
          <w:rFonts w:ascii="Arial" w:hAnsi="Arial" w:cs="Arial"/>
          <w:color w:val="333333"/>
          <w:sz w:val="24"/>
        </w:rPr>
        <w:t>on-A</w:t>
      </w:r>
      <w:r w:rsidRPr="00BA2072">
        <w:rPr>
          <w:rFonts w:ascii="Arial" w:hAnsi="Arial" w:cs="Arial"/>
          <w:color w:val="333333"/>
          <w:sz w:val="24"/>
        </w:rPr>
        <w:t xml:space="preserve">dmitted </w:t>
      </w:r>
      <w:r w:rsidR="008F4DD2" w:rsidRPr="00BA2072">
        <w:rPr>
          <w:rFonts w:ascii="Arial" w:hAnsi="Arial" w:cs="Arial"/>
          <w:color w:val="333333"/>
          <w:sz w:val="24"/>
        </w:rPr>
        <w:t>P</w:t>
      </w:r>
      <w:r w:rsidRPr="00BA2072">
        <w:rPr>
          <w:rFonts w:ascii="Arial" w:hAnsi="Arial" w:cs="Arial"/>
          <w:color w:val="333333"/>
          <w:sz w:val="24"/>
        </w:rPr>
        <w:t xml:space="preserve">atient </w:t>
      </w:r>
      <w:r w:rsidR="008F4DD2" w:rsidRPr="00BA2072">
        <w:rPr>
          <w:rFonts w:ascii="Arial" w:hAnsi="Arial" w:cs="Arial"/>
          <w:color w:val="333333"/>
          <w:sz w:val="24"/>
        </w:rPr>
        <w:t>D</w:t>
      </w:r>
      <w:r w:rsidRPr="00BA2072">
        <w:rPr>
          <w:rFonts w:ascii="Arial" w:hAnsi="Arial" w:cs="Arial"/>
          <w:color w:val="333333"/>
          <w:sz w:val="24"/>
        </w:rPr>
        <w:t xml:space="preserve">ata </w:t>
      </w:r>
      <w:r w:rsidR="008F4DD2" w:rsidRPr="00BA2072">
        <w:rPr>
          <w:rFonts w:ascii="Arial" w:hAnsi="Arial" w:cs="Arial"/>
          <w:color w:val="333333"/>
          <w:sz w:val="24"/>
        </w:rPr>
        <w:t>C</w:t>
      </w:r>
      <w:r w:rsidRPr="00BA2072">
        <w:rPr>
          <w:rFonts w:ascii="Arial" w:hAnsi="Arial" w:cs="Arial"/>
          <w:color w:val="333333"/>
          <w:sz w:val="24"/>
        </w:rPr>
        <w:t xml:space="preserve">ollection (NNPAC).  </w:t>
      </w:r>
    </w:p>
    <w:p w:rsidR="006C284F" w:rsidRPr="00BA2072" w:rsidRDefault="006C284F" w:rsidP="00D47D04">
      <w:pPr>
        <w:pStyle w:val="PlainText"/>
        <w:rPr>
          <w:rFonts w:ascii="Arial" w:hAnsi="Arial" w:cs="Arial"/>
          <w:color w:val="333333"/>
          <w:sz w:val="24"/>
        </w:rPr>
      </w:pPr>
    </w:p>
    <w:p w:rsidR="00D47D04" w:rsidRDefault="00D47D04" w:rsidP="00D47D04">
      <w:pPr>
        <w:pStyle w:val="PlainText"/>
        <w:rPr>
          <w:ins w:id="167" w:author="Michael Rains" w:date="2016-09-26T11:34:00Z"/>
          <w:rFonts w:ascii="Arial" w:hAnsi="Arial" w:cs="Arial"/>
          <w:color w:val="333333"/>
          <w:sz w:val="24"/>
        </w:rPr>
      </w:pPr>
      <w:r w:rsidRPr="00BA2072">
        <w:rPr>
          <w:rFonts w:ascii="Arial" w:hAnsi="Arial" w:cs="Arial"/>
          <w:color w:val="333333"/>
          <w:sz w:val="24"/>
        </w:rPr>
        <w:t>A secondary purpose of this document is to provide a d</w:t>
      </w:r>
      <w:r w:rsidR="00C717C3">
        <w:rPr>
          <w:rFonts w:ascii="Arial" w:hAnsi="Arial" w:cs="Arial"/>
          <w:color w:val="333333"/>
          <w:sz w:val="24"/>
        </w:rPr>
        <w:t xml:space="preserve">efinitive explanation of the DHB </w:t>
      </w:r>
      <w:r w:rsidRPr="00BA2072">
        <w:rPr>
          <w:rFonts w:ascii="Arial" w:hAnsi="Arial" w:cs="Arial"/>
          <w:color w:val="333333"/>
          <w:sz w:val="24"/>
        </w:rPr>
        <w:t>casemix purchasing framework for use</w:t>
      </w:r>
      <w:r w:rsidR="00B058D3" w:rsidRPr="00BA2072">
        <w:rPr>
          <w:rFonts w:ascii="Arial" w:hAnsi="Arial" w:cs="Arial"/>
          <w:color w:val="333333"/>
          <w:sz w:val="24"/>
        </w:rPr>
        <w:t xml:space="preserve"> throughout the health sector.  </w:t>
      </w:r>
      <w:r w:rsidRPr="00BA2072">
        <w:rPr>
          <w:rFonts w:ascii="Arial" w:hAnsi="Arial" w:cs="Arial"/>
          <w:color w:val="333333"/>
          <w:sz w:val="24"/>
        </w:rPr>
        <w:t xml:space="preserve">As such, additional information beyond that required by </w:t>
      </w:r>
      <w:r w:rsidR="008C09DD" w:rsidRPr="00BA2072">
        <w:rPr>
          <w:rFonts w:ascii="Arial" w:hAnsi="Arial" w:cs="Arial"/>
          <w:color w:val="333333"/>
          <w:sz w:val="24"/>
        </w:rPr>
        <w:t xml:space="preserve">the </w:t>
      </w:r>
      <w:ins w:id="168" w:author="Tracy Thompson" w:date="2016-04-04T10:46:00Z">
        <w:r w:rsidR="00614DAF">
          <w:rPr>
            <w:rFonts w:ascii="Arial" w:hAnsi="Arial" w:cs="Arial"/>
            <w:color w:val="333333"/>
            <w:sz w:val="24"/>
          </w:rPr>
          <w:t>Ministry</w:t>
        </w:r>
      </w:ins>
      <w:ins w:id="169" w:author="Tracy Thompson" w:date="2016-09-21T10:22:00Z">
        <w:r w:rsidR="00543765">
          <w:rPr>
            <w:rFonts w:ascii="Arial" w:hAnsi="Arial" w:cs="Arial"/>
            <w:color w:val="333333"/>
            <w:sz w:val="24"/>
          </w:rPr>
          <w:t xml:space="preserve"> of Health</w:t>
        </w:r>
      </w:ins>
      <w:del w:id="170" w:author="Tracy Thompson" w:date="2016-04-04T10:46:00Z">
        <w:r w:rsidRPr="00BA2072" w:rsidDel="00614DAF">
          <w:rPr>
            <w:rFonts w:ascii="Arial" w:hAnsi="Arial" w:cs="Arial"/>
            <w:color w:val="333333"/>
            <w:sz w:val="24"/>
          </w:rPr>
          <w:delText xml:space="preserve">Information </w:delText>
        </w:r>
        <w:r w:rsidR="003B7902" w:rsidRPr="00BA2072" w:rsidDel="00614DAF">
          <w:rPr>
            <w:rFonts w:ascii="Arial" w:hAnsi="Arial" w:cs="Arial"/>
            <w:color w:val="333333"/>
            <w:sz w:val="24"/>
          </w:rPr>
          <w:delText>Group</w:delText>
        </w:r>
        <w:r w:rsidR="008C09DD" w:rsidRPr="00BA2072" w:rsidDel="00614DAF">
          <w:rPr>
            <w:rFonts w:ascii="Arial" w:hAnsi="Arial" w:cs="Arial"/>
            <w:color w:val="333333"/>
            <w:sz w:val="24"/>
          </w:rPr>
          <w:delText xml:space="preserve"> </w:delText>
        </w:r>
        <w:r w:rsidR="00F301E6" w:rsidRPr="00BA2072" w:rsidDel="00614DAF">
          <w:rPr>
            <w:rFonts w:ascii="Arial" w:hAnsi="Arial" w:cs="Arial"/>
            <w:color w:val="333333"/>
            <w:sz w:val="24"/>
          </w:rPr>
          <w:delText xml:space="preserve">(IG) </w:delText>
        </w:r>
        <w:r w:rsidR="006C284F" w:rsidRPr="00BA2072" w:rsidDel="00614DAF">
          <w:rPr>
            <w:rFonts w:ascii="Arial" w:hAnsi="Arial" w:cs="Arial"/>
            <w:color w:val="333333"/>
            <w:sz w:val="24"/>
          </w:rPr>
          <w:delText>(MoH)</w:delText>
        </w:r>
      </w:del>
      <w:r w:rsidR="006C284F" w:rsidRPr="00BA2072">
        <w:rPr>
          <w:rFonts w:ascii="Arial" w:hAnsi="Arial" w:cs="Arial"/>
          <w:color w:val="333333"/>
          <w:sz w:val="24"/>
        </w:rPr>
        <w:t xml:space="preserve"> for implementation i</w:t>
      </w:r>
      <w:r w:rsidRPr="00BA2072">
        <w:rPr>
          <w:rFonts w:ascii="Arial" w:hAnsi="Arial" w:cs="Arial"/>
          <w:color w:val="333333"/>
          <w:sz w:val="24"/>
        </w:rPr>
        <w:t>n the NMDS is provided both as a background and to identify areas that may be subject to revision for future funding arrangements</w:t>
      </w:r>
      <w:r w:rsidR="008150C5" w:rsidRPr="00BA2072">
        <w:rPr>
          <w:rFonts w:ascii="Arial" w:hAnsi="Arial" w:cs="Arial"/>
          <w:color w:val="333333"/>
          <w:sz w:val="24"/>
        </w:rPr>
        <w:t>.</w:t>
      </w:r>
    </w:p>
    <w:p w:rsidR="0086509B" w:rsidRPr="00BA2072" w:rsidRDefault="0086509B" w:rsidP="00D47D04">
      <w:pPr>
        <w:pStyle w:val="PlainText"/>
        <w:rPr>
          <w:rFonts w:ascii="Arial" w:hAnsi="Arial" w:cs="Arial"/>
          <w:color w:val="333333"/>
          <w:sz w:val="24"/>
        </w:rPr>
      </w:pPr>
    </w:p>
    <w:p w:rsidR="00D47D04" w:rsidRDefault="00D47D04" w:rsidP="00D47D04">
      <w:pPr>
        <w:pStyle w:val="PlainText"/>
        <w:rPr>
          <w:rFonts w:ascii="Arial" w:hAnsi="Arial" w:cs="Arial"/>
          <w:color w:val="333333"/>
          <w:sz w:val="24"/>
        </w:rPr>
      </w:pPr>
      <w:r w:rsidRPr="00BA2072">
        <w:rPr>
          <w:rFonts w:ascii="Arial" w:hAnsi="Arial" w:cs="Arial"/>
          <w:color w:val="333333"/>
          <w:sz w:val="24"/>
        </w:rPr>
        <w:t>This specification is described as much as possible in plain Engl</w:t>
      </w:r>
      <w:r w:rsidR="00B058D3" w:rsidRPr="00BA2072">
        <w:rPr>
          <w:rFonts w:ascii="Arial" w:hAnsi="Arial" w:cs="Arial"/>
          <w:color w:val="333333"/>
          <w:sz w:val="24"/>
        </w:rPr>
        <w:t xml:space="preserve">ish.  </w:t>
      </w:r>
      <w:r w:rsidRPr="00BA2072">
        <w:rPr>
          <w:rFonts w:ascii="Arial" w:hAnsi="Arial" w:cs="Arial"/>
          <w:color w:val="333333"/>
          <w:sz w:val="24"/>
        </w:rPr>
        <w:t xml:space="preserve">There are, however, references to lists of </w:t>
      </w:r>
      <w:r w:rsidR="00BD1B64" w:rsidRPr="00BA2072">
        <w:rPr>
          <w:rFonts w:ascii="Arial" w:hAnsi="Arial" w:cs="Arial"/>
          <w:color w:val="333333"/>
          <w:sz w:val="24"/>
        </w:rPr>
        <w:t xml:space="preserve">The </w:t>
      </w:r>
      <w:r w:rsidRPr="00BA2072">
        <w:rPr>
          <w:rFonts w:ascii="Arial" w:hAnsi="Arial" w:cs="Arial"/>
          <w:color w:val="333333"/>
          <w:sz w:val="24"/>
        </w:rPr>
        <w:t xml:space="preserve">International </w:t>
      </w:r>
      <w:r w:rsidR="00BD1B64" w:rsidRPr="00BA2072">
        <w:rPr>
          <w:rFonts w:ascii="Arial" w:hAnsi="Arial" w:cs="Arial"/>
          <w:color w:val="333333"/>
          <w:sz w:val="24"/>
        </w:rPr>
        <w:t xml:space="preserve">Statistical </w:t>
      </w:r>
      <w:r w:rsidRPr="00BA2072">
        <w:rPr>
          <w:rFonts w:ascii="Arial" w:hAnsi="Arial" w:cs="Arial"/>
          <w:color w:val="333333"/>
          <w:sz w:val="24"/>
        </w:rPr>
        <w:t>Classification of Diseases</w:t>
      </w:r>
      <w:r w:rsidR="00BD1B64" w:rsidRPr="00BA2072">
        <w:rPr>
          <w:rFonts w:ascii="Arial" w:hAnsi="Arial" w:cs="Arial"/>
          <w:color w:val="333333"/>
          <w:sz w:val="24"/>
        </w:rPr>
        <w:t xml:space="preserve"> and Related Health Problems, Tenth Revision, Australian Modification</w:t>
      </w:r>
      <w:r w:rsidR="00B84EC4">
        <w:rPr>
          <w:rFonts w:ascii="Arial" w:hAnsi="Arial" w:cs="Arial"/>
          <w:color w:val="333333"/>
          <w:sz w:val="24"/>
        </w:rPr>
        <w:t xml:space="preserve"> (ICD-10-AM) </w:t>
      </w:r>
      <w:del w:id="171" w:author="Tracy Thompson" w:date="2016-04-04T10:46:00Z">
        <w:r w:rsidR="00D24B7C" w:rsidRPr="00BA2072" w:rsidDel="00614DAF">
          <w:rPr>
            <w:rFonts w:ascii="Arial" w:hAnsi="Arial" w:cs="Arial"/>
            <w:color w:val="333333"/>
            <w:sz w:val="24"/>
          </w:rPr>
          <w:delText>6</w:delText>
        </w:r>
      </w:del>
      <w:ins w:id="172" w:author="Tracy Thompson" w:date="2016-04-04T10:46:00Z">
        <w:r w:rsidR="00614DAF">
          <w:rPr>
            <w:rFonts w:ascii="Arial" w:hAnsi="Arial" w:cs="Arial"/>
            <w:color w:val="333333"/>
            <w:sz w:val="24"/>
          </w:rPr>
          <w:t>8</w:t>
        </w:r>
      </w:ins>
      <w:r w:rsidR="00D24B7C" w:rsidRPr="00BA2072">
        <w:rPr>
          <w:rFonts w:ascii="Arial" w:hAnsi="Arial" w:cs="Arial"/>
          <w:color w:val="333333"/>
          <w:sz w:val="24"/>
        </w:rPr>
        <w:t>th</w:t>
      </w:r>
      <w:r w:rsidRPr="00BA2072">
        <w:rPr>
          <w:rFonts w:ascii="Arial" w:hAnsi="Arial" w:cs="Arial"/>
          <w:color w:val="333333"/>
          <w:sz w:val="24"/>
        </w:rPr>
        <w:t xml:space="preserve"> Edition, </w:t>
      </w:r>
      <w:r w:rsidR="00ED4885">
        <w:rPr>
          <w:rFonts w:ascii="Arial" w:hAnsi="Arial" w:cs="Arial"/>
          <w:color w:val="333333"/>
          <w:sz w:val="24"/>
        </w:rPr>
        <w:t xml:space="preserve">The Australian Classification of Health Interventions (ACHI), </w:t>
      </w:r>
      <w:r w:rsidRPr="00BA2072">
        <w:rPr>
          <w:rFonts w:ascii="Arial" w:hAnsi="Arial" w:cs="Arial"/>
          <w:color w:val="333333"/>
          <w:sz w:val="24"/>
        </w:rPr>
        <w:t>Diagnos</w:t>
      </w:r>
      <w:r w:rsidR="00BD1B64" w:rsidRPr="00BA2072">
        <w:rPr>
          <w:rFonts w:ascii="Arial" w:hAnsi="Arial" w:cs="Arial"/>
          <w:color w:val="333333"/>
          <w:sz w:val="24"/>
        </w:rPr>
        <w:t xml:space="preserve">is </w:t>
      </w:r>
      <w:r w:rsidRPr="00BA2072">
        <w:rPr>
          <w:rFonts w:ascii="Arial" w:hAnsi="Arial" w:cs="Arial"/>
          <w:color w:val="333333"/>
          <w:sz w:val="24"/>
        </w:rPr>
        <w:t>Related Groups (DRGs</w:t>
      </w:r>
      <w:r w:rsidRPr="00BA2072">
        <w:rPr>
          <w:rStyle w:val="FootnoteReference"/>
          <w:rFonts w:ascii="Arial" w:hAnsi="Arial" w:cs="Arial"/>
          <w:color w:val="333333"/>
          <w:sz w:val="24"/>
        </w:rPr>
        <w:footnoteReference w:id="2"/>
      </w:r>
      <w:r w:rsidRPr="00BA2072">
        <w:rPr>
          <w:rFonts w:ascii="Arial" w:hAnsi="Arial" w:cs="Arial"/>
          <w:color w:val="333333"/>
          <w:sz w:val="24"/>
        </w:rPr>
        <w:t xml:space="preserve">) and other lists of coded variables from the </w:t>
      </w:r>
      <w:r w:rsidR="006C284F" w:rsidRPr="00BA2072">
        <w:rPr>
          <w:rFonts w:ascii="Arial" w:hAnsi="Arial" w:cs="Arial"/>
          <w:color w:val="333333"/>
          <w:sz w:val="24"/>
        </w:rPr>
        <w:t>NMDS D</w:t>
      </w:r>
      <w:r w:rsidRPr="00BA2072">
        <w:rPr>
          <w:rFonts w:ascii="Arial" w:hAnsi="Arial" w:cs="Arial"/>
          <w:color w:val="333333"/>
          <w:sz w:val="24"/>
        </w:rPr>
        <w:t xml:space="preserve">ata </w:t>
      </w:r>
      <w:r w:rsidR="006C284F" w:rsidRPr="00BA2072">
        <w:rPr>
          <w:rFonts w:ascii="Arial" w:hAnsi="Arial" w:cs="Arial"/>
          <w:color w:val="333333"/>
          <w:sz w:val="24"/>
        </w:rPr>
        <w:t>D</w:t>
      </w:r>
      <w:r w:rsidRPr="00BA2072">
        <w:rPr>
          <w:rFonts w:ascii="Arial" w:hAnsi="Arial" w:cs="Arial"/>
          <w:color w:val="333333"/>
          <w:sz w:val="24"/>
        </w:rPr>
        <w:t>ictionary</w:t>
      </w:r>
      <w:r w:rsidR="00B058D3" w:rsidRPr="00BA2072">
        <w:rPr>
          <w:rFonts w:ascii="Arial" w:hAnsi="Arial" w:cs="Arial"/>
          <w:color w:val="333333"/>
          <w:sz w:val="24"/>
        </w:rPr>
        <w:t xml:space="preserve">.  </w:t>
      </w:r>
      <w:r w:rsidRPr="00BA2072">
        <w:rPr>
          <w:rFonts w:ascii="Arial" w:hAnsi="Arial" w:cs="Arial"/>
          <w:color w:val="333333"/>
          <w:sz w:val="24"/>
        </w:rPr>
        <w:t xml:space="preserve">Such lists, including logical conjunctions of different sets of variables, are provided to exactly identify what is included (or excluded) in the English definition.  </w:t>
      </w:r>
    </w:p>
    <w:p w:rsidR="00886231" w:rsidRPr="00B30D17" w:rsidRDefault="00886231" w:rsidP="00D47D04">
      <w:pPr>
        <w:pStyle w:val="PlainText"/>
        <w:rPr>
          <w:rFonts w:ascii="Arial" w:hAnsi="Arial" w:cs="Arial"/>
          <w:color w:val="333333"/>
          <w:sz w:val="24"/>
        </w:rPr>
      </w:pPr>
    </w:p>
    <w:p w:rsidR="0027571E" w:rsidRPr="00BA2072" w:rsidRDefault="00D47D04" w:rsidP="00D47D04">
      <w:pPr>
        <w:pStyle w:val="PlainText"/>
        <w:rPr>
          <w:rFonts w:ascii="Arial" w:hAnsi="Arial" w:cs="Arial"/>
          <w:color w:val="333333"/>
          <w:sz w:val="24"/>
          <w:lang w:val="en-US"/>
        </w:rPr>
      </w:pPr>
      <w:r w:rsidRPr="00BA2072">
        <w:rPr>
          <w:rFonts w:ascii="Arial" w:hAnsi="Arial" w:cs="Arial"/>
          <w:color w:val="333333"/>
          <w:sz w:val="24"/>
          <w:lang w:val="en-US"/>
        </w:rPr>
        <w:t>The NMDS cost weight file (.</w:t>
      </w:r>
      <w:r w:rsidRPr="00BA2072">
        <w:rPr>
          <w:rFonts w:ascii="Arial" w:hAnsi="Arial" w:cs="Arial"/>
          <w:color w:val="333333"/>
          <w:sz w:val="24"/>
          <w:lang w:val="en-NZ"/>
        </w:rPr>
        <w:t>ndw</w:t>
      </w:r>
      <w:r w:rsidRPr="00BA2072">
        <w:rPr>
          <w:rFonts w:ascii="Arial" w:hAnsi="Arial" w:cs="Arial"/>
          <w:color w:val="333333"/>
          <w:sz w:val="24"/>
          <w:lang w:val="en-US"/>
        </w:rPr>
        <w:t xml:space="preserve"> file) is distributed by </w:t>
      </w:r>
      <w:r w:rsidR="00F301E6" w:rsidRPr="00BA2072">
        <w:rPr>
          <w:rFonts w:ascii="Arial" w:hAnsi="Arial" w:cs="Arial"/>
          <w:color w:val="333333"/>
          <w:sz w:val="24"/>
          <w:lang w:val="en-US"/>
        </w:rPr>
        <w:t xml:space="preserve">the </w:t>
      </w:r>
      <w:ins w:id="179" w:author="Tracy Thompson" w:date="2016-04-04T10:47:00Z">
        <w:r w:rsidR="00614DAF">
          <w:rPr>
            <w:rFonts w:ascii="Arial" w:hAnsi="Arial" w:cs="Arial"/>
            <w:color w:val="333333"/>
            <w:sz w:val="24"/>
            <w:lang w:val="en-US"/>
          </w:rPr>
          <w:t>Ministry</w:t>
        </w:r>
      </w:ins>
      <w:ins w:id="180" w:author="Tracy Thompson" w:date="2016-09-22T11:29:00Z">
        <w:r w:rsidR="000476BE">
          <w:rPr>
            <w:rFonts w:ascii="Arial" w:hAnsi="Arial" w:cs="Arial"/>
            <w:color w:val="333333"/>
            <w:sz w:val="24"/>
            <w:lang w:val="en-US"/>
          </w:rPr>
          <w:t xml:space="preserve"> </w:t>
        </w:r>
      </w:ins>
      <w:ins w:id="181" w:author="Tracy Thompson" w:date="2016-09-21T10:22:00Z">
        <w:r w:rsidR="00543765">
          <w:rPr>
            <w:rFonts w:ascii="Arial" w:hAnsi="Arial" w:cs="Arial"/>
            <w:color w:val="333333"/>
            <w:sz w:val="24"/>
            <w:lang w:val="en-US"/>
          </w:rPr>
          <w:t>of Health</w:t>
        </w:r>
      </w:ins>
      <w:ins w:id="182" w:author="Tracy Thompson" w:date="2016-04-04T10:47:00Z">
        <w:r w:rsidR="00614DAF">
          <w:rPr>
            <w:rFonts w:ascii="Arial" w:hAnsi="Arial" w:cs="Arial"/>
            <w:color w:val="333333"/>
            <w:sz w:val="24"/>
            <w:lang w:val="en-US"/>
          </w:rPr>
          <w:t xml:space="preserve"> </w:t>
        </w:r>
      </w:ins>
      <w:del w:id="183" w:author="Tracy Thompson" w:date="2016-04-04T10:47:00Z">
        <w:r w:rsidRPr="00BA2072" w:rsidDel="00614DAF">
          <w:rPr>
            <w:rFonts w:ascii="Arial" w:hAnsi="Arial" w:cs="Arial"/>
            <w:color w:val="333333"/>
            <w:sz w:val="24"/>
            <w:lang w:val="en-US"/>
          </w:rPr>
          <w:delText xml:space="preserve">Information </w:delText>
        </w:r>
        <w:r w:rsidR="003B7902" w:rsidRPr="00BA2072" w:rsidDel="00614DAF">
          <w:rPr>
            <w:rFonts w:ascii="Arial" w:hAnsi="Arial" w:cs="Arial"/>
            <w:color w:val="333333"/>
            <w:sz w:val="24"/>
            <w:lang w:val="en-US"/>
          </w:rPr>
          <w:delText>Group</w:delText>
        </w:r>
        <w:r w:rsidR="003151EC" w:rsidDel="00614DAF">
          <w:rPr>
            <w:rFonts w:ascii="Arial" w:hAnsi="Arial" w:cs="Arial"/>
            <w:color w:val="333333"/>
            <w:sz w:val="24"/>
            <w:lang w:val="en-US"/>
          </w:rPr>
          <w:delText xml:space="preserve"> </w:delText>
        </w:r>
      </w:del>
      <w:r w:rsidRPr="00BA2072">
        <w:rPr>
          <w:rFonts w:ascii="Arial" w:hAnsi="Arial" w:cs="Arial"/>
          <w:color w:val="333333"/>
          <w:sz w:val="24"/>
          <w:lang w:val="en-US"/>
        </w:rPr>
        <w:t>for e</w:t>
      </w:r>
      <w:r w:rsidR="00B058D3" w:rsidRPr="00BA2072">
        <w:rPr>
          <w:rFonts w:ascii="Arial" w:hAnsi="Arial" w:cs="Arial"/>
          <w:color w:val="333333"/>
          <w:sz w:val="24"/>
          <w:lang w:val="en-US"/>
        </w:rPr>
        <w:t xml:space="preserve">ach </w:t>
      </w:r>
      <w:r w:rsidR="00E908FB">
        <w:rPr>
          <w:rFonts w:ascii="Arial" w:hAnsi="Arial" w:cs="Arial"/>
          <w:color w:val="333333"/>
          <w:sz w:val="24"/>
          <w:lang w:val="en-US"/>
        </w:rPr>
        <w:t xml:space="preserve">batch </w:t>
      </w:r>
      <w:r w:rsidR="00B058D3" w:rsidRPr="00BA2072">
        <w:rPr>
          <w:rFonts w:ascii="Arial" w:hAnsi="Arial" w:cs="Arial"/>
          <w:color w:val="333333"/>
          <w:sz w:val="24"/>
          <w:lang w:val="en-US"/>
        </w:rPr>
        <w:t xml:space="preserve">file loaded into the NMDS.  </w:t>
      </w:r>
      <w:r w:rsidRPr="00BA2072">
        <w:rPr>
          <w:rFonts w:ascii="Arial" w:hAnsi="Arial" w:cs="Arial"/>
          <w:color w:val="333333"/>
          <w:sz w:val="24"/>
          <w:lang w:val="en-US"/>
        </w:rPr>
        <w:t xml:space="preserve">The file contains the results of the WIES calculation process for each </w:t>
      </w:r>
      <w:r w:rsidR="00E908FB">
        <w:rPr>
          <w:rFonts w:ascii="Arial" w:hAnsi="Arial" w:cs="Arial"/>
          <w:color w:val="333333"/>
          <w:sz w:val="24"/>
          <w:lang w:val="en-US"/>
        </w:rPr>
        <w:t xml:space="preserve">event </w:t>
      </w:r>
      <w:r w:rsidRPr="00BA2072">
        <w:rPr>
          <w:rFonts w:ascii="Arial" w:hAnsi="Arial" w:cs="Arial"/>
          <w:color w:val="333333"/>
          <w:sz w:val="24"/>
          <w:lang w:val="en-US"/>
        </w:rPr>
        <w:t>record within the fi</w:t>
      </w:r>
      <w:r w:rsidR="00B058D3" w:rsidRPr="00BA2072">
        <w:rPr>
          <w:rFonts w:ascii="Arial" w:hAnsi="Arial" w:cs="Arial"/>
          <w:color w:val="333333"/>
          <w:sz w:val="24"/>
          <w:lang w:val="en-US"/>
        </w:rPr>
        <w:t xml:space="preserve">le that is successfully loaded. </w:t>
      </w:r>
    </w:p>
    <w:p w:rsidR="00477A2E" w:rsidRPr="00BA2072" w:rsidRDefault="00477A2E" w:rsidP="00D47D04">
      <w:pPr>
        <w:pStyle w:val="PlainText"/>
        <w:rPr>
          <w:rFonts w:ascii="Arial" w:hAnsi="Arial" w:cs="Arial"/>
          <w:color w:val="333333"/>
          <w:sz w:val="24"/>
          <w:lang w:val="en-US"/>
        </w:rPr>
      </w:pPr>
    </w:p>
    <w:p w:rsidR="00D47D04" w:rsidRPr="00BA2072" w:rsidRDefault="00D47D04" w:rsidP="00D47D04">
      <w:pPr>
        <w:pStyle w:val="PlainText"/>
        <w:rPr>
          <w:rFonts w:ascii="Arial" w:hAnsi="Arial" w:cs="Arial"/>
          <w:color w:val="333333"/>
          <w:sz w:val="24"/>
          <w:lang w:val="en-US"/>
        </w:rPr>
      </w:pPr>
      <w:r w:rsidRPr="00BA2072">
        <w:rPr>
          <w:rFonts w:ascii="Arial" w:hAnsi="Arial" w:cs="Arial"/>
          <w:color w:val="333333"/>
          <w:sz w:val="24"/>
          <w:lang w:val="en-US"/>
        </w:rPr>
        <w:t xml:space="preserve">It gives the cost weight, purchase unit and DRG for each event </w:t>
      </w:r>
      <w:r w:rsidR="00E908FB">
        <w:rPr>
          <w:rFonts w:ascii="Arial" w:hAnsi="Arial" w:cs="Arial"/>
          <w:color w:val="333333"/>
          <w:sz w:val="24"/>
          <w:lang w:val="en-US"/>
        </w:rPr>
        <w:t xml:space="preserve">record </w:t>
      </w:r>
      <w:r w:rsidRPr="00BA2072">
        <w:rPr>
          <w:rFonts w:ascii="Arial" w:hAnsi="Arial" w:cs="Arial"/>
          <w:color w:val="333333"/>
          <w:sz w:val="24"/>
          <w:lang w:val="en-US"/>
        </w:rPr>
        <w:t xml:space="preserve">and a subset of information from the </w:t>
      </w:r>
      <w:r w:rsidR="00E908FB">
        <w:rPr>
          <w:rFonts w:ascii="Arial" w:hAnsi="Arial" w:cs="Arial"/>
          <w:color w:val="333333"/>
          <w:sz w:val="24"/>
          <w:lang w:val="en-US"/>
        </w:rPr>
        <w:t xml:space="preserve">event </w:t>
      </w:r>
      <w:r w:rsidRPr="00BA2072">
        <w:rPr>
          <w:rFonts w:ascii="Arial" w:hAnsi="Arial" w:cs="Arial"/>
          <w:color w:val="333333"/>
          <w:sz w:val="24"/>
          <w:lang w:val="en-US"/>
        </w:rPr>
        <w:t xml:space="preserve">record that was used to calculate each of these.  The file comprises </w:t>
      </w:r>
      <w:r w:rsidR="003633BB" w:rsidRPr="00BA2072">
        <w:rPr>
          <w:rFonts w:ascii="Arial" w:hAnsi="Arial" w:cs="Arial"/>
          <w:color w:val="333333"/>
          <w:sz w:val="24"/>
          <w:lang w:val="en-US"/>
        </w:rPr>
        <w:t xml:space="preserve">of </w:t>
      </w:r>
      <w:r w:rsidRPr="00BA2072">
        <w:rPr>
          <w:rFonts w:ascii="Arial" w:hAnsi="Arial" w:cs="Arial"/>
          <w:color w:val="333333"/>
          <w:sz w:val="24"/>
          <w:lang w:val="en-US"/>
        </w:rPr>
        <w:t xml:space="preserve">a header record containing file information, and a cost weight transaction record for each </w:t>
      </w:r>
      <w:r w:rsidR="00E908FB">
        <w:rPr>
          <w:rFonts w:ascii="Arial" w:hAnsi="Arial" w:cs="Arial"/>
          <w:color w:val="333333"/>
          <w:sz w:val="24"/>
          <w:lang w:val="en-US"/>
        </w:rPr>
        <w:t xml:space="preserve">event </w:t>
      </w:r>
      <w:r w:rsidRPr="00BA2072">
        <w:rPr>
          <w:rFonts w:ascii="Arial" w:hAnsi="Arial" w:cs="Arial"/>
          <w:color w:val="333333"/>
          <w:sz w:val="24"/>
          <w:lang w:val="en-US"/>
        </w:rPr>
        <w:t xml:space="preserve">record loaded </w:t>
      </w:r>
      <w:r w:rsidR="003633BB" w:rsidRPr="00BA2072">
        <w:rPr>
          <w:rFonts w:ascii="Arial" w:hAnsi="Arial" w:cs="Arial"/>
          <w:color w:val="333333"/>
          <w:sz w:val="24"/>
          <w:lang w:val="en-US"/>
        </w:rPr>
        <w:t>in</w:t>
      </w:r>
      <w:r w:rsidRPr="00BA2072">
        <w:rPr>
          <w:rFonts w:ascii="Arial" w:hAnsi="Arial" w:cs="Arial"/>
          <w:color w:val="333333"/>
          <w:sz w:val="24"/>
          <w:lang w:val="en-US"/>
        </w:rPr>
        <w:t xml:space="preserve">to </w:t>
      </w:r>
      <w:r w:rsidR="003633BB" w:rsidRPr="00BA2072">
        <w:rPr>
          <w:rFonts w:ascii="Arial" w:hAnsi="Arial" w:cs="Arial"/>
          <w:color w:val="333333"/>
          <w:sz w:val="24"/>
          <w:lang w:val="en-US"/>
        </w:rPr>
        <w:t xml:space="preserve">the </w:t>
      </w:r>
      <w:r w:rsidRPr="00BA2072">
        <w:rPr>
          <w:rFonts w:ascii="Arial" w:hAnsi="Arial" w:cs="Arial"/>
          <w:color w:val="333333"/>
          <w:sz w:val="24"/>
          <w:lang w:val="en-US"/>
        </w:rPr>
        <w:t>NMDS.</w:t>
      </w:r>
    </w:p>
    <w:p w:rsidR="006C284F" w:rsidRPr="00BA2072" w:rsidRDefault="006C284F" w:rsidP="00D47D04">
      <w:pPr>
        <w:pStyle w:val="PlainText"/>
        <w:rPr>
          <w:rFonts w:ascii="Arial" w:hAnsi="Arial" w:cs="Arial"/>
          <w:color w:val="333333"/>
          <w:sz w:val="24"/>
        </w:rPr>
      </w:pPr>
    </w:p>
    <w:p w:rsidR="00D47D04" w:rsidRDefault="00D47D04" w:rsidP="00D47D04">
      <w:pPr>
        <w:pStyle w:val="PlainText"/>
        <w:rPr>
          <w:rFonts w:ascii="Arial" w:hAnsi="Arial" w:cs="Arial"/>
          <w:color w:val="333333"/>
          <w:sz w:val="24"/>
        </w:rPr>
      </w:pPr>
      <w:r w:rsidRPr="00BA2072">
        <w:rPr>
          <w:rFonts w:ascii="Arial" w:hAnsi="Arial" w:cs="Arial"/>
          <w:color w:val="333333"/>
          <w:sz w:val="24"/>
        </w:rPr>
        <w:t xml:space="preserve">Note that the terms </w:t>
      </w:r>
      <w:r w:rsidRPr="00BA2072">
        <w:rPr>
          <w:rFonts w:ascii="Arial" w:hAnsi="Arial" w:cs="Arial"/>
          <w:i/>
          <w:color w:val="333333"/>
          <w:sz w:val="24"/>
        </w:rPr>
        <w:t>Hospital and Health Service (HHS)</w:t>
      </w:r>
      <w:r w:rsidRPr="00BA2072">
        <w:rPr>
          <w:rFonts w:ascii="Arial" w:hAnsi="Arial" w:cs="Arial"/>
          <w:color w:val="333333"/>
          <w:sz w:val="24"/>
        </w:rPr>
        <w:t xml:space="preserve"> and </w:t>
      </w:r>
      <w:r w:rsidRPr="00BA2072">
        <w:rPr>
          <w:rFonts w:ascii="Arial" w:hAnsi="Arial" w:cs="Arial"/>
          <w:i/>
          <w:color w:val="333333"/>
          <w:sz w:val="24"/>
        </w:rPr>
        <w:t>DHB provider arm</w:t>
      </w:r>
      <w:r w:rsidRPr="00BA2072">
        <w:rPr>
          <w:rFonts w:ascii="Arial" w:hAnsi="Arial" w:cs="Arial"/>
          <w:color w:val="333333"/>
          <w:sz w:val="24"/>
        </w:rPr>
        <w:t xml:space="preserve"> may be used interchangeably throughout this document.</w:t>
      </w:r>
    </w:p>
    <w:p w:rsidR="001B4F92" w:rsidRDefault="001B4F92" w:rsidP="00D47D04">
      <w:pPr>
        <w:pStyle w:val="PlainText"/>
        <w:rPr>
          <w:rFonts w:ascii="Arial" w:hAnsi="Arial" w:cs="Arial"/>
          <w:color w:val="333333"/>
          <w:sz w:val="24"/>
        </w:rPr>
      </w:pPr>
    </w:p>
    <w:p w:rsidR="00B65A2A" w:rsidRPr="0036743A" w:rsidRDefault="00B65A2A" w:rsidP="00B30D17">
      <w:pPr>
        <w:pStyle w:val="Heading2"/>
      </w:pPr>
      <w:bookmarkStart w:id="184" w:name="_Toc469033091"/>
      <w:r w:rsidRPr="0036743A">
        <w:t>Background</w:t>
      </w:r>
      <w:bookmarkEnd w:id="150"/>
      <w:bookmarkEnd w:id="151"/>
      <w:bookmarkEnd w:id="152"/>
      <w:bookmarkEnd w:id="184"/>
    </w:p>
    <w:p w:rsidR="00074B4F" w:rsidRPr="00BA2072" w:rsidRDefault="00074B4F" w:rsidP="00074B4F">
      <w:pPr>
        <w:pStyle w:val="PlainText"/>
        <w:rPr>
          <w:rFonts w:ascii="Arial" w:hAnsi="Arial" w:cs="Arial"/>
          <w:color w:val="333333"/>
          <w:sz w:val="24"/>
        </w:rPr>
      </w:pPr>
      <w:r w:rsidRPr="00BA2072">
        <w:rPr>
          <w:rFonts w:ascii="Arial" w:hAnsi="Arial" w:cs="Arial"/>
          <w:color w:val="333333"/>
          <w:sz w:val="24"/>
        </w:rPr>
        <w:t>DHBs are responsible for funding their provider arms from their MoH funding packages, using the form of a service level agreement and price volume schedule agreed betw</w:t>
      </w:r>
      <w:r w:rsidR="00883862" w:rsidRPr="00BA2072">
        <w:rPr>
          <w:rFonts w:ascii="Arial" w:hAnsi="Arial" w:cs="Arial"/>
          <w:color w:val="333333"/>
          <w:sz w:val="24"/>
        </w:rPr>
        <w:t xml:space="preserve">een a DHB and its provider arm.  </w:t>
      </w:r>
      <w:r w:rsidRPr="00BA2072">
        <w:rPr>
          <w:rFonts w:ascii="Arial" w:hAnsi="Arial" w:cs="Arial"/>
          <w:color w:val="333333"/>
          <w:sz w:val="24"/>
        </w:rPr>
        <w:t>DHB purchasing intentions, including volume targets, are notified to th</w:t>
      </w:r>
      <w:r w:rsidR="00883862" w:rsidRPr="00BA2072">
        <w:rPr>
          <w:rFonts w:ascii="Arial" w:hAnsi="Arial" w:cs="Arial"/>
          <w:color w:val="333333"/>
          <w:sz w:val="24"/>
        </w:rPr>
        <w:t xml:space="preserve">e MoH in district annual plans.  </w:t>
      </w:r>
      <w:r w:rsidRPr="00BA2072">
        <w:rPr>
          <w:rFonts w:ascii="Arial" w:hAnsi="Arial" w:cs="Arial"/>
          <w:color w:val="333333"/>
          <w:sz w:val="24"/>
        </w:rPr>
        <w:t xml:space="preserve">DHBs purchase a range of inpatient events from their provider arms, some of which are funded using this casemix framework, principally </w:t>
      </w:r>
      <w:r w:rsidR="006C284F" w:rsidRPr="00BA2072">
        <w:rPr>
          <w:rFonts w:ascii="Arial" w:hAnsi="Arial" w:cs="Arial"/>
          <w:color w:val="333333"/>
          <w:sz w:val="24"/>
        </w:rPr>
        <w:t>medical/s</w:t>
      </w:r>
      <w:r w:rsidR="00883862" w:rsidRPr="00BA2072">
        <w:rPr>
          <w:rFonts w:ascii="Arial" w:hAnsi="Arial" w:cs="Arial"/>
          <w:color w:val="333333"/>
          <w:sz w:val="24"/>
        </w:rPr>
        <w:t xml:space="preserve">urgical events.  </w:t>
      </w:r>
      <w:r w:rsidRPr="00BA2072">
        <w:rPr>
          <w:rFonts w:ascii="Arial" w:hAnsi="Arial" w:cs="Arial"/>
          <w:color w:val="333333"/>
          <w:sz w:val="24"/>
        </w:rPr>
        <w:t xml:space="preserve">This document extends the existing casemix and cost weight methodology, known as Weighted Inlier Equivalent Separations (WIES), with </w:t>
      </w:r>
      <w:r w:rsidR="006C284F" w:rsidRPr="00BA2072">
        <w:rPr>
          <w:rFonts w:ascii="Arial" w:hAnsi="Arial" w:cs="Arial"/>
          <w:color w:val="333333"/>
          <w:sz w:val="24"/>
        </w:rPr>
        <w:t>a</w:t>
      </w:r>
      <w:r w:rsidRPr="00BA2072">
        <w:rPr>
          <w:rFonts w:ascii="Arial" w:hAnsi="Arial" w:cs="Arial"/>
          <w:color w:val="333333"/>
          <w:sz w:val="24"/>
        </w:rPr>
        <w:t>mendments for New Zealand from WIESNZ</w:t>
      </w:r>
      <w:r w:rsidR="00BD1B64" w:rsidRPr="00BA2072">
        <w:rPr>
          <w:rFonts w:ascii="Arial" w:hAnsi="Arial" w:cs="Arial"/>
          <w:color w:val="333333"/>
          <w:sz w:val="24"/>
        </w:rPr>
        <w:t>1</w:t>
      </w:r>
      <w:ins w:id="185" w:author="Tracy Thompson" w:date="2016-04-04T10:47:00Z">
        <w:r w:rsidR="00614DAF">
          <w:rPr>
            <w:rFonts w:ascii="Arial" w:hAnsi="Arial" w:cs="Arial"/>
            <w:color w:val="333333"/>
            <w:sz w:val="24"/>
          </w:rPr>
          <w:t>6</w:t>
        </w:r>
      </w:ins>
      <w:del w:id="186" w:author="Tracy Thompson" w:date="2016-04-04T10:47:00Z">
        <w:r w:rsidR="00903E15" w:rsidDel="00614DAF">
          <w:rPr>
            <w:rFonts w:ascii="Arial" w:hAnsi="Arial" w:cs="Arial"/>
            <w:color w:val="333333"/>
            <w:sz w:val="24"/>
          </w:rPr>
          <w:delText>5</w:delText>
        </w:r>
      </w:del>
      <w:r w:rsidRPr="00BA2072">
        <w:rPr>
          <w:rFonts w:ascii="Arial" w:hAnsi="Arial" w:cs="Arial"/>
          <w:color w:val="333333"/>
          <w:sz w:val="24"/>
        </w:rPr>
        <w:t xml:space="preserve"> to </w:t>
      </w:r>
      <w:r w:rsidR="001B4F92">
        <w:rPr>
          <w:rFonts w:ascii="Arial" w:hAnsi="Arial" w:cs="Arial"/>
          <w:color w:val="333333"/>
          <w:sz w:val="24"/>
        </w:rPr>
        <w:t>WIESNZ1</w:t>
      </w:r>
      <w:ins w:id="187" w:author="Tracy Thompson" w:date="2016-04-04T10:47:00Z">
        <w:r w:rsidR="00614DAF">
          <w:rPr>
            <w:rFonts w:ascii="Arial" w:hAnsi="Arial" w:cs="Arial"/>
            <w:color w:val="333333"/>
            <w:sz w:val="24"/>
          </w:rPr>
          <w:t>7</w:t>
        </w:r>
      </w:ins>
      <w:del w:id="188" w:author="Tracy Thompson" w:date="2016-04-04T10:47:00Z">
        <w:r w:rsidR="001B4F92" w:rsidDel="00614DAF">
          <w:rPr>
            <w:rFonts w:ascii="Arial" w:hAnsi="Arial" w:cs="Arial"/>
            <w:color w:val="333333"/>
            <w:sz w:val="24"/>
          </w:rPr>
          <w:delText>6</w:delText>
        </w:r>
      </w:del>
      <w:r w:rsidRPr="00BA2072">
        <w:rPr>
          <w:rFonts w:ascii="Arial" w:hAnsi="Arial" w:cs="Arial"/>
          <w:color w:val="333333"/>
          <w:sz w:val="24"/>
        </w:rPr>
        <w:t>.</w:t>
      </w:r>
      <w:r w:rsidR="00436575">
        <w:rPr>
          <w:rFonts w:ascii="Arial" w:hAnsi="Arial" w:cs="Arial"/>
          <w:color w:val="333333"/>
          <w:sz w:val="24"/>
        </w:rPr>
        <w:t xml:space="preserve"> </w:t>
      </w:r>
      <w:r w:rsidRPr="00BA2072">
        <w:rPr>
          <w:rFonts w:ascii="Arial" w:hAnsi="Arial" w:cs="Arial"/>
          <w:color w:val="333333"/>
          <w:sz w:val="24"/>
        </w:rPr>
        <w:t>The version for implementation from 1 July 201</w:t>
      </w:r>
      <w:ins w:id="189" w:author="Tracy Thompson" w:date="2016-04-04T10:47:00Z">
        <w:r w:rsidR="00614DAF">
          <w:rPr>
            <w:rFonts w:ascii="Arial" w:hAnsi="Arial" w:cs="Arial"/>
            <w:color w:val="333333"/>
            <w:sz w:val="24"/>
          </w:rPr>
          <w:t>7</w:t>
        </w:r>
      </w:ins>
      <w:del w:id="190" w:author="Tracy Thompson" w:date="2016-04-04T10:47:00Z">
        <w:r w:rsidR="00903E15" w:rsidDel="00614DAF">
          <w:rPr>
            <w:rFonts w:ascii="Arial" w:hAnsi="Arial" w:cs="Arial"/>
            <w:color w:val="333333"/>
            <w:sz w:val="24"/>
          </w:rPr>
          <w:delText>6</w:delText>
        </w:r>
      </w:del>
      <w:r w:rsidRPr="00BA2072">
        <w:rPr>
          <w:rFonts w:ascii="Arial" w:hAnsi="Arial" w:cs="Arial"/>
          <w:color w:val="333333"/>
          <w:sz w:val="24"/>
        </w:rPr>
        <w:t xml:space="preserve"> is known as </w:t>
      </w:r>
      <w:r w:rsidR="001B4F92">
        <w:rPr>
          <w:rFonts w:ascii="Arial" w:hAnsi="Arial" w:cs="Arial"/>
          <w:color w:val="333333"/>
          <w:sz w:val="24"/>
        </w:rPr>
        <w:t>WIESNZ1</w:t>
      </w:r>
      <w:ins w:id="191" w:author="Tracy Thompson" w:date="2016-04-04T10:47:00Z">
        <w:r w:rsidR="00614DAF">
          <w:rPr>
            <w:rFonts w:ascii="Arial" w:hAnsi="Arial" w:cs="Arial"/>
            <w:color w:val="333333"/>
            <w:sz w:val="24"/>
          </w:rPr>
          <w:t>7</w:t>
        </w:r>
      </w:ins>
      <w:del w:id="192" w:author="Tracy Thompson" w:date="2016-04-04T10:47:00Z">
        <w:r w:rsidR="001B4F92" w:rsidDel="00614DAF">
          <w:rPr>
            <w:rFonts w:ascii="Arial" w:hAnsi="Arial" w:cs="Arial"/>
            <w:color w:val="333333"/>
            <w:sz w:val="24"/>
          </w:rPr>
          <w:delText>6</w:delText>
        </w:r>
      </w:del>
      <w:r w:rsidRPr="00BA2072">
        <w:rPr>
          <w:rFonts w:ascii="Arial" w:hAnsi="Arial" w:cs="Arial"/>
          <w:color w:val="333333"/>
          <w:sz w:val="24"/>
        </w:rPr>
        <w:t>.</w:t>
      </w:r>
    </w:p>
    <w:p w:rsidR="00074B4F" w:rsidRPr="00BA2072" w:rsidRDefault="00074B4F" w:rsidP="00074B4F">
      <w:pPr>
        <w:pStyle w:val="PlainText"/>
        <w:rPr>
          <w:rFonts w:ascii="Arial" w:hAnsi="Arial" w:cs="Arial"/>
          <w:color w:val="333333"/>
          <w:sz w:val="24"/>
        </w:rPr>
      </w:pPr>
    </w:p>
    <w:p w:rsidR="00074B4F" w:rsidRPr="00BA2072" w:rsidRDefault="00074B4F" w:rsidP="00074B4F">
      <w:pPr>
        <w:pStyle w:val="PlainText"/>
        <w:rPr>
          <w:rFonts w:ascii="Arial" w:hAnsi="Arial" w:cs="Arial"/>
          <w:color w:val="333333"/>
          <w:sz w:val="24"/>
        </w:rPr>
      </w:pPr>
      <w:r w:rsidRPr="00BA2072">
        <w:rPr>
          <w:rFonts w:ascii="Arial" w:hAnsi="Arial" w:cs="Arial"/>
          <w:color w:val="333333"/>
          <w:sz w:val="24"/>
        </w:rPr>
        <w:t xml:space="preserve">The </w:t>
      </w:r>
      <w:r w:rsidR="003151EC">
        <w:rPr>
          <w:rFonts w:ascii="Arial" w:hAnsi="Arial" w:cs="Arial"/>
          <w:color w:val="333333"/>
          <w:sz w:val="24"/>
        </w:rPr>
        <w:t xml:space="preserve">casemix </w:t>
      </w:r>
      <w:r w:rsidRPr="00BA2072">
        <w:rPr>
          <w:rFonts w:ascii="Arial" w:hAnsi="Arial" w:cs="Arial"/>
          <w:color w:val="333333"/>
          <w:sz w:val="24"/>
        </w:rPr>
        <w:t>purchase units appearing in this schedule are those used in DHB price volume schedules and are derived from a mapping of Health Service Speciality cod</w:t>
      </w:r>
      <w:r w:rsidR="006C284F" w:rsidRPr="00BA2072">
        <w:rPr>
          <w:rFonts w:ascii="Arial" w:hAnsi="Arial" w:cs="Arial"/>
          <w:color w:val="333333"/>
          <w:sz w:val="24"/>
        </w:rPr>
        <w:t xml:space="preserve">es as set out in this </w:t>
      </w:r>
      <w:r w:rsidR="006C284F" w:rsidRPr="00A65744">
        <w:rPr>
          <w:rFonts w:ascii="Arial" w:hAnsi="Arial" w:cs="Arial"/>
          <w:color w:val="262626" w:themeColor="text1" w:themeTint="D9"/>
          <w:sz w:val="24"/>
        </w:rPr>
        <w:t>document,</w:t>
      </w:r>
      <w:r w:rsidR="006C284F" w:rsidRPr="00BA2072">
        <w:rPr>
          <w:rFonts w:ascii="Arial" w:hAnsi="Arial" w:cs="Arial"/>
          <w:color w:val="333333"/>
          <w:sz w:val="24"/>
        </w:rPr>
        <w:t xml:space="preserve"> s</w:t>
      </w:r>
      <w:r w:rsidRPr="00BA2072">
        <w:rPr>
          <w:rFonts w:ascii="Arial" w:hAnsi="Arial" w:cs="Arial"/>
          <w:color w:val="333333"/>
          <w:sz w:val="24"/>
        </w:rPr>
        <w:t>ee</w:t>
      </w:r>
      <w:r w:rsidR="00B55A3F" w:rsidRPr="00BA2072">
        <w:rPr>
          <w:rFonts w:ascii="Arial" w:hAnsi="Arial" w:cs="Arial"/>
          <w:color w:val="333333"/>
          <w:sz w:val="24"/>
        </w:rPr>
        <w:t xml:space="preserve"> </w:t>
      </w:r>
      <w:r w:rsidR="00B55A3F" w:rsidRPr="007750D7">
        <w:rPr>
          <w:rFonts w:ascii="Arial" w:hAnsi="Arial" w:cs="Arial"/>
          <w:color w:val="333333"/>
          <w:sz w:val="24"/>
          <w:highlight w:val="lightGray"/>
        </w:rPr>
        <w:fldChar w:fldCharType="begin"/>
      </w:r>
      <w:r w:rsidR="00B55A3F" w:rsidRPr="007750D7">
        <w:rPr>
          <w:rFonts w:ascii="Arial" w:hAnsi="Arial" w:cs="Arial"/>
          <w:color w:val="333333"/>
          <w:sz w:val="24"/>
          <w:highlight w:val="lightGray"/>
        </w:rPr>
        <w:instrText xml:space="preserve"> REF _Ref337036543 \r \h </w:instrText>
      </w:r>
      <w:r w:rsidR="00BA2072" w:rsidRPr="007750D7">
        <w:rPr>
          <w:rFonts w:ascii="Arial" w:hAnsi="Arial" w:cs="Arial"/>
          <w:color w:val="333333"/>
          <w:sz w:val="24"/>
          <w:highlight w:val="lightGray"/>
        </w:rPr>
        <w:instrText xml:space="preserve"> \* MERGEFORMAT </w:instrText>
      </w:r>
      <w:r w:rsidR="00B55A3F" w:rsidRPr="007750D7">
        <w:rPr>
          <w:rFonts w:ascii="Arial" w:hAnsi="Arial" w:cs="Arial"/>
          <w:color w:val="333333"/>
          <w:sz w:val="24"/>
          <w:highlight w:val="lightGray"/>
        </w:rPr>
      </w:r>
      <w:r w:rsidR="00B55A3F" w:rsidRPr="007750D7">
        <w:rPr>
          <w:rFonts w:ascii="Arial" w:hAnsi="Arial" w:cs="Arial"/>
          <w:color w:val="333333"/>
          <w:sz w:val="24"/>
          <w:highlight w:val="lightGray"/>
        </w:rPr>
        <w:fldChar w:fldCharType="separate"/>
      </w:r>
      <w:r w:rsidR="00F843CE">
        <w:rPr>
          <w:rFonts w:ascii="Arial" w:hAnsi="Arial" w:cs="Arial"/>
          <w:color w:val="333333"/>
          <w:sz w:val="24"/>
          <w:highlight w:val="lightGray"/>
        </w:rPr>
        <w:t>5.3</w:t>
      </w:r>
      <w:r w:rsidR="00B55A3F" w:rsidRPr="007750D7">
        <w:rPr>
          <w:rFonts w:ascii="Arial" w:hAnsi="Arial" w:cs="Arial"/>
          <w:color w:val="333333"/>
          <w:sz w:val="24"/>
          <w:highlight w:val="lightGray"/>
        </w:rPr>
        <w:fldChar w:fldCharType="end"/>
      </w:r>
      <w:r w:rsidRPr="00BA2072">
        <w:rPr>
          <w:rFonts w:ascii="Arial" w:hAnsi="Arial" w:cs="Arial"/>
          <w:color w:val="333333"/>
          <w:sz w:val="24"/>
        </w:rPr>
        <w:t>.</w:t>
      </w:r>
    </w:p>
    <w:p w:rsidR="00B65A2A" w:rsidRPr="00BA2072" w:rsidRDefault="00B65A2A" w:rsidP="00B65A2A">
      <w:pPr>
        <w:pStyle w:val="PlainText"/>
        <w:rPr>
          <w:rFonts w:ascii="Arial" w:hAnsi="Arial" w:cs="Arial"/>
          <w:color w:val="333333"/>
          <w:sz w:val="24"/>
        </w:rPr>
      </w:pPr>
    </w:p>
    <w:p w:rsidR="00B65A2A" w:rsidRPr="00BA2072" w:rsidRDefault="00B65A2A" w:rsidP="00B30D17">
      <w:pPr>
        <w:pStyle w:val="Heading2"/>
      </w:pPr>
      <w:bookmarkStart w:id="193" w:name="_Toc469033092"/>
      <w:bookmarkStart w:id="194" w:name="_Toc473950313"/>
      <w:bookmarkStart w:id="195" w:name="_Toc511625975"/>
      <w:bookmarkStart w:id="196" w:name="_Toc515687074"/>
      <w:r w:rsidRPr="00BA2072">
        <w:t>Recent History of Changes to this Casemix Framework</w:t>
      </w:r>
      <w:bookmarkEnd w:id="193"/>
    </w:p>
    <w:p w:rsidR="00B65A2A" w:rsidRPr="00BA2072" w:rsidRDefault="00B65A2A" w:rsidP="00B65A2A">
      <w:pPr>
        <w:rPr>
          <w:rFonts w:ascii="Arial" w:hAnsi="Arial" w:cs="Arial"/>
        </w:rPr>
      </w:pPr>
    </w:p>
    <w:p w:rsidR="00F5186A" w:rsidRPr="00040DF6" w:rsidRDefault="00F5186A" w:rsidP="00990412">
      <w:pPr>
        <w:pStyle w:val="Heading3"/>
      </w:pPr>
      <w:bookmarkStart w:id="197" w:name="_Toc469033093"/>
      <w:bookmarkStart w:id="198" w:name="_Ref261004138"/>
      <w:r w:rsidRPr="00990412">
        <w:t>Changes from WIESNZ1</w:t>
      </w:r>
      <w:ins w:id="199" w:author="Tracy Thompson" w:date="2016-03-31T14:00:00Z">
        <w:r w:rsidR="00D413E4">
          <w:t>6</w:t>
        </w:r>
      </w:ins>
      <w:del w:id="200" w:author="Tracy Thompson" w:date="2016-03-31T14:00:00Z">
        <w:r w:rsidR="001B4F92" w:rsidRPr="00990412" w:rsidDel="00D413E4">
          <w:delText>5</w:delText>
        </w:r>
      </w:del>
      <w:r w:rsidRPr="00990412">
        <w:t xml:space="preserve"> to </w:t>
      </w:r>
      <w:r w:rsidR="001B4F92" w:rsidRPr="00990412">
        <w:t>WIESNZ1</w:t>
      </w:r>
      <w:ins w:id="201" w:author="Tracy Thompson" w:date="2016-03-31T14:00:00Z">
        <w:r w:rsidR="00D413E4">
          <w:t>7</w:t>
        </w:r>
      </w:ins>
      <w:del w:id="202" w:author="Tracy Thompson" w:date="2016-03-31T14:00:00Z">
        <w:r w:rsidR="001B4F92" w:rsidRPr="00990412" w:rsidDel="00D413E4">
          <w:delText>6</w:delText>
        </w:r>
      </w:del>
      <w:bookmarkEnd w:id="197"/>
    </w:p>
    <w:p w:rsidR="00AE1B2E" w:rsidRDefault="00AD6086" w:rsidP="00AD6086">
      <w:pPr>
        <w:rPr>
          <w:ins w:id="203" w:author="Tracy Thompson" w:date="2016-05-03T05:43:00Z"/>
          <w:rFonts w:ascii="Arial" w:hAnsi="Arial" w:cs="Arial"/>
          <w:color w:val="333333"/>
        </w:rPr>
      </w:pPr>
      <w:ins w:id="204" w:author="Tracy Thompson" w:date="2016-05-03T05:43:00Z">
        <w:r w:rsidRPr="00AD6086">
          <w:rPr>
            <w:rFonts w:ascii="Arial" w:hAnsi="Arial" w:cs="Arial"/>
            <w:color w:val="333333"/>
          </w:rPr>
          <w:t xml:space="preserve">WIESNZ17 is based on ICD-10-AM/ACHI 8th </w:t>
        </w:r>
      </w:ins>
      <w:ins w:id="205" w:author="Tracy Thompson" w:date="2016-05-03T10:07:00Z">
        <w:r w:rsidR="00AB1ED9" w:rsidRPr="00AD6086">
          <w:rPr>
            <w:rFonts w:ascii="Arial" w:hAnsi="Arial" w:cs="Arial"/>
            <w:color w:val="333333"/>
          </w:rPr>
          <w:t>Edition</w:t>
        </w:r>
      </w:ins>
      <w:ins w:id="206" w:author="Tracy Thompson" w:date="2016-05-03T05:43:00Z">
        <w:r w:rsidRPr="00AD6086">
          <w:rPr>
            <w:rFonts w:ascii="Arial" w:hAnsi="Arial" w:cs="Arial"/>
            <w:color w:val="333333"/>
          </w:rPr>
          <w:t xml:space="preserve"> and AR-DRG v7.0. This is a change from WIESNZ16 which was based on ICD-10-AM/ACHI 6th Edition (after event records coded in 8th Edition had their codes back-mapped to ICD-10-AM/ACHI 6th Edition) and AR-DRG v6.0x</w:t>
        </w:r>
        <w:r>
          <w:rPr>
            <w:rFonts w:ascii="Arial" w:hAnsi="Arial" w:cs="Arial"/>
            <w:color w:val="333333"/>
          </w:rPr>
          <w:t xml:space="preserve">. </w:t>
        </w:r>
      </w:ins>
      <w:r w:rsidR="003763D1" w:rsidRPr="00AE1B2E">
        <w:rPr>
          <w:rFonts w:ascii="Arial" w:hAnsi="Arial" w:cs="Arial"/>
          <w:color w:val="333333"/>
        </w:rPr>
        <w:t xml:space="preserve">The framework associated with </w:t>
      </w:r>
      <w:r w:rsidR="00DB0FD6" w:rsidRPr="00AE1B2E">
        <w:rPr>
          <w:rFonts w:ascii="Arial" w:hAnsi="Arial" w:cs="Arial"/>
          <w:color w:val="333333"/>
        </w:rPr>
        <w:t>WIESNZ1</w:t>
      </w:r>
      <w:ins w:id="207" w:author="Tracy Thompson" w:date="2016-04-04T10:48:00Z">
        <w:r w:rsidR="00614DAF">
          <w:rPr>
            <w:rFonts w:ascii="Arial" w:hAnsi="Arial" w:cs="Arial"/>
            <w:color w:val="333333"/>
          </w:rPr>
          <w:t>7</w:t>
        </w:r>
      </w:ins>
      <w:del w:id="208" w:author="Tracy Thompson" w:date="2016-04-04T10:48:00Z">
        <w:r w:rsidR="004F1187" w:rsidDel="00614DAF">
          <w:rPr>
            <w:rFonts w:ascii="Arial" w:hAnsi="Arial" w:cs="Arial"/>
            <w:color w:val="333333"/>
          </w:rPr>
          <w:delText>6</w:delText>
        </w:r>
      </w:del>
      <w:r w:rsidR="00B8234B" w:rsidRPr="00AE1B2E">
        <w:rPr>
          <w:rFonts w:ascii="Arial" w:hAnsi="Arial" w:cs="Arial"/>
          <w:color w:val="333333"/>
        </w:rPr>
        <w:t xml:space="preserve"> is the same as WIESNZ1</w:t>
      </w:r>
      <w:ins w:id="209" w:author="Tracy Thompson" w:date="2016-04-04T10:48:00Z">
        <w:r w:rsidR="00614DAF">
          <w:rPr>
            <w:rFonts w:ascii="Arial" w:hAnsi="Arial" w:cs="Arial"/>
            <w:color w:val="333333"/>
          </w:rPr>
          <w:t>6</w:t>
        </w:r>
      </w:ins>
      <w:del w:id="210" w:author="Tracy Thompson" w:date="2016-04-04T10:48:00Z">
        <w:r w:rsidR="004F1187" w:rsidDel="00614DAF">
          <w:rPr>
            <w:rFonts w:ascii="Arial" w:hAnsi="Arial" w:cs="Arial"/>
            <w:color w:val="333333"/>
          </w:rPr>
          <w:delText>5</w:delText>
        </w:r>
      </w:del>
      <w:r w:rsidR="00B8234B" w:rsidRPr="00AE1B2E">
        <w:rPr>
          <w:rFonts w:ascii="Arial" w:hAnsi="Arial" w:cs="Arial"/>
          <w:color w:val="333333"/>
        </w:rPr>
        <w:t xml:space="preserve"> except </w:t>
      </w:r>
      <w:r w:rsidR="00B8234B" w:rsidRPr="009A0AB2">
        <w:rPr>
          <w:rFonts w:ascii="Arial" w:hAnsi="Arial" w:cs="Arial"/>
          <w:color w:val="333333"/>
        </w:rPr>
        <w:t xml:space="preserve">for the </w:t>
      </w:r>
      <w:r w:rsidR="00AE1B2E" w:rsidRPr="009A0AB2">
        <w:rPr>
          <w:rFonts w:ascii="Arial" w:hAnsi="Arial" w:cs="Arial"/>
          <w:color w:val="333333"/>
        </w:rPr>
        <w:t>following:</w:t>
      </w:r>
      <w:r w:rsidR="00AE1B2E" w:rsidRPr="00AE1B2E">
        <w:rPr>
          <w:rFonts w:ascii="Arial" w:hAnsi="Arial" w:cs="Arial"/>
          <w:color w:val="333333"/>
        </w:rPr>
        <w:t xml:space="preserve"> </w:t>
      </w:r>
    </w:p>
    <w:p w:rsidR="00AD6086" w:rsidRDefault="00AD6086" w:rsidP="00AD6086">
      <w:pPr>
        <w:rPr>
          <w:rFonts w:ascii="Arial" w:hAnsi="Arial" w:cs="Arial"/>
          <w:color w:val="333333"/>
        </w:rPr>
      </w:pPr>
    </w:p>
    <w:p w:rsidR="00446331" w:rsidRPr="00F02D10" w:rsidRDefault="00446331" w:rsidP="00615B6B">
      <w:pPr>
        <w:pStyle w:val="ListParagraph"/>
        <w:numPr>
          <w:ilvl w:val="0"/>
          <w:numId w:val="22"/>
        </w:numPr>
        <w:ind w:left="714" w:right="-142" w:hanging="357"/>
        <w:rPr>
          <w:ins w:id="211" w:author="Tracy Thompson" w:date="2016-09-21T13:53:00Z"/>
          <w:rFonts w:ascii="Arial" w:hAnsi="Arial" w:cs="Arial"/>
          <w:color w:val="333333"/>
        </w:rPr>
      </w:pPr>
      <w:ins w:id="212" w:author="Tracy Thompson" w:date="2016-09-21T13:53:00Z">
        <w:r w:rsidRPr="00F76D6A">
          <w:rPr>
            <w:rFonts w:ascii="Arial" w:hAnsi="Arial" w:cs="Arial"/>
            <w:color w:val="333333"/>
          </w:rPr>
          <w:t xml:space="preserve">ICD-10-AM/ACHI diagnosis and procedure codes including </w:t>
        </w:r>
      </w:ins>
      <w:ins w:id="213" w:author="Tracy Thompson" w:date="2016-09-22T12:06:00Z">
        <w:r w:rsidR="001504E4" w:rsidRPr="00F76D6A">
          <w:rPr>
            <w:rFonts w:ascii="Arial" w:hAnsi="Arial" w:cs="Arial"/>
            <w:color w:val="333333"/>
          </w:rPr>
          <w:t>descriptors</w:t>
        </w:r>
      </w:ins>
      <w:ins w:id="214" w:author="Tracy Thompson" w:date="2016-09-21T13:53:00Z">
        <w:r w:rsidRPr="00F76D6A">
          <w:rPr>
            <w:rFonts w:ascii="Arial" w:hAnsi="Arial" w:cs="Arial"/>
            <w:color w:val="333333"/>
          </w:rPr>
          <w:t xml:space="preserve"> </w:t>
        </w:r>
      </w:ins>
      <w:ins w:id="215" w:author="Tracy Thompson" w:date="2016-09-21T13:54:00Z">
        <w:r w:rsidRPr="00F76D6A">
          <w:rPr>
            <w:rFonts w:ascii="Arial" w:hAnsi="Arial" w:cs="Arial"/>
            <w:color w:val="333333"/>
          </w:rPr>
          <w:t>have</w:t>
        </w:r>
      </w:ins>
      <w:ins w:id="216" w:author="Tracy Thompson" w:date="2016-09-21T13:53:00Z">
        <w:r w:rsidRPr="00F76D6A">
          <w:rPr>
            <w:rFonts w:ascii="Arial" w:hAnsi="Arial" w:cs="Arial"/>
            <w:color w:val="333333"/>
          </w:rPr>
          <w:t xml:space="preserve"> been updated to 8</w:t>
        </w:r>
      </w:ins>
      <w:ins w:id="217" w:author="Tracy Thompson" w:date="2016-09-21T13:54:00Z">
        <w:r w:rsidRPr="00F76D6A">
          <w:rPr>
            <w:rFonts w:ascii="Arial" w:hAnsi="Arial" w:cs="Arial"/>
            <w:color w:val="333333"/>
          </w:rPr>
          <w:t>th</w:t>
        </w:r>
      </w:ins>
      <w:ins w:id="218" w:author="Tracy Thompson" w:date="2016-09-21T13:53:00Z">
        <w:r w:rsidRPr="00F76D6A">
          <w:rPr>
            <w:rFonts w:ascii="Arial" w:hAnsi="Arial" w:cs="Arial"/>
            <w:color w:val="333333"/>
          </w:rPr>
          <w:t xml:space="preserve"> </w:t>
        </w:r>
      </w:ins>
      <w:ins w:id="219" w:author="Tracy Thompson" w:date="2016-09-21T13:54:00Z">
        <w:r w:rsidRPr="00F76D6A">
          <w:rPr>
            <w:rFonts w:ascii="Arial" w:hAnsi="Arial" w:cs="Arial"/>
            <w:color w:val="333333"/>
          </w:rPr>
          <w:t>Edition</w:t>
        </w:r>
      </w:ins>
    </w:p>
    <w:p w:rsidR="00446331" w:rsidRPr="00F76D6A" w:rsidRDefault="00446331" w:rsidP="00615B6B">
      <w:pPr>
        <w:pStyle w:val="ListParagraph"/>
        <w:numPr>
          <w:ilvl w:val="0"/>
          <w:numId w:val="22"/>
        </w:numPr>
        <w:ind w:left="714" w:right="-142" w:hanging="357"/>
        <w:rPr>
          <w:ins w:id="220" w:author="Tracy Thompson" w:date="2016-09-21T13:59:00Z"/>
          <w:rFonts w:ascii="Arial" w:hAnsi="Arial" w:cs="Arial"/>
          <w:color w:val="333333"/>
        </w:rPr>
      </w:pPr>
      <w:ins w:id="221" w:author="Tracy Thompson" w:date="2016-09-21T13:54:00Z">
        <w:r w:rsidRPr="00F76D6A">
          <w:rPr>
            <w:rFonts w:ascii="Arial" w:hAnsi="Arial" w:cs="Arial"/>
            <w:color w:val="333333"/>
          </w:rPr>
          <w:t>DRGs</w:t>
        </w:r>
      </w:ins>
      <w:ins w:id="222" w:author="Tracy Thompson" w:date="2016-09-21T13:55:00Z">
        <w:r w:rsidRPr="00F76D6A">
          <w:rPr>
            <w:rFonts w:ascii="Arial" w:hAnsi="Arial" w:cs="Arial"/>
            <w:color w:val="333333"/>
          </w:rPr>
          <w:t xml:space="preserve"> and descriptors have been updated to AR-DRG v7.0</w:t>
        </w:r>
      </w:ins>
    </w:p>
    <w:p w:rsidR="002074A0" w:rsidRDefault="00322794" w:rsidP="00615B6B">
      <w:pPr>
        <w:pStyle w:val="ListParagraph"/>
        <w:numPr>
          <w:ilvl w:val="0"/>
          <w:numId w:val="22"/>
        </w:numPr>
        <w:ind w:left="714" w:right="-142" w:hanging="357"/>
        <w:rPr>
          <w:ins w:id="223" w:author="Tracy Thompson" w:date="2016-10-04T07:54:00Z"/>
          <w:rFonts w:ascii="Arial" w:hAnsi="Arial" w:cs="Arial"/>
          <w:color w:val="333333"/>
        </w:rPr>
      </w:pPr>
      <w:ins w:id="224" w:author="Tracy Thompson" w:date="2016-09-21T13:30:00Z">
        <w:r w:rsidRPr="00F76D6A">
          <w:rPr>
            <w:rFonts w:ascii="Arial" w:hAnsi="Arial" w:cs="Arial"/>
            <w:color w:val="333333"/>
          </w:rPr>
          <w:t xml:space="preserve">Radiotherapy mapping for medical DRGs </w:t>
        </w:r>
      </w:ins>
      <w:ins w:id="225" w:author="Tracy Thompson" w:date="2016-09-21T14:21:00Z">
        <w:r w:rsidR="00F62644" w:rsidRPr="00F76D6A">
          <w:rPr>
            <w:rFonts w:ascii="Arial" w:hAnsi="Arial" w:cs="Arial"/>
            <w:color w:val="333333"/>
          </w:rPr>
          <w:t xml:space="preserve">has been </w:t>
        </w:r>
      </w:ins>
      <w:ins w:id="226" w:author="Tracy Thompson" w:date="2016-09-21T13:30:00Z">
        <w:r w:rsidRPr="00F76D6A">
          <w:rPr>
            <w:rFonts w:ascii="Arial" w:hAnsi="Arial" w:cs="Arial"/>
            <w:color w:val="333333"/>
          </w:rPr>
          <w:t>maintaine</w:t>
        </w:r>
      </w:ins>
      <w:ins w:id="227" w:author="Tracy Thompson" w:date="2016-09-21T13:32:00Z">
        <w:r w:rsidRPr="00F76D6A">
          <w:rPr>
            <w:rFonts w:ascii="Arial" w:hAnsi="Arial" w:cs="Arial"/>
            <w:color w:val="333333"/>
          </w:rPr>
          <w:t xml:space="preserve">d however </w:t>
        </w:r>
      </w:ins>
      <w:ins w:id="228" w:author="Tracy Thompson" w:date="2016-09-21T14:21:00Z">
        <w:r w:rsidR="00F62644" w:rsidRPr="00F76D6A">
          <w:rPr>
            <w:rFonts w:ascii="Arial" w:hAnsi="Arial" w:cs="Arial"/>
            <w:color w:val="333333"/>
          </w:rPr>
          <w:t xml:space="preserve">events </w:t>
        </w:r>
      </w:ins>
      <w:ins w:id="229" w:author="Tracy Thompson" w:date="2016-09-21T13:32:00Z">
        <w:r w:rsidRPr="00F76D6A">
          <w:rPr>
            <w:rFonts w:ascii="Arial" w:hAnsi="Arial" w:cs="Arial"/>
            <w:color w:val="333333"/>
          </w:rPr>
          <w:t>map</w:t>
        </w:r>
        <w:r w:rsidR="00F62644" w:rsidRPr="00F76D6A">
          <w:rPr>
            <w:rFonts w:ascii="Arial" w:hAnsi="Arial" w:cs="Arial"/>
            <w:color w:val="333333"/>
          </w:rPr>
          <w:t xml:space="preserve"> to a new</w:t>
        </w:r>
        <w:r w:rsidRPr="00F76D6A">
          <w:rPr>
            <w:rFonts w:ascii="Arial" w:hAnsi="Arial" w:cs="Arial"/>
            <w:color w:val="333333"/>
          </w:rPr>
          <w:t xml:space="preserve"> NZ specific DRG R64W</w:t>
        </w:r>
      </w:ins>
      <w:ins w:id="230" w:author="Tracy Thompson" w:date="2016-09-21T13:50:00Z">
        <w:r w:rsidR="00446331" w:rsidRPr="00F76D6A">
          <w:rPr>
            <w:rFonts w:ascii="Arial" w:hAnsi="Arial" w:cs="Arial"/>
            <w:color w:val="333333"/>
          </w:rPr>
          <w:t xml:space="preserve"> </w:t>
        </w:r>
        <w:r w:rsidR="00446331" w:rsidRPr="00F76D6A">
          <w:rPr>
            <w:rFonts w:ascii="Arial" w:hAnsi="Arial" w:cs="Arial"/>
            <w:i/>
            <w:color w:val="333333"/>
          </w:rPr>
          <w:t>Radiotherapy</w:t>
        </w:r>
      </w:ins>
      <w:ins w:id="231" w:author="Tracy Thompson" w:date="2016-09-21T13:34:00Z">
        <w:r w:rsidRPr="00F76D6A">
          <w:rPr>
            <w:rFonts w:ascii="Arial" w:hAnsi="Arial" w:cs="Arial"/>
            <w:color w:val="333333"/>
          </w:rPr>
          <w:t>, see</w:t>
        </w:r>
      </w:ins>
      <w:ins w:id="232" w:author="Tracy Thompson" w:date="2016-09-22T12:22:00Z">
        <w:r w:rsidR="00CF7263" w:rsidRPr="00F76D6A">
          <w:rPr>
            <w:rFonts w:ascii="Arial" w:hAnsi="Arial" w:cs="Arial"/>
            <w:color w:val="333333"/>
          </w:rPr>
          <w:t xml:space="preserve">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_Ref462310284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4.2.1</w:t>
      </w:r>
      <w:ins w:id="233" w:author="Tracy Thompson" w:date="2016-09-22T12:22:00Z">
        <w:r w:rsidR="00CF7263" w:rsidRPr="00BD3E33">
          <w:rPr>
            <w:rFonts w:ascii="Arial" w:hAnsi="Arial" w:cs="Arial"/>
            <w:color w:val="333333"/>
            <w:highlight w:val="lightGray"/>
          </w:rPr>
          <w:fldChar w:fldCharType="end"/>
        </w:r>
      </w:ins>
      <w:ins w:id="234" w:author="Tracy Thompson" w:date="2016-09-21T14:00:00Z">
        <w:r w:rsidR="002074A0" w:rsidRPr="00F76D6A">
          <w:rPr>
            <w:rFonts w:ascii="Arial" w:hAnsi="Arial" w:cs="Arial"/>
            <w:color w:val="333333"/>
          </w:rPr>
          <w:t xml:space="preserve"> </w:t>
        </w:r>
      </w:ins>
    </w:p>
    <w:p w:rsidR="001535B6" w:rsidRPr="00F76D6A" w:rsidRDefault="001535B6" w:rsidP="00615B6B">
      <w:pPr>
        <w:pStyle w:val="ListParagraph"/>
        <w:numPr>
          <w:ilvl w:val="0"/>
          <w:numId w:val="22"/>
        </w:numPr>
        <w:ind w:left="714" w:right="-142" w:hanging="357"/>
        <w:rPr>
          <w:ins w:id="235" w:author="Tracy Thompson" w:date="2016-09-21T14:00:00Z"/>
          <w:rFonts w:ascii="Arial" w:hAnsi="Arial" w:cs="Arial"/>
          <w:color w:val="333333"/>
        </w:rPr>
      </w:pPr>
      <w:ins w:id="236" w:author="Tracy Thompson" w:date="2016-10-04T07:55:00Z">
        <w:r>
          <w:rPr>
            <w:rFonts w:ascii="Arial" w:hAnsi="Arial" w:cs="Arial"/>
            <w:color w:val="333333"/>
          </w:rPr>
          <w:t xml:space="preserve">Revised DRGs excluded from mechanical ventilation days, see </w:t>
        </w:r>
        <w:r w:rsidRPr="001535B6">
          <w:rPr>
            <w:rFonts w:ascii="Arial" w:hAnsi="Arial" w:cs="Arial"/>
            <w:color w:val="333333"/>
            <w:highlight w:val="lightGray"/>
          </w:rPr>
          <w:fldChar w:fldCharType="begin"/>
        </w:r>
        <w:r w:rsidRPr="001535B6">
          <w:rPr>
            <w:rFonts w:ascii="Arial" w:hAnsi="Arial" w:cs="Arial"/>
            <w:color w:val="333333"/>
            <w:highlight w:val="lightGray"/>
          </w:rPr>
          <w:instrText xml:space="preserve"> REF _Ref335900406 \r \h </w:instrText>
        </w:r>
      </w:ins>
      <w:r>
        <w:rPr>
          <w:rFonts w:ascii="Arial" w:hAnsi="Arial" w:cs="Arial"/>
          <w:color w:val="333333"/>
          <w:highlight w:val="lightGray"/>
        </w:rPr>
        <w:instrText xml:space="preserve"> \* MERGEFORMAT </w:instrText>
      </w:r>
      <w:r w:rsidRPr="001535B6">
        <w:rPr>
          <w:rFonts w:ascii="Arial" w:hAnsi="Arial" w:cs="Arial"/>
          <w:color w:val="333333"/>
          <w:highlight w:val="lightGray"/>
        </w:rPr>
      </w:r>
      <w:r w:rsidRPr="001535B6">
        <w:rPr>
          <w:rFonts w:ascii="Arial" w:hAnsi="Arial" w:cs="Arial"/>
          <w:color w:val="333333"/>
          <w:highlight w:val="lightGray"/>
        </w:rPr>
        <w:fldChar w:fldCharType="separate"/>
      </w:r>
      <w:r w:rsidR="00F843CE">
        <w:rPr>
          <w:rFonts w:ascii="Arial" w:hAnsi="Arial" w:cs="Arial"/>
          <w:color w:val="333333"/>
          <w:highlight w:val="lightGray"/>
        </w:rPr>
        <w:t>4.3.1</w:t>
      </w:r>
      <w:ins w:id="237" w:author="Tracy Thompson" w:date="2016-10-04T07:55:00Z">
        <w:r w:rsidRPr="001535B6">
          <w:rPr>
            <w:rFonts w:ascii="Arial" w:hAnsi="Arial" w:cs="Arial"/>
            <w:color w:val="333333"/>
            <w:highlight w:val="lightGray"/>
          </w:rPr>
          <w:fldChar w:fldCharType="end"/>
        </w:r>
      </w:ins>
    </w:p>
    <w:p w:rsidR="00322794" w:rsidRPr="00F76D6A" w:rsidRDefault="00322794" w:rsidP="00615B6B">
      <w:pPr>
        <w:pStyle w:val="ListParagraph"/>
        <w:numPr>
          <w:ilvl w:val="0"/>
          <w:numId w:val="22"/>
        </w:numPr>
        <w:ind w:left="714" w:right="-142" w:hanging="357"/>
        <w:rPr>
          <w:ins w:id="238" w:author="Tracy Thompson" w:date="2016-09-21T13:35:00Z"/>
          <w:rFonts w:ascii="Arial" w:hAnsi="Arial" w:cs="Arial"/>
          <w:color w:val="333333"/>
        </w:rPr>
      </w:pPr>
      <w:ins w:id="239" w:author="Tracy Thompson" w:date="2016-09-21T13:30:00Z">
        <w:r w:rsidRPr="00F76D6A">
          <w:rPr>
            <w:rFonts w:ascii="Arial" w:hAnsi="Arial" w:cs="Arial"/>
            <w:color w:val="333333"/>
          </w:rPr>
          <w:t>NZ</w:t>
        </w:r>
      </w:ins>
      <w:ins w:id="240" w:author="Tracy Thompson" w:date="2016-09-21T13:50:00Z">
        <w:r w:rsidR="00446331" w:rsidRPr="00F76D6A">
          <w:rPr>
            <w:rFonts w:ascii="Arial" w:hAnsi="Arial" w:cs="Arial"/>
            <w:color w:val="333333"/>
          </w:rPr>
          <w:t xml:space="preserve"> </w:t>
        </w:r>
      </w:ins>
      <w:ins w:id="241" w:author="Tracy Thompson" w:date="2016-09-21T13:30:00Z">
        <w:r w:rsidRPr="00F76D6A">
          <w:rPr>
            <w:rFonts w:ascii="Arial" w:hAnsi="Arial" w:cs="Arial"/>
            <w:color w:val="333333"/>
          </w:rPr>
          <w:t xml:space="preserve">specific DRG A39W </w:t>
        </w:r>
      </w:ins>
      <w:ins w:id="242" w:author="Tracy Thompson" w:date="2016-09-28T07:43:00Z">
        <w:r w:rsidR="002579C9" w:rsidRPr="00F76D6A">
          <w:rPr>
            <w:rFonts w:ascii="Arial" w:hAnsi="Arial" w:cs="Arial"/>
            <w:color w:val="333333"/>
          </w:rPr>
          <w:t>now</w:t>
        </w:r>
      </w:ins>
      <w:ins w:id="243" w:author="Tracy Thompson" w:date="2016-09-21T13:30:00Z">
        <w:r w:rsidRPr="00F76D6A">
          <w:rPr>
            <w:rFonts w:ascii="Arial" w:hAnsi="Arial" w:cs="Arial"/>
            <w:color w:val="333333"/>
          </w:rPr>
          <w:t xml:space="preserve"> </w:t>
        </w:r>
      </w:ins>
      <w:ins w:id="244" w:author="Tracy Thompson" w:date="2016-09-21T14:21:00Z">
        <w:r w:rsidR="00F62644" w:rsidRPr="00F76D6A">
          <w:rPr>
            <w:rFonts w:ascii="Arial" w:hAnsi="Arial" w:cs="Arial"/>
            <w:color w:val="333333"/>
          </w:rPr>
          <w:t>include</w:t>
        </w:r>
      </w:ins>
      <w:ins w:id="245" w:author="Tracy Thompson" w:date="2016-09-28T07:44:00Z">
        <w:r w:rsidR="002579C9" w:rsidRPr="00F76D6A">
          <w:rPr>
            <w:rFonts w:ascii="Arial" w:hAnsi="Arial" w:cs="Arial"/>
            <w:color w:val="333333"/>
          </w:rPr>
          <w:t>s</w:t>
        </w:r>
      </w:ins>
      <w:ins w:id="246" w:author="Tracy Thompson" w:date="2016-09-21T14:21:00Z">
        <w:r w:rsidR="00F62644" w:rsidRPr="00F76D6A">
          <w:rPr>
            <w:rFonts w:ascii="Arial" w:hAnsi="Arial" w:cs="Arial"/>
            <w:color w:val="333333"/>
          </w:rPr>
          <w:t xml:space="preserve"> only </w:t>
        </w:r>
      </w:ins>
      <w:ins w:id="247" w:author="Tracy Thompson" w:date="2016-09-21T14:22:00Z">
        <w:r w:rsidR="00F62644" w:rsidRPr="00F76D6A">
          <w:rPr>
            <w:rFonts w:ascii="Arial" w:hAnsi="Arial" w:cs="Arial"/>
            <w:color w:val="333333"/>
          </w:rPr>
          <w:t>p</w:t>
        </w:r>
      </w:ins>
      <w:ins w:id="248" w:author="Tracy Thompson" w:date="2016-09-21T13:30:00Z">
        <w:r w:rsidRPr="00F76D6A">
          <w:rPr>
            <w:rFonts w:ascii="Arial" w:hAnsi="Arial" w:cs="Arial"/>
            <w:color w:val="333333"/>
          </w:rPr>
          <w:t>elvic exenteration events, with an expanded definition t</w:t>
        </w:r>
      </w:ins>
      <w:ins w:id="249" w:author="Tracy Thompson" w:date="2016-09-21T13:33:00Z">
        <w:r w:rsidRPr="00F76D6A">
          <w:rPr>
            <w:rFonts w:ascii="Arial" w:hAnsi="Arial" w:cs="Arial"/>
            <w:color w:val="333333"/>
          </w:rPr>
          <w:t xml:space="preserve">o include </w:t>
        </w:r>
      </w:ins>
      <w:ins w:id="250" w:author="Tracy Thompson" w:date="2016-09-21T13:30:00Z">
        <w:r w:rsidRPr="00F76D6A">
          <w:rPr>
            <w:rFonts w:ascii="Arial" w:hAnsi="Arial" w:cs="Arial"/>
            <w:color w:val="333333"/>
          </w:rPr>
          <w:t xml:space="preserve">male </w:t>
        </w:r>
      </w:ins>
      <w:ins w:id="251" w:author="Tracy Thompson" w:date="2016-09-21T14:22:00Z">
        <w:r w:rsidR="00F62644" w:rsidRPr="00F76D6A">
          <w:rPr>
            <w:rFonts w:ascii="Arial" w:hAnsi="Arial" w:cs="Arial"/>
            <w:color w:val="333333"/>
          </w:rPr>
          <w:t>events</w:t>
        </w:r>
      </w:ins>
      <w:ins w:id="252" w:author="Tracy Thompson" w:date="2016-09-21T13:34:00Z">
        <w:r w:rsidRPr="00F76D6A">
          <w:rPr>
            <w:rFonts w:ascii="Arial" w:hAnsi="Arial" w:cs="Arial"/>
            <w:color w:val="333333"/>
          </w:rPr>
          <w:t>, see</w:t>
        </w:r>
      </w:ins>
      <w:ins w:id="253" w:author="Tracy Thompson" w:date="2016-09-22T12:22:00Z">
        <w:r w:rsidR="00CF7263" w:rsidRPr="00F76D6A">
          <w:rPr>
            <w:rFonts w:ascii="Arial" w:hAnsi="Arial" w:cs="Arial"/>
            <w:color w:val="333333"/>
          </w:rPr>
          <w:t xml:space="preserve">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_Ref401738777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4.2.2</w:t>
      </w:r>
      <w:ins w:id="254" w:author="Tracy Thompson" w:date="2016-09-22T12:23:00Z">
        <w:r w:rsidR="00CF7263" w:rsidRPr="00BD3E33">
          <w:rPr>
            <w:rFonts w:ascii="Arial" w:hAnsi="Arial" w:cs="Arial"/>
            <w:color w:val="333333"/>
            <w:highlight w:val="lightGray"/>
          </w:rPr>
          <w:fldChar w:fldCharType="end"/>
        </w:r>
      </w:ins>
    </w:p>
    <w:p w:rsidR="00FF2AD6" w:rsidRPr="00F76D6A" w:rsidRDefault="00FF2AD6" w:rsidP="00615B6B">
      <w:pPr>
        <w:pStyle w:val="ListParagraph"/>
        <w:numPr>
          <w:ilvl w:val="0"/>
          <w:numId w:val="22"/>
        </w:numPr>
        <w:ind w:left="714" w:right="-142" w:hanging="357"/>
        <w:rPr>
          <w:ins w:id="255" w:author="Tracy Thompson" w:date="2016-09-21T13:30:00Z"/>
          <w:rFonts w:ascii="Arial" w:hAnsi="Arial" w:cs="Arial"/>
          <w:color w:val="333333"/>
        </w:rPr>
      </w:pPr>
      <w:ins w:id="256" w:author="Tracy Thompson" w:date="2016-09-21T13:40:00Z">
        <w:r w:rsidRPr="00F76D6A">
          <w:rPr>
            <w:rFonts w:ascii="Arial" w:hAnsi="Arial" w:cs="Arial"/>
            <w:color w:val="333333"/>
          </w:rPr>
          <w:t xml:space="preserve">ASD co-payment </w:t>
        </w:r>
      </w:ins>
      <w:ins w:id="257" w:author="Tracy Thompson" w:date="2016-09-21T13:41:00Z">
        <w:r w:rsidRPr="00F76D6A">
          <w:rPr>
            <w:rFonts w:ascii="Arial" w:hAnsi="Arial" w:cs="Arial"/>
            <w:color w:val="333333"/>
          </w:rPr>
          <w:t xml:space="preserve">value </w:t>
        </w:r>
      </w:ins>
      <w:ins w:id="258" w:author="Tracy Thompson" w:date="2016-09-21T13:40:00Z">
        <w:r w:rsidRPr="00F76D6A">
          <w:rPr>
            <w:rFonts w:ascii="Arial" w:hAnsi="Arial" w:cs="Arial"/>
            <w:color w:val="333333"/>
          </w:rPr>
          <w:t>has bee</w:t>
        </w:r>
      </w:ins>
      <w:ins w:id="259" w:author="Tracy Thompson" w:date="2016-09-21T13:41:00Z">
        <w:r w:rsidRPr="00F76D6A">
          <w:rPr>
            <w:rFonts w:ascii="Arial" w:hAnsi="Arial" w:cs="Arial"/>
            <w:color w:val="333333"/>
          </w:rPr>
          <w:t>n</w:t>
        </w:r>
      </w:ins>
      <w:ins w:id="260" w:author="Tracy Thompson" w:date="2016-09-21T13:40:00Z">
        <w:r w:rsidRPr="00F76D6A">
          <w:rPr>
            <w:rFonts w:ascii="Arial" w:hAnsi="Arial" w:cs="Arial"/>
            <w:color w:val="333333"/>
          </w:rPr>
          <w:t xml:space="preserve"> revised, see</w:t>
        </w:r>
      </w:ins>
      <w:ins w:id="261" w:author="Tracy Thompson" w:date="2016-09-22T12:23:00Z">
        <w:r w:rsidR="00CF7263" w:rsidRPr="00F76D6A">
          <w:rPr>
            <w:rFonts w:ascii="Arial" w:hAnsi="Arial" w:cs="Arial"/>
            <w:color w:val="333333"/>
          </w:rPr>
          <w:t xml:space="preserve">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_Ref183317898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4.4.3</w:t>
      </w:r>
      <w:ins w:id="262" w:author="Tracy Thompson" w:date="2016-09-22T12:23:00Z">
        <w:r w:rsidR="00CF7263" w:rsidRPr="00BD3E33">
          <w:rPr>
            <w:rFonts w:ascii="Arial" w:hAnsi="Arial" w:cs="Arial"/>
            <w:color w:val="333333"/>
            <w:highlight w:val="lightGray"/>
          </w:rPr>
          <w:fldChar w:fldCharType="end"/>
        </w:r>
      </w:ins>
    </w:p>
    <w:p w:rsidR="00322794" w:rsidRPr="00F76D6A" w:rsidRDefault="00322794" w:rsidP="00615B6B">
      <w:pPr>
        <w:pStyle w:val="ListParagraph"/>
        <w:numPr>
          <w:ilvl w:val="0"/>
          <w:numId w:val="22"/>
        </w:numPr>
        <w:ind w:left="714" w:right="-142" w:hanging="357"/>
        <w:rPr>
          <w:ins w:id="263" w:author="Tracy Thompson" w:date="2016-09-21T13:30:00Z"/>
          <w:rFonts w:ascii="Arial" w:hAnsi="Arial" w:cs="Arial"/>
          <w:color w:val="333333"/>
        </w:rPr>
      </w:pPr>
      <w:ins w:id="264" w:author="Tracy Thompson" w:date="2016-09-21T13:30:00Z">
        <w:r w:rsidRPr="00F76D6A">
          <w:rPr>
            <w:rFonts w:ascii="Arial" w:hAnsi="Arial" w:cs="Arial"/>
            <w:color w:val="333333"/>
          </w:rPr>
          <w:t xml:space="preserve">Scoliosis co-payment </w:t>
        </w:r>
      </w:ins>
      <w:ins w:id="265" w:author="Tracy Thompson" w:date="2016-09-21T13:40:00Z">
        <w:r w:rsidR="00FF2AD6" w:rsidRPr="00F76D6A">
          <w:rPr>
            <w:rFonts w:ascii="Arial" w:hAnsi="Arial" w:cs="Arial"/>
            <w:color w:val="333333"/>
          </w:rPr>
          <w:t xml:space="preserve">rule </w:t>
        </w:r>
      </w:ins>
      <w:ins w:id="266" w:author="Tracy Thompson" w:date="2016-09-21T13:30:00Z">
        <w:r w:rsidRPr="00F76D6A">
          <w:rPr>
            <w:rFonts w:ascii="Arial" w:hAnsi="Arial" w:cs="Arial"/>
            <w:color w:val="333333"/>
          </w:rPr>
          <w:t xml:space="preserve">has been </w:t>
        </w:r>
      </w:ins>
      <w:ins w:id="267" w:author="Tracy Thompson" w:date="2016-09-21T13:38:00Z">
        <w:r w:rsidR="00FF2AD6" w:rsidRPr="00F76D6A">
          <w:rPr>
            <w:rFonts w:ascii="Arial" w:hAnsi="Arial" w:cs="Arial"/>
            <w:color w:val="333333"/>
          </w:rPr>
          <w:t xml:space="preserve">revised </w:t>
        </w:r>
      </w:ins>
      <w:ins w:id="268" w:author="Tracy Thompson" w:date="2016-09-21T13:30:00Z">
        <w:r w:rsidRPr="00F76D6A">
          <w:rPr>
            <w:rFonts w:ascii="Arial" w:hAnsi="Arial" w:cs="Arial"/>
            <w:color w:val="333333"/>
          </w:rPr>
          <w:t xml:space="preserve">to </w:t>
        </w:r>
      </w:ins>
      <w:ins w:id="269" w:author="Tracy Thompson" w:date="2016-09-21T13:39:00Z">
        <w:r w:rsidR="00FF2AD6" w:rsidRPr="00F76D6A">
          <w:rPr>
            <w:rFonts w:ascii="Arial" w:hAnsi="Arial" w:cs="Arial"/>
            <w:color w:val="333333"/>
          </w:rPr>
          <w:t xml:space="preserve">include </w:t>
        </w:r>
      </w:ins>
      <w:ins w:id="270" w:author="Tracy Thompson" w:date="2016-09-21T13:30:00Z">
        <w:r w:rsidRPr="00F76D6A">
          <w:rPr>
            <w:rFonts w:ascii="Arial" w:hAnsi="Arial" w:cs="Arial"/>
            <w:color w:val="333333"/>
          </w:rPr>
          <w:t>paediat</w:t>
        </w:r>
        <w:r w:rsidR="001504E4" w:rsidRPr="00F76D6A">
          <w:rPr>
            <w:rFonts w:ascii="Arial" w:hAnsi="Arial" w:cs="Arial"/>
            <w:color w:val="333333"/>
          </w:rPr>
          <w:t xml:space="preserve">ric events provided at Counties </w:t>
        </w:r>
        <w:r w:rsidRPr="00F76D6A">
          <w:rPr>
            <w:rFonts w:ascii="Arial" w:hAnsi="Arial" w:cs="Arial"/>
            <w:color w:val="333333"/>
          </w:rPr>
          <w:t xml:space="preserve">Manukau </w:t>
        </w:r>
        <w:r w:rsidRPr="00954474">
          <w:rPr>
            <w:rFonts w:ascii="Arial" w:hAnsi="Arial" w:cs="Arial"/>
            <w:color w:val="333333"/>
          </w:rPr>
          <w:t>and Waikato DHBs</w:t>
        </w:r>
      </w:ins>
      <w:ins w:id="271" w:author="Tracy Thompson" w:date="2016-09-22T07:19:00Z">
        <w:r w:rsidR="00EA4810" w:rsidRPr="00F76D6A">
          <w:rPr>
            <w:rFonts w:ascii="Arial" w:hAnsi="Arial" w:cs="Arial"/>
            <w:color w:val="333333"/>
          </w:rPr>
          <w:t>. C</w:t>
        </w:r>
      </w:ins>
      <w:ins w:id="272" w:author="Tracy Thompson" w:date="2016-09-21T13:39:00Z">
        <w:r w:rsidR="00FF2AD6" w:rsidRPr="00F76D6A">
          <w:rPr>
            <w:rFonts w:ascii="Arial" w:hAnsi="Arial" w:cs="Arial"/>
            <w:color w:val="333333"/>
          </w:rPr>
          <w:t>o-payment value has been revised</w:t>
        </w:r>
      </w:ins>
      <w:ins w:id="273" w:author="Tracy Thompson" w:date="2016-09-21T13:34:00Z">
        <w:r w:rsidRPr="00F76D6A">
          <w:rPr>
            <w:rFonts w:ascii="Arial" w:hAnsi="Arial" w:cs="Arial"/>
            <w:color w:val="333333"/>
          </w:rPr>
          <w:t>, see</w:t>
        </w:r>
      </w:ins>
      <w:ins w:id="274" w:author="Tracy Thompson" w:date="2016-09-22T12:23:00Z">
        <w:r w:rsidR="00CF7263" w:rsidRPr="00F76D6A">
          <w:rPr>
            <w:rFonts w:ascii="Arial" w:hAnsi="Arial" w:cs="Arial"/>
            <w:color w:val="333333"/>
          </w:rPr>
          <w:t xml:space="preserve">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_Ref304016029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4.4.4</w:t>
      </w:r>
      <w:ins w:id="275" w:author="Tracy Thompson" w:date="2016-09-22T12:23:00Z">
        <w:r w:rsidR="00CF7263" w:rsidRPr="00BD3E33">
          <w:rPr>
            <w:rFonts w:ascii="Arial" w:hAnsi="Arial" w:cs="Arial"/>
            <w:color w:val="333333"/>
            <w:highlight w:val="lightGray"/>
          </w:rPr>
          <w:fldChar w:fldCharType="end"/>
        </w:r>
      </w:ins>
      <w:ins w:id="276" w:author="Tracy Thompson" w:date="2016-09-21T13:34:00Z">
        <w:r w:rsidRPr="00F76D6A">
          <w:rPr>
            <w:rFonts w:ascii="Arial" w:hAnsi="Arial" w:cs="Arial"/>
            <w:color w:val="333333"/>
          </w:rPr>
          <w:t xml:space="preserve"> </w:t>
        </w:r>
      </w:ins>
    </w:p>
    <w:p w:rsidR="00322794" w:rsidRPr="00F76D6A" w:rsidRDefault="00322794" w:rsidP="00615B6B">
      <w:pPr>
        <w:pStyle w:val="ListParagraph"/>
        <w:numPr>
          <w:ilvl w:val="0"/>
          <w:numId w:val="22"/>
        </w:numPr>
        <w:ind w:left="714" w:right="-142" w:hanging="357"/>
        <w:rPr>
          <w:ins w:id="277" w:author="Tracy Thompson" w:date="2016-09-21T13:30:00Z"/>
          <w:rFonts w:ascii="Arial" w:hAnsi="Arial" w:cs="Arial"/>
          <w:color w:val="333333"/>
        </w:rPr>
      </w:pPr>
      <w:ins w:id="278" w:author="Tracy Thompson" w:date="2016-09-21T13:30:00Z">
        <w:r w:rsidRPr="00F76D6A">
          <w:rPr>
            <w:rFonts w:ascii="Arial" w:hAnsi="Arial" w:cs="Arial"/>
            <w:color w:val="333333"/>
          </w:rPr>
          <w:t>EP</w:t>
        </w:r>
      </w:ins>
      <w:ins w:id="279" w:author="Tracy Thompson" w:date="2016-09-21T13:34:00Z">
        <w:r w:rsidRPr="00F76D6A">
          <w:rPr>
            <w:rFonts w:ascii="Arial" w:hAnsi="Arial" w:cs="Arial"/>
            <w:color w:val="333333"/>
          </w:rPr>
          <w:t>S</w:t>
        </w:r>
      </w:ins>
      <w:ins w:id="280" w:author="Tracy Thompson" w:date="2016-09-21T13:30:00Z">
        <w:r w:rsidRPr="00F76D6A">
          <w:rPr>
            <w:rFonts w:ascii="Arial" w:hAnsi="Arial" w:cs="Arial"/>
            <w:color w:val="333333"/>
          </w:rPr>
          <w:t xml:space="preserve"> co-payment</w:t>
        </w:r>
      </w:ins>
      <w:ins w:id="281" w:author="Tracy Thompson" w:date="2016-09-21T13:40:00Z">
        <w:r w:rsidR="00FF2AD6" w:rsidRPr="00F76D6A">
          <w:rPr>
            <w:rFonts w:ascii="Arial" w:hAnsi="Arial" w:cs="Arial"/>
            <w:color w:val="333333"/>
          </w:rPr>
          <w:t xml:space="preserve"> rule </w:t>
        </w:r>
      </w:ins>
      <w:ins w:id="282" w:author="Tracy Thompson" w:date="2016-09-21T13:30:00Z">
        <w:r w:rsidRPr="00F76D6A">
          <w:rPr>
            <w:rFonts w:ascii="Arial" w:hAnsi="Arial" w:cs="Arial"/>
            <w:color w:val="333333"/>
          </w:rPr>
          <w:t xml:space="preserve">has been </w:t>
        </w:r>
      </w:ins>
      <w:ins w:id="283" w:author="Tracy Thompson" w:date="2016-09-21T13:40:00Z">
        <w:r w:rsidR="00FF2AD6" w:rsidRPr="00F76D6A">
          <w:rPr>
            <w:rFonts w:ascii="Arial" w:hAnsi="Arial" w:cs="Arial"/>
            <w:color w:val="333333"/>
          </w:rPr>
          <w:t>revised t</w:t>
        </w:r>
      </w:ins>
      <w:ins w:id="284" w:author="Tracy Thompson" w:date="2016-09-21T13:30:00Z">
        <w:r w:rsidRPr="00F76D6A">
          <w:rPr>
            <w:rFonts w:ascii="Arial" w:hAnsi="Arial" w:cs="Arial"/>
            <w:color w:val="333333"/>
          </w:rPr>
          <w:t>o include the procedure code 3851800</w:t>
        </w:r>
      </w:ins>
      <w:ins w:id="285" w:author="Tracy Thompson" w:date="2016-09-21T13:40:00Z">
        <w:r w:rsidR="00FF2AD6" w:rsidRPr="00F76D6A">
          <w:rPr>
            <w:rFonts w:ascii="Arial" w:hAnsi="Arial" w:cs="Arial"/>
            <w:color w:val="333333"/>
          </w:rPr>
          <w:t xml:space="preserve"> [609]</w:t>
        </w:r>
      </w:ins>
      <w:ins w:id="286" w:author="Tracy Thompson" w:date="2016-09-21T13:30:00Z">
        <w:r w:rsidRPr="00F76D6A">
          <w:rPr>
            <w:rFonts w:ascii="Arial" w:hAnsi="Arial" w:cs="Arial"/>
            <w:color w:val="333333"/>
          </w:rPr>
          <w:t xml:space="preserve"> to allow for </w:t>
        </w:r>
      </w:ins>
      <w:ins w:id="287" w:author="Tracy Thompson" w:date="2016-09-21T13:52:00Z">
        <w:r w:rsidR="00446331" w:rsidRPr="00F76D6A">
          <w:rPr>
            <w:rFonts w:ascii="Arial" w:hAnsi="Arial" w:cs="Arial"/>
            <w:color w:val="333333"/>
          </w:rPr>
          <w:t>ventricular a</w:t>
        </w:r>
      </w:ins>
      <w:ins w:id="288" w:author="Tracy Thompson" w:date="2016-09-21T13:30:00Z">
        <w:r w:rsidRPr="00F76D6A">
          <w:rPr>
            <w:rFonts w:ascii="Arial" w:hAnsi="Arial" w:cs="Arial"/>
            <w:color w:val="333333"/>
          </w:rPr>
          <w:t>blation</w:t>
        </w:r>
      </w:ins>
      <w:ins w:id="289" w:author="Tracy Thompson" w:date="2016-09-21T13:34:00Z">
        <w:r w:rsidRPr="00F76D6A">
          <w:rPr>
            <w:rFonts w:ascii="Arial" w:hAnsi="Arial" w:cs="Arial"/>
            <w:color w:val="333333"/>
          </w:rPr>
          <w:t>, see</w:t>
        </w:r>
      </w:ins>
      <w:ins w:id="290" w:author="Tracy Thompson" w:date="2016-09-22T12:23:00Z">
        <w:r w:rsidR="00CF7263" w:rsidRPr="00F76D6A">
          <w:rPr>
            <w:rFonts w:ascii="Arial" w:hAnsi="Arial" w:cs="Arial"/>
            <w:color w:val="333333"/>
          </w:rPr>
          <w:t xml:space="preserve">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_Ref304016029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4.4.4</w:t>
      </w:r>
      <w:ins w:id="291" w:author="Tracy Thompson" w:date="2016-09-22T12:23:00Z">
        <w:r w:rsidR="00CF7263" w:rsidRPr="00BD3E33">
          <w:rPr>
            <w:rFonts w:ascii="Arial" w:hAnsi="Arial" w:cs="Arial"/>
            <w:color w:val="333333"/>
            <w:highlight w:val="lightGray"/>
          </w:rPr>
          <w:fldChar w:fldCharType="end"/>
        </w:r>
      </w:ins>
    </w:p>
    <w:p w:rsidR="00322794" w:rsidRPr="00F76D6A" w:rsidRDefault="002579C9" w:rsidP="00615B6B">
      <w:pPr>
        <w:pStyle w:val="ListParagraph"/>
        <w:numPr>
          <w:ilvl w:val="0"/>
          <w:numId w:val="22"/>
        </w:numPr>
        <w:ind w:left="714" w:right="-142" w:hanging="357"/>
        <w:rPr>
          <w:ins w:id="292" w:author="Tracy Thompson" w:date="2016-09-21T13:36:00Z"/>
          <w:rFonts w:ascii="Arial" w:hAnsi="Arial" w:cs="Arial"/>
          <w:color w:val="333333"/>
        </w:rPr>
      </w:pPr>
      <w:ins w:id="293" w:author="Tracy Thompson" w:date="2016-09-28T07:43:00Z">
        <w:r w:rsidRPr="00F76D6A">
          <w:rPr>
            <w:rFonts w:ascii="Arial" w:hAnsi="Arial" w:cs="Arial"/>
            <w:color w:val="333333"/>
          </w:rPr>
          <w:t>The l</w:t>
        </w:r>
      </w:ins>
      <w:ins w:id="294" w:author="Tracy Thompson" w:date="2016-09-21T13:30:00Z">
        <w:r w:rsidR="00322794" w:rsidRPr="00F76D6A">
          <w:rPr>
            <w:rFonts w:ascii="Arial" w:hAnsi="Arial" w:cs="Arial"/>
            <w:color w:val="333333"/>
          </w:rPr>
          <w:t>ive donor nephrectomy co-payment</w:t>
        </w:r>
      </w:ins>
      <w:ins w:id="295" w:author="Tracy Thompson" w:date="2016-09-28T07:42:00Z">
        <w:r w:rsidRPr="00F76D6A">
          <w:rPr>
            <w:rFonts w:ascii="Arial" w:hAnsi="Arial" w:cs="Arial"/>
            <w:color w:val="333333"/>
          </w:rPr>
          <w:t xml:space="preserve"> now</w:t>
        </w:r>
      </w:ins>
      <w:ins w:id="296" w:author="Tracy Thompson" w:date="2016-09-28T07:43:00Z">
        <w:r w:rsidRPr="00F76D6A">
          <w:rPr>
            <w:rFonts w:ascii="Arial" w:hAnsi="Arial" w:cs="Arial"/>
            <w:color w:val="333333"/>
          </w:rPr>
          <w:t xml:space="preserve"> </w:t>
        </w:r>
      </w:ins>
      <w:ins w:id="297" w:author="Tracy Thompson" w:date="2016-09-21T13:30:00Z">
        <w:r w:rsidR="00322794" w:rsidRPr="00F76D6A">
          <w:rPr>
            <w:rFonts w:ascii="Arial" w:hAnsi="Arial" w:cs="Arial"/>
            <w:color w:val="333333"/>
          </w:rPr>
          <w:t xml:space="preserve">only applies to </w:t>
        </w:r>
      </w:ins>
      <w:ins w:id="298" w:author="Tracy Thompson" w:date="2016-09-21T13:42:00Z">
        <w:r w:rsidR="00FF2AD6" w:rsidRPr="00F76D6A">
          <w:rPr>
            <w:rFonts w:ascii="Arial" w:hAnsi="Arial" w:cs="Arial"/>
            <w:color w:val="333333"/>
          </w:rPr>
          <w:t xml:space="preserve">DRG </w:t>
        </w:r>
      </w:ins>
      <w:ins w:id="299" w:author="Tracy Thompson" w:date="2016-09-21T13:30:00Z">
        <w:r w:rsidR="00322794" w:rsidRPr="00F76D6A">
          <w:rPr>
            <w:rFonts w:ascii="Arial" w:hAnsi="Arial" w:cs="Arial"/>
            <w:color w:val="333333"/>
          </w:rPr>
          <w:t>L04B</w:t>
        </w:r>
      </w:ins>
      <w:ins w:id="300" w:author="Tracy Thompson" w:date="2016-09-21T13:42:00Z">
        <w:r w:rsidR="00FF2AD6" w:rsidRPr="00F76D6A">
          <w:rPr>
            <w:rFonts w:ascii="Arial" w:hAnsi="Arial" w:cs="Arial"/>
            <w:color w:val="333333"/>
          </w:rPr>
          <w:t xml:space="preserve">. </w:t>
        </w:r>
      </w:ins>
      <w:ins w:id="301" w:author="Tracy Thompson" w:date="2016-09-28T07:43:00Z">
        <w:r w:rsidRPr="00F76D6A">
          <w:rPr>
            <w:rFonts w:ascii="Arial" w:hAnsi="Arial" w:cs="Arial"/>
            <w:color w:val="333333"/>
          </w:rPr>
          <w:t>The c</w:t>
        </w:r>
      </w:ins>
      <w:ins w:id="302" w:author="Tracy Thompson" w:date="2016-09-21T13:42:00Z">
        <w:r w:rsidR="00FF2AD6" w:rsidRPr="00F76D6A">
          <w:rPr>
            <w:rFonts w:ascii="Arial" w:hAnsi="Arial" w:cs="Arial"/>
            <w:color w:val="333333"/>
          </w:rPr>
          <w:t>o-payment value has been revised</w:t>
        </w:r>
      </w:ins>
      <w:ins w:id="303" w:author="Tracy Thompson" w:date="2016-09-21T13:35:00Z">
        <w:r w:rsidR="00322794" w:rsidRPr="00F76D6A">
          <w:rPr>
            <w:rFonts w:ascii="Arial" w:hAnsi="Arial" w:cs="Arial"/>
            <w:color w:val="333333"/>
          </w:rPr>
          <w:t>, see</w:t>
        </w:r>
      </w:ins>
      <w:ins w:id="304" w:author="Tracy Thompson" w:date="2016-09-22T12:23:00Z">
        <w:r w:rsidR="00CF7263" w:rsidRPr="00F76D6A">
          <w:rPr>
            <w:rFonts w:ascii="Arial" w:hAnsi="Arial" w:cs="Arial"/>
            <w:color w:val="333333"/>
          </w:rPr>
          <w:t xml:space="preserve">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_Ref462310362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4.4.5</w:t>
      </w:r>
      <w:ins w:id="305" w:author="Tracy Thompson" w:date="2016-09-22T12:23:00Z">
        <w:r w:rsidR="00CF7263" w:rsidRPr="00BD3E33">
          <w:rPr>
            <w:rFonts w:ascii="Arial" w:hAnsi="Arial" w:cs="Arial"/>
            <w:color w:val="333333"/>
            <w:highlight w:val="lightGray"/>
          </w:rPr>
          <w:fldChar w:fldCharType="end"/>
        </w:r>
      </w:ins>
    </w:p>
    <w:p w:rsidR="00FF2AD6" w:rsidRPr="00F76D6A" w:rsidRDefault="00FF2AD6" w:rsidP="00615B6B">
      <w:pPr>
        <w:pStyle w:val="ListParagraph"/>
        <w:numPr>
          <w:ilvl w:val="0"/>
          <w:numId w:val="22"/>
        </w:numPr>
        <w:ind w:left="714" w:right="-142" w:hanging="357"/>
        <w:rPr>
          <w:ins w:id="306" w:author="Tracy Thompson" w:date="2016-09-21T13:41:00Z"/>
          <w:rFonts w:ascii="Arial" w:hAnsi="Arial" w:cs="Arial"/>
          <w:color w:val="333333"/>
        </w:rPr>
      </w:pPr>
      <w:ins w:id="307" w:author="Tracy Thompson" w:date="2016-09-21T13:37:00Z">
        <w:r w:rsidRPr="00F76D6A">
          <w:rPr>
            <w:rFonts w:ascii="Arial" w:hAnsi="Arial" w:cs="Arial"/>
            <w:color w:val="333333"/>
          </w:rPr>
          <w:t>Endovascular treatment for c</w:t>
        </w:r>
      </w:ins>
      <w:ins w:id="308" w:author="Tracy Thompson" w:date="2016-09-21T13:36:00Z">
        <w:r w:rsidRPr="00F76D6A">
          <w:rPr>
            <w:rFonts w:ascii="Arial" w:hAnsi="Arial" w:cs="Arial"/>
            <w:color w:val="333333"/>
          </w:rPr>
          <w:t>erebral aneurysm</w:t>
        </w:r>
      </w:ins>
      <w:ins w:id="309" w:author="Tracy Thompson" w:date="2016-09-21T13:37:00Z">
        <w:r w:rsidRPr="00F76D6A">
          <w:rPr>
            <w:rFonts w:ascii="Arial" w:hAnsi="Arial" w:cs="Arial"/>
            <w:color w:val="333333"/>
          </w:rPr>
          <w:t xml:space="preserve"> co-payment has been revised to include clot retrieval </w:t>
        </w:r>
      </w:ins>
      <w:ins w:id="310" w:author="Tracy Thompson" w:date="2016-09-21T13:42:00Z">
        <w:r w:rsidRPr="00F76D6A">
          <w:rPr>
            <w:rFonts w:ascii="Arial" w:hAnsi="Arial" w:cs="Arial"/>
            <w:color w:val="333333"/>
          </w:rPr>
          <w:t>procedure</w:t>
        </w:r>
      </w:ins>
      <w:ins w:id="311" w:author="Tracy Thompson" w:date="2016-09-21T14:23:00Z">
        <w:r w:rsidR="00F62644" w:rsidRPr="00F76D6A">
          <w:rPr>
            <w:rFonts w:ascii="Arial" w:hAnsi="Arial" w:cs="Arial"/>
            <w:color w:val="333333"/>
          </w:rPr>
          <w:t>s</w:t>
        </w:r>
      </w:ins>
      <w:ins w:id="312" w:author="Tracy Thompson" w:date="2016-09-21T13:42:00Z">
        <w:r w:rsidRPr="00F76D6A">
          <w:rPr>
            <w:rFonts w:ascii="Arial" w:hAnsi="Arial" w:cs="Arial"/>
            <w:color w:val="333333"/>
          </w:rPr>
          <w:t xml:space="preserve"> </w:t>
        </w:r>
      </w:ins>
      <w:ins w:id="313" w:author="Tracy Thompson" w:date="2016-09-21T13:37:00Z">
        <w:r w:rsidRPr="00F76D6A">
          <w:rPr>
            <w:rFonts w:ascii="Arial" w:hAnsi="Arial" w:cs="Arial"/>
            <w:color w:val="333333"/>
          </w:rPr>
          <w:t>for strokes</w:t>
        </w:r>
      </w:ins>
      <w:ins w:id="314" w:author="Tracy Thompson" w:date="2016-09-21T13:42:00Z">
        <w:r w:rsidRPr="00F76D6A">
          <w:rPr>
            <w:rFonts w:ascii="Arial" w:hAnsi="Arial" w:cs="Arial"/>
            <w:color w:val="333333"/>
          </w:rPr>
          <w:t xml:space="preserve">. </w:t>
        </w:r>
      </w:ins>
      <w:ins w:id="315" w:author="Tracy Thompson" w:date="2016-09-28T07:43:00Z">
        <w:r w:rsidR="002579C9" w:rsidRPr="00F76D6A">
          <w:rPr>
            <w:rFonts w:ascii="Arial" w:hAnsi="Arial" w:cs="Arial"/>
            <w:color w:val="333333"/>
          </w:rPr>
          <w:t>The c</w:t>
        </w:r>
      </w:ins>
      <w:ins w:id="316" w:author="Tracy Thompson" w:date="2016-09-21T13:42:00Z">
        <w:r w:rsidRPr="00F76D6A">
          <w:rPr>
            <w:rFonts w:ascii="Arial" w:hAnsi="Arial" w:cs="Arial"/>
            <w:color w:val="333333"/>
          </w:rPr>
          <w:t>o-payment value has been revised, see</w:t>
        </w:r>
      </w:ins>
      <w:ins w:id="317" w:author="Tracy Thompson" w:date="2016-09-22T12:24:00Z">
        <w:r w:rsidR="00CF7263" w:rsidRPr="00F76D6A">
          <w:rPr>
            <w:rFonts w:ascii="Arial" w:hAnsi="Arial" w:cs="Arial"/>
            <w:color w:val="333333"/>
          </w:rPr>
          <w:t xml:space="preserve">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_Ref462310371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4.4.6</w:t>
      </w:r>
      <w:ins w:id="318" w:author="Tracy Thompson" w:date="2016-09-22T12:24:00Z">
        <w:r w:rsidR="00CF7263" w:rsidRPr="00BD3E33">
          <w:rPr>
            <w:rFonts w:ascii="Arial" w:hAnsi="Arial" w:cs="Arial"/>
            <w:color w:val="333333"/>
            <w:highlight w:val="lightGray"/>
          </w:rPr>
          <w:fldChar w:fldCharType="end"/>
        </w:r>
      </w:ins>
      <w:ins w:id="319" w:author="Tracy Thompson" w:date="2016-09-21T13:36:00Z">
        <w:r w:rsidRPr="00F76D6A">
          <w:rPr>
            <w:rFonts w:ascii="Arial" w:hAnsi="Arial" w:cs="Arial"/>
            <w:color w:val="333333"/>
          </w:rPr>
          <w:t xml:space="preserve"> </w:t>
        </w:r>
      </w:ins>
    </w:p>
    <w:p w:rsidR="00FF2AD6" w:rsidRPr="00F76D6A" w:rsidRDefault="00FF2AD6" w:rsidP="00615B6B">
      <w:pPr>
        <w:pStyle w:val="ListParagraph"/>
        <w:numPr>
          <w:ilvl w:val="0"/>
          <w:numId w:val="22"/>
        </w:numPr>
        <w:ind w:left="714" w:right="-142" w:hanging="357"/>
        <w:rPr>
          <w:ins w:id="320" w:author="Tracy Thompson" w:date="2016-09-21T13:30:00Z"/>
          <w:rFonts w:ascii="Arial" w:hAnsi="Arial" w:cs="Arial"/>
          <w:color w:val="333333"/>
        </w:rPr>
      </w:pPr>
      <w:ins w:id="321" w:author="Tracy Thompson" w:date="2016-09-21T13:43:00Z">
        <w:r w:rsidRPr="00F76D6A">
          <w:rPr>
            <w:rFonts w:ascii="Arial" w:hAnsi="Arial" w:cs="Arial"/>
            <w:color w:val="333333"/>
          </w:rPr>
          <w:t xml:space="preserve">A new co-payment has been developed for </w:t>
        </w:r>
      </w:ins>
      <w:ins w:id="322" w:author="Tracy Thompson" w:date="2016-09-21T13:44:00Z">
        <w:r w:rsidRPr="00F76D6A">
          <w:rPr>
            <w:rFonts w:ascii="Arial" w:hAnsi="Arial" w:cs="Arial"/>
            <w:color w:val="333333"/>
          </w:rPr>
          <w:t xml:space="preserve">the </w:t>
        </w:r>
      </w:ins>
      <w:ins w:id="323" w:author="Tracy Thompson" w:date="2016-09-27T13:27:00Z">
        <w:r w:rsidR="00596800" w:rsidRPr="00F76D6A">
          <w:rPr>
            <w:rFonts w:ascii="Arial" w:hAnsi="Arial" w:cs="Arial"/>
            <w:color w:val="333333"/>
          </w:rPr>
          <w:t>i</w:t>
        </w:r>
      </w:ins>
      <w:ins w:id="324" w:author="Tracy Thompson" w:date="2016-09-21T13:41:00Z">
        <w:r w:rsidRPr="00F76D6A">
          <w:rPr>
            <w:rFonts w:ascii="Arial" w:hAnsi="Arial" w:cs="Arial"/>
            <w:color w:val="333333"/>
          </w:rPr>
          <w:t>solat</w:t>
        </w:r>
      </w:ins>
      <w:ins w:id="325" w:author="Tracy Thompson" w:date="2016-09-21T13:43:00Z">
        <w:r w:rsidRPr="00F76D6A">
          <w:rPr>
            <w:rFonts w:ascii="Arial" w:hAnsi="Arial" w:cs="Arial"/>
            <w:color w:val="333333"/>
          </w:rPr>
          <w:t>ed limb infusion</w:t>
        </w:r>
      </w:ins>
      <w:ins w:id="326" w:author="Tracy Thompson" w:date="2016-09-21T13:44:00Z">
        <w:r w:rsidRPr="00F76D6A">
          <w:rPr>
            <w:rFonts w:ascii="Arial" w:hAnsi="Arial" w:cs="Arial"/>
            <w:color w:val="333333"/>
          </w:rPr>
          <w:t>s</w:t>
        </w:r>
      </w:ins>
      <w:ins w:id="327" w:author="Tracy Thompson" w:date="2016-09-22T07:20:00Z">
        <w:r w:rsidR="00233C9D" w:rsidRPr="00F76D6A">
          <w:rPr>
            <w:rFonts w:ascii="Arial" w:hAnsi="Arial" w:cs="Arial"/>
            <w:color w:val="333333"/>
          </w:rPr>
          <w:t xml:space="preserve"> </w:t>
        </w:r>
      </w:ins>
      <w:ins w:id="328" w:author="Michael Rains" w:date="2016-09-26T13:38:00Z">
        <w:r w:rsidR="001D54C5" w:rsidRPr="00F76D6A">
          <w:rPr>
            <w:rFonts w:ascii="Arial" w:hAnsi="Arial" w:cs="Arial"/>
            <w:color w:val="333333"/>
          </w:rPr>
          <w:t>procedure (</w:t>
        </w:r>
      </w:ins>
      <w:ins w:id="329" w:author="Tracy Thompson" w:date="2016-09-22T07:20:00Z">
        <w:r w:rsidR="00233C9D" w:rsidRPr="00F76D6A">
          <w:rPr>
            <w:rFonts w:ascii="Arial" w:hAnsi="Arial" w:cs="Arial"/>
            <w:color w:val="333333"/>
          </w:rPr>
          <w:t>ILI</w:t>
        </w:r>
      </w:ins>
      <w:ins w:id="330" w:author="Michael Rains" w:date="2016-09-26T13:38:00Z">
        <w:r w:rsidR="001D54C5" w:rsidRPr="00F76D6A">
          <w:rPr>
            <w:rFonts w:ascii="Arial" w:hAnsi="Arial" w:cs="Arial"/>
            <w:color w:val="333333"/>
          </w:rPr>
          <w:t>)</w:t>
        </w:r>
      </w:ins>
      <w:ins w:id="331" w:author="Tracy Thompson" w:date="2016-09-21T13:43:00Z">
        <w:r w:rsidRPr="00F76D6A">
          <w:rPr>
            <w:rFonts w:ascii="Arial" w:hAnsi="Arial" w:cs="Arial"/>
            <w:color w:val="333333"/>
          </w:rPr>
          <w:t>, see</w:t>
        </w:r>
      </w:ins>
      <w:ins w:id="332" w:author="Tracy Thompson" w:date="2016-09-22T12:24:00Z">
        <w:r w:rsidR="00CF7263" w:rsidRPr="00F76D6A">
          <w:rPr>
            <w:rFonts w:ascii="Arial" w:hAnsi="Arial" w:cs="Arial"/>
            <w:color w:val="333333"/>
          </w:rPr>
          <w:t xml:space="preserve">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_Ref462310380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4.4.7</w:t>
      </w:r>
      <w:ins w:id="333" w:author="Tracy Thompson" w:date="2016-09-22T12:24:00Z">
        <w:r w:rsidR="00CF7263" w:rsidRPr="00BD3E33">
          <w:rPr>
            <w:rFonts w:ascii="Arial" w:hAnsi="Arial" w:cs="Arial"/>
            <w:color w:val="333333"/>
            <w:highlight w:val="lightGray"/>
          </w:rPr>
          <w:fldChar w:fldCharType="end"/>
        </w:r>
      </w:ins>
    </w:p>
    <w:p w:rsidR="00322794" w:rsidRPr="00F76D6A" w:rsidRDefault="00F62644" w:rsidP="00615B6B">
      <w:pPr>
        <w:pStyle w:val="ListParagraph"/>
        <w:numPr>
          <w:ilvl w:val="0"/>
          <w:numId w:val="22"/>
        </w:numPr>
        <w:ind w:left="714" w:right="-142" w:hanging="357"/>
        <w:rPr>
          <w:ins w:id="334" w:author="Tracy Thompson" w:date="2016-09-21T14:26:00Z"/>
          <w:rFonts w:ascii="Arial" w:hAnsi="Arial" w:cs="Arial"/>
          <w:color w:val="333333"/>
        </w:rPr>
      </w:pPr>
      <w:ins w:id="335" w:author="Tracy Thompson" w:date="2016-09-21T14:24:00Z">
        <w:r w:rsidRPr="00F76D6A">
          <w:rPr>
            <w:rFonts w:ascii="Arial" w:hAnsi="Arial" w:cs="Arial"/>
            <w:color w:val="333333"/>
          </w:rPr>
          <w:t>Due to the new structure o</w:t>
        </w:r>
      </w:ins>
      <w:ins w:id="336" w:author="Tracy Thompson" w:date="2016-09-21T13:30:00Z">
        <w:r w:rsidR="00322794" w:rsidRPr="00F76D6A">
          <w:rPr>
            <w:rFonts w:ascii="Arial" w:hAnsi="Arial" w:cs="Arial"/>
            <w:color w:val="333333"/>
          </w:rPr>
          <w:t>f the neonatal MDC in AR-DRG v7.0</w:t>
        </w:r>
      </w:ins>
      <w:ins w:id="337" w:author="Tracy Thompson" w:date="2016-09-21T14:24:00Z">
        <w:r w:rsidRPr="00F76D6A">
          <w:rPr>
            <w:rFonts w:ascii="Arial" w:hAnsi="Arial" w:cs="Arial"/>
            <w:color w:val="333333"/>
          </w:rPr>
          <w:t xml:space="preserve"> </w:t>
        </w:r>
      </w:ins>
      <w:ins w:id="338" w:author="Tracy Thompson" w:date="2016-09-22T07:20:00Z">
        <w:r w:rsidR="00233C9D" w:rsidRPr="00F76D6A">
          <w:rPr>
            <w:rFonts w:ascii="Arial" w:hAnsi="Arial" w:cs="Arial"/>
            <w:color w:val="333333"/>
          </w:rPr>
          <w:t>w</w:t>
        </w:r>
      </w:ins>
      <w:ins w:id="339" w:author="Tracy Thompson" w:date="2016-09-21T14:24:00Z">
        <w:r w:rsidRPr="00F76D6A">
          <w:rPr>
            <w:rFonts w:ascii="Arial" w:hAnsi="Arial" w:cs="Arial"/>
            <w:color w:val="333333"/>
          </w:rPr>
          <w:t>ell newborn and neonate definitions have been revised</w:t>
        </w:r>
      </w:ins>
      <w:ins w:id="340" w:author="Tracy Thompson" w:date="2016-09-21T13:30:00Z">
        <w:r w:rsidR="00322794" w:rsidRPr="00F76D6A">
          <w:rPr>
            <w:rFonts w:ascii="Arial" w:hAnsi="Arial" w:cs="Arial"/>
            <w:color w:val="333333"/>
          </w:rPr>
          <w:t>, see</w:t>
        </w:r>
      </w:ins>
      <w:ins w:id="341" w:author="Tracy Thompson" w:date="2016-09-22T12:24:00Z">
        <w:r w:rsidR="00CF7263" w:rsidRPr="00F76D6A">
          <w:rPr>
            <w:rFonts w:ascii="Arial" w:hAnsi="Arial" w:cs="Arial"/>
            <w:color w:val="333333"/>
          </w:rPr>
          <w:t xml:space="preserve"> </w:t>
        </w:r>
      </w:ins>
      <w:r w:rsidR="00F843CE" w:rsidRPr="00F843CE">
        <w:rPr>
          <w:rFonts w:ascii="Arial" w:hAnsi="Arial" w:cs="Arial"/>
          <w:color w:val="333333"/>
          <w:highlight w:val="lightGray"/>
        </w:rPr>
        <w:fldChar w:fldCharType="begin"/>
      </w:r>
      <w:r w:rsidR="00F843CE" w:rsidRPr="00F843CE">
        <w:rPr>
          <w:rFonts w:ascii="Arial" w:hAnsi="Arial" w:cs="Arial"/>
          <w:color w:val="333333"/>
          <w:highlight w:val="lightGray"/>
        </w:rPr>
        <w:instrText xml:space="preserve"> REF _Ref470151565 \r \h  \* MERGEFORMAT </w:instrText>
      </w:r>
      <w:r w:rsidR="00F843CE" w:rsidRPr="00F843CE">
        <w:rPr>
          <w:rFonts w:ascii="Arial" w:hAnsi="Arial" w:cs="Arial"/>
          <w:color w:val="333333"/>
          <w:highlight w:val="lightGray"/>
        </w:rPr>
      </w:r>
      <w:r w:rsidR="00F843CE" w:rsidRPr="00F843CE">
        <w:rPr>
          <w:rFonts w:ascii="Arial" w:hAnsi="Arial" w:cs="Arial"/>
          <w:color w:val="333333"/>
          <w:highlight w:val="lightGray"/>
        </w:rPr>
        <w:fldChar w:fldCharType="separate"/>
      </w:r>
      <w:r w:rsidR="00F843CE" w:rsidRPr="00F843CE">
        <w:rPr>
          <w:rFonts w:ascii="Arial" w:hAnsi="Arial" w:cs="Arial"/>
          <w:color w:val="333333"/>
          <w:highlight w:val="lightGray"/>
        </w:rPr>
        <w:t>5.2.9</w:t>
      </w:r>
      <w:r w:rsidR="00F843CE" w:rsidRPr="00F843CE">
        <w:rPr>
          <w:rFonts w:ascii="Arial" w:hAnsi="Arial" w:cs="Arial"/>
          <w:color w:val="333333"/>
          <w:highlight w:val="lightGray"/>
        </w:rPr>
        <w:fldChar w:fldCharType="end"/>
      </w:r>
      <w:ins w:id="342" w:author="Tracy Thompson" w:date="2016-09-22T12:24:00Z">
        <w:r w:rsidR="00CF7263" w:rsidRPr="00F76D6A">
          <w:rPr>
            <w:rFonts w:ascii="Arial" w:hAnsi="Arial" w:cs="Arial"/>
            <w:color w:val="333333"/>
          </w:rPr>
          <w:t xml:space="preserve"> and </w:t>
        </w:r>
      </w:ins>
      <w:r w:rsidR="00CF7263" w:rsidRPr="00BD3E33">
        <w:rPr>
          <w:rFonts w:ascii="Arial" w:hAnsi="Arial" w:cs="Arial"/>
          <w:color w:val="333333"/>
          <w:highlight w:val="lightGray"/>
        </w:rPr>
        <w:fldChar w:fldCharType="begin"/>
      </w:r>
      <w:r w:rsidR="00CF7263" w:rsidRPr="00F76D6A">
        <w:rPr>
          <w:rFonts w:ascii="Arial" w:hAnsi="Arial" w:cs="Arial"/>
          <w:color w:val="333333"/>
          <w:highlight w:val="lightGray"/>
        </w:rPr>
        <w:instrText xml:space="preserve"> REF _Ref183319013 \r \h </w:instrText>
      </w:r>
      <w:r w:rsidR="00085180" w:rsidRPr="00F76D6A">
        <w:rPr>
          <w:rFonts w:ascii="Arial" w:hAnsi="Arial" w:cs="Arial"/>
          <w:color w:val="333333"/>
          <w:highlight w:val="lightGray"/>
        </w:rPr>
        <w:instrText xml:space="preserve"> \* MERGEFORMAT </w:instrText>
      </w:r>
      <w:r w:rsidR="00CF7263" w:rsidRPr="00BD3E33">
        <w:rPr>
          <w:rFonts w:ascii="Arial" w:hAnsi="Arial" w:cs="Arial"/>
          <w:color w:val="333333"/>
          <w:highlight w:val="lightGray"/>
        </w:rPr>
      </w:r>
      <w:r w:rsidR="00CF7263" w:rsidRPr="00BD3E33">
        <w:rPr>
          <w:rFonts w:ascii="Arial" w:hAnsi="Arial" w:cs="Arial"/>
          <w:color w:val="333333"/>
          <w:highlight w:val="lightGray"/>
        </w:rPr>
        <w:fldChar w:fldCharType="separate"/>
      </w:r>
      <w:r w:rsidR="00F843CE">
        <w:rPr>
          <w:rFonts w:ascii="Arial" w:hAnsi="Arial" w:cs="Arial"/>
          <w:color w:val="333333"/>
          <w:highlight w:val="lightGray"/>
        </w:rPr>
        <w:t>5.2.11</w:t>
      </w:r>
      <w:ins w:id="343" w:author="Tracy Thompson" w:date="2016-09-22T12:25:00Z">
        <w:r w:rsidR="00CF7263" w:rsidRPr="00BD3E33">
          <w:rPr>
            <w:rFonts w:ascii="Arial" w:hAnsi="Arial" w:cs="Arial"/>
            <w:color w:val="333333"/>
            <w:highlight w:val="lightGray"/>
          </w:rPr>
          <w:fldChar w:fldCharType="end"/>
        </w:r>
      </w:ins>
    </w:p>
    <w:p w:rsidR="00053509" w:rsidRDefault="002074A0" w:rsidP="00B35220">
      <w:pPr>
        <w:pStyle w:val="ListParagraph"/>
        <w:numPr>
          <w:ilvl w:val="0"/>
          <w:numId w:val="22"/>
        </w:numPr>
        <w:rPr>
          <w:rFonts w:ascii="Arial" w:hAnsi="Arial" w:cs="Arial"/>
          <w:color w:val="333333"/>
        </w:rPr>
      </w:pPr>
      <w:ins w:id="344" w:author="Tracy Thompson" w:date="2016-09-21T13:56:00Z">
        <w:r w:rsidRPr="00913670">
          <w:rPr>
            <w:rFonts w:ascii="Arial" w:hAnsi="Arial" w:cs="Arial"/>
            <w:color w:val="333333"/>
          </w:rPr>
          <w:t>Sc</w:t>
        </w:r>
      </w:ins>
      <w:ins w:id="345" w:author="Tracy Thompson" w:date="2016-09-21T13:30:00Z">
        <w:r w:rsidR="00322794" w:rsidRPr="00913670">
          <w:rPr>
            <w:rFonts w:ascii="Arial" w:hAnsi="Arial" w:cs="Arial"/>
            <w:color w:val="333333"/>
          </w:rPr>
          <w:t>ope exclusion</w:t>
        </w:r>
      </w:ins>
      <w:ins w:id="346" w:author="Tracy Thompson" w:date="2016-09-21T13:57:00Z">
        <w:r w:rsidRPr="00913670">
          <w:rPr>
            <w:rFonts w:ascii="Arial" w:hAnsi="Arial" w:cs="Arial"/>
            <w:color w:val="333333"/>
          </w:rPr>
          <w:t xml:space="preserve"> rules</w:t>
        </w:r>
      </w:ins>
      <w:ins w:id="347" w:author="Tracy Thompson" w:date="2016-09-21T13:30:00Z">
        <w:r w:rsidR="00322794" w:rsidRPr="00913670">
          <w:rPr>
            <w:rFonts w:ascii="Arial" w:hAnsi="Arial" w:cs="Arial"/>
            <w:color w:val="333333"/>
          </w:rPr>
          <w:t xml:space="preserve"> for cystoscop</w:t>
        </w:r>
      </w:ins>
      <w:ins w:id="348" w:author="Tracy Thompson" w:date="2016-09-22T07:21:00Z">
        <w:r w:rsidR="00233C9D" w:rsidRPr="00913670">
          <w:rPr>
            <w:rFonts w:ascii="Arial" w:hAnsi="Arial" w:cs="Arial"/>
            <w:color w:val="333333"/>
          </w:rPr>
          <w:t>y</w:t>
        </w:r>
      </w:ins>
      <w:ins w:id="349" w:author="Tracy Thompson" w:date="2016-09-21T13:30:00Z">
        <w:r w:rsidR="00322794" w:rsidRPr="00913670">
          <w:rPr>
            <w:rFonts w:ascii="Arial" w:hAnsi="Arial" w:cs="Arial"/>
            <w:color w:val="333333"/>
          </w:rPr>
          <w:t>, bronchoscop</w:t>
        </w:r>
      </w:ins>
      <w:ins w:id="350" w:author="Tracy Thompson" w:date="2016-09-22T07:21:00Z">
        <w:r w:rsidR="00233C9D" w:rsidRPr="00913670">
          <w:rPr>
            <w:rFonts w:ascii="Arial" w:hAnsi="Arial" w:cs="Arial"/>
            <w:color w:val="333333"/>
          </w:rPr>
          <w:t>y</w:t>
        </w:r>
      </w:ins>
      <w:ins w:id="351" w:author="Tracy Thompson" w:date="2016-09-21T13:30:00Z">
        <w:r w:rsidR="00322794" w:rsidRPr="00913670">
          <w:rPr>
            <w:rFonts w:ascii="Arial" w:hAnsi="Arial" w:cs="Arial"/>
            <w:color w:val="333333"/>
          </w:rPr>
          <w:t>, ERCP, colonoscop</w:t>
        </w:r>
      </w:ins>
      <w:ins w:id="352" w:author="Tracy Thompson" w:date="2016-09-22T07:21:00Z">
        <w:r w:rsidR="00233C9D" w:rsidRPr="00913670">
          <w:rPr>
            <w:rFonts w:ascii="Arial" w:hAnsi="Arial" w:cs="Arial"/>
            <w:color w:val="333333"/>
          </w:rPr>
          <w:t>y</w:t>
        </w:r>
      </w:ins>
      <w:ins w:id="353" w:author="Tracy Thompson" w:date="2016-09-21T13:30:00Z">
        <w:r w:rsidR="00322794" w:rsidRPr="00913670">
          <w:rPr>
            <w:rFonts w:ascii="Arial" w:hAnsi="Arial" w:cs="Arial"/>
            <w:color w:val="333333"/>
          </w:rPr>
          <w:t>, and gastroscop</w:t>
        </w:r>
      </w:ins>
      <w:ins w:id="354" w:author="Tracy Thompson" w:date="2016-09-22T07:21:00Z">
        <w:r w:rsidR="00233C9D" w:rsidRPr="00913670">
          <w:rPr>
            <w:rFonts w:ascii="Arial" w:hAnsi="Arial" w:cs="Arial"/>
            <w:color w:val="333333"/>
          </w:rPr>
          <w:t>y</w:t>
        </w:r>
      </w:ins>
      <w:ins w:id="355" w:author="Tracy Thompson" w:date="2016-09-21T13:30:00Z">
        <w:r w:rsidR="00322794" w:rsidRPr="00913670">
          <w:rPr>
            <w:rFonts w:ascii="Arial" w:hAnsi="Arial" w:cs="Arial"/>
            <w:color w:val="333333"/>
          </w:rPr>
          <w:t xml:space="preserve"> </w:t>
        </w:r>
      </w:ins>
      <w:ins w:id="356" w:author="Tracy Thompson" w:date="2016-09-21T13:57:00Z">
        <w:r w:rsidRPr="00913670">
          <w:rPr>
            <w:rFonts w:ascii="Arial" w:hAnsi="Arial" w:cs="Arial"/>
            <w:color w:val="333333"/>
          </w:rPr>
          <w:t xml:space="preserve">have been revised which has </w:t>
        </w:r>
      </w:ins>
      <w:ins w:id="357" w:author="Tracy Thompson" w:date="2016-09-27T13:27:00Z">
        <w:r w:rsidR="00596800" w:rsidRPr="00913670">
          <w:rPr>
            <w:rFonts w:ascii="Arial" w:hAnsi="Arial" w:cs="Arial"/>
            <w:color w:val="333333"/>
          </w:rPr>
          <w:t>led</w:t>
        </w:r>
      </w:ins>
      <w:ins w:id="358" w:author="Tracy Thompson" w:date="2016-09-21T13:30:00Z">
        <w:r w:rsidR="00322794" w:rsidRPr="00913670">
          <w:rPr>
            <w:rFonts w:ascii="Arial" w:hAnsi="Arial" w:cs="Arial"/>
            <w:color w:val="333333"/>
          </w:rPr>
          <w:t xml:space="preserve"> to a small number of newly excluded events</w:t>
        </w:r>
      </w:ins>
      <w:ins w:id="359" w:author="Tracy Thompson" w:date="2016-09-21T13:59:00Z">
        <w:r w:rsidRPr="00913670">
          <w:rPr>
            <w:rFonts w:ascii="Arial" w:hAnsi="Arial" w:cs="Arial"/>
            <w:color w:val="333333"/>
          </w:rPr>
          <w:t>, see</w:t>
        </w:r>
      </w:ins>
      <w:ins w:id="360" w:author="Tracy Thompson" w:date="2016-09-22T12:27:00Z">
        <w:r w:rsidR="00CF7263" w:rsidRPr="00913670">
          <w:rPr>
            <w:rFonts w:ascii="Arial" w:hAnsi="Arial" w:cs="Arial"/>
            <w:color w:val="333333"/>
          </w:rPr>
          <w:t xml:space="preserve"> </w:t>
        </w:r>
      </w:ins>
      <w:ins w:id="361" w:author="Tracy Thompson" w:date="2016-09-22T12:28:00Z">
        <w:r w:rsidR="00CF7263" w:rsidRPr="00913670">
          <w:rPr>
            <w:rFonts w:ascii="Arial" w:hAnsi="Arial" w:cs="Arial"/>
            <w:color w:val="333333"/>
            <w:highlight w:val="lightGray"/>
          </w:rPr>
          <w:fldChar w:fldCharType="begin"/>
        </w:r>
        <w:r w:rsidR="00CF7263" w:rsidRPr="00913670">
          <w:rPr>
            <w:rFonts w:ascii="Arial" w:hAnsi="Arial" w:cs="Arial"/>
            <w:color w:val="333333"/>
            <w:highlight w:val="lightGray"/>
          </w:rPr>
          <w:instrText xml:space="preserve"> REF _Ref339277655 \r \h </w:instrText>
        </w:r>
      </w:ins>
      <w:r w:rsidR="00085180" w:rsidRPr="00913670">
        <w:rPr>
          <w:rFonts w:ascii="Arial" w:hAnsi="Arial" w:cs="Arial"/>
          <w:color w:val="333333"/>
          <w:highlight w:val="lightGray"/>
        </w:rPr>
        <w:instrText xml:space="preserve"> \* MERGEFORMAT </w:instrText>
      </w:r>
      <w:r w:rsidR="00CF7263" w:rsidRPr="00913670">
        <w:rPr>
          <w:rFonts w:ascii="Arial" w:hAnsi="Arial" w:cs="Arial"/>
          <w:color w:val="333333"/>
          <w:highlight w:val="lightGray"/>
        </w:rPr>
      </w:r>
      <w:r w:rsidR="00CF7263" w:rsidRPr="00913670">
        <w:rPr>
          <w:rFonts w:ascii="Arial" w:hAnsi="Arial" w:cs="Arial"/>
          <w:color w:val="333333"/>
          <w:highlight w:val="lightGray"/>
        </w:rPr>
        <w:fldChar w:fldCharType="separate"/>
      </w:r>
      <w:r w:rsidR="00F843CE">
        <w:rPr>
          <w:rFonts w:ascii="Arial" w:hAnsi="Arial" w:cs="Arial"/>
          <w:color w:val="333333"/>
          <w:highlight w:val="lightGray"/>
        </w:rPr>
        <w:t>5.2.31</w:t>
      </w:r>
      <w:ins w:id="362" w:author="Tracy Thompson" w:date="2016-09-22T12:28:00Z">
        <w:r w:rsidR="00CF7263" w:rsidRPr="00913670">
          <w:rPr>
            <w:rFonts w:ascii="Arial" w:hAnsi="Arial" w:cs="Arial"/>
            <w:color w:val="333333"/>
            <w:highlight w:val="lightGray"/>
          </w:rPr>
          <w:fldChar w:fldCharType="end"/>
        </w:r>
        <w:r w:rsidR="00CF7263" w:rsidRPr="00913670">
          <w:rPr>
            <w:rFonts w:ascii="Arial" w:hAnsi="Arial" w:cs="Arial"/>
            <w:color w:val="333333"/>
          </w:rPr>
          <w:t xml:space="preserve">, </w:t>
        </w:r>
        <w:r w:rsidR="00CF7263" w:rsidRPr="00913670">
          <w:rPr>
            <w:rFonts w:ascii="Arial" w:hAnsi="Arial" w:cs="Arial"/>
            <w:color w:val="333333"/>
            <w:highlight w:val="lightGray"/>
          </w:rPr>
          <w:fldChar w:fldCharType="begin"/>
        </w:r>
        <w:r w:rsidR="00CF7263" w:rsidRPr="00913670">
          <w:rPr>
            <w:rFonts w:ascii="Arial" w:hAnsi="Arial" w:cs="Arial"/>
            <w:color w:val="333333"/>
            <w:highlight w:val="lightGray"/>
          </w:rPr>
          <w:instrText xml:space="preserve"> REF _Ref462310612 \r \h </w:instrText>
        </w:r>
      </w:ins>
      <w:r w:rsidR="00085180" w:rsidRPr="00913670">
        <w:rPr>
          <w:rFonts w:ascii="Arial" w:hAnsi="Arial" w:cs="Arial"/>
          <w:color w:val="333333"/>
          <w:highlight w:val="lightGray"/>
        </w:rPr>
        <w:instrText xml:space="preserve"> \* MERGEFORMAT </w:instrText>
      </w:r>
      <w:r w:rsidR="00CF7263" w:rsidRPr="00913670">
        <w:rPr>
          <w:rFonts w:ascii="Arial" w:hAnsi="Arial" w:cs="Arial"/>
          <w:color w:val="333333"/>
          <w:highlight w:val="lightGray"/>
        </w:rPr>
      </w:r>
      <w:r w:rsidR="00CF7263" w:rsidRPr="00913670">
        <w:rPr>
          <w:rFonts w:ascii="Arial" w:hAnsi="Arial" w:cs="Arial"/>
          <w:color w:val="333333"/>
          <w:highlight w:val="lightGray"/>
        </w:rPr>
        <w:fldChar w:fldCharType="separate"/>
      </w:r>
      <w:r w:rsidR="00F843CE">
        <w:rPr>
          <w:rFonts w:ascii="Arial" w:hAnsi="Arial" w:cs="Arial"/>
          <w:color w:val="333333"/>
          <w:highlight w:val="lightGray"/>
        </w:rPr>
        <w:t>5.2.33</w:t>
      </w:r>
      <w:ins w:id="363" w:author="Tracy Thompson" w:date="2016-09-22T12:28:00Z">
        <w:r w:rsidR="00CF7263" w:rsidRPr="00913670">
          <w:rPr>
            <w:rFonts w:ascii="Arial" w:hAnsi="Arial" w:cs="Arial"/>
            <w:color w:val="333333"/>
            <w:highlight w:val="lightGray"/>
          </w:rPr>
          <w:fldChar w:fldCharType="end"/>
        </w:r>
        <w:r w:rsidR="00CF7263" w:rsidRPr="00913670">
          <w:rPr>
            <w:rFonts w:ascii="Arial" w:hAnsi="Arial" w:cs="Arial"/>
            <w:color w:val="333333"/>
          </w:rPr>
          <w:t xml:space="preserve">, </w:t>
        </w:r>
        <w:r w:rsidR="00CF7263" w:rsidRPr="00913670">
          <w:rPr>
            <w:rFonts w:ascii="Arial" w:hAnsi="Arial" w:cs="Arial"/>
            <w:color w:val="333333"/>
            <w:highlight w:val="lightGray"/>
          </w:rPr>
          <w:fldChar w:fldCharType="begin"/>
        </w:r>
        <w:r w:rsidR="00CF7263" w:rsidRPr="00913670">
          <w:rPr>
            <w:rFonts w:ascii="Arial" w:hAnsi="Arial" w:cs="Arial"/>
            <w:color w:val="333333"/>
            <w:highlight w:val="lightGray"/>
          </w:rPr>
          <w:instrText xml:space="preserve"> REF _Ref339277649 \r \h </w:instrText>
        </w:r>
      </w:ins>
      <w:r w:rsidR="00085180" w:rsidRPr="00913670">
        <w:rPr>
          <w:rFonts w:ascii="Arial" w:hAnsi="Arial" w:cs="Arial"/>
          <w:color w:val="333333"/>
          <w:highlight w:val="lightGray"/>
        </w:rPr>
        <w:instrText xml:space="preserve"> \* MERGEFORMAT </w:instrText>
      </w:r>
      <w:r w:rsidR="00CF7263" w:rsidRPr="00913670">
        <w:rPr>
          <w:rFonts w:ascii="Arial" w:hAnsi="Arial" w:cs="Arial"/>
          <w:color w:val="333333"/>
          <w:highlight w:val="lightGray"/>
        </w:rPr>
      </w:r>
      <w:r w:rsidR="00CF7263" w:rsidRPr="00913670">
        <w:rPr>
          <w:rFonts w:ascii="Arial" w:hAnsi="Arial" w:cs="Arial"/>
          <w:color w:val="333333"/>
          <w:highlight w:val="lightGray"/>
        </w:rPr>
        <w:fldChar w:fldCharType="separate"/>
      </w:r>
      <w:r w:rsidR="00F843CE">
        <w:rPr>
          <w:rFonts w:ascii="Arial" w:hAnsi="Arial" w:cs="Arial"/>
          <w:color w:val="333333"/>
          <w:highlight w:val="lightGray"/>
        </w:rPr>
        <w:t>5.2.35</w:t>
      </w:r>
      <w:ins w:id="364" w:author="Tracy Thompson" w:date="2016-09-22T12:28:00Z">
        <w:r w:rsidR="00CF7263" w:rsidRPr="00913670">
          <w:rPr>
            <w:rFonts w:ascii="Arial" w:hAnsi="Arial" w:cs="Arial"/>
            <w:color w:val="333333"/>
            <w:highlight w:val="lightGray"/>
          </w:rPr>
          <w:fldChar w:fldCharType="end"/>
        </w:r>
      </w:ins>
      <w:r w:rsidR="008A435E">
        <w:rPr>
          <w:rFonts w:ascii="Arial" w:hAnsi="Arial" w:cs="Arial"/>
          <w:color w:val="333333"/>
        </w:rPr>
        <w:t>.</w:t>
      </w:r>
      <w:ins w:id="365" w:author="Tracy Thompson" w:date="2016-09-22T12:27:00Z">
        <w:r w:rsidR="00CF7263" w:rsidRPr="00913670">
          <w:rPr>
            <w:rFonts w:ascii="Arial" w:hAnsi="Arial" w:cs="Arial"/>
            <w:color w:val="333333"/>
          </w:rPr>
          <w:t xml:space="preserve"> </w:t>
        </w:r>
      </w:ins>
    </w:p>
    <w:p w:rsidR="009A2C04" w:rsidRPr="00913670" w:rsidRDefault="009A2C04" w:rsidP="009A2C04">
      <w:pPr>
        <w:pStyle w:val="ListParagraph"/>
        <w:rPr>
          <w:rFonts w:ascii="Arial" w:hAnsi="Arial" w:cs="Arial"/>
          <w:color w:val="333333"/>
        </w:rPr>
      </w:pPr>
    </w:p>
    <w:p w:rsidR="001F6FFF" w:rsidRPr="00990412" w:rsidRDefault="001F6FFF" w:rsidP="00990412">
      <w:pPr>
        <w:pStyle w:val="Heading3"/>
      </w:pPr>
      <w:bookmarkStart w:id="366" w:name="_Toc469033094"/>
      <w:r w:rsidRPr="00990412">
        <w:t>Changes from WIESNZ1</w:t>
      </w:r>
      <w:ins w:id="367" w:author="Tracy Thompson" w:date="2016-03-31T13:59:00Z">
        <w:r w:rsidR="00D413E4">
          <w:t>5</w:t>
        </w:r>
      </w:ins>
      <w:del w:id="368" w:author="Tracy Thompson" w:date="2016-03-31T13:59:00Z">
        <w:r w:rsidR="001B4F92" w:rsidRPr="00990412" w:rsidDel="00D413E4">
          <w:delText>4</w:delText>
        </w:r>
      </w:del>
      <w:r w:rsidRPr="00990412">
        <w:t xml:space="preserve"> to WIESNZ1</w:t>
      </w:r>
      <w:ins w:id="369" w:author="Tracy Thompson" w:date="2016-03-31T13:59:00Z">
        <w:r w:rsidR="00D413E4">
          <w:t>6</w:t>
        </w:r>
      </w:ins>
      <w:del w:id="370" w:author="Tracy Thompson" w:date="2016-03-31T13:59:00Z">
        <w:r w:rsidR="001B4F92" w:rsidRPr="00990412" w:rsidDel="00D413E4">
          <w:delText>5</w:delText>
        </w:r>
      </w:del>
      <w:bookmarkEnd w:id="366"/>
    </w:p>
    <w:p w:rsidR="004F1187" w:rsidRDefault="004F1187" w:rsidP="00233C9D">
      <w:pPr>
        <w:spacing w:line="276" w:lineRule="auto"/>
        <w:rPr>
          <w:rFonts w:ascii="Arial" w:hAnsi="Arial" w:cs="Arial"/>
          <w:color w:val="333333"/>
        </w:rPr>
      </w:pPr>
      <w:r w:rsidRPr="00AE1B2E">
        <w:rPr>
          <w:rFonts w:ascii="Arial" w:hAnsi="Arial" w:cs="Arial"/>
          <w:color w:val="333333"/>
        </w:rPr>
        <w:t>The WIESNZ1</w:t>
      </w:r>
      <w:ins w:id="371" w:author="Tracy Thompson" w:date="2016-03-31T14:04:00Z">
        <w:r w:rsidR="00C71366">
          <w:rPr>
            <w:rFonts w:ascii="Arial" w:hAnsi="Arial" w:cs="Arial"/>
            <w:color w:val="333333"/>
          </w:rPr>
          <w:t>5</w:t>
        </w:r>
      </w:ins>
      <w:del w:id="372" w:author="Tracy Thompson" w:date="2016-03-31T14:04:00Z">
        <w:r w:rsidRPr="00AE1B2E" w:rsidDel="00C71366">
          <w:rPr>
            <w:rFonts w:ascii="Arial" w:hAnsi="Arial" w:cs="Arial"/>
            <w:color w:val="333333"/>
          </w:rPr>
          <w:delText>4</w:delText>
        </w:r>
      </w:del>
      <w:r w:rsidRPr="00AE1B2E">
        <w:rPr>
          <w:rFonts w:ascii="Arial" w:hAnsi="Arial" w:cs="Arial"/>
          <w:color w:val="333333"/>
        </w:rPr>
        <w:t xml:space="preserve"> casemix framework was based on ICD-10-AM/ACHI 6th Edition and AR-DRG v6.0x</w:t>
      </w:r>
      <w:r w:rsidR="008816A5">
        <w:rPr>
          <w:rFonts w:ascii="Arial" w:hAnsi="Arial" w:cs="Arial"/>
          <w:color w:val="333333"/>
        </w:rPr>
        <w:t>.</w:t>
      </w:r>
      <w:r w:rsidR="00511E4F">
        <w:rPr>
          <w:rFonts w:ascii="Arial" w:hAnsi="Arial" w:cs="Arial"/>
          <w:color w:val="333333"/>
        </w:rPr>
        <w:t xml:space="preserve">  </w:t>
      </w:r>
      <w:r w:rsidRPr="00AE1B2E">
        <w:rPr>
          <w:rFonts w:ascii="Arial" w:hAnsi="Arial" w:cs="Arial"/>
          <w:color w:val="333333"/>
        </w:rPr>
        <w:t>WIESNZ1</w:t>
      </w:r>
      <w:ins w:id="373" w:author="Tracy Thompson" w:date="2016-04-04T10:58:00Z">
        <w:r w:rsidR="002F0DE0">
          <w:rPr>
            <w:rFonts w:ascii="Arial" w:hAnsi="Arial" w:cs="Arial"/>
            <w:color w:val="333333"/>
          </w:rPr>
          <w:t>6</w:t>
        </w:r>
      </w:ins>
      <w:del w:id="374" w:author="Tracy Thompson" w:date="2016-04-04T10:58:00Z">
        <w:r w:rsidRPr="00AE1B2E" w:rsidDel="002F0DE0">
          <w:rPr>
            <w:rFonts w:ascii="Arial" w:hAnsi="Arial" w:cs="Arial"/>
            <w:color w:val="333333"/>
          </w:rPr>
          <w:delText>5</w:delText>
        </w:r>
      </w:del>
      <w:r>
        <w:rPr>
          <w:rFonts w:ascii="Arial" w:hAnsi="Arial" w:cs="Arial"/>
          <w:color w:val="333333"/>
        </w:rPr>
        <w:t xml:space="preserve"> was</w:t>
      </w:r>
      <w:r w:rsidRPr="00AE1B2E">
        <w:rPr>
          <w:rFonts w:ascii="Arial" w:hAnsi="Arial" w:cs="Arial"/>
          <w:color w:val="333333"/>
        </w:rPr>
        <w:t xml:space="preserve"> the same as WIESNZ1</w:t>
      </w:r>
      <w:ins w:id="375" w:author="Tracy Thompson" w:date="2016-04-04T10:58:00Z">
        <w:r w:rsidR="002F0DE0">
          <w:rPr>
            <w:rFonts w:ascii="Arial" w:hAnsi="Arial" w:cs="Arial"/>
            <w:color w:val="333333"/>
          </w:rPr>
          <w:t>5</w:t>
        </w:r>
      </w:ins>
      <w:del w:id="376" w:author="Tracy Thompson" w:date="2016-04-04T10:58:00Z">
        <w:r w:rsidRPr="00AE1B2E" w:rsidDel="002F0DE0">
          <w:rPr>
            <w:rFonts w:ascii="Arial" w:hAnsi="Arial" w:cs="Arial"/>
            <w:color w:val="333333"/>
          </w:rPr>
          <w:delText>4</w:delText>
        </w:r>
      </w:del>
      <w:r w:rsidRPr="00AE1B2E">
        <w:rPr>
          <w:rFonts w:ascii="Arial" w:hAnsi="Arial" w:cs="Arial"/>
          <w:color w:val="333333"/>
        </w:rPr>
        <w:t xml:space="preserve"> except for the following: </w:t>
      </w:r>
    </w:p>
    <w:p w:rsidR="002F0DE0" w:rsidRPr="002F0DE0" w:rsidRDefault="002F0DE0" w:rsidP="00FB4D83">
      <w:pPr>
        <w:pStyle w:val="ListParagraph"/>
        <w:numPr>
          <w:ilvl w:val="0"/>
          <w:numId w:val="22"/>
        </w:numPr>
        <w:ind w:right="-140"/>
        <w:rPr>
          <w:rFonts w:ascii="Arial" w:hAnsi="Arial" w:cs="Arial"/>
          <w:color w:val="333333"/>
        </w:rPr>
      </w:pPr>
      <w:r w:rsidRPr="002F0DE0">
        <w:rPr>
          <w:rFonts w:ascii="Arial" w:hAnsi="Arial" w:cs="Arial"/>
          <w:color w:val="333333"/>
        </w:rPr>
        <w:t xml:space="preserve">New same day (SD) designation for DRG C60B </w:t>
      </w:r>
      <w:r w:rsidRPr="002F0DE0">
        <w:rPr>
          <w:rFonts w:ascii="Arial" w:hAnsi="Arial" w:cs="Arial"/>
          <w:i/>
          <w:color w:val="333333"/>
        </w:rPr>
        <w:t>Acute and Major Eye Infections W/O CC</w:t>
      </w:r>
      <w:r w:rsidRPr="002F0DE0">
        <w:rPr>
          <w:rFonts w:ascii="Arial" w:hAnsi="Arial" w:cs="Arial"/>
          <w:color w:val="333333"/>
        </w:rPr>
        <w:t xml:space="preserve"> and a new one day (OD) designation for DRG B82B</w:t>
      </w:r>
      <w:r w:rsidRPr="002F0DE0">
        <w:rPr>
          <w:rFonts w:ascii="Arial" w:hAnsi="Arial" w:cs="Arial"/>
          <w:i/>
          <w:color w:val="333333"/>
        </w:rPr>
        <w:t xml:space="preserve"> Chronic and Unspecified Paraplegia/Quadriplegia W or W/O OR Procedures W Severe CC</w:t>
      </w:r>
    </w:p>
    <w:p w:rsidR="002F0DE0" w:rsidRPr="002F0DE0" w:rsidRDefault="002F0DE0" w:rsidP="00FB4D83">
      <w:pPr>
        <w:pStyle w:val="ListParagraph"/>
        <w:numPr>
          <w:ilvl w:val="0"/>
          <w:numId w:val="22"/>
        </w:numPr>
        <w:rPr>
          <w:rFonts w:ascii="Arial" w:hAnsi="Arial" w:cs="Arial"/>
          <w:color w:val="333333"/>
        </w:rPr>
      </w:pPr>
      <w:r w:rsidRPr="002F0DE0">
        <w:rPr>
          <w:rFonts w:ascii="Arial" w:hAnsi="Arial" w:cs="Arial"/>
          <w:color w:val="333333"/>
        </w:rPr>
        <w:t>Develop</w:t>
      </w:r>
      <w:r>
        <w:rPr>
          <w:rFonts w:ascii="Arial" w:hAnsi="Arial" w:cs="Arial"/>
          <w:color w:val="333333"/>
        </w:rPr>
        <w:t xml:space="preserve">ed </w:t>
      </w:r>
      <w:r w:rsidRPr="002F0DE0">
        <w:rPr>
          <w:rFonts w:ascii="Arial" w:hAnsi="Arial" w:cs="Arial"/>
          <w:color w:val="333333"/>
        </w:rPr>
        <w:t xml:space="preserve">a new NZ-specific DRG A39W </w:t>
      </w:r>
      <w:r w:rsidRPr="002F0DE0">
        <w:rPr>
          <w:rFonts w:ascii="Arial" w:hAnsi="Arial" w:cs="Arial"/>
          <w:i/>
          <w:color w:val="333333"/>
        </w:rPr>
        <w:t xml:space="preserve">Pelvic </w:t>
      </w:r>
      <w:r w:rsidRPr="002F0DE0">
        <w:rPr>
          <w:rFonts w:ascii="Arial" w:hAnsi="Arial" w:cs="Arial"/>
          <w:i/>
          <w:color w:val="333333"/>
          <w:szCs w:val="24"/>
        </w:rPr>
        <w:t>Evisceration or Cytoreduction Procedures</w:t>
      </w:r>
      <w:r w:rsidRPr="002F0DE0">
        <w:rPr>
          <w:rFonts w:ascii="Arial" w:hAnsi="Arial" w:cs="Arial"/>
          <w:color w:val="333333"/>
        </w:rPr>
        <w:t xml:space="preserve"> to fund pseudomyxoma peritonei and pelvic exenteration events</w:t>
      </w:r>
      <w:r>
        <w:rPr>
          <w:rFonts w:ascii="Arial" w:hAnsi="Arial" w:cs="Arial"/>
          <w:color w:val="333333"/>
        </w:rPr>
        <w:t xml:space="preserve">. </w:t>
      </w:r>
      <w:r w:rsidRPr="002F0DE0">
        <w:rPr>
          <w:rFonts w:ascii="Arial" w:hAnsi="Arial" w:cs="Arial"/>
          <w:color w:val="333333"/>
        </w:rPr>
        <w:t>This mean</w:t>
      </w:r>
      <w:r>
        <w:rPr>
          <w:rFonts w:ascii="Arial" w:hAnsi="Arial" w:cs="Arial"/>
          <w:color w:val="333333"/>
        </w:rPr>
        <w:t>t</w:t>
      </w:r>
      <w:r w:rsidRPr="002F0DE0">
        <w:rPr>
          <w:rFonts w:ascii="Arial" w:hAnsi="Arial" w:cs="Arial"/>
          <w:color w:val="333333"/>
        </w:rPr>
        <w:t xml:space="preserve"> the map of pelvic exenteration surgery events to N01Z introduced for WIESNZ15 </w:t>
      </w:r>
      <w:r>
        <w:rPr>
          <w:rFonts w:ascii="Arial" w:hAnsi="Arial" w:cs="Arial"/>
          <w:color w:val="333333"/>
        </w:rPr>
        <w:t>was</w:t>
      </w:r>
      <w:r w:rsidRPr="002F0DE0">
        <w:rPr>
          <w:rFonts w:ascii="Arial" w:hAnsi="Arial" w:cs="Arial"/>
          <w:color w:val="333333"/>
        </w:rPr>
        <w:t xml:space="preserve"> replaced by th</w:t>
      </w:r>
      <w:r>
        <w:rPr>
          <w:rFonts w:ascii="Arial" w:hAnsi="Arial" w:cs="Arial"/>
          <w:color w:val="333333"/>
        </w:rPr>
        <w:t>e</w:t>
      </w:r>
      <w:r w:rsidRPr="002F0DE0">
        <w:rPr>
          <w:rFonts w:ascii="Arial" w:hAnsi="Arial" w:cs="Arial"/>
          <w:color w:val="333333"/>
        </w:rPr>
        <w:t xml:space="preserve"> new m</w:t>
      </w:r>
      <w:r w:rsidR="000476BE">
        <w:rPr>
          <w:rFonts w:ascii="Arial" w:hAnsi="Arial" w:cs="Arial"/>
          <w:color w:val="333333"/>
        </w:rPr>
        <w:t xml:space="preserve">apping to a new NZ </w:t>
      </w:r>
      <w:r>
        <w:rPr>
          <w:rFonts w:ascii="Arial" w:hAnsi="Arial" w:cs="Arial"/>
          <w:color w:val="333333"/>
        </w:rPr>
        <w:t>specific DRG</w:t>
      </w:r>
    </w:p>
    <w:p w:rsidR="002F0DE0" w:rsidRPr="002F0DE0" w:rsidRDefault="002F0DE0" w:rsidP="00FB4D83">
      <w:pPr>
        <w:pStyle w:val="ListParagraph"/>
        <w:numPr>
          <w:ilvl w:val="0"/>
          <w:numId w:val="22"/>
        </w:numPr>
        <w:rPr>
          <w:rFonts w:ascii="Arial" w:hAnsi="Arial" w:cs="Arial"/>
          <w:color w:val="333333"/>
        </w:rPr>
      </w:pPr>
      <w:r w:rsidRPr="002F0DE0">
        <w:rPr>
          <w:rFonts w:ascii="Arial" w:hAnsi="Arial" w:cs="Arial"/>
          <w:color w:val="333333"/>
        </w:rPr>
        <w:t xml:space="preserve">Mechanical ventilation co-payment added for DRG P02Z </w:t>
      </w:r>
      <w:r w:rsidRPr="002F0DE0">
        <w:rPr>
          <w:rFonts w:ascii="Arial" w:hAnsi="Arial" w:cs="Arial"/>
          <w:i/>
          <w:color w:val="333333"/>
        </w:rPr>
        <w:t xml:space="preserve">Cardiothoracic/Vascular </w:t>
      </w:r>
      <w:r w:rsidRPr="008B1404">
        <w:rPr>
          <w:rFonts w:ascii="Arial" w:hAnsi="Arial" w:cs="Arial"/>
          <w:i/>
          <w:color w:val="333333"/>
        </w:rPr>
        <w:t>Procedures for Neonates</w:t>
      </w:r>
    </w:p>
    <w:p w:rsidR="002F0DE0" w:rsidRDefault="002F0DE0" w:rsidP="00FB4D83">
      <w:pPr>
        <w:pStyle w:val="ListParagraph"/>
        <w:numPr>
          <w:ilvl w:val="0"/>
          <w:numId w:val="22"/>
        </w:numPr>
        <w:ind w:right="2"/>
        <w:rPr>
          <w:rFonts w:ascii="Arial" w:hAnsi="Arial" w:cs="Arial"/>
          <w:color w:val="333333"/>
        </w:rPr>
      </w:pPr>
      <w:r w:rsidRPr="002F0DE0">
        <w:rPr>
          <w:rFonts w:ascii="Arial" w:hAnsi="Arial" w:cs="Arial"/>
          <w:color w:val="333333"/>
        </w:rPr>
        <w:t>Extension of the electrophysiological studies (EPS) co-payment to include cardiac ablation only events</w:t>
      </w:r>
    </w:p>
    <w:p w:rsidR="002F0DE0" w:rsidRPr="002F0DE0" w:rsidRDefault="002F0DE0" w:rsidP="00FB4D83">
      <w:pPr>
        <w:pStyle w:val="ListParagraph"/>
        <w:numPr>
          <w:ilvl w:val="0"/>
          <w:numId w:val="22"/>
        </w:numPr>
        <w:ind w:right="2"/>
        <w:rPr>
          <w:rFonts w:ascii="Arial" w:hAnsi="Arial" w:cs="Arial"/>
          <w:color w:val="333333"/>
        </w:rPr>
      </w:pPr>
      <w:r w:rsidRPr="002F0DE0">
        <w:rPr>
          <w:rFonts w:ascii="Arial" w:hAnsi="Arial" w:cs="Arial"/>
          <w:color w:val="333333"/>
        </w:rPr>
        <w:t>Introduction of two new exclusion rules for Hysteroscopy and Medical Termination of Pregnancy</w:t>
      </w:r>
    </w:p>
    <w:p w:rsidR="002F0DE0" w:rsidRPr="002F0DE0" w:rsidRDefault="002F0DE0" w:rsidP="00FB4D83">
      <w:pPr>
        <w:pStyle w:val="ListParagraph"/>
        <w:numPr>
          <w:ilvl w:val="0"/>
          <w:numId w:val="22"/>
        </w:numPr>
        <w:rPr>
          <w:rFonts w:ascii="Arial" w:eastAsia="Times New Roman" w:hAnsi="Arial" w:cs="Arial"/>
          <w:color w:val="333333"/>
        </w:rPr>
      </w:pPr>
      <w:r w:rsidRPr="002F0DE0">
        <w:rPr>
          <w:rFonts w:ascii="Arial" w:eastAsia="Times New Roman" w:hAnsi="Arial" w:cs="Arial"/>
          <w:color w:val="333333"/>
        </w:rPr>
        <w:t>New facilit</w:t>
      </w:r>
      <w:r w:rsidR="00233C9D">
        <w:rPr>
          <w:rFonts w:ascii="Arial" w:eastAsia="Times New Roman" w:hAnsi="Arial" w:cs="Arial"/>
          <w:color w:val="333333"/>
        </w:rPr>
        <w:t xml:space="preserve">ies </w:t>
      </w:r>
      <w:r w:rsidRPr="002F0DE0">
        <w:rPr>
          <w:rFonts w:ascii="Arial" w:eastAsia="Times New Roman" w:hAnsi="Arial" w:cs="Arial"/>
          <w:color w:val="333333"/>
        </w:rPr>
        <w:t>added to the casemix eligible facilities list. The facilit</w:t>
      </w:r>
      <w:r w:rsidR="00233C9D">
        <w:rPr>
          <w:rFonts w:ascii="Arial" w:eastAsia="Times New Roman" w:hAnsi="Arial" w:cs="Arial"/>
          <w:color w:val="333333"/>
        </w:rPr>
        <w:t xml:space="preserve">ies </w:t>
      </w:r>
      <w:r>
        <w:rPr>
          <w:rFonts w:ascii="Arial" w:eastAsia="Times New Roman" w:hAnsi="Arial" w:cs="Arial"/>
          <w:color w:val="333333"/>
        </w:rPr>
        <w:t>w</w:t>
      </w:r>
      <w:r w:rsidR="00233C9D">
        <w:rPr>
          <w:rFonts w:ascii="Arial" w:eastAsia="Times New Roman" w:hAnsi="Arial" w:cs="Arial"/>
          <w:color w:val="333333"/>
        </w:rPr>
        <w:t>ere</w:t>
      </w:r>
      <w:r w:rsidRPr="002F0DE0">
        <w:rPr>
          <w:rFonts w:ascii="Arial" w:eastAsia="Times New Roman" w:hAnsi="Arial" w:cs="Arial"/>
          <w:color w:val="333333"/>
        </w:rPr>
        <w:t xml:space="preserve">: </w:t>
      </w:r>
    </w:p>
    <w:p w:rsidR="002F0DE0" w:rsidRPr="002F0DE0" w:rsidRDefault="002F0DE0" w:rsidP="00FB4D83">
      <w:pPr>
        <w:ind w:left="720" w:hanging="11"/>
        <w:rPr>
          <w:rFonts w:ascii="Arial" w:hAnsi="Arial" w:cs="Arial"/>
          <w:color w:val="333333"/>
        </w:rPr>
      </w:pPr>
      <w:r w:rsidRPr="008B1404">
        <w:rPr>
          <w:rFonts w:ascii="Arial" w:hAnsi="Arial" w:cs="Arial"/>
          <w:color w:val="333333"/>
        </w:rPr>
        <w:t>Christchurch Eye Surgery (9188</w:t>
      </w:r>
      <w:r w:rsidR="00AD6086">
        <w:rPr>
          <w:rFonts w:ascii="Arial" w:hAnsi="Arial" w:cs="Arial"/>
          <w:color w:val="333333"/>
        </w:rPr>
        <w:t>)</w:t>
      </w:r>
      <w:r w:rsidR="00233C9D">
        <w:rPr>
          <w:rFonts w:ascii="Arial" w:hAnsi="Arial" w:cs="Arial"/>
          <w:color w:val="333333"/>
        </w:rPr>
        <w:t>, Forte Health (Private Surgical Hospital) (9107)</w:t>
      </w:r>
      <w:r w:rsidR="001504E4">
        <w:rPr>
          <w:rFonts w:ascii="Arial" w:hAnsi="Arial" w:cs="Arial"/>
          <w:color w:val="333333"/>
        </w:rPr>
        <w:t xml:space="preserve">, </w:t>
      </w:r>
      <w:r w:rsidR="001504E4" w:rsidRPr="00954474">
        <w:rPr>
          <w:rFonts w:ascii="Arial" w:hAnsi="Arial" w:cs="Arial"/>
          <w:color w:val="333333"/>
        </w:rPr>
        <w:t>MacMurray</w:t>
      </w:r>
      <w:r w:rsidR="00233C9D" w:rsidRPr="00954474">
        <w:rPr>
          <w:rFonts w:ascii="Arial" w:hAnsi="Arial" w:cs="Arial"/>
          <w:color w:val="333333"/>
        </w:rPr>
        <w:t xml:space="preserve"> C</w:t>
      </w:r>
      <w:r w:rsidR="00233C9D" w:rsidRPr="00233C9D">
        <w:rPr>
          <w:rFonts w:ascii="Arial" w:hAnsi="Arial" w:cs="Arial"/>
          <w:color w:val="333333"/>
        </w:rPr>
        <w:t>entre (7000), Rodney Surgical Centre</w:t>
      </w:r>
      <w:r w:rsidR="00233C9D">
        <w:rPr>
          <w:rFonts w:ascii="Arial" w:hAnsi="Arial" w:cs="Arial"/>
          <w:color w:val="333333"/>
        </w:rPr>
        <w:t xml:space="preserve"> (8801), Northland Orthopaedic Centre (9195)</w:t>
      </w:r>
    </w:p>
    <w:p w:rsidR="002F0DE0" w:rsidRDefault="002F0DE0" w:rsidP="00FB4D83">
      <w:pPr>
        <w:pStyle w:val="ListParagraph"/>
        <w:numPr>
          <w:ilvl w:val="0"/>
          <w:numId w:val="22"/>
        </w:numPr>
        <w:rPr>
          <w:rFonts w:ascii="Arial" w:eastAsia="Times New Roman" w:hAnsi="Arial" w:cs="Arial"/>
          <w:color w:val="333333"/>
        </w:rPr>
      </w:pPr>
      <w:r w:rsidRPr="002F0DE0">
        <w:rPr>
          <w:rFonts w:ascii="Arial" w:eastAsia="Times New Roman" w:hAnsi="Arial" w:cs="Arial"/>
          <w:color w:val="333333"/>
        </w:rPr>
        <w:t>A</w:t>
      </w:r>
      <w:r w:rsidR="008524D8">
        <w:rPr>
          <w:rFonts w:ascii="Arial" w:eastAsia="Times New Roman" w:hAnsi="Arial" w:cs="Arial"/>
          <w:color w:val="333333"/>
        </w:rPr>
        <w:t>n a</w:t>
      </w:r>
      <w:r w:rsidRPr="002F0DE0">
        <w:rPr>
          <w:rFonts w:ascii="Arial" w:eastAsia="Times New Roman" w:hAnsi="Arial" w:cs="Arial"/>
          <w:color w:val="333333"/>
        </w:rPr>
        <w:t>dded section</w:t>
      </w:r>
      <w:r w:rsidR="008524D8">
        <w:rPr>
          <w:rFonts w:ascii="Arial" w:eastAsia="Times New Roman" w:hAnsi="Arial" w:cs="Arial"/>
          <w:color w:val="333333"/>
        </w:rPr>
        <w:t xml:space="preserve"> identifying the</w:t>
      </w:r>
      <w:r w:rsidRPr="00233C9D">
        <w:rPr>
          <w:rFonts w:ascii="Arial" w:eastAsia="Times New Roman" w:hAnsi="Arial" w:cs="Arial"/>
          <w:color w:val="333333"/>
        </w:rPr>
        <w:t xml:space="preserve"> Special funding arrangement for temporomandibular</w:t>
      </w:r>
      <w:r w:rsidRPr="002F0DE0">
        <w:rPr>
          <w:rFonts w:ascii="Arial" w:eastAsia="Times New Roman" w:hAnsi="Arial" w:cs="Arial"/>
          <w:i/>
          <w:color w:val="333333"/>
        </w:rPr>
        <w:t xml:space="preserve"> </w:t>
      </w:r>
      <w:r w:rsidRPr="00233C9D">
        <w:rPr>
          <w:rFonts w:ascii="Arial" w:eastAsia="Times New Roman" w:hAnsi="Arial" w:cs="Arial"/>
          <w:color w:val="333333"/>
        </w:rPr>
        <w:t>joint replacements (TMJ).</w:t>
      </w:r>
    </w:p>
    <w:p w:rsidR="00BD3E33" w:rsidRPr="00BD3E33" w:rsidRDefault="00BD3E33" w:rsidP="00BD3E33">
      <w:pPr>
        <w:ind w:left="360"/>
        <w:rPr>
          <w:rFonts w:ascii="Arial" w:hAnsi="Arial" w:cs="Arial"/>
          <w:color w:val="333333"/>
        </w:rPr>
      </w:pPr>
    </w:p>
    <w:p w:rsidR="00CB3D51" w:rsidRDefault="00CB3D51" w:rsidP="00B30D17">
      <w:pPr>
        <w:pStyle w:val="Heading2"/>
      </w:pPr>
      <w:bookmarkStart w:id="377" w:name="_Toc304195507"/>
      <w:bookmarkStart w:id="378" w:name="_Toc304197117"/>
      <w:bookmarkStart w:id="379" w:name="_Toc304808374"/>
      <w:bookmarkStart w:id="380" w:name="_Toc304808467"/>
      <w:bookmarkStart w:id="381" w:name="_Toc304962525"/>
      <w:bookmarkStart w:id="382" w:name="_Toc304970741"/>
      <w:bookmarkStart w:id="383" w:name="_Toc304195509"/>
      <w:bookmarkStart w:id="384" w:name="_Toc304197119"/>
      <w:bookmarkStart w:id="385" w:name="_Toc304808376"/>
      <w:bookmarkStart w:id="386" w:name="_Toc304808469"/>
      <w:bookmarkStart w:id="387" w:name="_Toc304962527"/>
      <w:bookmarkStart w:id="388" w:name="_Toc304970743"/>
      <w:bookmarkStart w:id="389" w:name="_Toc304195510"/>
      <w:bookmarkStart w:id="390" w:name="_Toc304197120"/>
      <w:bookmarkStart w:id="391" w:name="_Toc304808377"/>
      <w:bookmarkStart w:id="392" w:name="_Toc304808470"/>
      <w:bookmarkStart w:id="393" w:name="_Toc304962528"/>
      <w:bookmarkStart w:id="394" w:name="_Toc304970744"/>
      <w:bookmarkStart w:id="395" w:name="_Toc304195512"/>
      <w:bookmarkStart w:id="396" w:name="_Toc304197122"/>
      <w:bookmarkStart w:id="397" w:name="_Toc304808379"/>
      <w:bookmarkStart w:id="398" w:name="_Toc304808472"/>
      <w:bookmarkStart w:id="399" w:name="_Toc304962530"/>
      <w:bookmarkStart w:id="400" w:name="_Toc304970746"/>
      <w:bookmarkStart w:id="401" w:name="_Toc304195513"/>
      <w:bookmarkStart w:id="402" w:name="_Toc304197123"/>
      <w:bookmarkStart w:id="403" w:name="_Toc304808380"/>
      <w:bookmarkStart w:id="404" w:name="_Toc304808473"/>
      <w:bookmarkStart w:id="405" w:name="_Toc304962531"/>
      <w:bookmarkStart w:id="406" w:name="_Toc304970747"/>
      <w:bookmarkStart w:id="407" w:name="_Ref400105118"/>
      <w:bookmarkStart w:id="408" w:name="_Toc427151956"/>
      <w:bookmarkStart w:id="409" w:name="_Toc427153601"/>
      <w:bookmarkStart w:id="410" w:name="_Toc469033095"/>
      <w:bookmarkStart w:id="411" w:name="_Toc511625977"/>
      <w:bookmarkStart w:id="412" w:name="_Toc515687076"/>
      <w:bookmarkEnd w:id="194"/>
      <w:bookmarkEnd w:id="195"/>
      <w:bookmarkEnd w:id="196"/>
      <w:bookmarkEnd w:id="198"/>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t>Same Day (SD) and One Day (OD) Designations</w:t>
      </w:r>
      <w:bookmarkEnd w:id="407"/>
      <w:bookmarkEnd w:id="408"/>
      <w:bookmarkEnd w:id="409"/>
      <w:bookmarkEnd w:id="410"/>
    </w:p>
    <w:p w:rsidR="00ED5BFF" w:rsidRPr="00033461" w:rsidRDefault="00CB3D51" w:rsidP="00ED5BFF">
      <w:pPr>
        <w:rPr>
          <w:rFonts w:ascii="Arial" w:eastAsia="Calibri" w:hAnsi="Arial" w:cs="Arial"/>
          <w:color w:val="333333"/>
          <w:szCs w:val="24"/>
        </w:rPr>
      </w:pPr>
      <w:r w:rsidRPr="009E61C4">
        <w:rPr>
          <w:rFonts w:ascii="Arial" w:eastAsia="Calibri" w:hAnsi="Arial" w:cs="Arial"/>
          <w:color w:val="333333"/>
          <w:szCs w:val="24"/>
        </w:rPr>
        <w:t xml:space="preserve">For the DRGs designated SD on the cost weight schedule a same day weight is calculated from same day event costs even if the low boundary is 0. Similarly, for an OD designation separate same day and one day weights are calculated from the costs of the respective event types even if the low boundary is 1. </w:t>
      </w:r>
      <w:del w:id="413" w:author="Tracy Thompson" w:date="2016-09-21T12:03:00Z">
        <w:r w:rsidR="00ED5BFF" w:rsidRPr="00033461" w:rsidDel="00B67AD8">
          <w:rPr>
            <w:rFonts w:ascii="Arial" w:eastAsia="Calibri" w:hAnsi="Arial" w:cs="Arial"/>
            <w:color w:val="333333"/>
            <w:szCs w:val="24"/>
          </w:rPr>
          <w:delText>Two</w:delText>
        </w:r>
      </w:del>
      <w:del w:id="414" w:author="Michael Rains" w:date="2016-09-26T14:15:00Z">
        <w:r w:rsidR="00ED5BFF" w:rsidRPr="00033461" w:rsidDel="0060434D">
          <w:rPr>
            <w:rFonts w:ascii="Arial" w:eastAsia="Calibri" w:hAnsi="Arial" w:cs="Arial"/>
            <w:color w:val="333333"/>
            <w:szCs w:val="24"/>
          </w:rPr>
          <w:delText xml:space="preserve"> new</w:delText>
        </w:r>
      </w:del>
      <w:ins w:id="415" w:author="Michael Rains" w:date="2016-09-26T14:15:00Z">
        <w:r w:rsidR="0060434D">
          <w:rPr>
            <w:rFonts w:ascii="Arial" w:eastAsia="Calibri" w:hAnsi="Arial" w:cs="Arial"/>
            <w:color w:val="333333"/>
            <w:szCs w:val="24"/>
          </w:rPr>
          <w:t>These</w:t>
        </w:r>
      </w:ins>
      <w:r w:rsidR="00ED5BFF" w:rsidRPr="00033461">
        <w:rPr>
          <w:rFonts w:ascii="Arial" w:eastAsia="Calibri" w:hAnsi="Arial" w:cs="Arial"/>
          <w:color w:val="333333"/>
          <w:szCs w:val="24"/>
        </w:rPr>
        <w:t xml:space="preserve"> designations</w:t>
      </w:r>
      <w:r w:rsidR="00AE2870" w:rsidRPr="00033461">
        <w:rPr>
          <w:rFonts w:ascii="Arial" w:eastAsia="Calibri" w:hAnsi="Arial" w:cs="Arial"/>
          <w:color w:val="333333"/>
          <w:szCs w:val="24"/>
        </w:rPr>
        <w:t xml:space="preserve"> </w:t>
      </w:r>
      <w:r w:rsidR="00743687" w:rsidRPr="00033461">
        <w:rPr>
          <w:rFonts w:ascii="Arial" w:eastAsia="Calibri" w:hAnsi="Arial" w:cs="Arial"/>
          <w:color w:val="333333"/>
          <w:szCs w:val="24"/>
        </w:rPr>
        <w:t>have been</w:t>
      </w:r>
      <w:r w:rsidR="00ED5BFF" w:rsidRPr="00033461">
        <w:rPr>
          <w:rFonts w:ascii="Arial" w:eastAsia="Calibri" w:hAnsi="Arial" w:cs="Arial"/>
          <w:color w:val="333333"/>
          <w:szCs w:val="24"/>
        </w:rPr>
        <w:t xml:space="preserve"> </w:t>
      </w:r>
      <w:ins w:id="416" w:author="Michael Rains" w:date="2016-09-26T14:16:00Z">
        <w:r w:rsidR="0060434D">
          <w:rPr>
            <w:rFonts w:ascii="Arial" w:eastAsia="Calibri" w:hAnsi="Arial" w:cs="Arial"/>
            <w:color w:val="333333"/>
            <w:szCs w:val="24"/>
          </w:rPr>
          <w:t>mapped forward from nzdrg60x to nzdrg70</w:t>
        </w:r>
        <w:r w:rsidR="009C1848">
          <w:rPr>
            <w:rFonts w:ascii="Arial" w:eastAsia="Calibri" w:hAnsi="Arial" w:cs="Arial"/>
            <w:color w:val="333333"/>
            <w:szCs w:val="24"/>
          </w:rPr>
          <w:t xml:space="preserve"> and will be reviewed in future.</w:t>
        </w:r>
      </w:ins>
      <w:del w:id="417" w:author="Michael Rains" w:date="2016-09-26T14:16:00Z">
        <w:r w:rsidR="00ED5BFF" w:rsidRPr="00033461" w:rsidDel="009C1848">
          <w:rPr>
            <w:rFonts w:ascii="Arial" w:eastAsia="Calibri" w:hAnsi="Arial" w:cs="Arial"/>
            <w:color w:val="333333"/>
            <w:szCs w:val="24"/>
          </w:rPr>
          <w:delText xml:space="preserve">introduced </w:delText>
        </w:r>
        <w:r w:rsidR="00AE2870" w:rsidRPr="00033461" w:rsidDel="009C1848">
          <w:rPr>
            <w:rFonts w:ascii="Arial" w:eastAsia="Calibri" w:hAnsi="Arial" w:cs="Arial"/>
            <w:color w:val="333333"/>
            <w:szCs w:val="24"/>
          </w:rPr>
          <w:delText xml:space="preserve">in WIESNZ16.  These </w:delText>
        </w:r>
        <w:r w:rsidR="00ED5BFF" w:rsidRPr="00033461" w:rsidDel="009C1848">
          <w:rPr>
            <w:rFonts w:ascii="Arial" w:eastAsia="Calibri" w:hAnsi="Arial" w:cs="Arial"/>
            <w:color w:val="333333"/>
            <w:szCs w:val="24"/>
          </w:rPr>
          <w:delText>are:</w:delText>
        </w:r>
      </w:del>
    </w:p>
    <w:p w:rsidR="00ED5BFF" w:rsidRPr="00033461" w:rsidDel="002F0DE0" w:rsidRDefault="00ED5BFF" w:rsidP="00ED5BFF">
      <w:pPr>
        <w:pStyle w:val="ListParagraph"/>
        <w:numPr>
          <w:ilvl w:val="0"/>
          <w:numId w:val="28"/>
        </w:numPr>
        <w:spacing w:after="200" w:line="276" w:lineRule="auto"/>
        <w:rPr>
          <w:del w:id="418" w:author="Tracy Thompson" w:date="2016-04-04T11:02:00Z"/>
          <w:rFonts w:ascii="Arial" w:hAnsi="Arial" w:cs="Arial"/>
          <w:color w:val="333333"/>
          <w:szCs w:val="24"/>
        </w:rPr>
      </w:pPr>
      <w:del w:id="419" w:author="Tracy Thompson" w:date="2016-04-04T11:02:00Z">
        <w:r w:rsidRPr="00033461" w:rsidDel="002F0DE0">
          <w:rPr>
            <w:rFonts w:ascii="Arial" w:hAnsi="Arial" w:cs="Arial"/>
            <w:color w:val="333333"/>
            <w:szCs w:val="24"/>
          </w:rPr>
          <w:delText xml:space="preserve">B82B </w:delText>
        </w:r>
        <w:r w:rsidRPr="00033461" w:rsidDel="002F0DE0">
          <w:rPr>
            <w:rFonts w:ascii="Arial" w:hAnsi="Arial" w:cs="Arial"/>
            <w:i/>
            <w:color w:val="333333"/>
            <w:szCs w:val="24"/>
          </w:rPr>
          <w:delText>Chronic and Unspecified Paraplegia/</w:delText>
        </w:r>
        <w:r w:rsidR="007D28F5" w:rsidRPr="00033461" w:rsidDel="002F0DE0">
          <w:rPr>
            <w:rFonts w:ascii="Arial" w:hAnsi="Arial" w:cs="Arial"/>
            <w:i/>
            <w:color w:val="333333"/>
            <w:szCs w:val="24"/>
          </w:rPr>
          <w:delText>Quadriplegia</w:delText>
        </w:r>
        <w:r w:rsidRPr="00033461" w:rsidDel="002F0DE0">
          <w:rPr>
            <w:rFonts w:ascii="Arial" w:hAnsi="Arial" w:cs="Arial"/>
            <w:i/>
            <w:color w:val="333333"/>
            <w:szCs w:val="24"/>
          </w:rPr>
          <w:delText xml:space="preserve"> W or W/O OR Procedures W Severe CC</w:delText>
        </w:r>
        <w:r w:rsidRPr="00033461" w:rsidDel="002F0DE0">
          <w:rPr>
            <w:rFonts w:ascii="Arial" w:hAnsi="Arial" w:cs="Arial"/>
            <w:color w:val="333333"/>
            <w:szCs w:val="24"/>
          </w:rPr>
          <w:delText xml:space="preserve"> has been given a</w:delText>
        </w:r>
        <w:r w:rsidR="00511E4F" w:rsidRPr="00033461" w:rsidDel="002F0DE0">
          <w:rPr>
            <w:rFonts w:ascii="Arial" w:hAnsi="Arial" w:cs="Arial"/>
            <w:color w:val="333333"/>
            <w:szCs w:val="24"/>
          </w:rPr>
          <w:delText>n</w:delText>
        </w:r>
        <w:r w:rsidRPr="00033461" w:rsidDel="002F0DE0">
          <w:rPr>
            <w:rFonts w:ascii="Arial" w:hAnsi="Arial" w:cs="Arial"/>
            <w:color w:val="333333"/>
            <w:szCs w:val="24"/>
          </w:rPr>
          <w:delText xml:space="preserve"> OD designation</w:delText>
        </w:r>
      </w:del>
    </w:p>
    <w:p w:rsidR="00126168" w:rsidRPr="00126168" w:rsidDel="002F0DE0" w:rsidRDefault="00ED5BFF" w:rsidP="00126168">
      <w:pPr>
        <w:pStyle w:val="ListParagraph"/>
        <w:numPr>
          <w:ilvl w:val="0"/>
          <w:numId w:val="28"/>
        </w:numPr>
        <w:spacing w:after="200" w:line="276" w:lineRule="auto"/>
        <w:rPr>
          <w:del w:id="420" w:author="Tracy Thompson" w:date="2016-04-04T11:02:00Z"/>
          <w:rFonts w:ascii="Arial" w:hAnsi="Arial" w:cs="Arial"/>
          <w:color w:val="333333"/>
          <w:szCs w:val="24"/>
        </w:rPr>
      </w:pPr>
      <w:del w:id="421" w:author="Tracy Thompson" w:date="2016-04-04T11:02:00Z">
        <w:r w:rsidRPr="00033461" w:rsidDel="002F0DE0">
          <w:rPr>
            <w:rFonts w:ascii="Arial" w:hAnsi="Arial" w:cs="Arial"/>
            <w:color w:val="333333"/>
            <w:szCs w:val="24"/>
          </w:rPr>
          <w:delText xml:space="preserve">C60B </w:delText>
        </w:r>
        <w:r w:rsidRPr="00033461" w:rsidDel="002F0DE0">
          <w:rPr>
            <w:rFonts w:ascii="Arial" w:hAnsi="Arial" w:cs="Arial"/>
            <w:i/>
            <w:color w:val="333333"/>
            <w:szCs w:val="24"/>
          </w:rPr>
          <w:delText>Acute and Major Eye Infections W/O CC</w:delText>
        </w:r>
        <w:r w:rsidRPr="00033461" w:rsidDel="002F0DE0">
          <w:rPr>
            <w:rFonts w:ascii="Arial" w:hAnsi="Arial" w:cs="Arial"/>
            <w:color w:val="333333"/>
            <w:szCs w:val="24"/>
          </w:rPr>
          <w:delText xml:space="preserve"> has been given a SD designation.</w:delText>
        </w:r>
      </w:del>
    </w:p>
    <w:p w:rsidR="00126168" w:rsidRPr="00126168" w:rsidRDefault="00126168" w:rsidP="00126168">
      <w:pPr>
        <w:rPr>
          <w:rFonts w:ascii="Arial" w:hAnsi="Arial" w:cs="Arial"/>
        </w:rPr>
      </w:pPr>
    </w:p>
    <w:p w:rsidR="00A53987" w:rsidRDefault="00A53987" w:rsidP="00A53987">
      <w:pPr>
        <w:pStyle w:val="Heading2"/>
        <w:rPr>
          <w:ins w:id="422" w:author="Tracy Thompson" w:date="2016-09-21T10:44:00Z"/>
        </w:rPr>
      </w:pPr>
      <w:bookmarkStart w:id="423" w:name="_Toc469033096"/>
      <w:ins w:id="424" w:author="Tracy Thompson" w:date="2016-09-21T10:41:00Z">
        <w:r>
          <w:t>Elements of the 2016 Casemix Work Programme</w:t>
        </w:r>
      </w:ins>
      <w:bookmarkEnd w:id="423"/>
    </w:p>
    <w:p w:rsidR="00A53987" w:rsidRPr="00126168" w:rsidRDefault="00A53987" w:rsidP="00A53987">
      <w:pPr>
        <w:tabs>
          <w:tab w:val="left" w:pos="0"/>
        </w:tabs>
        <w:rPr>
          <w:ins w:id="425" w:author="Tracy Thompson" w:date="2016-09-21T10:45:00Z"/>
          <w:rFonts w:ascii="Arial" w:hAnsi="Arial" w:cs="Arial"/>
          <w:color w:val="333333"/>
        </w:rPr>
      </w:pPr>
      <w:ins w:id="426" w:author="Tracy Thompson" w:date="2016-09-21T10:45:00Z">
        <w:r w:rsidRPr="00126168">
          <w:rPr>
            <w:rFonts w:ascii="Arial" w:hAnsi="Arial" w:cs="Arial"/>
            <w:color w:val="333333"/>
          </w:rPr>
          <w:t>Listed below are some of the specific issues raised and considered that have not already been outlined:</w:t>
        </w:r>
      </w:ins>
    </w:p>
    <w:p w:rsidR="00206156" w:rsidRPr="00126168" w:rsidRDefault="00EA3B9C" w:rsidP="00A57506">
      <w:pPr>
        <w:pStyle w:val="ListParagraph"/>
        <w:numPr>
          <w:ilvl w:val="0"/>
          <w:numId w:val="22"/>
        </w:numPr>
        <w:tabs>
          <w:tab w:val="left" w:pos="0"/>
        </w:tabs>
        <w:rPr>
          <w:ins w:id="427" w:author="Michael Rains" w:date="2016-09-26T14:01:00Z"/>
          <w:rFonts w:ascii="Arial" w:hAnsi="Arial" w:cs="Arial"/>
          <w:color w:val="333333"/>
        </w:rPr>
      </w:pPr>
      <w:ins w:id="428" w:author="Tracy Thompson" w:date="2016-09-21T10:50:00Z">
        <w:r w:rsidRPr="00126168">
          <w:rPr>
            <w:rFonts w:ascii="Arial" w:hAnsi="Arial" w:cs="Arial"/>
            <w:color w:val="333333"/>
          </w:rPr>
          <w:t>Reporting of high cost drugs for certain DRGs</w:t>
        </w:r>
      </w:ins>
      <w:ins w:id="429" w:author="Tracy Thompson" w:date="2016-09-27T06:52:00Z">
        <w:r w:rsidR="001649AE" w:rsidRPr="00126168">
          <w:rPr>
            <w:rFonts w:ascii="Arial" w:hAnsi="Arial" w:cs="Arial"/>
            <w:color w:val="333333"/>
          </w:rPr>
          <w:t xml:space="preserve"> </w:t>
        </w:r>
      </w:ins>
    </w:p>
    <w:p w:rsidR="00EA3B9C" w:rsidRPr="00126168" w:rsidRDefault="006D2157" w:rsidP="001649AE">
      <w:pPr>
        <w:tabs>
          <w:tab w:val="left" w:pos="709"/>
        </w:tabs>
        <w:ind w:left="709"/>
        <w:rPr>
          <w:ins w:id="430" w:author="Tracy Thompson" w:date="2016-09-21T10:50:00Z"/>
          <w:rFonts w:ascii="Arial" w:hAnsi="Arial" w:cs="Arial"/>
          <w:color w:val="333333"/>
        </w:rPr>
      </w:pPr>
      <w:ins w:id="431" w:author="Tracy Thompson" w:date="2016-09-27T06:58:00Z">
        <w:r w:rsidRPr="00126168">
          <w:rPr>
            <w:rFonts w:ascii="Arial" w:hAnsi="Arial" w:cs="Arial"/>
            <w:color w:val="333333"/>
          </w:rPr>
          <w:t>S</w:t>
        </w:r>
      </w:ins>
      <w:ins w:id="432" w:author="Michael Rains" w:date="2016-09-26T14:01:00Z">
        <w:r w:rsidR="00206156" w:rsidRPr="00126168">
          <w:rPr>
            <w:rFonts w:ascii="Arial" w:hAnsi="Arial" w:cs="Arial"/>
            <w:color w:val="333333"/>
          </w:rPr>
          <w:t>everal DHBs raised concerns about the reasonable</w:t>
        </w:r>
      </w:ins>
      <w:ins w:id="433" w:author="Michael Rains" w:date="2016-09-26T14:17:00Z">
        <w:r w:rsidR="009C1848" w:rsidRPr="00126168">
          <w:rPr>
            <w:rFonts w:ascii="Arial" w:hAnsi="Arial" w:cs="Arial"/>
            <w:color w:val="333333"/>
          </w:rPr>
          <w:t>ness</w:t>
        </w:r>
      </w:ins>
      <w:ins w:id="434" w:author="Michael Rains" w:date="2016-09-26T14:01:00Z">
        <w:r w:rsidR="00206156" w:rsidRPr="00126168">
          <w:rPr>
            <w:rFonts w:ascii="Arial" w:hAnsi="Arial" w:cs="Arial"/>
            <w:color w:val="333333"/>
          </w:rPr>
          <w:t xml:space="preserve"> of the weights for</w:t>
        </w:r>
      </w:ins>
      <w:ins w:id="435" w:author="Michael Rains" w:date="2016-09-26T14:02:00Z">
        <w:r w:rsidR="00206156" w:rsidRPr="00126168">
          <w:rPr>
            <w:rFonts w:ascii="Arial" w:hAnsi="Arial" w:cs="Arial"/>
            <w:color w:val="333333"/>
          </w:rPr>
          <w:t xml:space="preserve"> s</w:t>
        </w:r>
      </w:ins>
      <w:ins w:id="436" w:author="Michael Rains" w:date="2016-09-26T14:14:00Z">
        <w:r w:rsidR="0060434D" w:rsidRPr="00126168">
          <w:rPr>
            <w:rFonts w:ascii="Arial" w:hAnsi="Arial" w:cs="Arial"/>
            <w:color w:val="333333"/>
          </w:rPr>
          <w:t>om</w:t>
        </w:r>
      </w:ins>
      <w:ins w:id="437" w:author="Michael Rains" w:date="2016-09-26T14:02:00Z">
        <w:r w:rsidR="00206156" w:rsidRPr="00126168">
          <w:rPr>
            <w:rFonts w:ascii="Arial" w:hAnsi="Arial" w:cs="Arial"/>
            <w:color w:val="333333"/>
          </w:rPr>
          <w:t xml:space="preserve">e DRGs including G64B </w:t>
        </w:r>
      </w:ins>
      <w:ins w:id="438" w:author="Tracy Thompson" w:date="2016-09-27T06:58:00Z">
        <w:r w:rsidR="0080404F" w:rsidRPr="00126168">
          <w:rPr>
            <w:rFonts w:ascii="Arial" w:hAnsi="Arial" w:cs="Arial"/>
            <w:i/>
            <w:color w:val="333333"/>
          </w:rPr>
          <w:t>Inflammatory bowe</w:t>
        </w:r>
      </w:ins>
      <w:ins w:id="439" w:author="Tracy Thompson" w:date="2016-09-27T07:01:00Z">
        <w:r w:rsidR="0080404F" w:rsidRPr="00126168">
          <w:rPr>
            <w:rFonts w:ascii="Arial" w:hAnsi="Arial" w:cs="Arial"/>
            <w:i/>
            <w:color w:val="333333"/>
          </w:rPr>
          <w:t>l</w:t>
        </w:r>
      </w:ins>
      <w:ins w:id="440" w:author="Tracy Thompson" w:date="2016-09-27T06:58:00Z">
        <w:r w:rsidR="0080404F" w:rsidRPr="00126168">
          <w:rPr>
            <w:rFonts w:ascii="Arial" w:hAnsi="Arial" w:cs="Arial"/>
            <w:i/>
            <w:color w:val="333333"/>
          </w:rPr>
          <w:t xml:space="preserve"> disease W/O CC</w:t>
        </w:r>
        <w:r w:rsidR="0080404F" w:rsidRPr="00126168">
          <w:rPr>
            <w:rFonts w:ascii="Arial" w:hAnsi="Arial" w:cs="Arial"/>
            <w:color w:val="333333"/>
          </w:rPr>
          <w:t xml:space="preserve"> </w:t>
        </w:r>
      </w:ins>
      <w:ins w:id="441" w:author="Michael Rains" w:date="2016-09-26T14:02:00Z">
        <w:r w:rsidR="00206156" w:rsidRPr="00126168">
          <w:rPr>
            <w:rFonts w:ascii="Arial" w:hAnsi="Arial" w:cs="Arial"/>
            <w:color w:val="333333"/>
          </w:rPr>
          <w:t>and the new I</w:t>
        </w:r>
      </w:ins>
      <w:ins w:id="442" w:author="Michael Rains" w:date="2016-09-26T14:03:00Z">
        <w:r w:rsidR="00206156" w:rsidRPr="00126168">
          <w:rPr>
            <w:rFonts w:ascii="Arial" w:hAnsi="Arial" w:cs="Arial"/>
            <w:color w:val="333333"/>
          </w:rPr>
          <w:t>4</w:t>
        </w:r>
      </w:ins>
      <w:ins w:id="443" w:author="Michael Rains" w:date="2016-09-26T14:02:00Z">
        <w:r w:rsidR="00206156" w:rsidRPr="00126168">
          <w:rPr>
            <w:rFonts w:ascii="Arial" w:hAnsi="Arial" w:cs="Arial"/>
            <w:color w:val="333333"/>
          </w:rPr>
          <w:t>0Z</w:t>
        </w:r>
      </w:ins>
      <w:ins w:id="444" w:author="Michael Rains" w:date="2016-09-26T14:04:00Z">
        <w:r w:rsidR="00206156" w:rsidRPr="00126168">
          <w:rPr>
            <w:rFonts w:ascii="Arial" w:hAnsi="Arial" w:cs="Arial"/>
            <w:color w:val="333333"/>
          </w:rPr>
          <w:t xml:space="preserve"> </w:t>
        </w:r>
      </w:ins>
      <w:ins w:id="445" w:author="Tracy Thompson" w:date="2016-09-27T06:59:00Z">
        <w:r w:rsidR="0080404F" w:rsidRPr="00126168">
          <w:rPr>
            <w:rFonts w:ascii="Arial" w:hAnsi="Arial" w:cs="Arial"/>
            <w:i/>
            <w:color w:val="333333"/>
          </w:rPr>
          <w:t>Infusions for musculoskeletal disorders, sameday</w:t>
        </w:r>
        <w:r w:rsidR="0080404F" w:rsidRPr="00126168">
          <w:rPr>
            <w:rFonts w:ascii="Arial" w:hAnsi="Arial" w:cs="Arial"/>
            <w:color w:val="333333"/>
          </w:rPr>
          <w:t xml:space="preserve"> </w:t>
        </w:r>
      </w:ins>
      <w:ins w:id="446" w:author="Michael Rains" w:date="2016-09-26T14:04:00Z">
        <w:r w:rsidR="00206156" w:rsidRPr="00126168">
          <w:rPr>
            <w:rFonts w:ascii="Arial" w:hAnsi="Arial" w:cs="Arial"/>
            <w:color w:val="333333"/>
          </w:rPr>
          <w:t>because of the high cost of the drugs used in some infusions.</w:t>
        </w:r>
      </w:ins>
      <w:ins w:id="447" w:author="Michael Rains" w:date="2016-09-26T14:05:00Z">
        <w:r w:rsidR="00206156" w:rsidRPr="00126168">
          <w:rPr>
            <w:rFonts w:ascii="Arial" w:hAnsi="Arial" w:cs="Arial"/>
            <w:color w:val="333333"/>
          </w:rPr>
          <w:t xml:space="preserve"> </w:t>
        </w:r>
      </w:ins>
      <w:ins w:id="448" w:author="Michael Rains" w:date="2016-09-26T14:09:00Z">
        <w:r w:rsidR="0060434D" w:rsidRPr="00126168">
          <w:rPr>
            <w:rFonts w:ascii="Arial" w:hAnsi="Arial" w:cs="Arial"/>
            <w:color w:val="333333"/>
          </w:rPr>
          <w:t>C</w:t>
        </w:r>
      </w:ins>
      <w:ins w:id="449" w:author="Michael Rains" w:date="2016-09-26T14:05:00Z">
        <w:r w:rsidR="00206156" w:rsidRPr="00126168">
          <w:rPr>
            <w:rFonts w:ascii="Arial" w:hAnsi="Arial" w:cs="Arial"/>
            <w:color w:val="333333"/>
          </w:rPr>
          <w:t>osts modelled on those from the most accurate DHBs</w:t>
        </w:r>
      </w:ins>
      <w:ins w:id="450" w:author="Michael Rains" w:date="2016-09-26T14:10:00Z">
        <w:r w:rsidR="0060434D" w:rsidRPr="00126168">
          <w:rPr>
            <w:rFonts w:ascii="Arial" w:hAnsi="Arial" w:cs="Arial"/>
            <w:color w:val="333333"/>
          </w:rPr>
          <w:t xml:space="preserve"> were used</w:t>
        </w:r>
      </w:ins>
      <w:ins w:id="451" w:author="Michael Rains" w:date="2016-09-26T14:05:00Z">
        <w:r w:rsidR="00206156" w:rsidRPr="00126168">
          <w:rPr>
            <w:rFonts w:ascii="Arial" w:hAnsi="Arial" w:cs="Arial"/>
            <w:color w:val="333333"/>
          </w:rPr>
          <w:t xml:space="preserve"> to give more realistic weight</w:t>
        </w:r>
      </w:ins>
      <w:ins w:id="452" w:author="Michael Rains" w:date="2016-09-26T14:17:00Z">
        <w:r w:rsidR="009C1848" w:rsidRPr="00126168">
          <w:rPr>
            <w:rFonts w:ascii="Arial" w:hAnsi="Arial" w:cs="Arial"/>
            <w:color w:val="333333"/>
          </w:rPr>
          <w:t>s</w:t>
        </w:r>
      </w:ins>
      <w:ins w:id="453" w:author="Michael Rains" w:date="2016-09-26T14:05:00Z">
        <w:r w:rsidR="00206156" w:rsidRPr="00126168">
          <w:rPr>
            <w:rFonts w:ascii="Arial" w:hAnsi="Arial" w:cs="Arial"/>
            <w:color w:val="333333"/>
          </w:rPr>
          <w:t xml:space="preserve"> for these DRGs.</w:t>
        </w:r>
      </w:ins>
    </w:p>
    <w:p w:rsidR="00EA3B9C" w:rsidRPr="00126168" w:rsidRDefault="00EA3B9C" w:rsidP="00A57506">
      <w:pPr>
        <w:pStyle w:val="ListParagraph"/>
        <w:numPr>
          <w:ilvl w:val="0"/>
          <w:numId w:val="22"/>
        </w:numPr>
        <w:tabs>
          <w:tab w:val="left" w:pos="0"/>
        </w:tabs>
        <w:rPr>
          <w:ins w:id="454" w:author="Michael Rains" w:date="2016-09-26T14:06:00Z"/>
          <w:rFonts w:ascii="Arial" w:hAnsi="Arial" w:cs="Arial"/>
          <w:color w:val="333333"/>
        </w:rPr>
      </w:pPr>
      <w:ins w:id="455" w:author="Tracy Thompson" w:date="2016-09-21T10:50:00Z">
        <w:r w:rsidRPr="00126168">
          <w:rPr>
            <w:rFonts w:ascii="Arial" w:hAnsi="Arial" w:cs="Arial"/>
            <w:color w:val="333333"/>
          </w:rPr>
          <w:t xml:space="preserve">Transcatheter aortic valve </w:t>
        </w:r>
      </w:ins>
      <w:ins w:id="456" w:author="Tracy Thompson" w:date="2016-09-21T10:51:00Z">
        <w:r w:rsidRPr="00126168">
          <w:rPr>
            <w:rFonts w:ascii="Arial" w:hAnsi="Arial" w:cs="Arial"/>
            <w:color w:val="333333"/>
          </w:rPr>
          <w:t>implantation</w:t>
        </w:r>
      </w:ins>
      <w:ins w:id="457" w:author="Tracy Thompson" w:date="2016-09-21T10:50:00Z">
        <w:r w:rsidRPr="00126168">
          <w:rPr>
            <w:rFonts w:ascii="Arial" w:hAnsi="Arial" w:cs="Arial"/>
            <w:color w:val="333333"/>
          </w:rPr>
          <w:t xml:space="preserve"> </w:t>
        </w:r>
      </w:ins>
      <w:ins w:id="458" w:author="Tracy Thompson" w:date="2016-09-21T10:51:00Z">
        <w:r w:rsidRPr="00126168">
          <w:rPr>
            <w:rFonts w:ascii="Arial" w:hAnsi="Arial" w:cs="Arial"/>
            <w:color w:val="333333"/>
          </w:rPr>
          <w:t>(TAVI) cost</w:t>
        </w:r>
      </w:ins>
      <w:ins w:id="459" w:author="Michael Rains" w:date="2016-09-26T14:06:00Z">
        <w:r w:rsidR="00206156" w:rsidRPr="00126168">
          <w:rPr>
            <w:rFonts w:ascii="Arial" w:hAnsi="Arial" w:cs="Arial"/>
            <w:color w:val="333333"/>
          </w:rPr>
          <w:t>s</w:t>
        </w:r>
      </w:ins>
    </w:p>
    <w:p w:rsidR="00206156" w:rsidRPr="00126168" w:rsidRDefault="0060434D" w:rsidP="006D2157">
      <w:pPr>
        <w:tabs>
          <w:tab w:val="left" w:pos="0"/>
        </w:tabs>
        <w:ind w:left="709"/>
        <w:rPr>
          <w:ins w:id="460" w:author="Tracy Thompson" w:date="2016-09-21T10:51:00Z"/>
          <w:rFonts w:ascii="Arial" w:hAnsi="Arial" w:cs="Arial"/>
          <w:color w:val="333333"/>
        </w:rPr>
      </w:pPr>
      <w:ins w:id="461" w:author="Michael Rains" w:date="2016-09-26T14:06:00Z">
        <w:r w:rsidRPr="00126168">
          <w:rPr>
            <w:rFonts w:ascii="Arial" w:hAnsi="Arial" w:cs="Arial"/>
            <w:color w:val="333333"/>
          </w:rPr>
          <w:t>TAVI implant costs were adjusted in all events to reflect current actual costs</w:t>
        </w:r>
      </w:ins>
      <w:ins w:id="462" w:author="Michael Rains" w:date="2016-09-26T14:07:00Z">
        <w:r w:rsidRPr="00126168">
          <w:rPr>
            <w:rFonts w:ascii="Arial" w:hAnsi="Arial" w:cs="Arial"/>
            <w:color w:val="333333"/>
          </w:rPr>
          <w:t xml:space="preserve">. It was also noted that in F03A, F03B and F04A the reported </w:t>
        </w:r>
      </w:ins>
      <w:ins w:id="463" w:author="Michael Rains" w:date="2016-09-26T14:18:00Z">
        <w:r w:rsidR="009C1848" w:rsidRPr="00126168">
          <w:rPr>
            <w:rFonts w:ascii="Arial" w:hAnsi="Arial" w:cs="Arial"/>
            <w:color w:val="333333"/>
          </w:rPr>
          <w:t xml:space="preserve">average </w:t>
        </w:r>
      </w:ins>
      <w:ins w:id="464" w:author="Michael Rains" w:date="2016-09-26T14:07:00Z">
        <w:r w:rsidRPr="00126168">
          <w:rPr>
            <w:rFonts w:ascii="Arial" w:hAnsi="Arial" w:cs="Arial"/>
            <w:color w:val="333333"/>
          </w:rPr>
          <w:t>costs for TAVI did not exceed th</w:t>
        </w:r>
      </w:ins>
      <w:ins w:id="465" w:author="Michael Rains" w:date="2016-09-26T14:18:00Z">
        <w:r w:rsidR="009C1848" w:rsidRPr="00126168">
          <w:rPr>
            <w:rFonts w:ascii="Arial" w:hAnsi="Arial" w:cs="Arial"/>
            <w:color w:val="333333"/>
          </w:rPr>
          <w:t>at</w:t>
        </w:r>
      </w:ins>
      <w:ins w:id="466" w:author="Michael Rains" w:date="2016-09-26T14:07:00Z">
        <w:r w:rsidRPr="00126168">
          <w:rPr>
            <w:rFonts w:ascii="Arial" w:hAnsi="Arial" w:cs="Arial"/>
            <w:color w:val="333333"/>
          </w:rPr>
          <w:t xml:space="preserve"> for </w:t>
        </w:r>
      </w:ins>
      <w:ins w:id="467" w:author="Michael Rains" w:date="2016-09-26T14:11:00Z">
        <w:r w:rsidRPr="00126168">
          <w:rPr>
            <w:rFonts w:ascii="Arial" w:hAnsi="Arial" w:cs="Arial"/>
            <w:color w:val="333333"/>
          </w:rPr>
          <w:t>o</w:t>
        </w:r>
      </w:ins>
      <w:ins w:id="468" w:author="Michael Rains" w:date="2016-09-26T14:07:00Z">
        <w:r w:rsidRPr="00126168">
          <w:rPr>
            <w:rFonts w:ascii="Arial" w:hAnsi="Arial" w:cs="Arial"/>
            <w:color w:val="333333"/>
          </w:rPr>
          <w:t>ther events in these DRGs.</w:t>
        </w:r>
      </w:ins>
      <w:ins w:id="469" w:author="Tracy Thompson" w:date="2016-09-27T07:02:00Z">
        <w:r w:rsidR="0080404F" w:rsidRPr="00126168">
          <w:rPr>
            <w:rFonts w:ascii="Arial" w:hAnsi="Arial" w:cs="Arial"/>
            <w:color w:val="333333"/>
          </w:rPr>
          <w:t xml:space="preserve"> </w:t>
        </w:r>
      </w:ins>
      <w:r w:rsidR="003221A0" w:rsidRPr="00126168">
        <w:rPr>
          <w:rFonts w:ascii="Arial" w:hAnsi="Arial" w:cs="Arial"/>
          <w:color w:val="333333"/>
        </w:rPr>
        <w:t>Consequently,</w:t>
      </w:r>
      <w:ins w:id="470" w:author="Michael Rains" w:date="2016-09-26T14:18:00Z">
        <w:r w:rsidR="009C1848" w:rsidRPr="00126168">
          <w:rPr>
            <w:rFonts w:ascii="Arial" w:hAnsi="Arial" w:cs="Arial"/>
            <w:color w:val="333333"/>
          </w:rPr>
          <w:t xml:space="preserve"> no further adjustment</w:t>
        </w:r>
      </w:ins>
      <w:ins w:id="471" w:author="Michael Rains" w:date="2016-09-26T14:19:00Z">
        <w:r w:rsidR="009C1848" w:rsidRPr="00126168">
          <w:rPr>
            <w:rFonts w:ascii="Arial" w:hAnsi="Arial" w:cs="Arial"/>
            <w:color w:val="333333"/>
          </w:rPr>
          <w:t>s to reported costs</w:t>
        </w:r>
      </w:ins>
      <w:ins w:id="472" w:author="Michael Rains" w:date="2016-09-26T14:18:00Z">
        <w:r w:rsidR="009C1848" w:rsidRPr="00126168">
          <w:rPr>
            <w:rFonts w:ascii="Arial" w:hAnsi="Arial" w:cs="Arial"/>
            <w:color w:val="333333"/>
          </w:rPr>
          <w:t xml:space="preserve"> w</w:t>
        </w:r>
      </w:ins>
      <w:ins w:id="473" w:author="Michael Rains" w:date="2016-09-26T14:19:00Z">
        <w:r w:rsidR="009C1848" w:rsidRPr="00126168">
          <w:rPr>
            <w:rFonts w:ascii="Arial" w:hAnsi="Arial" w:cs="Arial"/>
            <w:color w:val="333333"/>
          </w:rPr>
          <w:t>ere</w:t>
        </w:r>
      </w:ins>
      <w:ins w:id="474" w:author="Michael Rains" w:date="2016-09-26T14:18:00Z">
        <w:r w:rsidR="009C1848" w:rsidRPr="00126168">
          <w:rPr>
            <w:rFonts w:ascii="Arial" w:hAnsi="Arial" w:cs="Arial"/>
            <w:color w:val="333333"/>
          </w:rPr>
          <w:t xml:space="preserve"> made.</w:t>
        </w:r>
      </w:ins>
    </w:p>
    <w:p w:rsidR="00EA3B9C" w:rsidRPr="00126168" w:rsidRDefault="00EA3B9C" w:rsidP="00A57506">
      <w:pPr>
        <w:pStyle w:val="ListParagraph"/>
        <w:numPr>
          <w:ilvl w:val="0"/>
          <w:numId w:val="22"/>
        </w:numPr>
        <w:tabs>
          <w:tab w:val="left" w:pos="0"/>
        </w:tabs>
        <w:rPr>
          <w:ins w:id="475" w:author="Michael Rains" w:date="2016-09-26T14:08:00Z"/>
          <w:rFonts w:ascii="Arial" w:hAnsi="Arial" w:cs="Arial"/>
          <w:color w:val="333333"/>
        </w:rPr>
      </w:pPr>
      <w:ins w:id="476" w:author="Tracy Thompson" w:date="2016-09-21T10:52:00Z">
        <w:r w:rsidRPr="00126168">
          <w:rPr>
            <w:rFonts w:ascii="Arial" w:hAnsi="Arial" w:cs="Arial"/>
            <w:color w:val="333333"/>
          </w:rPr>
          <w:t>Gynaecology cancer funding review</w:t>
        </w:r>
      </w:ins>
    </w:p>
    <w:p w:rsidR="0060434D" w:rsidRPr="00126168" w:rsidRDefault="0060434D" w:rsidP="006D2157">
      <w:pPr>
        <w:tabs>
          <w:tab w:val="left" w:pos="0"/>
        </w:tabs>
        <w:ind w:left="709"/>
        <w:rPr>
          <w:ins w:id="477" w:author="Tracy Thompson" w:date="2016-09-21T10:52:00Z"/>
          <w:rFonts w:ascii="Arial" w:hAnsi="Arial" w:cs="Arial"/>
          <w:color w:val="333333"/>
        </w:rPr>
      </w:pPr>
      <w:ins w:id="478" w:author="Michael Rains" w:date="2016-09-26T14:08:00Z">
        <w:r w:rsidRPr="00126168">
          <w:rPr>
            <w:rFonts w:ascii="Arial" w:hAnsi="Arial" w:cs="Arial"/>
            <w:color w:val="333333"/>
          </w:rPr>
          <w:t xml:space="preserve">The DRGs </w:t>
        </w:r>
      </w:ins>
      <w:ins w:id="479" w:author="Michael Rains" w:date="2016-09-26T14:09:00Z">
        <w:r w:rsidRPr="00126168">
          <w:rPr>
            <w:rFonts w:ascii="Arial" w:hAnsi="Arial" w:cs="Arial"/>
            <w:color w:val="333333"/>
          </w:rPr>
          <w:t xml:space="preserve">often appearing </w:t>
        </w:r>
      </w:ins>
      <w:ins w:id="480" w:author="Michael Rains" w:date="2016-09-26T14:08:00Z">
        <w:r w:rsidRPr="00126168">
          <w:rPr>
            <w:rFonts w:ascii="Arial" w:hAnsi="Arial" w:cs="Arial"/>
            <w:color w:val="333333"/>
          </w:rPr>
          <w:t xml:space="preserve">for this </w:t>
        </w:r>
      </w:ins>
      <w:ins w:id="481" w:author="Michael Rains" w:date="2016-09-26T14:09:00Z">
        <w:r w:rsidRPr="00126168">
          <w:rPr>
            <w:rFonts w:ascii="Arial" w:hAnsi="Arial" w:cs="Arial"/>
            <w:color w:val="333333"/>
          </w:rPr>
          <w:t>service</w:t>
        </w:r>
      </w:ins>
      <w:ins w:id="482" w:author="Michael Rains" w:date="2016-09-26T14:11:00Z">
        <w:r w:rsidRPr="00126168">
          <w:rPr>
            <w:rFonts w:ascii="Arial" w:hAnsi="Arial" w:cs="Arial"/>
            <w:color w:val="333333"/>
          </w:rPr>
          <w:t xml:space="preserve"> appear to have a good fit with the </w:t>
        </w:r>
      </w:ins>
      <w:ins w:id="483" w:author="Tracy Thompson" w:date="2016-09-28T07:45:00Z">
        <w:r w:rsidR="00F76D6A" w:rsidRPr="00126168">
          <w:rPr>
            <w:rFonts w:ascii="Arial" w:hAnsi="Arial" w:cs="Arial"/>
            <w:color w:val="333333"/>
          </w:rPr>
          <w:t>expected</w:t>
        </w:r>
      </w:ins>
      <w:r w:rsidR="008524D8" w:rsidRPr="00126168">
        <w:rPr>
          <w:rFonts w:ascii="Arial" w:hAnsi="Arial" w:cs="Arial"/>
          <w:color w:val="333333"/>
        </w:rPr>
        <w:t xml:space="preserve"> </w:t>
      </w:r>
      <w:ins w:id="484" w:author="Michael Rains" w:date="2016-09-26T14:11:00Z">
        <w:r w:rsidRPr="00126168">
          <w:rPr>
            <w:rFonts w:ascii="Arial" w:hAnsi="Arial" w:cs="Arial"/>
            <w:color w:val="333333"/>
          </w:rPr>
          <w:t>casemix unit price</w:t>
        </w:r>
      </w:ins>
      <w:ins w:id="485" w:author="Michael Rains" w:date="2016-09-26T14:12:00Z">
        <w:r w:rsidRPr="00126168">
          <w:rPr>
            <w:rFonts w:ascii="Arial" w:hAnsi="Arial" w:cs="Arial"/>
            <w:color w:val="333333"/>
          </w:rPr>
          <w:t>.</w:t>
        </w:r>
      </w:ins>
    </w:p>
    <w:p w:rsidR="00EA3B9C" w:rsidRPr="00126168" w:rsidRDefault="00304DE1" w:rsidP="00A57506">
      <w:pPr>
        <w:pStyle w:val="ListParagraph"/>
        <w:numPr>
          <w:ilvl w:val="0"/>
          <w:numId w:val="22"/>
        </w:numPr>
        <w:tabs>
          <w:tab w:val="left" w:pos="0"/>
        </w:tabs>
        <w:rPr>
          <w:ins w:id="486" w:author="Michael Rains" w:date="2016-09-26T14:12:00Z"/>
          <w:rFonts w:ascii="Arial" w:hAnsi="Arial" w:cs="Arial"/>
          <w:color w:val="333333"/>
        </w:rPr>
      </w:pPr>
      <w:ins w:id="487" w:author="Tracy Thompson" w:date="2016-09-21T10:56:00Z">
        <w:r w:rsidRPr="00126168">
          <w:rPr>
            <w:rFonts w:ascii="Arial" w:hAnsi="Arial" w:cs="Arial"/>
            <w:color w:val="333333"/>
          </w:rPr>
          <w:t>Orthopaedic Surgical DRG</w:t>
        </w:r>
      </w:ins>
      <w:ins w:id="488" w:author="Tracy Thompson" w:date="2016-09-22T12:18:00Z">
        <w:r w:rsidR="0053302D" w:rsidRPr="00126168">
          <w:rPr>
            <w:rFonts w:ascii="Arial" w:hAnsi="Arial" w:cs="Arial"/>
            <w:color w:val="333333"/>
          </w:rPr>
          <w:t xml:space="preserve"> </w:t>
        </w:r>
      </w:ins>
      <w:ins w:id="489" w:author="Tracy Thompson" w:date="2016-09-21T10:57:00Z">
        <w:r w:rsidR="00911830" w:rsidRPr="00126168">
          <w:rPr>
            <w:rFonts w:ascii="Arial" w:hAnsi="Arial" w:cs="Arial"/>
            <w:color w:val="333333"/>
          </w:rPr>
          <w:t>adjustments</w:t>
        </w:r>
      </w:ins>
    </w:p>
    <w:p w:rsidR="00BD3E33" w:rsidRPr="00126168" w:rsidRDefault="0060434D" w:rsidP="00BD3E33">
      <w:pPr>
        <w:tabs>
          <w:tab w:val="left" w:pos="0"/>
        </w:tabs>
        <w:ind w:left="709"/>
        <w:rPr>
          <w:rFonts w:ascii="Arial" w:hAnsi="Arial" w:cs="Arial"/>
          <w:color w:val="333333"/>
        </w:rPr>
      </w:pPr>
      <w:ins w:id="490" w:author="Michael Rains" w:date="2016-09-26T14:12:00Z">
        <w:r w:rsidRPr="00126168">
          <w:rPr>
            <w:rFonts w:ascii="Arial" w:hAnsi="Arial" w:cs="Arial"/>
            <w:color w:val="333333"/>
          </w:rPr>
          <w:t xml:space="preserve">Implant costs are often reported </w:t>
        </w:r>
      </w:ins>
      <w:ins w:id="491" w:author="Michael Rains" w:date="2016-09-26T14:13:00Z">
        <w:del w:id="492" w:author="Tracy Thompson" w:date="2016-12-09T07:52:00Z">
          <w:r w:rsidRPr="00126168" w:rsidDel="003221A0">
            <w:rPr>
              <w:rFonts w:ascii="Arial" w:hAnsi="Arial" w:cs="Arial"/>
              <w:color w:val="333333"/>
            </w:rPr>
            <w:delText>,</w:delText>
          </w:r>
        </w:del>
      </w:ins>
      <w:ins w:id="493" w:author="Tracy Thompson" w:date="2016-12-09T07:52:00Z">
        <w:r w:rsidR="003221A0" w:rsidRPr="00126168">
          <w:rPr>
            <w:rFonts w:ascii="Arial" w:hAnsi="Arial" w:cs="Arial"/>
            <w:color w:val="333333"/>
          </w:rPr>
          <w:t>incorrectly</w:t>
        </w:r>
      </w:ins>
      <w:ins w:id="494" w:author="Michael Rains" w:date="2016-09-26T14:13:00Z">
        <w:r w:rsidRPr="00126168">
          <w:rPr>
            <w:rFonts w:ascii="Arial" w:hAnsi="Arial" w:cs="Arial"/>
            <w:color w:val="333333"/>
          </w:rPr>
          <w:t xml:space="preserve"> though appears to be improving. Some adjustments were required to the implant costs reported in the surgical DRGs f</w:t>
        </w:r>
      </w:ins>
      <w:ins w:id="495" w:author="Michael Rains" w:date="2016-09-26T14:20:00Z">
        <w:r w:rsidR="009C1848" w:rsidRPr="00126168">
          <w:rPr>
            <w:rFonts w:ascii="Arial" w:hAnsi="Arial" w:cs="Arial"/>
            <w:color w:val="333333"/>
          </w:rPr>
          <w:t>r</w:t>
        </w:r>
      </w:ins>
      <w:ins w:id="496" w:author="Michael Rains" w:date="2016-09-26T14:13:00Z">
        <w:r w:rsidRPr="00126168">
          <w:rPr>
            <w:rFonts w:ascii="Arial" w:hAnsi="Arial" w:cs="Arial"/>
            <w:color w:val="333333"/>
          </w:rPr>
          <w:t>om the musculoskeletal MDC.</w:t>
        </w:r>
      </w:ins>
      <w:ins w:id="497" w:author="Michael Rains" w:date="2016-09-26T14:20:00Z">
        <w:r w:rsidR="009C1848" w:rsidRPr="00126168">
          <w:rPr>
            <w:rFonts w:ascii="Arial" w:hAnsi="Arial" w:cs="Arial"/>
            <w:color w:val="333333"/>
          </w:rPr>
          <w:t xml:space="preserve"> This year adju</w:t>
        </w:r>
      </w:ins>
      <w:ins w:id="498" w:author="Michael Rains" w:date="2016-09-26T16:19:00Z">
        <w:r w:rsidR="00635221" w:rsidRPr="00126168">
          <w:rPr>
            <w:rFonts w:ascii="Arial" w:hAnsi="Arial" w:cs="Arial"/>
            <w:color w:val="333333"/>
          </w:rPr>
          <w:t>s</w:t>
        </w:r>
      </w:ins>
      <w:ins w:id="499" w:author="Michael Rains" w:date="2016-09-26T14:20:00Z">
        <w:r w:rsidR="009C1848" w:rsidRPr="00126168">
          <w:rPr>
            <w:rFonts w:ascii="Arial" w:hAnsi="Arial" w:cs="Arial"/>
            <w:color w:val="333333"/>
          </w:rPr>
          <w:t>tments were only made in DRGs where an implant was expected in every case; the adjustment was to use the average found from the most reliably reporting DHBs</w:t>
        </w:r>
      </w:ins>
      <w:ins w:id="500" w:author="Michael Rains" w:date="2016-09-26T16:20:00Z">
        <w:r w:rsidR="00635221" w:rsidRPr="00126168">
          <w:rPr>
            <w:rFonts w:ascii="Arial" w:hAnsi="Arial" w:cs="Arial"/>
            <w:color w:val="333333"/>
          </w:rPr>
          <w:t xml:space="preserve"> for those DHBs with missing or poor data</w:t>
        </w:r>
      </w:ins>
      <w:ins w:id="501" w:author="Michael Rains" w:date="2016-09-26T14:20:00Z">
        <w:r w:rsidR="009C1848" w:rsidRPr="00126168">
          <w:rPr>
            <w:rFonts w:ascii="Arial" w:hAnsi="Arial" w:cs="Arial"/>
            <w:color w:val="333333"/>
          </w:rPr>
          <w:t>.</w:t>
        </w:r>
      </w:ins>
    </w:p>
    <w:p w:rsidR="00BD3E33" w:rsidRPr="00BD3E33" w:rsidRDefault="00BD3E33" w:rsidP="00BD3E33">
      <w:pPr>
        <w:rPr>
          <w:rFonts w:ascii="Arial" w:hAnsi="Arial" w:cs="Arial"/>
        </w:rPr>
      </w:pPr>
    </w:p>
    <w:p w:rsidR="00B65A2A" w:rsidRPr="00BE0213" w:rsidRDefault="00F03E43" w:rsidP="00B30D17">
      <w:pPr>
        <w:pStyle w:val="Heading2"/>
      </w:pPr>
      <w:bookmarkStart w:id="502" w:name="_Toc469033097"/>
      <w:r w:rsidRPr="00BE0213">
        <w:t>Areas for Change in the F</w:t>
      </w:r>
      <w:r w:rsidR="00B65A2A" w:rsidRPr="00BE0213">
        <w:t>uture</w:t>
      </w:r>
      <w:bookmarkEnd w:id="411"/>
      <w:bookmarkEnd w:id="412"/>
      <w:bookmarkEnd w:id="502"/>
    </w:p>
    <w:p w:rsidR="00B65A2A" w:rsidRDefault="0018555B" w:rsidP="00B65A2A">
      <w:pPr>
        <w:rPr>
          <w:rFonts w:ascii="Arial" w:eastAsia="Calibri" w:hAnsi="Arial" w:cs="Arial"/>
          <w:color w:val="333333"/>
          <w:szCs w:val="24"/>
        </w:rPr>
      </w:pPr>
      <w:r w:rsidRPr="009E61C4">
        <w:rPr>
          <w:rFonts w:ascii="Arial" w:eastAsia="Calibri" w:hAnsi="Arial" w:cs="Arial"/>
          <w:color w:val="333333"/>
          <w:szCs w:val="24"/>
        </w:rPr>
        <w:t>The current cost weight schedule is based solely on New Zealand costs</w:t>
      </w:r>
      <w:r w:rsidR="00A141FC" w:rsidRPr="009E61C4">
        <w:rPr>
          <w:rFonts w:ascii="Arial" w:eastAsia="Calibri" w:hAnsi="Arial" w:cs="Arial"/>
          <w:color w:val="333333"/>
          <w:szCs w:val="24"/>
        </w:rPr>
        <w:t xml:space="preserve"> and other data elements.  </w:t>
      </w:r>
      <w:r w:rsidRPr="009E61C4">
        <w:rPr>
          <w:rFonts w:ascii="Arial" w:eastAsia="Calibri" w:hAnsi="Arial" w:cs="Arial"/>
          <w:color w:val="333333"/>
          <w:szCs w:val="24"/>
        </w:rPr>
        <w:t>This allows changes to be made to the way weights are developed as cost profiles and other aspects of New Zealand’s hospital data becomes better understood.</w:t>
      </w:r>
    </w:p>
    <w:p w:rsidR="00AF1BCA" w:rsidRDefault="00AF1BCA" w:rsidP="00B65A2A">
      <w:pPr>
        <w:rPr>
          <w:rFonts w:ascii="Arial" w:eastAsia="Calibri" w:hAnsi="Arial" w:cs="Arial"/>
          <w:color w:val="333333"/>
          <w:szCs w:val="24"/>
        </w:rPr>
      </w:pPr>
    </w:p>
    <w:p w:rsidR="00AF1BCA" w:rsidRPr="00AF1BCA" w:rsidRDefault="00AF1BCA" w:rsidP="00AF1BCA">
      <w:pPr>
        <w:pStyle w:val="Heading2"/>
        <w:rPr>
          <w:color w:val="333333"/>
        </w:rPr>
      </w:pPr>
      <w:bookmarkStart w:id="503" w:name="_Ref443034717"/>
      <w:bookmarkStart w:id="504" w:name="_Toc443034837"/>
      <w:bookmarkStart w:id="505" w:name="_Toc469033098"/>
      <w:r w:rsidRPr="00AF1BCA">
        <w:t>Special Funding Arrangement for Temporomandibular Joint</w:t>
      </w:r>
      <w:r w:rsidRPr="00AF1BCA">
        <w:rPr>
          <w:color w:val="333333"/>
        </w:rPr>
        <w:t xml:space="preserve"> </w:t>
      </w:r>
      <w:r w:rsidRPr="00AF1BCA">
        <w:t>Replacement (TMJ)</w:t>
      </w:r>
      <w:bookmarkEnd w:id="503"/>
      <w:bookmarkEnd w:id="504"/>
      <w:bookmarkEnd w:id="505"/>
    </w:p>
    <w:p w:rsidR="00AF1BCA" w:rsidRDefault="00AF1BCA" w:rsidP="00AF1BCA">
      <w:pPr>
        <w:rPr>
          <w:rFonts w:ascii="Arial" w:eastAsia="Calibri" w:hAnsi="Arial" w:cs="Arial"/>
          <w:color w:val="333333"/>
          <w:szCs w:val="24"/>
        </w:rPr>
      </w:pPr>
      <w:r w:rsidRPr="00AF1BCA">
        <w:rPr>
          <w:rFonts w:ascii="Arial" w:eastAsia="Calibri" w:hAnsi="Arial" w:cs="Arial"/>
          <w:color w:val="333333"/>
          <w:szCs w:val="24"/>
        </w:rPr>
        <w:t>Through the costing mechanism described in Section 4</w:t>
      </w:r>
      <w:r w:rsidR="003221A0">
        <w:rPr>
          <w:rFonts w:ascii="Arial" w:eastAsia="Calibri" w:hAnsi="Arial" w:cs="Arial"/>
          <w:color w:val="333333"/>
          <w:szCs w:val="24"/>
        </w:rPr>
        <w:t>,</w:t>
      </w:r>
      <w:r w:rsidRPr="00AF1BCA">
        <w:rPr>
          <w:rFonts w:ascii="Arial" w:eastAsia="Calibri" w:hAnsi="Arial" w:cs="Arial"/>
          <w:color w:val="333333"/>
          <w:szCs w:val="24"/>
        </w:rPr>
        <w:t xml:space="preserve"> all </w:t>
      </w:r>
      <w:r w:rsidR="003221A0" w:rsidRPr="00AF1BCA">
        <w:rPr>
          <w:rFonts w:ascii="Arial" w:eastAsia="Calibri" w:hAnsi="Arial" w:cs="Arial"/>
          <w:color w:val="333333"/>
          <w:szCs w:val="24"/>
        </w:rPr>
        <w:t>casemix-funded</w:t>
      </w:r>
      <w:r w:rsidRPr="00AF1BCA">
        <w:rPr>
          <w:rFonts w:ascii="Arial" w:eastAsia="Calibri" w:hAnsi="Arial" w:cs="Arial"/>
          <w:color w:val="333333"/>
          <w:szCs w:val="24"/>
        </w:rPr>
        <w:t xml:space="preserve"> events should be covered.  However, temporomandibular joint replacement (TMJ) events occur only a few times per year and the prosthesis is expensive as it is custom made for each patient. The prosthesis cost in individual cases can vary, and because of the infrequency of TMJ events, the cost of the prosthesis is not adequately reflected in the DRG cost weight. Therefore, for IDF TMJ cases the DHB of service may invoice the DHB of domicile for the cost of the prosthesis in addition to the cost weight received for the DRG.</w:t>
      </w:r>
    </w:p>
    <w:p w:rsidR="009A2C04" w:rsidRDefault="009A2C04" w:rsidP="00AF1BCA">
      <w:pPr>
        <w:rPr>
          <w:rFonts w:ascii="Arial" w:eastAsia="Calibri" w:hAnsi="Arial" w:cs="Arial"/>
          <w:color w:val="333333"/>
          <w:szCs w:val="24"/>
        </w:rPr>
      </w:pPr>
    </w:p>
    <w:p w:rsidR="00B65A2A" w:rsidRPr="00BA2072" w:rsidRDefault="001B4F92" w:rsidP="00DF65C9">
      <w:pPr>
        <w:pStyle w:val="Heading1"/>
        <w:ind w:left="709" w:hanging="709"/>
      </w:pPr>
      <w:bookmarkStart w:id="506" w:name="_Toc272995875"/>
      <w:bookmarkStart w:id="507" w:name="_Toc272997915"/>
      <w:bookmarkStart w:id="508" w:name="_Toc272998012"/>
      <w:bookmarkStart w:id="509" w:name="_Toc272998107"/>
      <w:bookmarkStart w:id="510" w:name="_Toc272999414"/>
      <w:bookmarkStart w:id="511" w:name="_Toc511625981"/>
      <w:bookmarkStart w:id="512" w:name="_Toc515687080"/>
      <w:bookmarkStart w:id="513" w:name="_Toc469033099"/>
      <w:bookmarkEnd w:id="506"/>
      <w:bookmarkEnd w:id="507"/>
      <w:bookmarkEnd w:id="508"/>
      <w:bookmarkEnd w:id="509"/>
      <w:bookmarkEnd w:id="510"/>
      <w:r>
        <w:t>WIESNZ1</w:t>
      </w:r>
      <w:ins w:id="514" w:author="Tracy Thompson" w:date="2016-05-02T14:31:00Z">
        <w:r w:rsidR="00212418">
          <w:t>7</w:t>
        </w:r>
      </w:ins>
      <w:del w:id="515" w:author="Tracy Thompson" w:date="2016-05-03T05:44:00Z">
        <w:r w:rsidDel="00AD6086">
          <w:delText>6</w:delText>
        </w:r>
      </w:del>
      <w:r w:rsidR="00F03E43" w:rsidRPr="00BA2072">
        <w:t xml:space="preserve"> C</w:t>
      </w:r>
      <w:r w:rsidR="00B65A2A" w:rsidRPr="00BA2072">
        <w:t>alculation</w:t>
      </w:r>
      <w:bookmarkEnd w:id="511"/>
      <w:bookmarkEnd w:id="512"/>
      <w:bookmarkEnd w:id="513"/>
    </w:p>
    <w:p w:rsidR="00EE2F9C" w:rsidRPr="00BA2072" w:rsidRDefault="00B65A2A" w:rsidP="00B65A2A">
      <w:pPr>
        <w:rPr>
          <w:rFonts w:ascii="Arial" w:hAnsi="Arial" w:cs="Arial"/>
        </w:rPr>
      </w:pPr>
      <w:r w:rsidRPr="00BA2072">
        <w:rPr>
          <w:rFonts w:ascii="Arial" w:hAnsi="Arial" w:cs="Arial"/>
          <w:color w:val="333333"/>
        </w:rPr>
        <w:t>The following section describes the derived variables required, the DRG reallocation tests applied (AR-DRG =&gt; NZdrg</w:t>
      </w:r>
      <w:ins w:id="516" w:author="Tracy Thompson" w:date="2016-04-04T11:29:00Z">
        <w:r w:rsidR="00917114">
          <w:rPr>
            <w:rFonts w:ascii="Arial" w:hAnsi="Arial" w:cs="Arial"/>
            <w:color w:val="333333"/>
          </w:rPr>
          <w:t>70</w:t>
        </w:r>
      </w:ins>
      <w:del w:id="517" w:author="Tracy Thompson" w:date="2016-04-04T11:29:00Z">
        <w:r w:rsidR="0050751A" w:rsidRPr="00BA2072" w:rsidDel="00917114">
          <w:rPr>
            <w:rFonts w:ascii="Arial" w:hAnsi="Arial" w:cs="Arial"/>
            <w:color w:val="333333"/>
          </w:rPr>
          <w:delText>6</w:delText>
        </w:r>
        <w:r w:rsidRPr="00BA2072" w:rsidDel="00917114">
          <w:rPr>
            <w:rFonts w:ascii="Arial" w:hAnsi="Arial" w:cs="Arial"/>
            <w:color w:val="333333"/>
          </w:rPr>
          <w:delText>0</w:delText>
        </w:r>
        <w:r w:rsidR="00C21098" w:rsidRPr="00BA2072" w:rsidDel="00917114">
          <w:rPr>
            <w:rFonts w:ascii="Arial" w:hAnsi="Arial" w:cs="Arial"/>
            <w:color w:val="333333"/>
          </w:rPr>
          <w:delText>x</w:delText>
        </w:r>
      </w:del>
      <w:r w:rsidRPr="00BA2072">
        <w:rPr>
          <w:rFonts w:ascii="Arial" w:hAnsi="Arial" w:cs="Arial"/>
          <w:color w:val="333333"/>
        </w:rPr>
        <w:t>), the Mechanical Ventilation calculation, other co</w:t>
      </w:r>
      <w:r w:rsidR="001D2DE9" w:rsidRPr="00BA2072">
        <w:rPr>
          <w:rFonts w:ascii="Arial" w:hAnsi="Arial" w:cs="Arial"/>
          <w:color w:val="333333"/>
        </w:rPr>
        <w:t>-</w:t>
      </w:r>
      <w:r w:rsidRPr="00BA2072">
        <w:rPr>
          <w:rFonts w:ascii="Arial" w:hAnsi="Arial" w:cs="Arial"/>
          <w:color w:val="333333"/>
        </w:rPr>
        <w:t>payments, the matching of event</w:t>
      </w:r>
      <w:r w:rsidR="00A458C1">
        <w:rPr>
          <w:rFonts w:ascii="Arial" w:hAnsi="Arial" w:cs="Arial"/>
          <w:color w:val="333333"/>
        </w:rPr>
        <w:t xml:space="preserve"> records</w:t>
      </w:r>
      <w:r w:rsidRPr="00BA2072">
        <w:rPr>
          <w:rFonts w:ascii="Arial" w:hAnsi="Arial" w:cs="Arial"/>
          <w:color w:val="333333"/>
        </w:rPr>
        <w:t xml:space="preserve"> with appropriate cost weights and the </w:t>
      </w:r>
      <w:r w:rsidR="001B4F92">
        <w:rPr>
          <w:rFonts w:ascii="Arial" w:hAnsi="Arial" w:cs="Arial"/>
          <w:color w:val="333333"/>
        </w:rPr>
        <w:t>WIESNZ1</w:t>
      </w:r>
      <w:ins w:id="518" w:author="Tracy Thompson" w:date="2016-04-04T11:29:00Z">
        <w:r w:rsidR="00917114">
          <w:rPr>
            <w:rFonts w:ascii="Arial" w:hAnsi="Arial" w:cs="Arial"/>
            <w:color w:val="333333"/>
          </w:rPr>
          <w:t>7</w:t>
        </w:r>
      </w:ins>
      <w:del w:id="519" w:author="Tracy Thompson" w:date="2016-04-04T11:29:00Z">
        <w:r w:rsidR="001B4F92" w:rsidDel="00917114">
          <w:rPr>
            <w:rFonts w:ascii="Arial" w:hAnsi="Arial" w:cs="Arial"/>
            <w:color w:val="333333"/>
          </w:rPr>
          <w:delText>6</w:delText>
        </w:r>
      </w:del>
      <w:r w:rsidRPr="00BA2072">
        <w:rPr>
          <w:rFonts w:ascii="Arial" w:hAnsi="Arial" w:cs="Arial"/>
          <w:color w:val="333333"/>
        </w:rPr>
        <w:t xml:space="preserve"> case weight calculation. In what follows the phrases </w:t>
      </w:r>
      <w:r w:rsidRPr="00BA2072">
        <w:rPr>
          <w:rFonts w:ascii="Arial" w:hAnsi="Arial" w:cs="Arial"/>
          <w:i/>
          <w:color w:val="333333"/>
        </w:rPr>
        <w:t>case weight</w:t>
      </w:r>
      <w:r w:rsidRPr="00BA2072">
        <w:rPr>
          <w:rFonts w:ascii="Arial" w:hAnsi="Arial" w:cs="Arial"/>
          <w:color w:val="333333"/>
        </w:rPr>
        <w:t xml:space="preserve">, </w:t>
      </w:r>
      <w:r w:rsidRPr="00BA2072">
        <w:rPr>
          <w:rFonts w:ascii="Arial" w:hAnsi="Arial" w:cs="Arial"/>
          <w:i/>
          <w:color w:val="333333"/>
        </w:rPr>
        <w:t>cost weight</w:t>
      </w:r>
      <w:r w:rsidRPr="00BA2072">
        <w:rPr>
          <w:rFonts w:ascii="Arial" w:hAnsi="Arial" w:cs="Arial"/>
          <w:color w:val="333333"/>
        </w:rPr>
        <w:t xml:space="preserve">, and </w:t>
      </w:r>
      <w:r w:rsidRPr="00BA2072">
        <w:rPr>
          <w:rFonts w:ascii="Arial" w:hAnsi="Arial" w:cs="Arial"/>
          <w:i/>
          <w:color w:val="333333"/>
        </w:rPr>
        <w:t>costweight</w:t>
      </w:r>
      <w:r w:rsidRPr="00BA2072">
        <w:rPr>
          <w:rFonts w:ascii="Arial" w:hAnsi="Arial" w:cs="Arial"/>
          <w:color w:val="333333"/>
        </w:rPr>
        <w:t xml:space="preserve"> </w:t>
      </w:r>
      <w:r w:rsidRPr="00A65744">
        <w:rPr>
          <w:rFonts w:ascii="Arial" w:hAnsi="Arial" w:cs="Arial"/>
          <w:color w:val="262626" w:themeColor="text1" w:themeTint="D9"/>
        </w:rPr>
        <w:t xml:space="preserve">may be used interchangeably.  The table of information required to apply these calculations is provided in the </w:t>
      </w:r>
      <w:r w:rsidR="001B4F92">
        <w:rPr>
          <w:rFonts w:ascii="Arial" w:hAnsi="Arial" w:cs="Arial"/>
          <w:color w:val="262626" w:themeColor="text1" w:themeTint="D9"/>
        </w:rPr>
        <w:t>WIESNZ1</w:t>
      </w:r>
      <w:ins w:id="520" w:author="Tracy Thompson" w:date="2016-04-04T11:29:00Z">
        <w:r w:rsidR="00917114">
          <w:rPr>
            <w:rFonts w:ascii="Arial" w:hAnsi="Arial" w:cs="Arial"/>
            <w:color w:val="262626" w:themeColor="text1" w:themeTint="D9"/>
          </w:rPr>
          <w:t>7</w:t>
        </w:r>
      </w:ins>
      <w:del w:id="521" w:author="Tracy Thompson" w:date="2016-04-04T11:29:00Z">
        <w:r w:rsidR="001B4F92" w:rsidDel="00917114">
          <w:rPr>
            <w:rFonts w:ascii="Arial" w:hAnsi="Arial" w:cs="Arial"/>
            <w:color w:val="262626" w:themeColor="text1" w:themeTint="D9"/>
          </w:rPr>
          <w:delText>6</w:delText>
        </w:r>
      </w:del>
      <w:r w:rsidRPr="00A65744">
        <w:rPr>
          <w:rFonts w:ascii="Arial" w:hAnsi="Arial" w:cs="Arial"/>
          <w:color w:val="262626" w:themeColor="text1" w:themeTint="D9"/>
        </w:rPr>
        <w:t xml:space="preserve"> file attached </w:t>
      </w:r>
      <w:r w:rsidRPr="00917114">
        <w:rPr>
          <w:rFonts w:ascii="Arial" w:hAnsi="Arial" w:cs="Arial"/>
          <w:color w:val="262626" w:themeColor="text1" w:themeTint="D9"/>
        </w:rPr>
        <w:t>in</w:t>
      </w:r>
      <w:r w:rsidR="00A65744" w:rsidRPr="00917114">
        <w:rPr>
          <w:rFonts w:ascii="Arial" w:hAnsi="Arial" w:cs="Arial"/>
          <w:color w:val="262626" w:themeColor="text1" w:themeTint="D9"/>
        </w:rPr>
        <w:t xml:space="preserve"> </w:t>
      </w:r>
      <w:r w:rsidR="00A65744" w:rsidRPr="00917114">
        <w:rPr>
          <w:rFonts w:ascii="Arial" w:hAnsi="Arial" w:cs="Arial"/>
          <w:color w:val="262626" w:themeColor="text1" w:themeTint="D9"/>
          <w:highlight w:val="yellow"/>
        </w:rPr>
        <w:fldChar w:fldCharType="begin"/>
      </w:r>
      <w:r w:rsidR="00A65744" w:rsidRPr="00917114">
        <w:rPr>
          <w:rFonts w:ascii="Arial" w:hAnsi="Arial" w:cs="Arial"/>
          <w:color w:val="262626" w:themeColor="text1" w:themeTint="D9"/>
          <w:highlight w:val="lightGray"/>
        </w:rPr>
        <w:instrText xml:space="preserve"> REF _Ref338411662 \h  \* MERGEFORMAT </w:instrText>
      </w:r>
      <w:r w:rsidR="00A65744" w:rsidRPr="00917114">
        <w:rPr>
          <w:rFonts w:ascii="Arial" w:hAnsi="Arial" w:cs="Arial"/>
          <w:color w:val="262626" w:themeColor="text1" w:themeTint="D9"/>
          <w:highlight w:val="yellow"/>
        </w:rPr>
      </w:r>
      <w:r w:rsidR="00A65744" w:rsidRPr="00917114">
        <w:rPr>
          <w:rFonts w:ascii="Arial" w:hAnsi="Arial" w:cs="Arial"/>
          <w:color w:val="262626" w:themeColor="text1" w:themeTint="D9"/>
          <w:highlight w:val="yellow"/>
        </w:rPr>
        <w:fldChar w:fldCharType="separate"/>
      </w:r>
      <w:r w:rsidR="00F843CE" w:rsidRPr="00F843CE">
        <w:rPr>
          <w:rFonts w:ascii="Arial" w:hAnsi="Arial" w:cs="Arial"/>
          <w:color w:val="262626" w:themeColor="text1" w:themeTint="D9"/>
          <w:highlight w:val="lightGray"/>
        </w:rPr>
        <w:t>Appendix 1: Table of 201</w:t>
      </w:r>
      <w:ins w:id="522" w:author="Tracy Thompson" w:date="2016-05-02T14:11:00Z">
        <w:r w:rsidR="00F843CE" w:rsidRPr="00F843CE">
          <w:rPr>
            <w:rFonts w:ascii="Arial" w:hAnsi="Arial" w:cs="Arial"/>
            <w:color w:val="262626" w:themeColor="text1" w:themeTint="D9"/>
            <w:highlight w:val="lightGray"/>
          </w:rPr>
          <w:t>7</w:t>
        </w:r>
      </w:ins>
      <w:r w:rsidR="00F843CE" w:rsidRPr="00F843CE">
        <w:rPr>
          <w:rFonts w:ascii="Arial" w:hAnsi="Arial" w:cs="Arial"/>
          <w:color w:val="262626" w:themeColor="text1" w:themeTint="D9"/>
          <w:highlight w:val="lightGray"/>
        </w:rPr>
        <w:t>/1</w:t>
      </w:r>
      <w:ins w:id="523" w:author="Tracy Thompson" w:date="2016-05-02T14:11:00Z">
        <w:r w:rsidR="00F843CE" w:rsidRPr="00F843CE">
          <w:rPr>
            <w:rFonts w:ascii="Arial" w:hAnsi="Arial" w:cs="Arial"/>
            <w:color w:val="262626" w:themeColor="text1" w:themeTint="D9"/>
            <w:highlight w:val="lightGray"/>
          </w:rPr>
          <w:t>8</w:t>
        </w:r>
      </w:ins>
      <w:r w:rsidR="00F843CE" w:rsidRPr="00F843CE">
        <w:rPr>
          <w:rFonts w:ascii="Arial" w:hAnsi="Arial" w:cs="Arial"/>
          <w:color w:val="262626" w:themeColor="text1" w:themeTint="D9"/>
          <w:highlight w:val="lightGray"/>
        </w:rPr>
        <w:t xml:space="preserve"> FY DRG Cost Weights and Associated Variables for Calculating</w:t>
      </w:r>
      <w:r w:rsidR="00F843CE" w:rsidRPr="00BA2072">
        <w:t xml:space="preserve"> </w:t>
      </w:r>
      <w:r w:rsidR="00A65744" w:rsidRPr="00917114">
        <w:rPr>
          <w:rFonts w:ascii="Arial" w:hAnsi="Arial" w:cs="Arial"/>
          <w:color w:val="262626" w:themeColor="text1" w:themeTint="D9"/>
          <w:highlight w:val="yellow"/>
        </w:rPr>
        <w:fldChar w:fldCharType="end"/>
      </w:r>
      <w:r w:rsidRPr="00917114">
        <w:rPr>
          <w:rFonts w:ascii="Arial" w:hAnsi="Arial" w:cs="Arial"/>
          <w:color w:val="262626" w:themeColor="text1" w:themeTint="D9"/>
        </w:rPr>
        <w:t xml:space="preserve">, </w:t>
      </w:r>
      <w:r w:rsidR="0052407B" w:rsidRPr="00917114">
        <w:rPr>
          <w:rFonts w:ascii="Arial" w:hAnsi="Arial" w:cs="Arial"/>
          <w:color w:val="262626" w:themeColor="text1" w:themeTint="D9"/>
        </w:rPr>
        <w:t>t</w:t>
      </w:r>
      <w:r w:rsidRPr="00917114">
        <w:rPr>
          <w:rFonts w:ascii="Arial" w:hAnsi="Arial" w:cs="Arial"/>
          <w:color w:val="262626" w:themeColor="text1" w:themeTint="D9"/>
        </w:rPr>
        <w:t>he</w:t>
      </w:r>
      <w:r w:rsidRPr="00A65744">
        <w:rPr>
          <w:rFonts w:ascii="Arial" w:hAnsi="Arial" w:cs="Arial"/>
          <w:color w:val="262626" w:themeColor="text1" w:themeTint="D9"/>
        </w:rPr>
        <w:t xml:space="preserve"> file is </w:t>
      </w:r>
      <w:r w:rsidR="008E2AEF" w:rsidRPr="00A65744">
        <w:rPr>
          <w:rFonts w:ascii="Arial" w:hAnsi="Arial" w:cs="Arial"/>
          <w:color w:val="262626" w:themeColor="text1" w:themeTint="D9"/>
        </w:rPr>
        <w:t>also</w:t>
      </w:r>
      <w:r w:rsidR="008E2AEF" w:rsidRPr="00BA2072">
        <w:rPr>
          <w:rFonts w:ascii="Arial" w:hAnsi="Arial" w:cs="Arial"/>
          <w:color w:val="333333"/>
        </w:rPr>
        <w:t xml:space="preserve"> </w:t>
      </w:r>
      <w:r w:rsidRPr="00BA2072">
        <w:rPr>
          <w:rFonts w:ascii="Arial" w:hAnsi="Arial" w:cs="Arial"/>
          <w:color w:val="333333"/>
        </w:rPr>
        <w:t xml:space="preserve">available from </w:t>
      </w:r>
      <w:r w:rsidR="001D2DE9" w:rsidRPr="00BA2072">
        <w:rPr>
          <w:rFonts w:ascii="Arial" w:hAnsi="Arial" w:cs="Arial"/>
          <w:color w:val="333333"/>
        </w:rPr>
        <w:t xml:space="preserve">Ministry of Health </w:t>
      </w:r>
      <w:r w:rsidRPr="00BA2072">
        <w:rPr>
          <w:rFonts w:ascii="Arial" w:hAnsi="Arial" w:cs="Arial"/>
          <w:color w:val="333333"/>
        </w:rPr>
        <w:t>website:</w:t>
      </w:r>
      <w:r w:rsidR="00B413DA" w:rsidRPr="00BA2072">
        <w:rPr>
          <w:rFonts w:ascii="Arial" w:hAnsi="Arial" w:cs="Arial"/>
        </w:rPr>
        <w:t xml:space="preserve"> </w:t>
      </w:r>
      <w:hyperlink r:id="rId12" w:history="1">
        <w:r w:rsidR="003242DD" w:rsidRPr="00BA2072">
          <w:rPr>
            <w:rStyle w:val="Hyperlink"/>
            <w:rFonts w:ascii="Arial" w:hAnsi="Arial" w:cs="Arial"/>
          </w:rPr>
          <w:t>http://www.health.govt.nz/nz-health-statistics/data-references/weighted-inlier-equivalent-separations</w:t>
        </w:r>
      </w:hyperlink>
      <w:r w:rsidR="003242DD" w:rsidRPr="00BA2072">
        <w:rPr>
          <w:rFonts w:ascii="Arial" w:hAnsi="Arial" w:cs="Arial"/>
        </w:rPr>
        <w:t xml:space="preserve">. </w:t>
      </w:r>
    </w:p>
    <w:p w:rsidR="00E66335" w:rsidRDefault="00E66335" w:rsidP="00B65A2A">
      <w:pPr>
        <w:rPr>
          <w:rFonts w:ascii="Arial" w:hAnsi="Arial" w:cs="Arial"/>
        </w:rPr>
      </w:pPr>
    </w:p>
    <w:p w:rsidR="00B65A2A" w:rsidRPr="00BA2072" w:rsidRDefault="00C93734" w:rsidP="00B30D17">
      <w:pPr>
        <w:pStyle w:val="Heading2"/>
      </w:pPr>
      <w:bookmarkStart w:id="524" w:name="_Toc511625982"/>
      <w:bookmarkStart w:id="525" w:name="_Toc515687081"/>
      <w:bookmarkStart w:id="526" w:name="_Toc469033100"/>
      <w:r w:rsidRPr="00BA2072">
        <w:t>Derived Variables Required in C</w:t>
      </w:r>
      <w:r w:rsidR="00B65A2A" w:rsidRPr="00BA2072">
        <w:t>alculation</w:t>
      </w:r>
      <w:bookmarkEnd w:id="524"/>
      <w:bookmarkEnd w:id="525"/>
      <w:bookmarkEnd w:id="526"/>
    </w:p>
    <w:p w:rsidR="00B65A2A" w:rsidRPr="00BA2072" w:rsidRDefault="00B65A2A" w:rsidP="00B65A2A">
      <w:pPr>
        <w:rPr>
          <w:rFonts w:ascii="Arial" w:hAnsi="Arial" w:cs="Arial"/>
          <w:color w:val="333333"/>
        </w:rPr>
      </w:pPr>
      <w:r w:rsidRPr="00BA2072">
        <w:rPr>
          <w:rFonts w:ascii="Arial" w:hAnsi="Arial" w:cs="Arial"/>
          <w:color w:val="333333"/>
        </w:rPr>
        <w:t xml:space="preserve">The following derived variables are used in the </w:t>
      </w:r>
      <w:r w:rsidR="001B4F92">
        <w:rPr>
          <w:rFonts w:ascii="Arial" w:hAnsi="Arial" w:cs="Arial"/>
          <w:color w:val="333333"/>
        </w:rPr>
        <w:t>WIESNZ1</w:t>
      </w:r>
      <w:ins w:id="527" w:author="Tracy Thompson" w:date="2016-04-04T11:30:00Z">
        <w:r w:rsidR="00917114">
          <w:rPr>
            <w:rFonts w:ascii="Arial" w:hAnsi="Arial" w:cs="Arial"/>
            <w:color w:val="333333"/>
          </w:rPr>
          <w:t>7</w:t>
        </w:r>
      </w:ins>
      <w:del w:id="528" w:author="Tracy Thompson" w:date="2016-04-04T11:30:00Z">
        <w:r w:rsidR="001B4F92" w:rsidDel="00917114">
          <w:rPr>
            <w:rFonts w:ascii="Arial" w:hAnsi="Arial" w:cs="Arial"/>
            <w:color w:val="333333"/>
          </w:rPr>
          <w:delText>6</w:delText>
        </w:r>
      </w:del>
      <w:r w:rsidRPr="00BA2072">
        <w:rPr>
          <w:rFonts w:ascii="Arial" w:hAnsi="Arial" w:cs="Arial"/>
          <w:color w:val="333333"/>
        </w:rPr>
        <w:t xml:space="preserve"> calculation.</w:t>
      </w:r>
    </w:p>
    <w:p w:rsidR="00173744" w:rsidRPr="00BA2072" w:rsidRDefault="00173744" w:rsidP="00B65A2A">
      <w:pPr>
        <w:rPr>
          <w:rFonts w:ascii="Arial" w:hAnsi="Arial" w:cs="Arial"/>
        </w:rPr>
      </w:pPr>
    </w:p>
    <w:p w:rsidR="00B65A2A" w:rsidRPr="00CB3D51" w:rsidRDefault="00B65A2A" w:rsidP="00990412">
      <w:pPr>
        <w:pStyle w:val="Heading3"/>
      </w:pPr>
      <w:bookmarkStart w:id="529" w:name="_Toc511625983"/>
      <w:bookmarkStart w:id="530" w:name="_Toc515687082"/>
      <w:bookmarkStart w:id="531" w:name="_Ref183926809"/>
      <w:bookmarkStart w:id="532" w:name="_Ref335937291"/>
      <w:bookmarkStart w:id="533" w:name="_Toc469033101"/>
      <w:r w:rsidRPr="00CB3D51">
        <w:t>Length of Stay</w:t>
      </w:r>
      <w:bookmarkEnd w:id="529"/>
      <w:bookmarkEnd w:id="530"/>
      <w:bookmarkEnd w:id="531"/>
      <w:bookmarkEnd w:id="532"/>
      <w:bookmarkEnd w:id="533"/>
    </w:p>
    <w:p w:rsidR="009E61C4" w:rsidRDefault="00B65A2A" w:rsidP="00B65A2A">
      <w:pPr>
        <w:rPr>
          <w:rFonts w:ascii="Arial" w:hAnsi="Arial" w:cs="Arial"/>
          <w:color w:val="333333"/>
        </w:rPr>
      </w:pPr>
      <w:r w:rsidRPr="00BA2072">
        <w:rPr>
          <w:rFonts w:ascii="Arial" w:hAnsi="Arial" w:cs="Arial"/>
          <w:color w:val="333333"/>
        </w:rPr>
        <w:t xml:space="preserve">The Length of Stay (LOS) calculation used in the methodology is </w:t>
      </w:r>
      <w:r w:rsidR="0050751A" w:rsidRPr="00BA2072">
        <w:rPr>
          <w:rFonts w:ascii="Arial" w:hAnsi="Arial" w:cs="Arial"/>
          <w:color w:val="333333"/>
        </w:rPr>
        <w:t>the same as prior versions</w:t>
      </w:r>
      <w:r w:rsidRPr="00BA2072">
        <w:rPr>
          <w:rFonts w:ascii="Arial" w:hAnsi="Arial" w:cs="Arial"/>
          <w:color w:val="333333"/>
        </w:rPr>
        <w:t>.  It has a maximum</w:t>
      </w:r>
      <w:r w:rsidR="003151EC">
        <w:rPr>
          <w:rFonts w:ascii="Arial" w:hAnsi="Arial" w:cs="Arial"/>
          <w:color w:val="333333"/>
        </w:rPr>
        <w:t xml:space="preserve"> </w:t>
      </w:r>
      <w:r w:rsidRPr="00BA2072">
        <w:rPr>
          <w:rFonts w:ascii="Arial" w:hAnsi="Arial" w:cs="Arial"/>
          <w:color w:val="333333"/>
        </w:rPr>
        <w:t>of 365 days and minimum of 1 day applied, as well as having any Event Leave Days subtracted from the total elapsed days between admission and discharge dates.  The minimum of 1 day is applied to deal with the few cases where Event Leave Days are equal to the difference between the admission and discharge dates.  Note t</w:t>
      </w:r>
      <w:r w:rsidR="00D96C6E" w:rsidRPr="00BA2072">
        <w:rPr>
          <w:rFonts w:ascii="Arial" w:hAnsi="Arial" w:cs="Arial"/>
          <w:color w:val="333333"/>
        </w:rPr>
        <w:t>hat for WIES calculations, same</w:t>
      </w:r>
      <w:r w:rsidRPr="00BA2072">
        <w:rPr>
          <w:rFonts w:ascii="Arial" w:hAnsi="Arial" w:cs="Arial"/>
          <w:color w:val="333333"/>
        </w:rPr>
        <w:t xml:space="preserve">day events are only those where </w:t>
      </w:r>
      <w:r w:rsidR="001C16C0" w:rsidRPr="00BA2072">
        <w:rPr>
          <w:rFonts w:ascii="Arial" w:hAnsi="Arial" w:cs="Arial"/>
          <w:color w:val="333333"/>
        </w:rPr>
        <w:t>the admission</w:t>
      </w:r>
      <w:r w:rsidR="00526E1F" w:rsidRPr="00BA2072">
        <w:rPr>
          <w:rFonts w:ascii="Arial" w:hAnsi="Arial" w:cs="Arial"/>
          <w:color w:val="333333"/>
        </w:rPr>
        <w:t xml:space="preserve"> a</w:t>
      </w:r>
      <w:r w:rsidRPr="00BA2072">
        <w:rPr>
          <w:rFonts w:ascii="Arial" w:hAnsi="Arial" w:cs="Arial"/>
          <w:color w:val="333333"/>
        </w:rPr>
        <w:t xml:space="preserve">nd discharge days have the same date.  Hence, the calculated LOS equals the difference in </w:t>
      </w:r>
      <w:r w:rsidRPr="00965D85">
        <w:rPr>
          <w:rFonts w:ascii="Arial" w:hAnsi="Arial" w:cs="Arial"/>
          <w:color w:val="333333"/>
        </w:rPr>
        <w:t xml:space="preserve">integer days between the discharge and admission dates, minus any Event Leave Days.  </w:t>
      </w:r>
    </w:p>
    <w:p w:rsidR="009E61C4" w:rsidRDefault="009E61C4" w:rsidP="00B65A2A">
      <w:pPr>
        <w:rPr>
          <w:rFonts w:ascii="Arial" w:hAnsi="Arial" w:cs="Arial"/>
          <w:color w:val="333333"/>
        </w:rPr>
      </w:pPr>
    </w:p>
    <w:p w:rsidR="00B65A2A" w:rsidRPr="00965D85" w:rsidRDefault="00B65A2A" w:rsidP="00B65A2A">
      <w:pPr>
        <w:rPr>
          <w:rFonts w:ascii="Arial" w:hAnsi="Arial" w:cs="Arial"/>
          <w:color w:val="333333"/>
        </w:rPr>
      </w:pPr>
      <w:r w:rsidRPr="00965D85">
        <w:rPr>
          <w:rFonts w:ascii="Arial" w:hAnsi="Arial" w:cs="Arial"/>
          <w:color w:val="333333"/>
        </w:rPr>
        <w:t xml:space="preserve">Further, this is set to 365 if the LOS is greater than 365 or is set to 1 if the LOS=0.  </w:t>
      </w:r>
    </w:p>
    <w:p w:rsidR="00965D85" w:rsidRDefault="00965D85" w:rsidP="00965D85">
      <w:pPr>
        <w:rPr>
          <w:rFonts w:ascii="Arial" w:hAnsi="Arial" w:cs="Arial"/>
          <w:color w:val="262626" w:themeColor="text1" w:themeTint="D9"/>
          <w:szCs w:val="24"/>
          <w:lang w:eastAsia="en-NZ"/>
        </w:rPr>
      </w:pPr>
      <w:r w:rsidRPr="00965D85">
        <w:rPr>
          <w:rFonts w:ascii="Arial" w:hAnsi="Arial" w:cs="Arial"/>
          <w:color w:val="262626" w:themeColor="text1" w:themeTint="D9"/>
          <w:szCs w:val="24"/>
          <w:lang w:eastAsia="en-NZ"/>
        </w:rPr>
        <w:t>Note that LOS is calculated from two dates now provided to the NMDS in date:time format. LOS is intended to represent the integer number of days between the event end date and the event start date and so we use only the date part of this format in calculating the LOS for an event.</w:t>
      </w:r>
    </w:p>
    <w:p w:rsidR="008524D8" w:rsidRDefault="008524D8" w:rsidP="00965D85">
      <w:pPr>
        <w:rPr>
          <w:rFonts w:ascii="Arial" w:hAnsi="Arial" w:cs="Arial"/>
          <w:color w:val="262626" w:themeColor="text1" w:themeTint="D9"/>
          <w:szCs w:val="24"/>
          <w:lang w:eastAsia="en-NZ"/>
        </w:rPr>
      </w:pPr>
    </w:p>
    <w:p w:rsidR="005E5376" w:rsidRPr="00965D85" w:rsidRDefault="008524D8" w:rsidP="008524D8">
      <w:pPr>
        <w:pStyle w:val="Heading3"/>
        <w:rPr>
          <w:rFonts w:cs="Arial"/>
          <w:color w:val="262626" w:themeColor="text1" w:themeTint="D9"/>
          <w:szCs w:val="24"/>
          <w:lang w:eastAsia="en-NZ"/>
        </w:rPr>
      </w:pPr>
      <w:bookmarkStart w:id="534" w:name="_Toc469033102"/>
      <w:r>
        <w:t xml:space="preserve">Extreme </w:t>
      </w:r>
      <w:r w:rsidRPr="00CB3D51">
        <w:t>L</w:t>
      </w:r>
      <w:r>
        <w:t>O</w:t>
      </w:r>
      <w:r w:rsidRPr="00CB3D51">
        <w:t>S</w:t>
      </w:r>
      <w:r>
        <w:t xml:space="preserve"> Events</w:t>
      </w:r>
      <w:bookmarkEnd w:id="534"/>
    </w:p>
    <w:p w:rsidR="00546FCE" w:rsidRPr="00954474" w:rsidRDefault="00BB587C" w:rsidP="00B65A2A">
      <w:pPr>
        <w:rPr>
          <w:rFonts w:ascii="Arial" w:hAnsi="Arial" w:cs="Arial"/>
          <w:color w:val="333333"/>
        </w:rPr>
      </w:pPr>
      <w:r w:rsidRPr="00954474">
        <w:rPr>
          <w:rFonts w:ascii="Arial" w:hAnsi="Arial" w:cs="Arial"/>
          <w:color w:val="333333"/>
        </w:rPr>
        <w:t>I</w:t>
      </w:r>
      <w:r w:rsidR="00546FCE" w:rsidRPr="00954474">
        <w:rPr>
          <w:rFonts w:ascii="Arial" w:hAnsi="Arial" w:cs="Arial"/>
          <w:color w:val="333333"/>
        </w:rPr>
        <w:t xml:space="preserve">n the extremely rare cases where the </w:t>
      </w:r>
      <w:r w:rsidR="00667396" w:rsidRPr="00954474">
        <w:rPr>
          <w:rFonts w:ascii="Arial" w:hAnsi="Arial" w:cs="Arial"/>
          <w:color w:val="333333"/>
        </w:rPr>
        <w:t>length of stay</w:t>
      </w:r>
      <w:r w:rsidRPr="00954474">
        <w:rPr>
          <w:rFonts w:ascii="Arial" w:hAnsi="Arial" w:cs="Arial"/>
          <w:color w:val="333333"/>
        </w:rPr>
        <w:t xml:space="preserve"> of casemix-funded events</w:t>
      </w:r>
      <w:r w:rsidR="00667396" w:rsidRPr="00954474">
        <w:rPr>
          <w:rFonts w:ascii="Arial" w:hAnsi="Arial" w:cs="Arial"/>
          <w:color w:val="333333"/>
        </w:rPr>
        <w:t xml:space="preserve"> exceeds 365 days</w:t>
      </w:r>
      <w:r w:rsidRPr="00954474">
        <w:rPr>
          <w:rFonts w:ascii="Arial" w:hAnsi="Arial" w:cs="Arial"/>
          <w:color w:val="333333"/>
        </w:rPr>
        <w:t xml:space="preserve"> by a significant number of days, it is recommended that</w:t>
      </w:r>
      <w:r w:rsidR="00667396" w:rsidRPr="00954474">
        <w:rPr>
          <w:rFonts w:ascii="Arial" w:hAnsi="Arial" w:cs="Arial"/>
          <w:color w:val="333333"/>
        </w:rPr>
        <w:t xml:space="preserve"> the s</w:t>
      </w:r>
      <w:r w:rsidR="00745B7E" w:rsidRPr="00954474">
        <w:rPr>
          <w:rFonts w:ascii="Arial" w:hAnsi="Arial" w:cs="Arial"/>
          <w:color w:val="333333"/>
        </w:rPr>
        <w:t>ervice DHB should statistically</w:t>
      </w:r>
      <w:r w:rsidR="003151EC" w:rsidRPr="00954474">
        <w:rPr>
          <w:rFonts w:ascii="Arial" w:hAnsi="Arial" w:cs="Arial"/>
          <w:color w:val="333333"/>
        </w:rPr>
        <w:t xml:space="preserve"> </w:t>
      </w:r>
      <w:r w:rsidR="00667396" w:rsidRPr="00954474">
        <w:rPr>
          <w:rFonts w:ascii="Arial" w:hAnsi="Arial" w:cs="Arial"/>
          <w:color w:val="333333"/>
        </w:rPr>
        <w:t xml:space="preserve">discharge the patient at 364 </w:t>
      </w:r>
      <w:r w:rsidR="003221A0" w:rsidRPr="00954474">
        <w:rPr>
          <w:rFonts w:ascii="Arial" w:hAnsi="Arial" w:cs="Arial"/>
          <w:color w:val="333333"/>
        </w:rPr>
        <w:t>days,</w:t>
      </w:r>
      <w:r w:rsidR="00745B7E" w:rsidRPr="00954474">
        <w:rPr>
          <w:rFonts w:ascii="Arial" w:hAnsi="Arial" w:cs="Arial"/>
          <w:color w:val="333333"/>
        </w:rPr>
        <w:t xml:space="preserve"> as this will </w:t>
      </w:r>
      <w:r w:rsidR="009E0C9B" w:rsidRPr="00954474">
        <w:rPr>
          <w:rFonts w:ascii="Arial" w:hAnsi="Arial" w:cs="Arial"/>
          <w:color w:val="333333"/>
        </w:rPr>
        <w:t xml:space="preserve">then </w:t>
      </w:r>
      <w:r w:rsidR="00745B7E" w:rsidRPr="00954474">
        <w:rPr>
          <w:rFonts w:ascii="Arial" w:hAnsi="Arial" w:cs="Arial"/>
          <w:color w:val="333333"/>
        </w:rPr>
        <w:t>allow the funding to flow using the normal channels.</w:t>
      </w:r>
    </w:p>
    <w:p w:rsidR="00A75E04" w:rsidRDefault="00A75E04" w:rsidP="00580DB9">
      <w:pPr>
        <w:rPr>
          <w:rFonts w:ascii="Arial" w:hAnsi="Arial" w:cs="Arial"/>
          <w:color w:val="333333"/>
        </w:rPr>
      </w:pPr>
      <w:bookmarkStart w:id="535" w:name="_Toc511625985"/>
      <w:bookmarkStart w:id="536" w:name="_Toc515687084"/>
    </w:p>
    <w:p w:rsidR="00B65A2A" w:rsidRPr="00BA2072" w:rsidRDefault="00B65A2A" w:rsidP="00B30D17">
      <w:pPr>
        <w:pStyle w:val="Heading2"/>
      </w:pPr>
      <w:bookmarkStart w:id="537" w:name="_Ref337034861"/>
      <w:bookmarkStart w:id="538" w:name="_Toc469033103"/>
      <w:r w:rsidRPr="00BA2072">
        <w:t>DRG Reallocations</w:t>
      </w:r>
      <w:bookmarkEnd w:id="535"/>
      <w:bookmarkEnd w:id="536"/>
      <w:bookmarkEnd w:id="537"/>
      <w:bookmarkEnd w:id="538"/>
    </w:p>
    <w:p w:rsidR="00B65A2A" w:rsidRPr="00BA2072" w:rsidRDefault="00B65A2A" w:rsidP="00B65A2A">
      <w:pPr>
        <w:rPr>
          <w:rFonts w:ascii="Arial" w:hAnsi="Arial" w:cs="Arial"/>
          <w:color w:val="333333"/>
        </w:rPr>
      </w:pPr>
      <w:r w:rsidRPr="00BA2072">
        <w:rPr>
          <w:rFonts w:ascii="Arial" w:hAnsi="Arial" w:cs="Arial"/>
          <w:color w:val="333333"/>
        </w:rPr>
        <w:t xml:space="preserve">Details of the DRG shifts prior to the case weight calculation are given in this section. These events, however, should </w:t>
      </w:r>
      <w:r w:rsidRPr="00BA2072">
        <w:rPr>
          <w:rFonts w:ascii="Arial" w:hAnsi="Arial" w:cs="Arial"/>
          <w:b/>
          <w:color w:val="333333"/>
        </w:rPr>
        <w:t>not</w:t>
      </w:r>
      <w:r w:rsidRPr="00BA2072">
        <w:rPr>
          <w:rFonts w:ascii="Arial" w:hAnsi="Arial" w:cs="Arial"/>
          <w:color w:val="333333"/>
        </w:rPr>
        <w:t xml:space="preserve"> have the original AR-DRG overwritten, and to this </w:t>
      </w:r>
      <w:r w:rsidR="003221A0" w:rsidRPr="00BA2072">
        <w:rPr>
          <w:rFonts w:ascii="Arial" w:hAnsi="Arial" w:cs="Arial"/>
          <w:color w:val="333333"/>
        </w:rPr>
        <w:t>end,</w:t>
      </w:r>
      <w:r w:rsidRPr="00BA2072">
        <w:rPr>
          <w:rFonts w:ascii="Arial" w:hAnsi="Arial" w:cs="Arial"/>
          <w:color w:val="333333"/>
        </w:rPr>
        <w:t xml:space="preserve"> the SAS code in Appendix 2 cr</w:t>
      </w:r>
      <w:r w:rsidR="003F1909" w:rsidRPr="00BA2072">
        <w:rPr>
          <w:rFonts w:ascii="Arial" w:hAnsi="Arial" w:cs="Arial"/>
          <w:color w:val="333333"/>
        </w:rPr>
        <w:t>eates a new variable, NZdrg</w:t>
      </w:r>
      <w:ins w:id="539" w:author="Tracy Thompson" w:date="2016-04-04T11:33:00Z">
        <w:r w:rsidR="00917114">
          <w:rPr>
            <w:rFonts w:ascii="Arial" w:hAnsi="Arial" w:cs="Arial"/>
            <w:color w:val="333333"/>
          </w:rPr>
          <w:t>70</w:t>
        </w:r>
      </w:ins>
      <w:del w:id="540" w:author="Tracy Thompson" w:date="2016-04-04T11:33:00Z">
        <w:r w:rsidR="003F1909" w:rsidRPr="00BA2072" w:rsidDel="00917114">
          <w:rPr>
            <w:rFonts w:ascii="Arial" w:hAnsi="Arial" w:cs="Arial"/>
            <w:color w:val="333333"/>
          </w:rPr>
          <w:delText>6</w:delText>
        </w:r>
        <w:r w:rsidRPr="00BA2072" w:rsidDel="00917114">
          <w:rPr>
            <w:rFonts w:ascii="Arial" w:hAnsi="Arial" w:cs="Arial"/>
            <w:color w:val="333333"/>
          </w:rPr>
          <w:delText>0</w:delText>
        </w:r>
        <w:r w:rsidR="00C21098" w:rsidRPr="00BA2072" w:rsidDel="00917114">
          <w:rPr>
            <w:rFonts w:ascii="Arial" w:hAnsi="Arial" w:cs="Arial"/>
            <w:color w:val="333333"/>
          </w:rPr>
          <w:delText>x</w:delText>
        </w:r>
      </w:del>
      <w:r w:rsidRPr="00BA2072">
        <w:rPr>
          <w:rFonts w:ascii="Arial" w:hAnsi="Arial" w:cs="Arial"/>
          <w:color w:val="333333"/>
        </w:rPr>
        <w:t>, to hold the reassigned DRG appropriate for the case weight calculation.  This WIES DRG</w:t>
      </w:r>
      <w:r w:rsidR="00A22991" w:rsidRPr="00BA2072">
        <w:rPr>
          <w:rFonts w:ascii="Arial" w:hAnsi="Arial" w:cs="Arial"/>
          <w:color w:val="333333"/>
        </w:rPr>
        <w:t xml:space="preserve"> set</w:t>
      </w:r>
      <w:r w:rsidRPr="00BA2072">
        <w:rPr>
          <w:rFonts w:ascii="Arial" w:hAnsi="Arial" w:cs="Arial"/>
          <w:color w:val="333333"/>
        </w:rPr>
        <w:t xml:space="preserve">, or </w:t>
      </w:r>
      <w:r w:rsidR="003F1909" w:rsidRPr="00BA2072">
        <w:rPr>
          <w:rFonts w:ascii="Arial" w:hAnsi="Arial" w:cs="Arial"/>
          <w:color w:val="333333"/>
        </w:rPr>
        <w:t>NZdrg</w:t>
      </w:r>
      <w:ins w:id="541" w:author="Tracy Thompson" w:date="2016-04-04T11:33:00Z">
        <w:r w:rsidR="00917114">
          <w:rPr>
            <w:rFonts w:ascii="Arial" w:hAnsi="Arial" w:cs="Arial"/>
            <w:color w:val="333333"/>
          </w:rPr>
          <w:t>70</w:t>
        </w:r>
      </w:ins>
      <w:del w:id="542" w:author="Tracy Thompson" w:date="2016-04-04T11:33:00Z">
        <w:r w:rsidR="003F1909" w:rsidRPr="00BA2072" w:rsidDel="00917114">
          <w:rPr>
            <w:rFonts w:ascii="Arial" w:hAnsi="Arial" w:cs="Arial"/>
            <w:color w:val="333333"/>
          </w:rPr>
          <w:delText>60</w:delText>
        </w:r>
        <w:r w:rsidR="00C21098" w:rsidRPr="00BA2072" w:rsidDel="00917114">
          <w:rPr>
            <w:rFonts w:ascii="Arial" w:hAnsi="Arial" w:cs="Arial"/>
            <w:color w:val="333333"/>
          </w:rPr>
          <w:delText>x</w:delText>
        </w:r>
      </w:del>
      <w:r w:rsidRPr="00BA2072">
        <w:rPr>
          <w:rFonts w:ascii="Arial" w:hAnsi="Arial" w:cs="Arial"/>
          <w:color w:val="333333"/>
        </w:rPr>
        <w:t xml:space="preserve">, contains the unmapped AR-DRGs as well as the additional </w:t>
      </w:r>
      <w:r w:rsidR="006713FC" w:rsidRPr="00BA2072">
        <w:rPr>
          <w:rFonts w:ascii="Arial" w:hAnsi="Arial" w:cs="Arial"/>
          <w:color w:val="333333"/>
        </w:rPr>
        <w:t xml:space="preserve">NZ </w:t>
      </w:r>
      <w:ins w:id="543" w:author="Tracy Thompson" w:date="2016-09-22T07:37:00Z">
        <w:r w:rsidR="006227C9">
          <w:rPr>
            <w:rFonts w:ascii="Arial" w:hAnsi="Arial" w:cs="Arial"/>
            <w:color w:val="333333"/>
          </w:rPr>
          <w:t xml:space="preserve">specific </w:t>
        </w:r>
      </w:ins>
      <w:r w:rsidRPr="00BA2072">
        <w:rPr>
          <w:rFonts w:ascii="Arial" w:hAnsi="Arial" w:cs="Arial"/>
          <w:color w:val="333333"/>
        </w:rPr>
        <w:t>DRG</w:t>
      </w:r>
      <w:ins w:id="544" w:author="Tracy Thompson" w:date="2016-09-22T07:37:00Z">
        <w:r w:rsidR="006227C9">
          <w:rPr>
            <w:rFonts w:ascii="Arial" w:hAnsi="Arial" w:cs="Arial"/>
            <w:color w:val="333333"/>
          </w:rPr>
          <w:t xml:space="preserve">s </w:t>
        </w:r>
      </w:ins>
      <w:del w:id="545" w:author="Tracy Thompson" w:date="2016-09-22T07:37:00Z">
        <w:r w:rsidRPr="00BA2072" w:rsidDel="006227C9">
          <w:rPr>
            <w:rFonts w:ascii="Arial" w:hAnsi="Arial" w:cs="Arial"/>
            <w:color w:val="333333"/>
          </w:rPr>
          <w:delText xml:space="preserve"> codes </w:delText>
        </w:r>
      </w:del>
      <w:r w:rsidRPr="00BA2072">
        <w:rPr>
          <w:rFonts w:ascii="Arial" w:hAnsi="Arial" w:cs="Arial"/>
          <w:color w:val="333333"/>
        </w:rPr>
        <w:t>not used in AR-DRG for the purpose of applying the appropriate cost weights to NMDS event</w:t>
      </w:r>
      <w:r w:rsidR="00DB37C0">
        <w:rPr>
          <w:rFonts w:ascii="Arial" w:hAnsi="Arial" w:cs="Arial"/>
          <w:color w:val="333333"/>
        </w:rPr>
        <w:t xml:space="preserve"> records</w:t>
      </w:r>
      <w:r w:rsidRPr="00BA2072">
        <w:rPr>
          <w:rFonts w:ascii="Arial" w:hAnsi="Arial" w:cs="Arial"/>
          <w:color w:val="333333"/>
        </w:rPr>
        <w:t>.</w:t>
      </w:r>
    </w:p>
    <w:p w:rsidR="00267558" w:rsidRDefault="00267558"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As in previous </w:t>
      </w:r>
      <w:r w:rsidR="003221A0" w:rsidRPr="00BA2072">
        <w:rPr>
          <w:rFonts w:ascii="Arial" w:hAnsi="Arial" w:cs="Arial"/>
          <w:color w:val="333333"/>
        </w:rPr>
        <w:t>years,</w:t>
      </w:r>
      <w:r w:rsidRPr="00BA2072">
        <w:rPr>
          <w:rFonts w:ascii="Arial" w:hAnsi="Arial" w:cs="Arial"/>
          <w:color w:val="333333"/>
        </w:rPr>
        <w:t xml:space="preserve"> adjustments are made to the original AR-DRG grouping when setting the NZdrg</w:t>
      </w:r>
      <w:ins w:id="546" w:author="Tracy Thompson" w:date="2016-09-21T12:44:00Z">
        <w:r w:rsidR="00687B4C">
          <w:rPr>
            <w:rFonts w:ascii="Arial" w:hAnsi="Arial" w:cs="Arial"/>
            <w:color w:val="333333"/>
          </w:rPr>
          <w:t>7.0</w:t>
        </w:r>
      </w:ins>
      <w:del w:id="547" w:author="Tracy Thompson" w:date="2016-09-21T12:44:00Z">
        <w:r w:rsidR="003F1909" w:rsidRPr="00BA2072" w:rsidDel="00687B4C">
          <w:rPr>
            <w:rFonts w:ascii="Arial" w:hAnsi="Arial" w:cs="Arial"/>
            <w:color w:val="333333"/>
          </w:rPr>
          <w:delText>6</w:delText>
        </w:r>
        <w:r w:rsidRPr="00BA2072" w:rsidDel="00687B4C">
          <w:rPr>
            <w:rFonts w:ascii="Arial" w:hAnsi="Arial" w:cs="Arial"/>
            <w:color w:val="333333"/>
          </w:rPr>
          <w:delText>0</w:delText>
        </w:r>
        <w:r w:rsidR="00C21098" w:rsidRPr="00BA2072" w:rsidDel="00687B4C">
          <w:rPr>
            <w:rFonts w:ascii="Arial" w:hAnsi="Arial" w:cs="Arial"/>
            <w:color w:val="333333"/>
          </w:rPr>
          <w:delText>x</w:delText>
        </w:r>
      </w:del>
      <w:r w:rsidRPr="00BA2072">
        <w:rPr>
          <w:rFonts w:ascii="Arial" w:hAnsi="Arial" w:cs="Arial"/>
          <w:color w:val="333333"/>
        </w:rPr>
        <w:t xml:space="preserve"> field</w:t>
      </w:r>
      <w:ins w:id="548" w:author="Tracy Thompson" w:date="2016-09-22T07:40:00Z">
        <w:r w:rsidR="006227C9">
          <w:rPr>
            <w:rFonts w:ascii="Arial" w:hAnsi="Arial" w:cs="Arial"/>
            <w:color w:val="333333"/>
          </w:rPr>
          <w:t>.</w:t>
        </w:r>
      </w:ins>
      <w:r w:rsidR="006227C9">
        <w:rPr>
          <w:rFonts w:ascii="Arial" w:hAnsi="Arial" w:cs="Arial"/>
          <w:color w:val="333333"/>
        </w:rPr>
        <w:t xml:space="preserve"> </w:t>
      </w:r>
      <w:del w:id="549" w:author="Tracy Thompson" w:date="2016-09-22T07:40:00Z">
        <w:r w:rsidRPr="00BA2072" w:rsidDel="005D0437">
          <w:rPr>
            <w:rFonts w:ascii="Arial" w:hAnsi="Arial" w:cs="Arial"/>
            <w:color w:val="333333"/>
          </w:rPr>
          <w:delText>medical DRGs where the event includes radiotherapy, which are mapped to the AR-DRG</w:delText>
        </w:r>
        <w:r w:rsidR="00485952" w:rsidRPr="00BA2072" w:rsidDel="005D0437">
          <w:rPr>
            <w:rFonts w:ascii="Arial" w:hAnsi="Arial" w:cs="Arial"/>
            <w:color w:val="333333"/>
          </w:rPr>
          <w:delText xml:space="preserve"> v</w:delText>
        </w:r>
        <w:r w:rsidR="003F1909" w:rsidRPr="00BA2072" w:rsidDel="005D0437">
          <w:rPr>
            <w:rFonts w:ascii="Arial" w:hAnsi="Arial" w:cs="Arial"/>
            <w:color w:val="333333"/>
          </w:rPr>
          <w:delText>6</w:delText>
        </w:r>
        <w:r w:rsidRPr="00BA2072" w:rsidDel="005D0437">
          <w:rPr>
            <w:rFonts w:ascii="Arial" w:hAnsi="Arial" w:cs="Arial"/>
            <w:color w:val="333333"/>
          </w:rPr>
          <w:delText>.0</w:delText>
        </w:r>
        <w:r w:rsidR="00C21098" w:rsidRPr="00BA2072" w:rsidDel="005D0437">
          <w:rPr>
            <w:rFonts w:ascii="Arial" w:hAnsi="Arial" w:cs="Arial"/>
            <w:color w:val="333333"/>
          </w:rPr>
          <w:delText>x</w:delText>
        </w:r>
        <w:r w:rsidRPr="00BA2072" w:rsidDel="005D0437">
          <w:rPr>
            <w:rFonts w:ascii="Arial" w:hAnsi="Arial" w:cs="Arial"/>
            <w:color w:val="333333"/>
          </w:rPr>
          <w:delText xml:space="preserve"> for Radiotherapy.</w:delText>
        </w:r>
      </w:del>
    </w:p>
    <w:p w:rsidR="00B65A2A" w:rsidRPr="00BA2072" w:rsidRDefault="00B65A2A"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The following subsections detail the tests for the allocation of AR-DRGs to NZdrg</w:t>
      </w:r>
      <w:ins w:id="550" w:author="Tracy Thompson" w:date="2016-04-04T11:35:00Z">
        <w:r w:rsidR="00917114">
          <w:rPr>
            <w:rFonts w:ascii="Arial" w:hAnsi="Arial" w:cs="Arial"/>
            <w:color w:val="333333"/>
          </w:rPr>
          <w:t>70</w:t>
        </w:r>
      </w:ins>
      <w:del w:id="551" w:author="Tracy Thompson" w:date="2016-04-04T11:35:00Z">
        <w:r w:rsidR="0050751A" w:rsidRPr="00BA2072" w:rsidDel="00917114">
          <w:rPr>
            <w:rFonts w:ascii="Arial" w:hAnsi="Arial" w:cs="Arial"/>
            <w:color w:val="333333"/>
          </w:rPr>
          <w:delText>6</w:delText>
        </w:r>
        <w:r w:rsidRPr="00BA2072" w:rsidDel="00917114">
          <w:rPr>
            <w:rFonts w:ascii="Arial" w:hAnsi="Arial" w:cs="Arial"/>
            <w:color w:val="333333"/>
          </w:rPr>
          <w:delText>0</w:delText>
        </w:r>
        <w:r w:rsidR="001470D4" w:rsidRPr="00BA2072" w:rsidDel="00917114">
          <w:rPr>
            <w:rFonts w:ascii="Arial" w:hAnsi="Arial" w:cs="Arial"/>
            <w:color w:val="333333"/>
          </w:rPr>
          <w:delText>x</w:delText>
        </w:r>
      </w:del>
      <w:r w:rsidRPr="00BA2072">
        <w:rPr>
          <w:rFonts w:ascii="Arial" w:hAnsi="Arial" w:cs="Arial"/>
          <w:color w:val="333333"/>
        </w:rPr>
        <w:t xml:space="preserve"> DRGs for the purposes of the </w:t>
      </w:r>
      <w:r w:rsidR="001B4F92">
        <w:rPr>
          <w:rFonts w:ascii="Arial" w:hAnsi="Arial" w:cs="Arial"/>
          <w:color w:val="333333"/>
        </w:rPr>
        <w:t>WIESNZ1</w:t>
      </w:r>
      <w:ins w:id="552" w:author="Tracy Thompson" w:date="2016-04-04T11:35:00Z">
        <w:r w:rsidR="00917114">
          <w:rPr>
            <w:rFonts w:ascii="Arial" w:hAnsi="Arial" w:cs="Arial"/>
            <w:color w:val="333333"/>
          </w:rPr>
          <w:t>7</w:t>
        </w:r>
      </w:ins>
      <w:del w:id="553" w:author="Tracy Thompson" w:date="2016-04-04T11:35:00Z">
        <w:r w:rsidR="001B4F92" w:rsidDel="00917114">
          <w:rPr>
            <w:rFonts w:ascii="Arial" w:hAnsi="Arial" w:cs="Arial"/>
            <w:color w:val="333333"/>
          </w:rPr>
          <w:delText>6</w:delText>
        </w:r>
      </w:del>
      <w:r w:rsidRPr="00BA2072">
        <w:rPr>
          <w:rFonts w:ascii="Arial" w:hAnsi="Arial" w:cs="Arial"/>
          <w:color w:val="333333"/>
        </w:rPr>
        <w:t xml:space="preserve"> case weight calculation. </w:t>
      </w:r>
    </w:p>
    <w:p w:rsidR="00864349" w:rsidRPr="00BA2072" w:rsidRDefault="00864349" w:rsidP="00B65A2A">
      <w:pPr>
        <w:rPr>
          <w:rFonts w:ascii="Arial" w:hAnsi="Arial" w:cs="Arial"/>
          <w:color w:val="333333"/>
        </w:rPr>
      </w:pPr>
    </w:p>
    <w:p w:rsidR="00B65A2A" w:rsidRPr="00BA2072" w:rsidRDefault="00F03E43" w:rsidP="00990412">
      <w:pPr>
        <w:pStyle w:val="Heading3"/>
      </w:pPr>
      <w:bookmarkStart w:id="554" w:name="_Toc260306476"/>
      <w:bookmarkStart w:id="555" w:name="_Ref353878183"/>
      <w:bookmarkStart w:id="556" w:name="_Ref462310284"/>
      <w:bookmarkStart w:id="557" w:name="_Toc469033104"/>
      <w:bookmarkEnd w:id="554"/>
      <w:r w:rsidRPr="00BA2072">
        <w:t>Adjustment of Medical AR-DRGs with R</w:t>
      </w:r>
      <w:r w:rsidR="00B65A2A" w:rsidRPr="00BA2072">
        <w:t>adiotherapy</w:t>
      </w:r>
      <w:bookmarkEnd w:id="555"/>
      <w:ins w:id="558" w:author="Tracy Thompson" w:date="2016-09-22T07:41:00Z">
        <w:r w:rsidR="005D0437">
          <w:t xml:space="preserve"> (R64W)</w:t>
        </w:r>
      </w:ins>
      <w:bookmarkEnd w:id="556"/>
      <w:bookmarkEnd w:id="557"/>
    </w:p>
    <w:p w:rsidR="00B65A2A" w:rsidRPr="00BA2072" w:rsidRDefault="00CC567F" w:rsidP="00B65A2A">
      <w:pPr>
        <w:rPr>
          <w:rFonts w:ascii="Arial" w:hAnsi="Arial" w:cs="Arial"/>
          <w:color w:val="333333"/>
        </w:rPr>
      </w:pPr>
      <w:r w:rsidRPr="00BA2072">
        <w:rPr>
          <w:rFonts w:ascii="Arial" w:hAnsi="Arial" w:cs="Arial"/>
          <w:color w:val="333333"/>
        </w:rPr>
        <w:t>Event</w:t>
      </w:r>
      <w:r w:rsidR="00DB37C0">
        <w:rPr>
          <w:rFonts w:ascii="Arial" w:hAnsi="Arial" w:cs="Arial"/>
          <w:color w:val="333333"/>
        </w:rPr>
        <w:t xml:space="preserve"> records</w:t>
      </w:r>
      <w:r w:rsidRPr="00BA2072">
        <w:rPr>
          <w:rFonts w:ascii="Arial" w:hAnsi="Arial" w:cs="Arial"/>
          <w:color w:val="333333"/>
        </w:rPr>
        <w:t xml:space="preserve"> </w:t>
      </w:r>
      <w:ins w:id="559" w:author="Tracy Thompson" w:date="2016-09-21T12:56:00Z">
        <w:r w:rsidR="002A6AA9">
          <w:rPr>
            <w:rFonts w:ascii="Arial" w:hAnsi="Arial" w:cs="Arial"/>
            <w:color w:val="333333"/>
          </w:rPr>
          <w:t xml:space="preserve">identified </w:t>
        </w:r>
      </w:ins>
      <w:r w:rsidR="00B65A2A" w:rsidRPr="00BA2072">
        <w:rPr>
          <w:rFonts w:ascii="Arial" w:hAnsi="Arial" w:cs="Arial"/>
          <w:color w:val="333333"/>
        </w:rPr>
        <w:t xml:space="preserve">with medical </w:t>
      </w:r>
      <w:ins w:id="560" w:author="Tracy Thompson" w:date="2016-09-21T12:51:00Z">
        <w:r w:rsidR="00687B4C">
          <w:rPr>
            <w:rFonts w:ascii="Arial" w:hAnsi="Arial" w:cs="Arial"/>
            <w:color w:val="333333"/>
          </w:rPr>
          <w:t>AR-</w:t>
        </w:r>
      </w:ins>
      <w:r w:rsidR="00B65A2A" w:rsidRPr="00BA2072">
        <w:rPr>
          <w:rFonts w:ascii="Arial" w:hAnsi="Arial" w:cs="Arial"/>
          <w:color w:val="333333"/>
        </w:rPr>
        <w:t xml:space="preserve">DRGs and </w:t>
      </w:r>
      <w:r w:rsidR="008524D8">
        <w:rPr>
          <w:rFonts w:ascii="Arial" w:hAnsi="Arial" w:cs="Arial"/>
          <w:color w:val="333333"/>
        </w:rPr>
        <w:t xml:space="preserve">which </w:t>
      </w:r>
      <w:del w:id="561" w:author="Tracy Thompson" w:date="2016-09-21T12:49:00Z">
        <w:r w:rsidR="00B65A2A" w:rsidRPr="00BA2072" w:rsidDel="00687B4C">
          <w:rPr>
            <w:rFonts w:ascii="Arial" w:hAnsi="Arial" w:cs="Arial"/>
            <w:color w:val="333333"/>
          </w:rPr>
          <w:delText xml:space="preserve">an </w:delText>
        </w:r>
      </w:del>
      <w:ins w:id="562" w:author="Tracy Thompson" w:date="2016-09-22T07:43:00Z">
        <w:r w:rsidR="005D0437">
          <w:rPr>
            <w:rFonts w:ascii="Arial" w:hAnsi="Arial" w:cs="Arial"/>
            <w:color w:val="333333"/>
          </w:rPr>
          <w:t xml:space="preserve">contain </w:t>
        </w:r>
      </w:ins>
      <w:ins w:id="563" w:author="Tracy Thompson" w:date="2016-09-21T12:49:00Z">
        <w:r w:rsidR="00687B4C">
          <w:rPr>
            <w:rFonts w:ascii="Arial" w:hAnsi="Arial" w:cs="Arial"/>
            <w:color w:val="333333"/>
          </w:rPr>
          <w:t xml:space="preserve">one </w:t>
        </w:r>
      </w:ins>
      <w:ins w:id="564" w:author="Tracy Thompson" w:date="2016-09-22T07:43:00Z">
        <w:r w:rsidR="005D0437">
          <w:rPr>
            <w:rFonts w:ascii="Arial" w:hAnsi="Arial" w:cs="Arial"/>
            <w:color w:val="333333"/>
          </w:rPr>
          <w:t xml:space="preserve">or more </w:t>
        </w:r>
      </w:ins>
      <w:ins w:id="565" w:author="Tracy Thompson" w:date="2016-09-21T12:49:00Z">
        <w:r w:rsidR="00687B4C">
          <w:rPr>
            <w:rFonts w:ascii="Arial" w:hAnsi="Arial" w:cs="Arial"/>
            <w:color w:val="333333"/>
          </w:rPr>
          <w:t xml:space="preserve">of the </w:t>
        </w:r>
      </w:ins>
      <w:r w:rsidR="00ED4885">
        <w:rPr>
          <w:rFonts w:ascii="Arial" w:hAnsi="Arial" w:cs="Arial"/>
          <w:color w:val="333333"/>
        </w:rPr>
        <w:t>ACHI</w:t>
      </w:r>
      <w:r w:rsidR="00B65A2A" w:rsidRPr="00BA2072">
        <w:rPr>
          <w:rFonts w:ascii="Arial" w:hAnsi="Arial" w:cs="Arial"/>
          <w:color w:val="333333"/>
        </w:rPr>
        <w:t xml:space="preserve"> </w:t>
      </w:r>
      <w:del w:id="566" w:author="Tracy Thompson" w:date="2016-03-31T13:41:00Z">
        <w:r w:rsidR="0029280A" w:rsidRPr="00BA2072" w:rsidDel="00E729B5">
          <w:rPr>
            <w:rFonts w:ascii="Arial" w:hAnsi="Arial" w:cs="Arial"/>
            <w:color w:val="333333"/>
          </w:rPr>
          <w:delText>6</w:delText>
        </w:r>
      </w:del>
      <w:ins w:id="567" w:author="Tracy Thompson" w:date="2016-03-31T13:41:00Z">
        <w:r w:rsidR="00E729B5">
          <w:rPr>
            <w:rFonts w:ascii="Arial" w:hAnsi="Arial" w:cs="Arial"/>
            <w:color w:val="333333"/>
          </w:rPr>
          <w:t>8</w:t>
        </w:r>
      </w:ins>
      <w:r w:rsidR="00485952" w:rsidRPr="00BA2072">
        <w:rPr>
          <w:rFonts w:ascii="Arial" w:hAnsi="Arial" w:cs="Arial"/>
          <w:color w:val="333333"/>
        </w:rPr>
        <w:t xml:space="preserve">th </w:t>
      </w:r>
      <w:r w:rsidR="00B9293D" w:rsidRPr="00BA2072">
        <w:rPr>
          <w:rFonts w:ascii="Arial" w:hAnsi="Arial" w:cs="Arial"/>
          <w:color w:val="333333"/>
        </w:rPr>
        <w:t>E</w:t>
      </w:r>
      <w:r w:rsidR="00B65A2A" w:rsidRPr="00BA2072">
        <w:rPr>
          <w:rFonts w:ascii="Arial" w:hAnsi="Arial" w:cs="Arial"/>
          <w:color w:val="333333"/>
        </w:rPr>
        <w:t xml:space="preserve">dition procedure </w:t>
      </w:r>
      <w:r w:rsidR="00C23F94" w:rsidRPr="00BA2072">
        <w:rPr>
          <w:rFonts w:ascii="Arial" w:hAnsi="Arial" w:cs="Arial"/>
          <w:color w:val="333333"/>
        </w:rPr>
        <w:t>code</w:t>
      </w:r>
      <w:ins w:id="568" w:author="Tracy Thompson" w:date="2016-09-21T12:52:00Z">
        <w:r w:rsidR="00687B4C">
          <w:rPr>
            <w:rFonts w:ascii="Arial" w:hAnsi="Arial" w:cs="Arial"/>
            <w:color w:val="333333"/>
          </w:rPr>
          <w:t>s</w:t>
        </w:r>
      </w:ins>
      <w:r w:rsidR="00C23F94" w:rsidRPr="00BA2072">
        <w:rPr>
          <w:rFonts w:ascii="Arial" w:hAnsi="Arial" w:cs="Arial"/>
          <w:color w:val="333333"/>
        </w:rPr>
        <w:t xml:space="preserve"> </w:t>
      </w:r>
      <w:ins w:id="569" w:author="Tracy Thompson" w:date="2016-09-21T13:15:00Z">
        <w:r w:rsidR="00DA4925">
          <w:rPr>
            <w:rFonts w:ascii="Arial" w:hAnsi="Arial" w:cs="Arial"/>
            <w:color w:val="333333"/>
          </w:rPr>
          <w:t xml:space="preserve">appearing </w:t>
        </w:r>
      </w:ins>
      <w:ins w:id="570" w:author="Tracy Thompson" w:date="2016-09-21T12:48:00Z">
        <w:r w:rsidR="00687B4C">
          <w:rPr>
            <w:rFonts w:ascii="Arial" w:hAnsi="Arial" w:cs="Arial"/>
            <w:color w:val="333333"/>
          </w:rPr>
          <w:t xml:space="preserve">in the first 30 procedure codes reported </w:t>
        </w:r>
      </w:ins>
      <w:r w:rsidR="00C23F94" w:rsidRPr="00BA2072">
        <w:rPr>
          <w:rFonts w:ascii="Arial" w:hAnsi="Arial" w:cs="Arial"/>
          <w:color w:val="333333"/>
        </w:rPr>
        <w:t>1500000, 150</w:t>
      </w:r>
      <w:r w:rsidR="00F365D0">
        <w:rPr>
          <w:rFonts w:ascii="Arial" w:hAnsi="Arial" w:cs="Arial"/>
          <w:color w:val="333333"/>
        </w:rPr>
        <w:t>0</w:t>
      </w:r>
      <w:r w:rsidR="00C23F94" w:rsidRPr="00BA2072">
        <w:rPr>
          <w:rFonts w:ascii="Arial" w:hAnsi="Arial" w:cs="Arial"/>
          <w:color w:val="333333"/>
        </w:rPr>
        <w:t>300 [</w:t>
      </w:r>
      <w:r w:rsidR="00B65A2A" w:rsidRPr="00BA2072">
        <w:rPr>
          <w:rFonts w:ascii="Arial" w:hAnsi="Arial" w:cs="Arial"/>
          <w:color w:val="333333"/>
        </w:rPr>
        <w:t>1786</w:t>
      </w:r>
      <w:r w:rsidR="00CF3E4A" w:rsidRPr="00BA2072">
        <w:rPr>
          <w:rFonts w:ascii="Arial" w:hAnsi="Arial" w:cs="Arial"/>
          <w:color w:val="333333"/>
        </w:rPr>
        <w:t>]</w:t>
      </w:r>
      <w:r w:rsidR="00C23F94" w:rsidRPr="00BA2072">
        <w:rPr>
          <w:rFonts w:ascii="Arial" w:hAnsi="Arial" w:cs="Arial"/>
          <w:color w:val="333333"/>
        </w:rPr>
        <w:t>, 1510000, 1510300 [1787], 1522400, 1523900, 1525400, 1526900 [1788], 1560000, 1560001, 1560002, 1560003, 15</w:t>
      </w:r>
      <w:r w:rsidR="00485952" w:rsidRPr="00BA2072">
        <w:rPr>
          <w:rFonts w:ascii="Arial" w:hAnsi="Arial" w:cs="Arial"/>
          <w:color w:val="333333"/>
        </w:rPr>
        <w:t>6</w:t>
      </w:r>
      <w:r w:rsidR="00C23F94" w:rsidRPr="00BA2072">
        <w:rPr>
          <w:rFonts w:ascii="Arial" w:hAnsi="Arial" w:cs="Arial"/>
          <w:color w:val="333333"/>
        </w:rPr>
        <w:t xml:space="preserve">0004 </w:t>
      </w:r>
      <w:r w:rsidR="00CF3E4A" w:rsidRPr="00BA2072">
        <w:rPr>
          <w:rFonts w:ascii="Arial" w:hAnsi="Arial" w:cs="Arial"/>
          <w:color w:val="333333"/>
        </w:rPr>
        <w:t>[</w:t>
      </w:r>
      <w:r w:rsidR="00B65A2A" w:rsidRPr="00BA2072">
        <w:rPr>
          <w:rFonts w:ascii="Arial" w:hAnsi="Arial" w:cs="Arial"/>
          <w:color w:val="333333"/>
        </w:rPr>
        <w:t>1789</w:t>
      </w:r>
      <w:r w:rsidR="00CF3E4A" w:rsidRPr="00BA2072">
        <w:rPr>
          <w:rFonts w:ascii="Arial" w:hAnsi="Arial" w:cs="Arial"/>
          <w:color w:val="333333"/>
        </w:rPr>
        <w:t>]</w:t>
      </w:r>
      <w:r w:rsidR="00B65A2A" w:rsidRPr="00BA2072">
        <w:rPr>
          <w:rFonts w:ascii="Arial" w:hAnsi="Arial" w:cs="Arial"/>
          <w:color w:val="333333"/>
        </w:rPr>
        <w:t xml:space="preserve"> (</w:t>
      </w:r>
      <w:r w:rsidR="00BE1EB3" w:rsidRPr="00BA2072">
        <w:rPr>
          <w:rFonts w:ascii="Arial" w:hAnsi="Arial" w:cs="Arial"/>
          <w:color w:val="333333"/>
        </w:rPr>
        <w:t>i.e.</w:t>
      </w:r>
      <w:r w:rsidR="00B65A2A" w:rsidRPr="00BA2072">
        <w:rPr>
          <w:rFonts w:ascii="Arial" w:hAnsi="Arial" w:cs="Arial"/>
          <w:color w:val="333333"/>
        </w:rPr>
        <w:t xml:space="preserve"> all external beam therapies) are mapped to the </w:t>
      </w:r>
      <w:r w:rsidR="00131437">
        <w:rPr>
          <w:rFonts w:ascii="Arial" w:hAnsi="Arial" w:cs="Arial"/>
          <w:color w:val="333333"/>
        </w:rPr>
        <w:t>NZ</w:t>
      </w:r>
      <w:r w:rsidR="00B65A2A" w:rsidRPr="00BA2072">
        <w:rPr>
          <w:rFonts w:ascii="Arial" w:hAnsi="Arial" w:cs="Arial"/>
          <w:color w:val="333333"/>
        </w:rPr>
        <w:t>-DRG R64</w:t>
      </w:r>
      <w:ins w:id="571" w:author="Tracy Thompson" w:date="2016-09-21T12:50:00Z">
        <w:r w:rsidR="00687B4C">
          <w:rPr>
            <w:rFonts w:ascii="Arial" w:hAnsi="Arial" w:cs="Arial"/>
            <w:color w:val="333333"/>
          </w:rPr>
          <w:t>W</w:t>
        </w:r>
      </w:ins>
      <w:del w:id="572" w:author="Tracy Thompson" w:date="2016-09-21T12:50:00Z">
        <w:r w:rsidR="00B65A2A" w:rsidRPr="00BA2072" w:rsidDel="00687B4C">
          <w:rPr>
            <w:rFonts w:ascii="Arial" w:hAnsi="Arial" w:cs="Arial"/>
            <w:color w:val="333333"/>
          </w:rPr>
          <w:delText>Z</w:delText>
        </w:r>
      </w:del>
      <w:r w:rsidR="00B65A2A" w:rsidRPr="00BA2072">
        <w:rPr>
          <w:rFonts w:ascii="Arial" w:hAnsi="Arial" w:cs="Arial"/>
          <w:color w:val="333333"/>
        </w:rPr>
        <w:t xml:space="preserve"> </w:t>
      </w:r>
      <w:r w:rsidR="00B65A2A" w:rsidRPr="00BA2072">
        <w:rPr>
          <w:rFonts w:ascii="Arial" w:hAnsi="Arial" w:cs="Arial"/>
          <w:i/>
          <w:color w:val="333333"/>
        </w:rPr>
        <w:t>Radiotherapy</w:t>
      </w:r>
      <w:r w:rsidR="00B65A2A" w:rsidRPr="00BA2072">
        <w:rPr>
          <w:rFonts w:ascii="Arial" w:hAnsi="Arial" w:cs="Arial"/>
          <w:color w:val="333333"/>
        </w:rPr>
        <w:t xml:space="preserve">.  Medical DRGs are those where the number part of the DRG </w:t>
      </w:r>
      <w:r w:rsidR="0005695E" w:rsidRPr="00BA2072">
        <w:rPr>
          <w:rFonts w:ascii="Arial" w:hAnsi="Arial" w:cs="Arial"/>
          <w:color w:val="333333"/>
        </w:rPr>
        <w:t xml:space="preserve">code </w:t>
      </w:r>
      <w:r w:rsidR="00B65A2A" w:rsidRPr="00BA2072">
        <w:rPr>
          <w:rFonts w:ascii="Arial" w:hAnsi="Arial" w:cs="Arial"/>
          <w:color w:val="333333"/>
        </w:rPr>
        <w:t xml:space="preserve">is greater than or equal to 60 (the format of DRG codes is AnnA). </w:t>
      </w:r>
    </w:p>
    <w:p w:rsidR="008D2CCD" w:rsidRDefault="008D2CCD" w:rsidP="00662467">
      <w:pPr>
        <w:pStyle w:val="ListParagraph"/>
      </w:pPr>
      <w:bookmarkStart w:id="573" w:name="_Ref335992276"/>
      <w:bookmarkStart w:id="574" w:name="_Ref335992293"/>
      <w:bookmarkStart w:id="575" w:name="_Toc511625988"/>
      <w:bookmarkStart w:id="576" w:name="_Toc515687087"/>
    </w:p>
    <w:p w:rsidR="00CD2AA3" w:rsidRPr="00BA2072" w:rsidRDefault="00CD2AA3" w:rsidP="00990412">
      <w:pPr>
        <w:pStyle w:val="Heading3"/>
        <w:rPr>
          <w:bCs/>
        </w:rPr>
      </w:pPr>
      <w:bookmarkStart w:id="577" w:name="_Ref401738777"/>
      <w:bookmarkStart w:id="578" w:name="_Toc469033105"/>
      <w:r w:rsidRPr="00BA2072">
        <w:t>NZ DRG Allocation</w:t>
      </w:r>
      <w:bookmarkEnd w:id="573"/>
      <w:bookmarkEnd w:id="574"/>
      <w:bookmarkEnd w:id="577"/>
      <w:bookmarkEnd w:id="578"/>
    </w:p>
    <w:p w:rsidR="00E33EA0" w:rsidRDefault="008405A0" w:rsidP="00CD2AA3">
      <w:pPr>
        <w:rPr>
          <w:rFonts w:ascii="Arial" w:hAnsi="Arial" w:cs="Arial"/>
          <w:color w:val="333333"/>
        </w:rPr>
      </w:pPr>
      <w:r w:rsidRPr="00BA2072">
        <w:rPr>
          <w:rFonts w:ascii="Arial" w:hAnsi="Arial" w:cs="Arial"/>
          <w:color w:val="333333"/>
        </w:rPr>
        <w:t>T</w:t>
      </w:r>
      <w:r w:rsidR="00AE2870">
        <w:rPr>
          <w:rFonts w:ascii="Arial" w:hAnsi="Arial" w:cs="Arial"/>
          <w:color w:val="333333"/>
        </w:rPr>
        <w:t xml:space="preserve">hree </w:t>
      </w:r>
      <w:r w:rsidR="00E33EA0" w:rsidRPr="00BA2072">
        <w:rPr>
          <w:rFonts w:ascii="Arial" w:hAnsi="Arial" w:cs="Arial"/>
          <w:color w:val="333333"/>
        </w:rPr>
        <w:t xml:space="preserve">NZ </w:t>
      </w:r>
      <w:r w:rsidR="00905BA1" w:rsidRPr="00BA2072">
        <w:rPr>
          <w:rFonts w:ascii="Arial" w:hAnsi="Arial" w:cs="Arial"/>
          <w:color w:val="333333"/>
        </w:rPr>
        <w:t xml:space="preserve">specific </w:t>
      </w:r>
      <w:r w:rsidR="00E33EA0" w:rsidRPr="00BA2072">
        <w:rPr>
          <w:rFonts w:ascii="Arial" w:hAnsi="Arial" w:cs="Arial"/>
          <w:color w:val="333333"/>
        </w:rPr>
        <w:t xml:space="preserve">DRGs </w:t>
      </w:r>
      <w:r w:rsidRPr="00BA2072">
        <w:rPr>
          <w:rFonts w:ascii="Arial" w:hAnsi="Arial" w:cs="Arial"/>
          <w:color w:val="333333"/>
        </w:rPr>
        <w:t xml:space="preserve">have been </w:t>
      </w:r>
      <w:r w:rsidR="00E33EA0" w:rsidRPr="00BA2072">
        <w:rPr>
          <w:rFonts w:ascii="Arial" w:hAnsi="Arial" w:cs="Arial"/>
          <w:color w:val="333333"/>
        </w:rPr>
        <w:t>developed due to new technology and treatment regime</w:t>
      </w:r>
      <w:r w:rsidR="00504746" w:rsidRPr="00BA2072">
        <w:rPr>
          <w:rFonts w:ascii="Arial" w:hAnsi="Arial" w:cs="Arial"/>
          <w:color w:val="333333"/>
        </w:rPr>
        <w:t>s.</w:t>
      </w:r>
      <w:r w:rsidR="00485952" w:rsidRPr="00BA2072">
        <w:rPr>
          <w:rFonts w:ascii="Arial" w:hAnsi="Arial" w:cs="Arial"/>
          <w:color w:val="333333"/>
        </w:rPr>
        <w:t xml:space="preserve">  </w:t>
      </w:r>
      <w:r w:rsidR="00504746" w:rsidRPr="00BA2072">
        <w:rPr>
          <w:rFonts w:ascii="Arial" w:hAnsi="Arial" w:cs="Arial"/>
          <w:color w:val="333333"/>
        </w:rPr>
        <w:t>T</w:t>
      </w:r>
      <w:r w:rsidR="00E33EA0" w:rsidRPr="00BA2072">
        <w:rPr>
          <w:rFonts w:ascii="Arial" w:hAnsi="Arial" w:cs="Arial"/>
          <w:color w:val="333333"/>
        </w:rPr>
        <w:t>hese are:</w:t>
      </w:r>
    </w:p>
    <w:p w:rsidR="00AE2870" w:rsidRDefault="00AE2870" w:rsidP="00CD2AA3">
      <w:pPr>
        <w:rPr>
          <w:rFonts w:ascii="Arial" w:hAnsi="Arial" w:cs="Arial"/>
          <w:color w:val="333333"/>
        </w:rPr>
      </w:pPr>
    </w:p>
    <w:p w:rsidR="00AE2870" w:rsidRPr="00B3039F" w:rsidRDefault="00AE2870" w:rsidP="00AE2870">
      <w:pPr>
        <w:rPr>
          <w:rFonts w:ascii="Arial" w:hAnsi="Arial" w:cs="Arial"/>
          <w:b/>
          <w:i/>
          <w:szCs w:val="24"/>
        </w:rPr>
      </w:pPr>
      <w:r w:rsidRPr="00B3039F">
        <w:rPr>
          <w:rFonts w:ascii="Arial" w:hAnsi="Arial" w:cs="Arial"/>
          <w:b/>
          <w:szCs w:val="24"/>
        </w:rPr>
        <w:t xml:space="preserve">A39W </w:t>
      </w:r>
      <w:r w:rsidRPr="00B3039F">
        <w:rPr>
          <w:rFonts w:ascii="Arial" w:hAnsi="Arial" w:cs="Arial"/>
          <w:b/>
          <w:i/>
          <w:szCs w:val="24"/>
        </w:rPr>
        <w:t xml:space="preserve">Pelvic Evisceration </w:t>
      </w:r>
      <w:del w:id="579" w:author="Tracy Thompson" w:date="2016-09-21T13:18:00Z">
        <w:r w:rsidRPr="00B3039F" w:rsidDel="00DA4925">
          <w:rPr>
            <w:rFonts w:ascii="Arial" w:hAnsi="Arial" w:cs="Arial"/>
            <w:b/>
            <w:i/>
            <w:szCs w:val="24"/>
          </w:rPr>
          <w:delText xml:space="preserve">or Cytoreduction </w:delText>
        </w:r>
      </w:del>
      <w:r w:rsidRPr="00B3039F">
        <w:rPr>
          <w:rFonts w:ascii="Arial" w:hAnsi="Arial" w:cs="Arial"/>
          <w:b/>
          <w:i/>
          <w:szCs w:val="24"/>
        </w:rPr>
        <w:t>Procedures</w:t>
      </w:r>
    </w:p>
    <w:p w:rsidR="00AE2870" w:rsidRDefault="00DA4925" w:rsidP="00AE2870">
      <w:pPr>
        <w:rPr>
          <w:rFonts w:ascii="Arial" w:hAnsi="Arial" w:cs="Arial"/>
          <w:color w:val="333333"/>
        </w:rPr>
      </w:pPr>
      <w:ins w:id="580" w:author="Tracy Thompson" w:date="2016-09-21T13:21:00Z">
        <w:r>
          <w:rPr>
            <w:rFonts w:ascii="Arial" w:hAnsi="Arial" w:cs="Arial"/>
            <w:color w:val="333333"/>
          </w:rPr>
          <w:t xml:space="preserve">This year </w:t>
        </w:r>
      </w:ins>
      <w:del w:id="581" w:author="Tracy Thompson" w:date="2016-09-21T13:22:00Z">
        <w:r w:rsidR="00AE2870" w:rsidRPr="008B1404" w:rsidDel="00DA4925">
          <w:rPr>
            <w:rFonts w:ascii="Arial" w:hAnsi="Arial" w:cs="Arial"/>
            <w:color w:val="333333"/>
          </w:rPr>
          <w:delText>The</w:delText>
        </w:r>
      </w:del>
      <w:ins w:id="582" w:author="Tracy Thompson" w:date="2016-09-21T13:22:00Z">
        <w:r>
          <w:rPr>
            <w:rFonts w:ascii="Arial" w:hAnsi="Arial" w:cs="Arial"/>
            <w:color w:val="333333"/>
          </w:rPr>
          <w:t>the</w:t>
        </w:r>
      </w:ins>
      <w:r w:rsidR="00AE2870" w:rsidRPr="008B1404">
        <w:rPr>
          <w:rFonts w:ascii="Arial" w:hAnsi="Arial" w:cs="Arial"/>
          <w:color w:val="333333"/>
        </w:rPr>
        <w:t xml:space="preserve"> </w:t>
      </w:r>
      <w:ins w:id="583" w:author="Tracy Thompson" w:date="2016-09-21T13:23:00Z">
        <w:r>
          <w:rPr>
            <w:rFonts w:ascii="Arial" w:hAnsi="Arial" w:cs="Arial"/>
            <w:color w:val="333333"/>
          </w:rPr>
          <w:t xml:space="preserve">peritonectomy </w:t>
        </w:r>
      </w:ins>
      <w:del w:id="584" w:author="Tracy Thompson" w:date="2016-09-21T13:23:00Z">
        <w:r w:rsidR="00AE2870" w:rsidRPr="008B1404" w:rsidDel="00DA4925">
          <w:rPr>
            <w:rFonts w:ascii="Arial" w:hAnsi="Arial" w:cs="Arial"/>
            <w:i/>
            <w:color w:val="333333"/>
          </w:rPr>
          <w:delText>pseudomyxoma peritonei</w:delText>
        </w:r>
        <w:r w:rsidR="00AE2870" w:rsidRPr="008B1404" w:rsidDel="00DA4925">
          <w:rPr>
            <w:rFonts w:ascii="Arial" w:hAnsi="Arial" w:cs="Arial"/>
            <w:color w:val="333333"/>
          </w:rPr>
          <w:delText xml:space="preserve"> </w:delText>
        </w:r>
      </w:del>
      <w:r w:rsidR="00AE2870" w:rsidRPr="008B1404">
        <w:rPr>
          <w:rFonts w:ascii="Arial" w:hAnsi="Arial" w:cs="Arial"/>
          <w:color w:val="333333"/>
        </w:rPr>
        <w:t xml:space="preserve">procedures were reviewed and their cost profiles compared with those of pelvic exenteration surgery. </w:t>
      </w:r>
      <w:ins w:id="585" w:author="Tracy Thompson" w:date="2016-09-21T13:23:00Z">
        <w:r>
          <w:rPr>
            <w:rFonts w:ascii="Arial" w:hAnsi="Arial" w:cs="Arial"/>
            <w:color w:val="333333"/>
          </w:rPr>
          <w:t>It was found that peritonectomy</w:t>
        </w:r>
      </w:ins>
      <w:ins w:id="586" w:author="Tracy Thompson" w:date="2016-09-21T13:24:00Z">
        <w:r>
          <w:rPr>
            <w:rFonts w:ascii="Arial" w:hAnsi="Arial" w:cs="Arial"/>
            <w:color w:val="333333"/>
          </w:rPr>
          <w:t xml:space="preserve"> events had a different cost profile to the pelvic exenteration events, </w:t>
        </w:r>
      </w:ins>
      <w:ins w:id="587" w:author="Michael Rains" w:date="2016-09-26T16:22:00Z">
        <w:r w:rsidR="00635221">
          <w:rPr>
            <w:rFonts w:ascii="Arial" w:hAnsi="Arial" w:cs="Arial"/>
            <w:color w:val="333333"/>
          </w:rPr>
          <w:t xml:space="preserve">and </w:t>
        </w:r>
      </w:ins>
      <w:ins w:id="588" w:author="Tracy Thompson" w:date="2016-09-21T13:24:00Z">
        <w:r>
          <w:rPr>
            <w:rFonts w:ascii="Arial" w:hAnsi="Arial" w:cs="Arial"/>
            <w:color w:val="333333"/>
          </w:rPr>
          <w:t>therefore</w:t>
        </w:r>
      </w:ins>
      <w:ins w:id="589" w:author="Tracy Thompson" w:date="2016-09-21T13:25:00Z">
        <w:del w:id="590" w:author="Michael Rains" w:date="2016-09-26T16:22:00Z">
          <w:r w:rsidR="009F5B94" w:rsidDel="00635221">
            <w:rPr>
              <w:rFonts w:ascii="Arial" w:hAnsi="Arial" w:cs="Arial"/>
              <w:color w:val="333333"/>
            </w:rPr>
            <w:delText>,</w:delText>
          </w:r>
        </w:del>
      </w:ins>
      <w:ins w:id="591" w:author="Tracy Thompson" w:date="2016-09-21T13:24:00Z">
        <w:r>
          <w:rPr>
            <w:rFonts w:ascii="Arial" w:hAnsi="Arial" w:cs="Arial"/>
            <w:color w:val="333333"/>
          </w:rPr>
          <w:t xml:space="preserve"> peri</w:t>
        </w:r>
        <w:r w:rsidR="009F5B94">
          <w:rPr>
            <w:rFonts w:ascii="Arial" w:hAnsi="Arial" w:cs="Arial"/>
            <w:color w:val="333333"/>
          </w:rPr>
          <w:t xml:space="preserve">tonectomy events </w:t>
        </w:r>
      </w:ins>
      <w:ins w:id="592" w:author="Tracy Thompson" w:date="2016-09-21T13:25:00Z">
        <w:r w:rsidR="009F5B94">
          <w:rPr>
            <w:rFonts w:ascii="Arial" w:hAnsi="Arial" w:cs="Arial"/>
            <w:color w:val="333333"/>
          </w:rPr>
          <w:t xml:space="preserve">have been </w:t>
        </w:r>
      </w:ins>
      <w:ins w:id="593" w:author="Tracy Thompson" w:date="2016-09-21T13:24:00Z">
        <w:r w:rsidR="009F5B94">
          <w:rPr>
            <w:rFonts w:ascii="Arial" w:hAnsi="Arial" w:cs="Arial"/>
            <w:color w:val="333333"/>
          </w:rPr>
          <w:t xml:space="preserve">removed from </w:t>
        </w:r>
      </w:ins>
      <w:ins w:id="594" w:author="Tracy Thompson" w:date="2016-09-21T13:25:00Z">
        <w:r w:rsidR="009F5B94">
          <w:rPr>
            <w:rFonts w:ascii="Arial" w:hAnsi="Arial" w:cs="Arial"/>
            <w:color w:val="333333"/>
          </w:rPr>
          <w:t>N</w:t>
        </w:r>
      </w:ins>
      <w:ins w:id="595" w:author="Tracy Thompson" w:date="2016-09-21T13:24:00Z">
        <w:r>
          <w:rPr>
            <w:rFonts w:ascii="Arial" w:hAnsi="Arial" w:cs="Arial"/>
            <w:color w:val="333333"/>
          </w:rPr>
          <w:t>Z</w:t>
        </w:r>
      </w:ins>
      <w:ins w:id="596" w:author="Tracy Thompson" w:date="2016-09-22T07:46:00Z">
        <w:r w:rsidR="005D0437">
          <w:rPr>
            <w:rFonts w:ascii="Arial" w:hAnsi="Arial" w:cs="Arial"/>
            <w:color w:val="333333"/>
          </w:rPr>
          <w:t xml:space="preserve"> specific</w:t>
        </w:r>
      </w:ins>
      <w:ins w:id="597" w:author="Tracy Thompson" w:date="2016-09-21T13:24:00Z">
        <w:r>
          <w:rPr>
            <w:rFonts w:ascii="Arial" w:hAnsi="Arial" w:cs="Arial"/>
            <w:color w:val="333333"/>
          </w:rPr>
          <w:t xml:space="preserve"> DRG A39W</w:t>
        </w:r>
      </w:ins>
      <w:ins w:id="598" w:author="Tracy Thompson" w:date="2016-09-28T08:27:00Z">
        <w:r w:rsidR="00913670">
          <w:rPr>
            <w:rFonts w:ascii="Arial" w:hAnsi="Arial" w:cs="Arial"/>
            <w:color w:val="333333"/>
          </w:rPr>
          <w:t>.</w:t>
        </w:r>
      </w:ins>
      <w:ins w:id="599" w:author="Tracy Thompson" w:date="2016-09-21T13:23:00Z">
        <w:r>
          <w:rPr>
            <w:rFonts w:ascii="Arial" w:hAnsi="Arial" w:cs="Arial"/>
            <w:color w:val="333333"/>
          </w:rPr>
          <w:t xml:space="preserve"> </w:t>
        </w:r>
      </w:ins>
      <w:del w:id="600" w:author="Tracy Thompson" w:date="2016-09-21T13:23:00Z">
        <w:r w:rsidR="00AE2870" w:rsidRPr="008B1404" w:rsidDel="00DA4925">
          <w:rPr>
            <w:rFonts w:ascii="Arial" w:hAnsi="Arial" w:cs="Arial"/>
            <w:color w:val="333333"/>
          </w:rPr>
          <w:delText xml:space="preserve">There was sufficient comparability that it was decided to map both these types of surgery to their own procedure-based New Zealand-specific DRG A39W </w:delText>
        </w:r>
        <w:r w:rsidR="00AE2870" w:rsidRPr="008B1404" w:rsidDel="00DA4925">
          <w:rPr>
            <w:rFonts w:ascii="Arial" w:hAnsi="Arial" w:cs="Arial"/>
            <w:i/>
            <w:color w:val="333333"/>
          </w:rPr>
          <w:delText>Pelvic Evisceration or Cytoreduction Procedures</w:delText>
        </w:r>
        <w:r w:rsidR="00AE2870" w:rsidRPr="008B1404" w:rsidDel="00DA4925">
          <w:rPr>
            <w:rFonts w:ascii="Arial" w:hAnsi="Arial" w:cs="Arial"/>
            <w:color w:val="333333"/>
          </w:rPr>
          <w:delText>.</w:delText>
        </w:r>
      </w:del>
      <w:ins w:id="601" w:author="Tracy Thompson" w:date="2016-09-21T13:20:00Z">
        <w:r>
          <w:rPr>
            <w:rFonts w:ascii="Arial" w:hAnsi="Arial" w:cs="Arial"/>
            <w:color w:val="333333"/>
          </w:rPr>
          <w:t xml:space="preserve">The NZ </w:t>
        </w:r>
      </w:ins>
      <w:ins w:id="602" w:author="Tracy Thompson" w:date="2016-09-22T07:46:00Z">
        <w:r w:rsidR="005D0437">
          <w:rPr>
            <w:rFonts w:ascii="Arial" w:hAnsi="Arial" w:cs="Arial"/>
            <w:color w:val="333333"/>
          </w:rPr>
          <w:t xml:space="preserve">specific </w:t>
        </w:r>
      </w:ins>
      <w:ins w:id="603" w:author="Tracy Thompson" w:date="2016-09-21T13:20:00Z">
        <w:r>
          <w:rPr>
            <w:rFonts w:ascii="Arial" w:hAnsi="Arial" w:cs="Arial"/>
            <w:color w:val="333333"/>
          </w:rPr>
          <w:t>DRG A39W has been re</w:t>
        </w:r>
      </w:ins>
      <w:ins w:id="604" w:author="Tracy Thompson" w:date="2016-09-22T07:47:00Z">
        <w:r w:rsidR="005D0437">
          <w:rPr>
            <w:rFonts w:ascii="Arial" w:hAnsi="Arial" w:cs="Arial"/>
            <w:color w:val="333333"/>
          </w:rPr>
          <w:t xml:space="preserve">vised to include </w:t>
        </w:r>
      </w:ins>
      <w:ins w:id="605" w:author="Tracy Thompson" w:date="2016-09-21T13:20:00Z">
        <w:r>
          <w:rPr>
            <w:rFonts w:ascii="Arial" w:hAnsi="Arial" w:cs="Arial"/>
            <w:color w:val="333333"/>
          </w:rPr>
          <w:t>pelvic exenteration events</w:t>
        </w:r>
      </w:ins>
      <w:ins w:id="606" w:author="Tracy Thompson" w:date="2016-09-22T07:47:00Z">
        <w:r w:rsidR="005D0437">
          <w:rPr>
            <w:rFonts w:ascii="Arial" w:hAnsi="Arial" w:cs="Arial"/>
            <w:color w:val="333333"/>
          </w:rPr>
          <w:t xml:space="preserve"> only</w:t>
        </w:r>
      </w:ins>
      <w:ins w:id="607" w:author="Tracy Thompson" w:date="2016-09-21T13:20:00Z">
        <w:r>
          <w:rPr>
            <w:rFonts w:ascii="Arial" w:hAnsi="Arial" w:cs="Arial"/>
            <w:color w:val="333333"/>
          </w:rPr>
          <w:t xml:space="preserve">, with an expanded definition to include male </w:t>
        </w:r>
      </w:ins>
      <w:ins w:id="608" w:author="Tracy Thompson" w:date="2016-09-22T07:47:00Z">
        <w:r w:rsidR="005D0437">
          <w:rPr>
            <w:rFonts w:ascii="Arial" w:hAnsi="Arial" w:cs="Arial"/>
            <w:color w:val="333333"/>
          </w:rPr>
          <w:t>events</w:t>
        </w:r>
      </w:ins>
      <w:ins w:id="609" w:author="Tracy Thompson" w:date="2016-09-21T13:20:00Z">
        <w:r>
          <w:rPr>
            <w:rFonts w:ascii="Arial" w:hAnsi="Arial" w:cs="Arial"/>
            <w:color w:val="333333"/>
          </w:rPr>
          <w:t>.</w:t>
        </w:r>
      </w:ins>
    </w:p>
    <w:p w:rsidR="00D367B5" w:rsidRDefault="00D367B5" w:rsidP="00AE2870">
      <w:pPr>
        <w:rPr>
          <w:rFonts w:ascii="Arial" w:hAnsi="Arial" w:cs="Arial"/>
          <w:color w:val="333333"/>
        </w:rPr>
      </w:pPr>
    </w:p>
    <w:p w:rsidR="00D367B5" w:rsidRDefault="00D367B5" w:rsidP="00AE2870">
      <w:pPr>
        <w:rPr>
          <w:rFonts w:ascii="Arial" w:hAnsi="Arial" w:cs="Arial"/>
          <w:color w:val="333333"/>
        </w:rPr>
      </w:pPr>
    </w:p>
    <w:p w:rsidR="003763F9" w:rsidRDefault="003763F9" w:rsidP="00AE2870">
      <w:pPr>
        <w:rPr>
          <w:rFonts w:ascii="Arial" w:hAnsi="Arial" w:cs="Arial"/>
          <w:color w:val="333333"/>
        </w:rPr>
      </w:pPr>
    </w:p>
    <w:p w:rsidR="00AE2870" w:rsidRPr="00B3039F" w:rsidRDefault="00AE2870" w:rsidP="00AE2870">
      <w:pPr>
        <w:rPr>
          <w:rFonts w:ascii="Arial" w:hAnsi="Arial" w:cs="Arial"/>
          <w:b/>
          <w:szCs w:val="24"/>
        </w:rPr>
      </w:pPr>
      <w:r w:rsidRPr="00B3039F">
        <w:rPr>
          <w:rFonts w:ascii="Arial" w:hAnsi="Arial" w:cs="Arial"/>
          <w:b/>
          <w:szCs w:val="24"/>
        </w:rPr>
        <w:t>Pelvic Evisceration</w:t>
      </w:r>
      <w:r w:rsidR="00511E4F" w:rsidRPr="00B3039F">
        <w:rPr>
          <w:rFonts w:ascii="Arial" w:hAnsi="Arial" w:cs="Arial"/>
          <w:b/>
          <w:szCs w:val="24"/>
        </w:rPr>
        <w:t xml:space="preserve"> Surgery</w:t>
      </w:r>
      <w:ins w:id="610" w:author="Tracy Thompson" w:date="2016-08-29T13:40:00Z">
        <w:r w:rsidR="00BD088B">
          <w:rPr>
            <w:rFonts w:ascii="Arial" w:hAnsi="Arial" w:cs="Arial"/>
            <w:b/>
            <w:szCs w:val="24"/>
          </w:rPr>
          <w:t xml:space="preserve"> </w:t>
        </w:r>
      </w:ins>
      <w:ins w:id="611" w:author="Tracy Thompson" w:date="2016-09-21T12:59:00Z">
        <w:r w:rsidR="002A6AA9">
          <w:rPr>
            <w:rFonts w:ascii="Arial" w:hAnsi="Arial" w:cs="Arial"/>
            <w:b/>
            <w:szCs w:val="24"/>
          </w:rPr>
          <w:t>–</w:t>
        </w:r>
      </w:ins>
      <w:ins w:id="612" w:author="Tracy Thompson" w:date="2016-08-29T13:40:00Z">
        <w:r w:rsidR="00BD088B">
          <w:rPr>
            <w:rFonts w:ascii="Arial" w:hAnsi="Arial" w:cs="Arial"/>
            <w:b/>
            <w:szCs w:val="24"/>
          </w:rPr>
          <w:t xml:space="preserve"> Femal</w:t>
        </w:r>
        <w:r w:rsidR="002A6AA9">
          <w:rPr>
            <w:rFonts w:ascii="Arial" w:hAnsi="Arial" w:cs="Arial"/>
            <w:b/>
            <w:szCs w:val="24"/>
          </w:rPr>
          <w:t xml:space="preserve">e </w:t>
        </w:r>
      </w:ins>
    </w:p>
    <w:p w:rsidR="00AE2870" w:rsidRPr="009E61C4" w:rsidRDefault="00AE2870" w:rsidP="00AE2870">
      <w:pPr>
        <w:rPr>
          <w:rFonts w:ascii="Arial" w:hAnsi="Arial" w:cs="Arial"/>
          <w:color w:val="262626" w:themeColor="text1" w:themeTint="D9"/>
          <w:szCs w:val="24"/>
        </w:rPr>
      </w:pPr>
      <w:r w:rsidRPr="009E61C4">
        <w:rPr>
          <w:rFonts w:ascii="Arial" w:hAnsi="Arial" w:cs="Arial"/>
          <w:color w:val="262626" w:themeColor="text1" w:themeTint="D9"/>
          <w:szCs w:val="24"/>
        </w:rPr>
        <w:t xml:space="preserve">Pelvic exenteration surgery event records are identified by having one of the three ACHI </w:t>
      </w:r>
      <w:del w:id="613" w:author="Tracy Thompson" w:date="2016-03-31T13:40:00Z">
        <w:r w:rsidRPr="009E61C4" w:rsidDel="00E729B5">
          <w:rPr>
            <w:rFonts w:ascii="Arial" w:hAnsi="Arial" w:cs="Arial"/>
            <w:color w:val="262626" w:themeColor="text1" w:themeTint="D9"/>
            <w:szCs w:val="24"/>
          </w:rPr>
          <w:delText>6</w:delText>
        </w:r>
      </w:del>
      <w:ins w:id="614" w:author="Tracy Thompson" w:date="2016-03-31T13:40:00Z">
        <w:r w:rsidR="00E729B5">
          <w:rPr>
            <w:rFonts w:ascii="Arial" w:hAnsi="Arial" w:cs="Arial"/>
            <w:color w:val="262626" w:themeColor="text1" w:themeTint="D9"/>
            <w:szCs w:val="24"/>
          </w:rPr>
          <w:t>8</w:t>
        </w:r>
      </w:ins>
      <w:r w:rsidRPr="009E61C4">
        <w:rPr>
          <w:rFonts w:ascii="Arial" w:hAnsi="Arial" w:cs="Arial"/>
          <w:color w:val="262626" w:themeColor="text1" w:themeTint="D9"/>
          <w:szCs w:val="24"/>
        </w:rPr>
        <w:t>th Edition procedure codes listed and must occur in the first 30 procedure codes reported:</w:t>
      </w:r>
    </w:p>
    <w:p w:rsidR="00AE2870" w:rsidRPr="009E61C4" w:rsidRDefault="00CE3910" w:rsidP="00AE2870">
      <w:pPr>
        <w:pStyle w:val="ListParagraph"/>
        <w:numPr>
          <w:ilvl w:val="0"/>
          <w:numId w:val="19"/>
        </w:numPr>
        <w:spacing w:after="200" w:line="276" w:lineRule="auto"/>
        <w:rPr>
          <w:rFonts w:ascii="Arial" w:eastAsia="Times New Roman" w:hAnsi="Arial" w:cs="Arial"/>
          <w:color w:val="262626" w:themeColor="text1" w:themeTint="D9"/>
          <w:szCs w:val="24"/>
        </w:rPr>
      </w:pPr>
      <w:hyperlink r:id="rId13" w:history="1">
        <w:r w:rsidR="00AE2870" w:rsidRPr="009E61C4">
          <w:rPr>
            <w:rFonts w:ascii="Arial" w:hAnsi="Arial" w:cs="Arial"/>
            <w:color w:val="262626" w:themeColor="text1" w:themeTint="D9"/>
            <w:szCs w:val="24"/>
          </w:rPr>
          <w:t>9045000</w:t>
        </w:r>
      </w:hyperlink>
      <w:r w:rsidR="00AE2870" w:rsidRPr="009E61C4">
        <w:rPr>
          <w:rFonts w:ascii="Arial" w:eastAsia="Times New Roman" w:hAnsi="Arial" w:cs="Arial"/>
          <w:color w:val="262626" w:themeColor="text1" w:themeTint="D9"/>
          <w:szCs w:val="24"/>
        </w:rPr>
        <w:t xml:space="preserve"> [989] </w:t>
      </w:r>
      <w:r w:rsidR="00AE2870" w:rsidRPr="009E61C4">
        <w:rPr>
          <w:rFonts w:ascii="Arial" w:eastAsia="Times New Roman" w:hAnsi="Arial" w:cs="Arial"/>
          <w:i/>
          <w:color w:val="262626" w:themeColor="text1" w:themeTint="D9"/>
          <w:szCs w:val="24"/>
        </w:rPr>
        <w:t>Anterior pelvic exenteration</w:t>
      </w:r>
      <w:r w:rsidR="00AE2870">
        <w:rPr>
          <w:lang w:val="en-AU"/>
        </w:rPr>
        <w:t xml:space="preserve"> </w:t>
      </w:r>
      <w:r w:rsidR="00AE2870" w:rsidRPr="009E61C4">
        <w:rPr>
          <w:rFonts w:ascii="Arial" w:eastAsia="Times New Roman" w:hAnsi="Arial" w:cs="Arial"/>
          <w:color w:val="262626" w:themeColor="text1" w:themeTint="D9"/>
          <w:szCs w:val="24"/>
        </w:rPr>
        <w:t>(includes removal of bladder, fallopian tubes, ovaries, urethra, uterus, vagina)</w:t>
      </w:r>
    </w:p>
    <w:p w:rsidR="00AE2870" w:rsidRPr="009E61C4" w:rsidRDefault="00CE3910" w:rsidP="00AE2870">
      <w:pPr>
        <w:pStyle w:val="ListParagraph"/>
        <w:numPr>
          <w:ilvl w:val="0"/>
          <w:numId w:val="19"/>
        </w:numPr>
        <w:spacing w:after="240" w:line="276" w:lineRule="auto"/>
        <w:rPr>
          <w:rFonts w:ascii="Arial" w:eastAsia="Times New Roman" w:hAnsi="Arial" w:cs="Arial"/>
          <w:color w:val="262626" w:themeColor="text1" w:themeTint="D9"/>
          <w:szCs w:val="24"/>
        </w:rPr>
      </w:pPr>
      <w:hyperlink r:id="rId14" w:history="1">
        <w:r w:rsidR="00AE2870" w:rsidRPr="009E61C4">
          <w:rPr>
            <w:rFonts w:ascii="Arial" w:hAnsi="Arial" w:cs="Arial"/>
            <w:color w:val="262626" w:themeColor="text1" w:themeTint="D9"/>
            <w:szCs w:val="24"/>
          </w:rPr>
          <w:t>9045001</w:t>
        </w:r>
      </w:hyperlink>
      <w:r w:rsidR="00AE2870" w:rsidRPr="009E61C4">
        <w:rPr>
          <w:rFonts w:ascii="Arial" w:hAnsi="Arial" w:cs="Arial"/>
          <w:color w:val="262626" w:themeColor="text1" w:themeTint="D9"/>
          <w:szCs w:val="24"/>
        </w:rPr>
        <w:t xml:space="preserve"> [989]</w:t>
      </w:r>
      <w:r w:rsidR="00AE2870">
        <w:rPr>
          <w:rFonts w:eastAsia="Times New Roman" w:cstheme="minorHAnsi"/>
          <w:bCs/>
          <w:lang w:val="en-AU"/>
        </w:rPr>
        <w:t xml:space="preserve"> </w:t>
      </w:r>
      <w:r w:rsidR="00AE2870" w:rsidRPr="009E61C4">
        <w:rPr>
          <w:rFonts w:ascii="Arial" w:eastAsia="Times New Roman" w:hAnsi="Arial" w:cs="Arial"/>
          <w:i/>
          <w:color w:val="262626" w:themeColor="text1" w:themeTint="D9"/>
          <w:szCs w:val="24"/>
        </w:rPr>
        <w:t>Posterior pelvic exenteration</w:t>
      </w:r>
      <w:r w:rsidR="00AE2870">
        <w:rPr>
          <w:rFonts w:eastAsia="Times New Roman" w:cstheme="minorHAnsi"/>
          <w:bCs/>
          <w:lang w:val="en-AU"/>
        </w:rPr>
        <w:t xml:space="preserve"> </w:t>
      </w:r>
      <w:r w:rsidR="00AE2870" w:rsidRPr="009E61C4">
        <w:rPr>
          <w:rFonts w:ascii="Arial" w:eastAsia="Times New Roman" w:hAnsi="Arial" w:cs="Arial"/>
          <w:color w:val="262626" w:themeColor="text1" w:themeTint="D9"/>
          <w:szCs w:val="24"/>
        </w:rPr>
        <w:t>(includes removal of anal canal, fallopian tubes, ovaries, rectum, sigmoid colon, uterus, vagina)</w:t>
      </w:r>
    </w:p>
    <w:p w:rsidR="00BD088B" w:rsidRPr="005D0437" w:rsidRDefault="00CE3910" w:rsidP="00BD088B">
      <w:pPr>
        <w:pStyle w:val="ListParagraph"/>
        <w:numPr>
          <w:ilvl w:val="0"/>
          <w:numId w:val="19"/>
        </w:numPr>
        <w:spacing w:after="240" w:line="276" w:lineRule="auto"/>
      </w:pPr>
      <w:hyperlink r:id="rId15" w:history="1">
        <w:r w:rsidR="00AE2870" w:rsidRPr="009E61C4">
          <w:rPr>
            <w:rFonts w:ascii="Arial" w:hAnsi="Arial" w:cs="Arial"/>
            <w:color w:val="262626" w:themeColor="text1" w:themeTint="D9"/>
            <w:szCs w:val="24"/>
          </w:rPr>
          <w:t>9045002</w:t>
        </w:r>
      </w:hyperlink>
      <w:r w:rsidR="00AE2870" w:rsidRPr="009E61C4">
        <w:rPr>
          <w:rFonts w:ascii="Arial" w:hAnsi="Arial" w:cs="Arial"/>
          <w:color w:val="262626" w:themeColor="text1" w:themeTint="D9"/>
          <w:szCs w:val="24"/>
        </w:rPr>
        <w:t xml:space="preserve"> [989]</w:t>
      </w:r>
      <w:r w:rsidR="00AE2870">
        <w:rPr>
          <w:rFonts w:eastAsia="Times New Roman" w:cstheme="minorHAnsi"/>
          <w:bCs/>
          <w:lang w:val="en-AU"/>
        </w:rPr>
        <w:t xml:space="preserve"> </w:t>
      </w:r>
      <w:r w:rsidR="00AE2870" w:rsidRPr="009E61C4">
        <w:rPr>
          <w:rFonts w:ascii="Arial" w:eastAsia="Times New Roman" w:hAnsi="Arial" w:cs="Arial"/>
          <w:i/>
          <w:color w:val="262626" w:themeColor="text1" w:themeTint="D9"/>
          <w:szCs w:val="24"/>
        </w:rPr>
        <w:t>Total pelvic exenteration</w:t>
      </w:r>
    </w:p>
    <w:p w:rsidR="00BD088B" w:rsidRPr="00615B6B" w:rsidRDefault="00BD088B" w:rsidP="00BD088B">
      <w:pPr>
        <w:rPr>
          <w:ins w:id="615" w:author="Tracy Thompson" w:date="2016-08-29T13:41:00Z"/>
          <w:rFonts w:ascii="Arial" w:hAnsi="Arial" w:cs="Arial"/>
          <w:b/>
          <w:szCs w:val="24"/>
        </w:rPr>
      </w:pPr>
      <w:ins w:id="616" w:author="Tracy Thompson" w:date="2016-08-29T13:41:00Z">
        <w:r w:rsidRPr="00615B6B">
          <w:rPr>
            <w:rFonts w:ascii="Arial" w:hAnsi="Arial" w:cs="Arial"/>
            <w:b/>
            <w:szCs w:val="24"/>
          </w:rPr>
          <w:t xml:space="preserve">Pelvic Evisceration Surgery – Male </w:t>
        </w:r>
      </w:ins>
    </w:p>
    <w:p w:rsidR="00BD088B" w:rsidRPr="00913670" w:rsidRDefault="00BD088B" w:rsidP="00BD088B">
      <w:pPr>
        <w:rPr>
          <w:ins w:id="617" w:author="Tracy Thompson" w:date="2016-08-29T13:41:00Z"/>
          <w:rFonts w:ascii="Arial" w:hAnsi="Arial" w:cs="Arial"/>
          <w:color w:val="333333"/>
          <w:szCs w:val="24"/>
        </w:rPr>
      </w:pPr>
      <w:ins w:id="618" w:author="Tracy Thompson" w:date="2016-08-29T13:41:00Z">
        <w:r w:rsidRPr="00913670">
          <w:rPr>
            <w:rFonts w:ascii="Arial" w:hAnsi="Arial" w:cs="Arial"/>
            <w:color w:val="333333"/>
            <w:szCs w:val="24"/>
          </w:rPr>
          <w:t>Male pelvic exenteration surgery event records are identified as those having a principal diagnosis of:</w:t>
        </w:r>
      </w:ins>
    </w:p>
    <w:p w:rsidR="00BD088B" w:rsidRPr="00913670" w:rsidRDefault="00BD088B" w:rsidP="00BD088B">
      <w:pPr>
        <w:rPr>
          <w:ins w:id="619" w:author="Tracy Thompson" w:date="2016-08-29T13:41:00Z"/>
          <w:rFonts w:ascii="Arial" w:hAnsi="Arial" w:cs="Arial"/>
          <w:color w:val="333333"/>
          <w:szCs w:val="24"/>
        </w:rPr>
      </w:pPr>
      <w:ins w:id="620" w:author="Tracy Thompson" w:date="2016-08-29T13:41:00Z">
        <w:r w:rsidRPr="00913670">
          <w:rPr>
            <w:rFonts w:ascii="Arial" w:hAnsi="Arial" w:cs="Arial"/>
            <w:color w:val="333333"/>
            <w:szCs w:val="24"/>
          </w:rPr>
          <w:t xml:space="preserve">C19 </w:t>
        </w:r>
        <w:r w:rsidRPr="00913670">
          <w:rPr>
            <w:rFonts w:ascii="Arial" w:hAnsi="Arial" w:cs="Arial"/>
            <w:i/>
            <w:color w:val="333333"/>
            <w:szCs w:val="24"/>
          </w:rPr>
          <w:t>Malignant neoplasm of rectosigmoid</w:t>
        </w:r>
      </w:ins>
    </w:p>
    <w:p w:rsidR="00BD088B" w:rsidRPr="00913670" w:rsidRDefault="00BD088B" w:rsidP="00BD088B">
      <w:pPr>
        <w:ind w:firstLine="720"/>
        <w:rPr>
          <w:ins w:id="621" w:author="Tracy Thompson" w:date="2016-08-29T13:41:00Z"/>
          <w:rFonts w:ascii="Arial" w:hAnsi="Arial" w:cs="Arial"/>
          <w:color w:val="333333"/>
          <w:szCs w:val="24"/>
        </w:rPr>
      </w:pPr>
      <w:ins w:id="622" w:author="Tracy Thompson" w:date="2016-08-29T13:41:00Z">
        <w:r w:rsidRPr="00913670">
          <w:rPr>
            <w:rFonts w:ascii="Arial" w:hAnsi="Arial" w:cs="Arial"/>
            <w:color w:val="333333"/>
            <w:szCs w:val="24"/>
          </w:rPr>
          <w:t xml:space="preserve">OR </w:t>
        </w:r>
        <w:r w:rsidRPr="00913670">
          <w:rPr>
            <w:rFonts w:ascii="Arial" w:hAnsi="Arial" w:cs="Arial"/>
            <w:color w:val="333333"/>
            <w:szCs w:val="24"/>
          </w:rPr>
          <w:br/>
          <w:t xml:space="preserve">C20 </w:t>
        </w:r>
        <w:r w:rsidRPr="00913670">
          <w:rPr>
            <w:rFonts w:ascii="Arial" w:hAnsi="Arial" w:cs="Arial"/>
            <w:i/>
            <w:color w:val="333333"/>
            <w:szCs w:val="24"/>
          </w:rPr>
          <w:t xml:space="preserve">Malignant neoplasm of rectum </w:t>
        </w:r>
        <w:r w:rsidRPr="00913670">
          <w:rPr>
            <w:rFonts w:ascii="Arial" w:hAnsi="Arial" w:cs="Arial"/>
            <w:color w:val="333333"/>
            <w:szCs w:val="24"/>
          </w:rPr>
          <w:t xml:space="preserve"> </w:t>
        </w:r>
      </w:ins>
    </w:p>
    <w:p w:rsidR="00BD088B" w:rsidRPr="00913670" w:rsidRDefault="00BD088B" w:rsidP="00BD088B">
      <w:pPr>
        <w:ind w:firstLine="720"/>
        <w:rPr>
          <w:ins w:id="623" w:author="Tracy Thompson" w:date="2016-08-29T13:41:00Z"/>
          <w:rFonts w:ascii="Arial" w:hAnsi="Arial" w:cs="Arial"/>
          <w:color w:val="333333"/>
          <w:szCs w:val="24"/>
        </w:rPr>
      </w:pPr>
      <w:ins w:id="624" w:author="Tracy Thompson" w:date="2016-08-29T13:41:00Z">
        <w:r w:rsidRPr="00913670">
          <w:rPr>
            <w:rFonts w:ascii="Arial" w:hAnsi="Arial" w:cs="Arial"/>
            <w:color w:val="333333"/>
            <w:szCs w:val="24"/>
          </w:rPr>
          <w:t xml:space="preserve">AND </w:t>
        </w:r>
        <w:r w:rsidRPr="00913670">
          <w:rPr>
            <w:rFonts w:ascii="Arial" w:hAnsi="Arial" w:cs="Arial"/>
            <w:color w:val="333333"/>
            <w:szCs w:val="24"/>
          </w:rPr>
          <w:br/>
          <w:t>There are at least four procedure codes with:</w:t>
        </w:r>
      </w:ins>
    </w:p>
    <w:p w:rsidR="00BD088B" w:rsidRPr="00913670" w:rsidRDefault="00BD088B" w:rsidP="008A435E">
      <w:pPr>
        <w:ind w:left="284"/>
        <w:rPr>
          <w:ins w:id="625" w:author="Tracy Thompson" w:date="2016-08-29T13:41:00Z"/>
          <w:rFonts w:ascii="Arial" w:hAnsi="Arial" w:cs="Arial"/>
          <w:color w:val="333333"/>
          <w:szCs w:val="24"/>
        </w:rPr>
      </w:pPr>
      <w:ins w:id="626" w:author="Tracy Thompson" w:date="2016-08-29T13:41:00Z">
        <w:r w:rsidRPr="00913670">
          <w:rPr>
            <w:rFonts w:ascii="Arial" w:hAnsi="Arial" w:cs="Arial"/>
            <w:color w:val="333333"/>
            <w:szCs w:val="24"/>
          </w:rPr>
          <w:t>one selected from</w:t>
        </w:r>
      </w:ins>
      <w:ins w:id="627" w:author="Tracy Thompson" w:date="2016-09-22T08:00:00Z">
        <w:r w:rsidR="00D8197C" w:rsidRPr="00913670">
          <w:rPr>
            <w:rFonts w:ascii="Arial" w:hAnsi="Arial" w:cs="Arial"/>
            <w:color w:val="333333"/>
            <w:szCs w:val="24"/>
          </w:rPr>
          <w:t xml:space="preserve"> </w:t>
        </w:r>
      </w:ins>
      <w:ins w:id="628" w:author="Tracy Thompson" w:date="2016-08-29T13:41:00Z">
        <w:r w:rsidRPr="00913670">
          <w:rPr>
            <w:rFonts w:ascii="Arial" w:hAnsi="Arial" w:cs="Arial"/>
            <w:color w:val="333333"/>
            <w:szCs w:val="24"/>
          </w:rPr>
          <w:t>(3203000</w:t>
        </w:r>
      </w:ins>
      <w:ins w:id="629" w:author="Tracy Thompson" w:date="2016-09-22T07:57:00Z">
        <w:r w:rsidR="00D8197C" w:rsidRPr="00913670">
          <w:rPr>
            <w:rFonts w:ascii="Arial" w:hAnsi="Arial" w:cs="Arial"/>
            <w:color w:val="333333"/>
            <w:szCs w:val="24"/>
          </w:rPr>
          <w:t xml:space="preserve"> </w:t>
        </w:r>
        <w:r w:rsidR="00D8197C" w:rsidRPr="00913670">
          <w:rPr>
            <w:rFonts w:ascii="Arial" w:hAnsi="Arial" w:cs="Arial"/>
            <w:i/>
            <w:color w:val="333333"/>
            <w:szCs w:val="24"/>
          </w:rPr>
          <w:t>Rectosigmoidectomy with formation of stoma</w:t>
        </w:r>
      </w:ins>
      <w:ins w:id="630" w:author="Tracy Thompson" w:date="2016-08-29T13:41:00Z">
        <w:r w:rsidRPr="00913670">
          <w:rPr>
            <w:rFonts w:ascii="Arial" w:hAnsi="Arial" w:cs="Arial"/>
            <w:color w:val="333333"/>
            <w:szCs w:val="24"/>
          </w:rPr>
          <w:t>, 3203900</w:t>
        </w:r>
      </w:ins>
      <w:ins w:id="631" w:author="Tracy Thompson" w:date="2016-09-22T07:57:00Z">
        <w:r w:rsidR="00D8197C" w:rsidRPr="00913670">
          <w:rPr>
            <w:rFonts w:ascii="Arial" w:hAnsi="Arial" w:cs="Arial"/>
            <w:color w:val="333333"/>
            <w:szCs w:val="24"/>
          </w:rPr>
          <w:t xml:space="preserve"> </w:t>
        </w:r>
        <w:r w:rsidR="00D8197C" w:rsidRPr="00913670">
          <w:rPr>
            <w:rFonts w:ascii="Arial" w:hAnsi="Arial" w:cs="Arial"/>
            <w:i/>
            <w:color w:val="333333"/>
            <w:szCs w:val="24"/>
          </w:rPr>
          <w:t>Abdominoperineal proctectomy</w:t>
        </w:r>
      </w:ins>
      <w:ins w:id="632" w:author="Tracy Thompson" w:date="2016-08-29T13:41:00Z">
        <w:r w:rsidRPr="00913670">
          <w:rPr>
            <w:rFonts w:ascii="Arial" w:hAnsi="Arial" w:cs="Arial"/>
            <w:color w:val="333333"/>
            <w:szCs w:val="24"/>
          </w:rPr>
          <w:t xml:space="preserve"> [934], 3202400</w:t>
        </w:r>
      </w:ins>
      <w:ins w:id="633" w:author="Tracy Thompson" w:date="2016-09-22T07:57:00Z">
        <w:r w:rsidR="00D8197C" w:rsidRPr="00913670">
          <w:rPr>
            <w:rFonts w:ascii="Arial" w:hAnsi="Arial" w:cs="Arial"/>
            <w:color w:val="333333"/>
            <w:szCs w:val="24"/>
          </w:rPr>
          <w:t xml:space="preserve"> </w:t>
        </w:r>
        <w:r w:rsidR="00D8197C" w:rsidRPr="00913670">
          <w:rPr>
            <w:rFonts w:ascii="Arial" w:hAnsi="Arial" w:cs="Arial"/>
            <w:i/>
            <w:color w:val="333333"/>
            <w:szCs w:val="24"/>
          </w:rPr>
          <w:t>High anterior resection of rectum</w:t>
        </w:r>
      </w:ins>
      <w:ins w:id="634" w:author="Tracy Thompson" w:date="2016-08-29T13:41:00Z">
        <w:r w:rsidRPr="00913670">
          <w:rPr>
            <w:rFonts w:ascii="Arial" w:hAnsi="Arial" w:cs="Arial"/>
            <w:color w:val="333333"/>
            <w:szCs w:val="24"/>
          </w:rPr>
          <w:t>, 3202500</w:t>
        </w:r>
      </w:ins>
      <w:ins w:id="635" w:author="Tracy Thompson" w:date="2016-09-22T07:57:00Z">
        <w:r w:rsidR="00D8197C" w:rsidRPr="00913670">
          <w:rPr>
            <w:rFonts w:ascii="Arial" w:hAnsi="Arial" w:cs="Arial"/>
            <w:color w:val="333333"/>
            <w:szCs w:val="24"/>
          </w:rPr>
          <w:t xml:space="preserve"> </w:t>
        </w:r>
        <w:r w:rsidR="00D8197C" w:rsidRPr="00913670">
          <w:rPr>
            <w:rFonts w:ascii="Arial" w:hAnsi="Arial" w:cs="Arial"/>
            <w:i/>
            <w:color w:val="333333"/>
            <w:szCs w:val="24"/>
          </w:rPr>
          <w:t>Low anterior resection of rectum</w:t>
        </w:r>
      </w:ins>
      <w:ins w:id="636" w:author="Tracy Thompson" w:date="2016-08-29T13:41:00Z">
        <w:r w:rsidRPr="00913670">
          <w:rPr>
            <w:rFonts w:ascii="Arial" w:hAnsi="Arial" w:cs="Arial"/>
            <w:color w:val="333333"/>
            <w:szCs w:val="24"/>
          </w:rPr>
          <w:t>, 3202600</w:t>
        </w:r>
      </w:ins>
      <w:ins w:id="637" w:author="Tracy Thompson" w:date="2016-09-22T07:58:00Z">
        <w:r w:rsidR="00D8197C" w:rsidRPr="00913670">
          <w:rPr>
            <w:rFonts w:ascii="Arial" w:hAnsi="Arial" w:cs="Arial"/>
            <w:color w:val="333333"/>
            <w:szCs w:val="24"/>
          </w:rPr>
          <w:t xml:space="preserve"> </w:t>
        </w:r>
        <w:r w:rsidR="00D8197C" w:rsidRPr="00913670">
          <w:rPr>
            <w:rFonts w:ascii="Arial" w:hAnsi="Arial" w:cs="Arial"/>
            <w:i/>
            <w:color w:val="333333"/>
            <w:szCs w:val="24"/>
          </w:rPr>
          <w:t>Ultra low anterior resection of rectum</w:t>
        </w:r>
      </w:ins>
      <w:ins w:id="638" w:author="Tracy Thompson" w:date="2016-08-29T13:41:00Z">
        <w:r w:rsidRPr="00913670">
          <w:rPr>
            <w:rFonts w:ascii="Arial" w:hAnsi="Arial" w:cs="Arial"/>
            <w:color w:val="333333"/>
            <w:szCs w:val="24"/>
          </w:rPr>
          <w:t>, 3202800</w:t>
        </w:r>
      </w:ins>
      <w:ins w:id="639" w:author="Tracy Thompson" w:date="2016-09-22T07:58:00Z">
        <w:r w:rsidR="00D8197C" w:rsidRPr="00913670">
          <w:rPr>
            <w:rFonts w:ascii="Arial" w:hAnsi="Arial" w:cs="Arial"/>
            <w:color w:val="333333"/>
            <w:szCs w:val="24"/>
          </w:rPr>
          <w:t xml:space="preserve"> </w:t>
        </w:r>
        <w:r w:rsidR="00D8197C" w:rsidRPr="00913670">
          <w:rPr>
            <w:rFonts w:ascii="Arial" w:hAnsi="Arial" w:cs="Arial"/>
            <w:i/>
            <w:color w:val="333333"/>
            <w:szCs w:val="24"/>
          </w:rPr>
          <w:t>Ultra low anterior resection of rectum with hand sutured coloanal anastomosis</w:t>
        </w:r>
      </w:ins>
      <w:ins w:id="640" w:author="Tracy Thompson" w:date="2016-08-29T13:41:00Z">
        <w:r w:rsidRPr="00913670">
          <w:rPr>
            <w:rFonts w:ascii="Arial" w:hAnsi="Arial" w:cs="Arial"/>
            <w:color w:val="333333"/>
            <w:szCs w:val="24"/>
          </w:rPr>
          <w:t xml:space="preserve"> [935], 3201500</w:t>
        </w:r>
      </w:ins>
      <w:ins w:id="641" w:author="Tracy Thompson" w:date="2016-09-22T07:58:00Z">
        <w:r w:rsidR="00D8197C" w:rsidRPr="00913670">
          <w:rPr>
            <w:rFonts w:ascii="Arial" w:hAnsi="Arial" w:cs="Arial"/>
            <w:color w:val="333333"/>
            <w:szCs w:val="24"/>
          </w:rPr>
          <w:t xml:space="preserve"> </w:t>
        </w:r>
        <w:r w:rsidR="00D8197C" w:rsidRPr="00913670">
          <w:rPr>
            <w:rFonts w:ascii="Arial" w:hAnsi="Arial" w:cs="Arial"/>
            <w:i/>
            <w:color w:val="333333"/>
            <w:szCs w:val="24"/>
          </w:rPr>
          <w:t>Total proctocolectomy with ileostomy</w:t>
        </w:r>
      </w:ins>
      <w:ins w:id="642" w:author="Tracy Thompson" w:date="2016-08-29T13:41:00Z">
        <w:r w:rsidRPr="00913670">
          <w:rPr>
            <w:rFonts w:ascii="Arial" w:hAnsi="Arial" w:cs="Arial"/>
            <w:color w:val="333333"/>
            <w:szCs w:val="24"/>
          </w:rPr>
          <w:t xml:space="preserve"> [936])</w:t>
        </w:r>
      </w:ins>
    </w:p>
    <w:p w:rsidR="00BD088B" w:rsidRPr="00913670" w:rsidRDefault="00BD088B" w:rsidP="008A435E">
      <w:pPr>
        <w:ind w:left="284" w:firstLine="425"/>
        <w:rPr>
          <w:ins w:id="643" w:author="Tracy Thompson" w:date="2016-08-29T13:41:00Z"/>
          <w:rFonts w:ascii="Arial" w:hAnsi="Arial" w:cs="Arial"/>
          <w:color w:val="333333"/>
          <w:szCs w:val="24"/>
        </w:rPr>
      </w:pPr>
      <w:ins w:id="644" w:author="Tracy Thompson" w:date="2016-08-29T13:41:00Z">
        <w:r w:rsidRPr="00913670">
          <w:rPr>
            <w:rFonts w:ascii="Arial" w:hAnsi="Arial" w:cs="Arial"/>
            <w:color w:val="333333"/>
            <w:szCs w:val="24"/>
          </w:rPr>
          <w:t>AND</w:t>
        </w:r>
      </w:ins>
    </w:p>
    <w:p w:rsidR="00BD088B" w:rsidRPr="00913670" w:rsidRDefault="00BD088B" w:rsidP="008A435E">
      <w:pPr>
        <w:ind w:left="284"/>
        <w:rPr>
          <w:ins w:id="645" w:author="Tracy Thompson" w:date="2016-08-29T13:41:00Z"/>
          <w:rFonts w:ascii="Arial" w:hAnsi="Arial" w:cs="Arial"/>
          <w:color w:val="333333"/>
          <w:szCs w:val="24"/>
        </w:rPr>
      </w:pPr>
      <w:ins w:id="646" w:author="Tracy Thompson" w:date="2016-08-29T13:41:00Z">
        <w:r w:rsidRPr="00913670">
          <w:rPr>
            <w:rFonts w:ascii="Arial" w:hAnsi="Arial" w:cs="Arial"/>
            <w:color w:val="333333"/>
            <w:szCs w:val="24"/>
          </w:rPr>
          <w:t>another selected from (3720900</w:t>
        </w:r>
      </w:ins>
      <w:ins w:id="647" w:author="Tracy Thompson" w:date="2016-09-22T07:56:00Z">
        <w:r w:rsidR="00D8197C" w:rsidRPr="00913670">
          <w:rPr>
            <w:rFonts w:ascii="Arial" w:hAnsi="Arial" w:cs="Arial"/>
            <w:color w:val="333333"/>
            <w:szCs w:val="24"/>
          </w:rPr>
          <w:t xml:space="preserve"> </w:t>
        </w:r>
        <w:r w:rsidR="00D8197C" w:rsidRPr="00913670">
          <w:rPr>
            <w:rFonts w:ascii="Arial" w:hAnsi="Arial" w:cs="Arial"/>
            <w:i/>
            <w:color w:val="333333"/>
            <w:szCs w:val="24"/>
          </w:rPr>
          <w:t>Radical prostatectomy</w:t>
        </w:r>
      </w:ins>
      <w:ins w:id="648" w:author="Tracy Thompson" w:date="2016-08-29T13:41:00Z">
        <w:r w:rsidRPr="00913670">
          <w:rPr>
            <w:rFonts w:ascii="Arial" w:hAnsi="Arial" w:cs="Arial"/>
            <w:color w:val="333333"/>
            <w:szCs w:val="24"/>
          </w:rPr>
          <w:t>, 3720005</w:t>
        </w:r>
      </w:ins>
      <w:ins w:id="649" w:author="Tracy Thompson" w:date="2016-09-22T07:56:00Z">
        <w:r w:rsidR="00D8197C" w:rsidRPr="00913670">
          <w:rPr>
            <w:rFonts w:ascii="Arial" w:hAnsi="Arial" w:cs="Arial"/>
            <w:color w:val="333333"/>
            <w:szCs w:val="24"/>
          </w:rPr>
          <w:t xml:space="preserve"> </w:t>
        </w:r>
        <w:r w:rsidR="00D8197C" w:rsidRPr="00913670">
          <w:rPr>
            <w:rFonts w:ascii="Arial" w:hAnsi="Arial" w:cs="Arial"/>
            <w:i/>
            <w:color w:val="333333"/>
            <w:szCs w:val="24"/>
          </w:rPr>
          <w:t>Other open prostatectomy</w:t>
        </w:r>
      </w:ins>
      <w:ins w:id="650" w:author="Tracy Thompson" w:date="2016-08-29T13:41:00Z">
        <w:r w:rsidRPr="00913670">
          <w:rPr>
            <w:rFonts w:ascii="Arial" w:hAnsi="Arial" w:cs="Arial"/>
            <w:color w:val="333333"/>
            <w:szCs w:val="24"/>
          </w:rPr>
          <w:t xml:space="preserve"> [1167])</w:t>
        </w:r>
      </w:ins>
    </w:p>
    <w:p w:rsidR="00BD088B" w:rsidRPr="00913670" w:rsidRDefault="00BD088B" w:rsidP="008A435E">
      <w:pPr>
        <w:ind w:left="284"/>
        <w:rPr>
          <w:ins w:id="651" w:author="Tracy Thompson" w:date="2016-08-29T13:41:00Z"/>
          <w:rFonts w:ascii="Arial" w:hAnsi="Arial" w:cs="Arial"/>
          <w:color w:val="333333"/>
          <w:szCs w:val="24"/>
        </w:rPr>
      </w:pPr>
      <w:ins w:id="652" w:author="Tracy Thompson" w:date="2016-08-29T13:41:00Z">
        <w:r w:rsidRPr="00913670">
          <w:rPr>
            <w:rFonts w:ascii="Arial" w:hAnsi="Arial" w:cs="Arial"/>
            <w:color w:val="333333"/>
            <w:szCs w:val="24"/>
          </w:rPr>
          <w:tab/>
          <w:t>AND</w:t>
        </w:r>
      </w:ins>
    </w:p>
    <w:p w:rsidR="00BD088B" w:rsidRPr="00913670" w:rsidRDefault="00BD088B" w:rsidP="008A435E">
      <w:pPr>
        <w:ind w:left="284"/>
        <w:rPr>
          <w:ins w:id="653" w:author="Tracy Thompson" w:date="2016-08-29T13:41:00Z"/>
          <w:rFonts w:ascii="Arial" w:hAnsi="Arial" w:cs="Arial"/>
          <w:color w:val="333333"/>
          <w:szCs w:val="24"/>
        </w:rPr>
      </w:pPr>
      <w:ins w:id="654" w:author="Tracy Thompson" w:date="2016-08-29T13:41:00Z">
        <w:r w:rsidRPr="00913670">
          <w:rPr>
            <w:rFonts w:ascii="Arial" w:hAnsi="Arial" w:cs="Arial"/>
            <w:color w:val="333333"/>
            <w:szCs w:val="24"/>
          </w:rPr>
          <w:t>another selected from (3700001</w:t>
        </w:r>
      </w:ins>
      <w:ins w:id="655" w:author="Tracy Thompson" w:date="2016-09-22T07:55:00Z">
        <w:r w:rsidR="00D8197C" w:rsidRPr="00913670">
          <w:rPr>
            <w:rFonts w:ascii="Arial" w:hAnsi="Arial" w:cs="Arial"/>
            <w:color w:val="333333"/>
            <w:szCs w:val="24"/>
          </w:rPr>
          <w:t xml:space="preserve"> </w:t>
        </w:r>
        <w:r w:rsidR="00D8197C" w:rsidRPr="00913670">
          <w:rPr>
            <w:rFonts w:ascii="Arial" w:hAnsi="Arial" w:cs="Arial"/>
            <w:i/>
            <w:color w:val="333333"/>
            <w:szCs w:val="24"/>
          </w:rPr>
          <w:t>Partial excision of bladder</w:t>
        </w:r>
      </w:ins>
      <w:ins w:id="656" w:author="Tracy Thompson" w:date="2016-08-29T13:41:00Z">
        <w:r w:rsidRPr="00913670">
          <w:rPr>
            <w:rFonts w:ascii="Arial" w:hAnsi="Arial" w:cs="Arial"/>
            <w:color w:val="333333"/>
            <w:szCs w:val="24"/>
          </w:rPr>
          <w:t xml:space="preserve">, 3701400 </w:t>
        </w:r>
      </w:ins>
      <w:ins w:id="657" w:author="Tracy Thompson" w:date="2016-09-22T07:55:00Z">
        <w:r w:rsidR="00D8197C" w:rsidRPr="00913670">
          <w:rPr>
            <w:rFonts w:ascii="Arial" w:hAnsi="Arial" w:cs="Arial"/>
            <w:i/>
            <w:color w:val="333333"/>
            <w:szCs w:val="24"/>
          </w:rPr>
          <w:t>Total excision of bladder</w:t>
        </w:r>
        <w:r w:rsidR="00D8197C" w:rsidRPr="00913670">
          <w:rPr>
            <w:rFonts w:ascii="Arial" w:hAnsi="Arial" w:cs="Arial"/>
            <w:color w:val="333333"/>
            <w:szCs w:val="24"/>
          </w:rPr>
          <w:t xml:space="preserve"> </w:t>
        </w:r>
      </w:ins>
      <w:ins w:id="658" w:author="Tracy Thompson" w:date="2016-08-29T13:41:00Z">
        <w:r w:rsidRPr="00913670">
          <w:rPr>
            <w:rFonts w:ascii="Arial" w:hAnsi="Arial" w:cs="Arial"/>
            <w:color w:val="333333"/>
            <w:szCs w:val="24"/>
          </w:rPr>
          <w:t>[1102])</w:t>
        </w:r>
      </w:ins>
    </w:p>
    <w:p w:rsidR="00BD088B" w:rsidRPr="00913670" w:rsidRDefault="00BD088B" w:rsidP="008A435E">
      <w:pPr>
        <w:ind w:left="284"/>
        <w:rPr>
          <w:ins w:id="659" w:author="Tracy Thompson" w:date="2016-08-29T13:41:00Z"/>
          <w:rFonts w:ascii="Arial" w:hAnsi="Arial" w:cs="Arial"/>
          <w:color w:val="333333"/>
          <w:szCs w:val="24"/>
        </w:rPr>
      </w:pPr>
      <w:ins w:id="660" w:author="Tracy Thompson" w:date="2016-08-29T13:41:00Z">
        <w:r w:rsidRPr="00913670">
          <w:rPr>
            <w:rFonts w:ascii="Arial" w:hAnsi="Arial" w:cs="Arial"/>
            <w:color w:val="333333"/>
            <w:szCs w:val="24"/>
          </w:rPr>
          <w:tab/>
          <w:t>AND</w:t>
        </w:r>
      </w:ins>
    </w:p>
    <w:p w:rsidR="00BD088B" w:rsidRPr="00913670" w:rsidRDefault="00BD088B" w:rsidP="008A435E">
      <w:pPr>
        <w:ind w:left="284"/>
        <w:rPr>
          <w:ins w:id="661" w:author="Tracy Thompson" w:date="2016-08-29T13:41:00Z"/>
          <w:rFonts w:ascii="Arial" w:hAnsi="Arial" w:cs="Arial"/>
          <w:color w:val="333333"/>
          <w:szCs w:val="24"/>
        </w:rPr>
      </w:pPr>
      <w:ins w:id="662" w:author="Tracy Thompson" w:date="2016-08-29T13:41:00Z">
        <w:r w:rsidRPr="00913670">
          <w:rPr>
            <w:rFonts w:ascii="Arial" w:hAnsi="Arial" w:cs="Arial"/>
            <w:color w:val="333333"/>
            <w:szCs w:val="24"/>
          </w:rPr>
          <w:t>another selected from (3660002 [1129]</w:t>
        </w:r>
      </w:ins>
      <w:ins w:id="663" w:author="Tracy Thompson" w:date="2016-09-22T07:54:00Z">
        <w:r w:rsidR="00D8197C" w:rsidRPr="00913670">
          <w:rPr>
            <w:rFonts w:ascii="Arial" w:hAnsi="Arial" w:cs="Arial"/>
            <w:color w:val="333333"/>
            <w:szCs w:val="24"/>
          </w:rPr>
          <w:t xml:space="preserve"> </w:t>
        </w:r>
        <w:r w:rsidR="00D8197C" w:rsidRPr="00913670">
          <w:rPr>
            <w:rFonts w:ascii="Arial" w:hAnsi="Arial" w:cs="Arial"/>
            <w:i/>
            <w:color w:val="333333"/>
            <w:szCs w:val="24"/>
          </w:rPr>
          <w:t>Formation of incontinent intestinal urinary reservoir</w:t>
        </w:r>
      </w:ins>
      <w:ins w:id="664" w:author="Tracy Thompson" w:date="2016-08-29T13:41:00Z">
        <w:r w:rsidRPr="00913670">
          <w:rPr>
            <w:rFonts w:ascii="Arial" w:hAnsi="Arial" w:cs="Arial"/>
            <w:i/>
            <w:color w:val="333333"/>
            <w:szCs w:val="24"/>
          </w:rPr>
          <w:t>,</w:t>
        </w:r>
        <w:r w:rsidRPr="00913670">
          <w:rPr>
            <w:rFonts w:ascii="Arial" w:hAnsi="Arial" w:cs="Arial"/>
            <w:color w:val="333333"/>
            <w:szCs w:val="24"/>
          </w:rPr>
          <w:t xml:space="preserve"> 5022101 [1384]</w:t>
        </w:r>
      </w:ins>
      <w:ins w:id="665" w:author="Tracy Thompson" w:date="2016-09-22T07:54:00Z">
        <w:r w:rsidR="00D8197C" w:rsidRPr="00913670">
          <w:rPr>
            <w:rFonts w:ascii="Arial" w:hAnsi="Arial" w:cs="Arial"/>
            <w:color w:val="333333"/>
            <w:szCs w:val="24"/>
          </w:rPr>
          <w:t xml:space="preserve"> </w:t>
        </w:r>
        <w:r w:rsidR="00D8197C" w:rsidRPr="00913670">
          <w:rPr>
            <w:rFonts w:ascii="Arial" w:hAnsi="Arial" w:cs="Arial"/>
            <w:i/>
            <w:color w:val="333333"/>
            <w:szCs w:val="24"/>
          </w:rPr>
          <w:t>En bloc resection of lesion of soft tissue involving sacrum</w:t>
        </w:r>
      </w:ins>
      <w:ins w:id="666" w:author="Tracy Thompson" w:date="2016-08-29T13:41:00Z">
        <w:r w:rsidRPr="00913670">
          <w:rPr>
            <w:rFonts w:ascii="Arial" w:hAnsi="Arial" w:cs="Arial"/>
            <w:color w:val="333333"/>
            <w:szCs w:val="24"/>
          </w:rPr>
          <w:t xml:space="preserve">), </w:t>
        </w:r>
      </w:ins>
    </w:p>
    <w:p w:rsidR="00BD088B" w:rsidRPr="00913670" w:rsidRDefault="00BD088B" w:rsidP="00BD088B">
      <w:pPr>
        <w:rPr>
          <w:ins w:id="667" w:author="Tracy Thompson" w:date="2016-08-29T13:41:00Z"/>
          <w:rFonts w:ascii="Arial" w:hAnsi="Arial" w:cs="Arial"/>
          <w:color w:val="333333"/>
          <w:szCs w:val="24"/>
        </w:rPr>
      </w:pPr>
      <w:ins w:id="668" w:author="Tracy Thompson" w:date="2016-08-29T13:41:00Z">
        <w:r w:rsidRPr="00913670">
          <w:rPr>
            <w:rFonts w:ascii="Arial" w:hAnsi="Arial" w:cs="Arial"/>
            <w:color w:val="333333"/>
            <w:szCs w:val="24"/>
          </w:rPr>
          <w:t>AND</w:t>
        </w:r>
      </w:ins>
    </w:p>
    <w:p w:rsidR="00BD088B" w:rsidRPr="00913670" w:rsidRDefault="00BD088B" w:rsidP="00BD088B">
      <w:pPr>
        <w:rPr>
          <w:ins w:id="669" w:author="Tracy Thompson" w:date="2016-08-29T13:42:00Z"/>
          <w:rFonts w:ascii="Arial" w:hAnsi="Arial" w:cs="Arial"/>
          <w:color w:val="333333"/>
          <w:szCs w:val="24"/>
        </w:rPr>
      </w:pPr>
      <w:ins w:id="670" w:author="Tracy Thompson" w:date="2016-08-29T13:41:00Z">
        <w:r w:rsidRPr="00913670">
          <w:rPr>
            <w:rFonts w:ascii="Arial" w:hAnsi="Arial" w:cs="Arial"/>
            <w:color w:val="333333"/>
            <w:szCs w:val="24"/>
          </w:rPr>
          <w:t>these procedure codes occur among the first 30 procedure codes reported.</w:t>
        </w:r>
      </w:ins>
    </w:p>
    <w:p w:rsidR="00BD088B" w:rsidRPr="00913670" w:rsidRDefault="00BD088B" w:rsidP="00BD088B">
      <w:pPr>
        <w:rPr>
          <w:ins w:id="671" w:author="Tracy Thompson" w:date="2016-08-29T13:42:00Z"/>
          <w:rFonts w:ascii="Arial" w:hAnsi="Arial" w:cs="Arial"/>
          <w:color w:val="333333"/>
          <w:szCs w:val="24"/>
        </w:rPr>
      </w:pPr>
    </w:p>
    <w:p w:rsidR="00BD088B" w:rsidRPr="00913670" w:rsidRDefault="00BD088B" w:rsidP="00BD088B">
      <w:pPr>
        <w:rPr>
          <w:ins w:id="672" w:author="Tracy Thompson" w:date="2016-08-29T13:42:00Z"/>
          <w:rFonts w:ascii="Arial" w:hAnsi="Arial" w:cs="Arial"/>
          <w:color w:val="333333"/>
          <w:szCs w:val="24"/>
        </w:rPr>
      </w:pPr>
      <w:ins w:id="673" w:author="Tracy Thompson" w:date="2016-08-29T13:42:00Z">
        <w:r w:rsidRPr="00913670">
          <w:rPr>
            <w:rFonts w:ascii="Arial" w:hAnsi="Arial" w:cs="Arial"/>
            <w:color w:val="333333"/>
            <w:szCs w:val="24"/>
          </w:rPr>
          <w:t>Events satisfying either of these two definitions will map to</w:t>
        </w:r>
      </w:ins>
      <w:ins w:id="674" w:author="Tracy Thompson" w:date="2016-09-22T07:49:00Z">
        <w:r w:rsidR="005D0437" w:rsidRPr="00913670">
          <w:rPr>
            <w:rFonts w:ascii="Arial" w:hAnsi="Arial" w:cs="Arial"/>
            <w:color w:val="333333"/>
            <w:szCs w:val="24"/>
          </w:rPr>
          <w:t xml:space="preserve"> NZ specific DRG</w:t>
        </w:r>
      </w:ins>
      <w:ins w:id="675" w:author="Tracy Thompson" w:date="2016-08-29T13:42:00Z">
        <w:r w:rsidRPr="00913670">
          <w:rPr>
            <w:rFonts w:ascii="Arial" w:hAnsi="Arial" w:cs="Arial"/>
            <w:color w:val="333333"/>
            <w:szCs w:val="24"/>
          </w:rPr>
          <w:t xml:space="preserve"> A39W.</w:t>
        </w:r>
      </w:ins>
    </w:p>
    <w:p w:rsidR="00BD088B" w:rsidRDefault="00BD088B" w:rsidP="00AE2870">
      <w:pPr>
        <w:rPr>
          <w:ins w:id="676" w:author="Tracy Thompson" w:date="2016-08-29T13:41:00Z"/>
          <w:rFonts w:ascii="Arial" w:hAnsi="Arial" w:cs="Arial"/>
          <w:b/>
          <w:szCs w:val="24"/>
        </w:rPr>
      </w:pPr>
    </w:p>
    <w:p w:rsidR="00AE2870" w:rsidRPr="00B3039F" w:rsidDel="00BD088B" w:rsidRDefault="00AE2870" w:rsidP="00AE2870">
      <w:pPr>
        <w:rPr>
          <w:del w:id="677" w:author="Tracy Thompson" w:date="2016-08-29T13:38:00Z"/>
          <w:rFonts w:ascii="Arial" w:hAnsi="Arial" w:cs="Arial"/>
          <w:b/>
          <w:szCs w:val="24"/>
        </w:rPr>
      </w:pPr>
      <w:del w:id="678" w:author="Tracy Thompson" w:date="2016-08-29T13:38:00Z">
        <w:r w:rsidRPr="00B3039F" w:rsidDel="00BD088B">
          <w:rPr>
            <w:rFonts w:ascii="Arial" w:hAnsi="Arial" w:cs="Arial"/>
            <w:b/>
            <w:szCs w:val="24"/>
          </w:rPr>
          <w:delText xml:space="preserve">Cytoreduction </w:delText>
        </w:r>
        <w:r w:rsidR="00511E4F" w:rsidRPr="00B3039F" w:rsidDel="00BD088B">
          <w:rPr>
            <w:rFonts w:ascii="Arial" w:hAnsi="Arial" w:cs="Arial"/>
            <w:b/>
            <w:szCs w:val="24"/>
          </w:rPr>
          <w:delText>Surgery (CRS)</w:delText>
        </w:r>
      </w:del>
    </w:p>
    <w:p w:rsidR="00AE2870" w:rsidDel="00BD088B" w:rsidRDefault="00AE2870" w:rsidP="00AE2870">
      <w:pPr>
        <w:rPr>
          <w:del w:id="679" w:author="Tracy Thompson" w:date="2016-08-29T13:38:00Z"/>
          <w:rFonts w:ascii="Arial" w:hAnsi="Arial" w:cs="Arial"/>
          <w:color w:val="333333"/>
          <w:szCs w:val="24"/>
        </w:rPr>
      </w:pPr>
      <w:del w:id="680" w:author="Tracy Thompson" w:date="2016-08-29T13:38:00Z">
        <w:r w:rsidDel="00BD088B">
          <w:rPr>
            <w:rFonts w:ascii="Arial" w:hAnsi="Arial" w:cs="Arial"/>
            <w:color w:val="333333"/>
            <w:szCs w:val="24"/>
          </w:rPr>
          <w:delText>Cytoreduction surgery event records are identified as those having a principal diagnosis</w:delText>
        </w:r>
        <w:r w:rsidRPr="00E76AC6" w:rsidDel="00BD088B">
          <w:rPr>
            <w:rFonts w:ascii="Arial" w:hAnsi="Arial" w:cs="Arial"/>
            <w:color w:val="333333"/>
            <w:szCs w:val="24"/>
          </w:rPr>
          <w:delText xml:space="preserve"> of:</w:delText>
        </w:r>
      </w:del>
    </w:p>
    <w:p w:rsidR="00AD6086" w:rsidRPr="00E76AC6" w:rsidDel="00BD088B" w:rsidRDefault="00AD6086" w:rsidP="00AE2870">
      <w:pPr>
        <w:rPr>
          <w:del w:id="681" w:author="Tracy Thompson" w:date="2016-08-29T13:38:00Z"/>
          <w:rFonts w:ascii="Arial" w:hAnsi="Arial" w:cs="Arial"/>
          <w:color w:val="333333"/>
          <w:szCs w:val="24"/>
        </w:rPr>
      </w:pPr>
    </w:p>
    <w:p w:rsidR="00AE2870" w:rsidDel="00BD088B" w:rsidRDefault="00AE2870" w:rsidP="00AE2870">
      <w:pPr>
        <w:rPr>
          <w:del w:id="682" w:author="Tracy Thompson" w:date="2016-08-29T13:38:00Z"/>
          <w:rFonts w:ascii="Arial" w:hAnsi="Arial" w:cs="Arial"/>
          <w:color w:val="333333"/>
          <w:szCs w:val="24"/>
        </w:rPr>
      </w:pPr>
      <w:del w:id="683" w:author="Tracy Thompson" w:date="2016-08-29T13:38:00Z">
        <w:r w:rsidRPr="00E76AC6" w:rsidDel="00BD088B">
          <w:rPr>
            <w:rFonts w:ascii="Arial" w:hAnsi="Arial" w:cs="Arial"/>
            <w:color w:val="333333"/>
            <w:szCs w:val="24"/>
          </w:rPr>
          <w:delText xml:space="preserve">C451 </w:delText>
        </w:r>
        <w:r w:rsidRPr="00E76AC6" w:rsidDel="00BD088B">
          <w:rPr>
            <w:rFonts w:ascii="Arial" w:hAnsi="Arial" w:cs="Arial"/>
            <w:i/>
            <w:color w:val="333333"/>
            <w:szCs w:val="24"/>
          </w:rPr>
          <w:delText xml:space="preserve">Mesothelioma of </w:delText>
        </w:r>
        <w:r w:rsidR="007D28F5" w:rsidRPr="00E76AC6" w:rsidDel="00BD088B">
          <w:rPr>
            <w:rFonts w:ascii="Arial" w:hAnsi="Arial" w:cs="Arial"/>
            <w:i/>
            <w:color w:val="333333"/>
            <w:szCs w:val="24"/>
          </w:rPr>
          <w:delText>peritoneum</w:delText>
        </w:r>
        <w:r w:rsidRPr="00E76AC6" w:rsidDel="00BD088B">
          <w:rPr>
            <w:rFonts w:ascii="Arial" w:hAnsi="Arial" w:cs="Arial"/>
            <w:color w:val="333333"/>
            <w:szCs w:val="24"/>
          </w:rPr>
          <w:delText xml:space="preserve"> </w:delText>
        </w:r>
      </w:del>
    </w:p>
    <w:p w:rsidR="00AE2870" w:rsidDel="00BD088B" w:rsidRDefault="00AE2870" w:rsidP="00AE2870">
      <w:pPr>
        <w:ind w:firstLine="720"/>
        <w:rPr>
          <w:del w:id="684" w:author="Tracy Thompson" w:date="2016-08-29T13:38:00Z"/>
          <w:rFonts w:ascii="Arial" w:hAnsi="Arial" w:cs="Arial"/>
          <w:color w:val="333333"/>
          <w:szCs w:val="24"/>
        </w:rPr>
      </w:pPr>
      <w:del w:id="685" w:author="Tracy Thompson" w:date="2016-08-29T13:38:00Z">
        <w:r w:rsidDel="00BD088B">
          <w:rPr>
            <w:rFonts w:ascii="Arial" w:hAnsi="Arial" w:cs="Arial"/>
            <w:color w:val="333333"/>
            <w:szCs w:val="24"/>
          </w:rPr>
          <w:delText>OR</w:delText>
        </w:r>
        <w:r w:rsidRPr="00E76AC6" w:rsidDel="00BD088B">
          <w:rPr>
            <w:rFonts w:ascii="Arial" w:hAnsi="Arial" w:cs="Arial"/>
            <w:color w:val="333333"/>
            <w:szCs w:val="24"/>
          </w:rPr>
          <w:br/>
          <w:delText xml:space="preserve">C181 </w:delText>
        </w:r>
        <w:r w:rsidRPr="00854A33" w:rsidDel="00BD088B">
          <w:rPr>
            <w:rFonts w:ascii="Arial" w:hAnsi="Arial" w:cs="Arial"/>
            <w:i/>
            <w:color w:val="333333"/>
            <w:szCs w:val="24"/>
          </w:rPr>
          <w:delText>Malignant neoplasm of appendix</w:delText>
        </w:r>
        <w:r w:rsidRPr="00E76AC6" w:rsidDel="00BD088B">
          <w:rPr>
            <w:rFonts w:ascii="Arial" w:hAnsi="Arial" w:cs="Arial"/>
            <w:color w:val="333333"/>
            <w:szCs w:val="24"/>
          </w:rPr>
          <w:delText xml:space="preserve"> </w:delText>
        </w:r>
      </w:del>
    </w:p>
    <w:p w:rsidR="00AE2870" w:rsidRPr="00B3039F" w:rsidDel="00BD088B" w:rsidRDefault="00AE2870" w:rsidP="00AE2870">
      <w:pPr>
        <w:ind w:firstLine="720"/>
        <w:rPr>
          <w:del w:id="686" w:author="Tracy Thompson" w:date="2016-08-29T13:38:00Z"/>
          <w:rFonts w:ascii="Arial" w:hAnsi="Arial" w:cs="Arial"/>
          <w:color w:val="333333"/>
          <w:szCs w:val="24"/>
        </w:rPr>
      </w:pPr>
      <w:del w:id="687" w:author="Tracy Thompson" w:date="2016-08-29T13:38:00Z">
        <w:r w:rsidDel="00BD088B">
          <w:rPr>
            <w:rFonts w:ascii="Arial" w:hAnsi="Arial" w:cs="Arial"/>
            <w:color w:val="333333"/>
            <w:szCs w:val="24"/>
          </w:rPr>
          <w:delText>OR</w:delText>
        </w:r>
        <w:r w:rsidRPr="00E76AC6" w:rsidDel="00BD088B">
          <w:rPr>
            <w:rFonts w:ascii="Arial" w:hAnsi="Arial" w:cs="Arial"/>
            <w:color w:val="333333"/>
            <w:szCs w:val="24"/>
          </w:rPr>
          <w:delText xml:space="preserve"> </w:delText>
        </w:r>
        <w:r w:rsidRPr="00E76AC6" w:rsidDel="00BD088B">
          <w:rPr>
            <w:rFonts w:ascii="Arial" w:hAnsi="Arial" w:cs="Arial"/>
            <w:color w:val="333333"/>
            <w:szCs w:val="24"/>
          </w:rPr>
          <w:br/>
          <w:delText xml:space="preserve">C786 </w:delText>
        </w:r>
        <w:r w:rsidRPr="00854A33" w:rsidDel="00BD088B">
          <w:rPr>
            <w:rFonts w:ascii="Arial" w:hAnsi="Arial" w:cs="Arial"/>
            <w:i/>
            <w:color w:val="333333"/>
            <w:szCs w:val="24"/>
          </w:rPr>
          <w:delText>Secondary malignant neoplasm of ret</w:delText>
        </w:r>
        <w:r w:rsidR="007D28F5" w:rsidDel="00BD088B">
          <w:rPr>
            <w:rFonts w:ascii="Arial" w:hAnsi="Arial" w:cs="Arial"/>
            <w:i/>
            <w:color w:val="333333"/>
            <w:szCs w:val="24"/>
          </w:rPr>
          <w:delText>r</w:delText>
        </w:r>
        <w:r w:rsidRPr="00854A33" w:rsidDel="00BD088B">
          <w:rPr>
            <w:rFonts w:ascii="Arial" w:hAnsi="Arial" w:cs="Arial"/>
            <w:i/>
            <w:color w:val="333333"/>
            <w:szCs w:val="24"/>
          </w:rPr>
          <w:delText xml:space="preserve">operitoneum and peritoneum </w:delText>
        </w:r>
        <w:r w:rsidDel="00BD088B">
          <w:rPr>
            <w:rFonts w:ascii="Arial" w:hAnsi="Arial" w:cs="Arial"/>
            <w:color w:val="333333"/>
            <w:szCs w:val="24"/>
          </w:rPr>
          <w:delText xml:space="preserve">WITH a secondary diagnosis C181 </w:delText>
        </w:r>
        <w:r w:rsidRPr="00854A33" w:rsidDel="00BD088B">
          <w:rPr>
            <w:rFonts w:ascii="Arial" w:hAnsi="Arial" w:cs="Arial"/>
            <w:i/>
            <w:color w:val="333333"/>
            <w:szCs w:val="24"/>
          </w:rPr>
          <w:delText>Malignant neoplasm of appendix</w:delText>
        </w:r>
        <w:r w:rsidR="00B3039F" w:rsidDel="00BD088B">
          <w:rPr>
            <w:rFonts w:ascii="Arial" w:hAnsi="Arial" w:cs="Arial"/>
            <w:color w:val="333333"/>
            <w:szCs w:val="24"/>
          </w:rPr>
          <w:delText xml:space="preserve"> within the first 30 diagnosis codes reported</w:delText>
        </w:r>
      </w:del>
    </w:p>
    <w:p w:rsidR="00AE2870" w:rsidDel="00BD088B" w:rsidRDefault="00AE2870" w:rsidP="00AE2870">
      <w:pPr>
        <w:ind w:firstLine="720"/>
        <w:rPr>
          <w:del w:id="688" w:author="Tracy Thompson" w:date="2016-08-29T13:38:00Z"/>
          <w:rFonts w:ascii="Arial" w:hAnsi="Arial" w:cs="Arial"/>
          <w:color w:val="333333"/>
          <w:szCs w:val="24"/>
        </w:rPr>
      </w:pPr>
      <w:del w:id="689" w:author="Tracy Thompson" w:date="2016-08-29T13:38:00Z">
        <w:r w:rsidDel="00BD088B">
          <w:rPr>
            <w:rFonts w:ascii="Arial" w:hAnsi="Arial" w:cs="Arial"/>
            <w:color w:val="333333"/>
            <w:szCs w:val="24"/>
          </w:rPr>
          <w:delText>OR</w:delText>
        </w:r>
        <w:r w:rsidRPr="00E76AC6" w:rsidDel="00BD088B">
          <w:rPr>
            <w:rFonts w:ascii="Arial" w:hAnsi="Arial" w:cs="Arial"/>
            <w:color w:val="333333"/>
            <w:szCs w:val="24"/>
          </w:rPr>
          <w:delText xml:space="preserve"> </w:delText>
        </w:r>
        <w:r w:rsidRPr="00E76AC6" w:rsidDel="00BD088B">
          <w:rPr>
            <w:rFonts w:ascii="Arial" w:hAnsi="Arial" w:cs="Arial"/>
            <w:color w:val="333333"/>
            <w:szCs w:val="24"/>
          </w:rPr>
          <w:br/>
          <w:delText xml:space="preserve">D121 </w:delText>
        </w:r>
        <w:r w:rsidRPr="00854A33" w:rsidDel="00BD088B">
          <w:rPr>
            <w:rFonts w:ascii="Arial" w:hAnsi="Arial" w:cs="Arial"/>
            <w:i/>
            <w:color w:val="333333"/>
            <w:szCs w:val="24"/>
          </w:rPr>
          <w:delText>Benign neoplasm of appendix</w:delText>
        </w:r>
      </w:del>
    </w:p>
    <w:p w:rsidR="00AE2870" w:rsidDel="00BD088B" w:rsidRDefault="00AE2870" w:rsidP="00AE2870">
      <w:pPr>
        <w:ind w:firstLine="720"/>
        <w:rPr>
          <w:del w:id="690" w:author="Tracy Thompson" w:date="2016-08-29T13:38:00Z"/>
          <w:rFonts w:ascii="Arial" w:hAnsi="Arial" w:cs="Arial"/>
          <w:color w:val="333333"/>
          <w:szCs w:val="24"/>
        </w:rPr>
      </w:pPr>
      <w:del w:id="691" w:author="Tracy Thompson" w:date="2016-08-29T13:38:00Z">
        <w:r w:rsidDel="00BD088B">
          <w:rPr>
            <w:rFonts w:ascii="Arial" w:hAnsi="Arial" w:cs="Arial"/>
            <w:color w:val="333333"/>
            <w:szCs w:val="24"/>
          </w:rPr>
          <w:delText>OR</w:delText>
        </w:r>
        <w:r w:rsidRPr="00E76AC6" w:rsidDel="00BD088B">
          <w:rPr>
            <w:rFonts w:ascii="Arial" w:hAnsi="Arial" w:cs="Arial"/>
            <w:color w:val="333333"/>
            <w:szCs w:val="24"/>
          </w:rPr>
          <w:delText xml:space="preserve"> </w:delText>
        </w:r>
        <w:r w:rsidRPr="00E76AC6" w:rsidDel="00BD088B">
          <w:rPr>
            <w:rFonts w:ascii="Arial" w:hAnsi="Arial" w:cs="Arial"/>
            <w:color w:val="333333"/>
            <w:szCs w:val="24"/>
          </w:rPr>
          <w:br/>
          <w:delText xml:space="preserve">D373 </w:delText>
        </w:r>
        <w:r w:rsidRPr="00854A33" w:rsidDel="00BD088B">
          <w:rPr>
            <w:rFonts w:ascii="Arial" w:hAnsi="Arial" w:cs="Arial"/>
            <w:i/>
            <w:color w:val="333333"/>
            <w:szCs w:val="24"/>
          </w:rPr>
          <w:delText>Neoplasm of uncertain or unknown behaviour of appendix</w:delText>
        </w:r>
        <w:r w:rsidRPr="00E76AC6" w:rsidDel="00BD088B">
          <w:rPr>
            <w:rFonts w:ascii="Arial" w:hAnsi="Arial" w:cs="Arial"/>
            <w:color w:val="333333"/>
            <w:szCs w:val="24"/>
          </w:rPr>
          <w:delText xml:space="preserve"> </w:delText>
        </w:r>
      </w:del>
    </w:p>
    <w:p w:rsidR="00AE2870" w:rsidDel="00BD088B" w:rsidRDefault="00AE2870" w:rsidP="00AE2870">
      <w:pPr>
        <w:ind w:firstLine="720"/>
        <w:rPr>
          <w:del w:id="692" w:author="Tracy Thompson" w:date="2016-08-29T13:38:00Z"/>
          <w:rFonts w:ascii="Arial" w:hAnsi="Arial" w:cs="Arial"/>
          <w:color w:val="333333"/>
          <w:szCs w:val="24"/>
        </w:rPr>
      </w:pPr>
      <w:del w:id="693" w:author="Tracy Thompson" w:date="2016-08-29T13:38:00Z">
        <w:r w:rsidRPr="00E76AC6" w:rsidDel="00BD088B">
          <w:rPr>
            <w:rFonts w:ascii="Arial" w:hAnsi="Arial" w:cs="Arial"/>
            <w:color w:val="333333"/>
            <w:szCs w:val="24"/>
          </w:rPr>
          <w:delText xml:space="preserve">AND </w:delText>
        </w:r>
        <w:r w:rsidRPr="00E76AC6" w:rsidDel="00BD088B">
          <w:rPr>
            <w:rFonts w:ascii="Arial" w:hAnsi="Arial" w:cs="Arial"/>
            <w:color w:val="333333"/>
            <w:szCs w:val="24"/>
          </w:rPr>
          <w:br/>
        </w:r>
      </w:del>
      <w:del w:id="694" w:author="Tracy Thompson" w:date="2016-03-31T13:39:00Z">
        <w:r w:rsidRPr="00E76AC6" w:rsidDel="002C09DE">
          <w:rPr>
            <w:rFonts w:ascii="Arial" w:hAnsi="Arial" w:cs="Arial"/>
            <w:color w:val="333333"/>
            <w:szCs w:val="24"/>
          </w:rPr>
          <w:delText xml:space="preserve">one of </w:delText>
        </w:r>
      </w:del>
      <w:del w:id="695" w:author="Tracy Thompson" w:date="2016-08-29T13:38:00Z">
        <w:r w:rsidDel="00BD088B">
          <w:rPr>
            <w:rFonts w:ascii="Arial" w:hAnsi="Arial" w:cs="Arial"/>
            <w:color w:val="333333"/>
            <w:szCs w:val="24"/>
          </w:rPr>
          <w:delText xml:space="preserve">the </w:delText>
        </w:r>
      </w:del>
      <w:del w:id="696" w:author="Tracy Thompson" w:date="2016-03-31T13:39:00Z">
        <w:r w:rsidRPr="00E76AC6" w:rsidDel="002C09DE">
          <w:rPr>
            <w:rFonts w:ascii="Arial" w:hAnsi="Arial" w:cs="Arial"/>
            <w:color w:val="333333"/>
            <w:szCs w:val="24"/>
          </w:rPr>
          <w:delText xml:space="preserve">two </w:delText>
        </w:r>
      </w:del>
      <w:del w:id="697" w:author="Tracy Thompson" w:date="2016-08-29T13:38:00Z">
        <w:r w:rsidRPr="00E76AC6" w:rsidDel="00BD088B">
          <w:rPr>
            <w:rFonts w:ascii="Arial" w:hAnsi="Arial" w:cs="Arial"/>
            <w:color w:val="333333"/>
            <w:szCs w:val="24"/>
          </w:rPr>
          <w:delText xml:space="preserve">ACHI </w:delText>
        </w:r>
      </w:del>
      <w:del w:id="698" w:author="Tracy Thompson" w:date="2016-03-31T13:39:00Z">
        <w:r w:rsidRPr="00E76AC6" w:rsidDel="002C09DE">
          <w:rPr>
            <w:rFonts w:ascii="Arial" w:hAnsi="Arial" w:cs="Arial"/>
            <w:color w:val="333333"/>
            <w:szCs w:val="24"/>
          </w:rPr>
          <w:delText>6</w:delText>
        </w:r>
      </w:del>
      <w:del w:id="699" w:author="Tracy Thompson" w:date="2016-08-29T13:38:00Z">
        <w:r w:rsidRPr="00E76AC6" w:rsidDel="00BD088B">
          <w:rPr>
            <w:rFonts w:ascii="Arial" w:hAnsi="Arial" w:cs="Arial"/>
            <w:color w:val="333333"/>
            <w:szCs w:val="24"/>
          </w:rPr>
          <w:delText>th Edition procedure code</w:delText>
        </w:r>
      </w:del>
      <w:del w:id="700" w:author="Tracy Thompson" w:date="2016-03-31T13:39:00Z">
        <w:r w:rsidRPr="00E76AC6" w:rsidDel="002C09DE">
          <w:rPr>
            <w:rFonts w:ascii="Arial" w:hAnsi="Arial" w:cs="Arial"/>
            <w:color w:val="333333"/>
            <w:szCs w:val="24"/>
          </w:rPr>
          <w:delText>s</w:delText>
        </w:r>
      </w:del>
      <w:del w:id="701" w:author="Tracy Thompson" w:date="2016-08-29T13:38:00Z">
        <w:r w:rsidDel="00BD088B">
          <w:rPr>
            <w:rFonts w:ascii="Arial" w:hAnsi="Arial" w:cs="Arial"/>
            <w:color w:val="333333"/>
            <w:szCs w:val="24"/>
          </w:rPr>
          <w:delText>:</w:delText>
        </w:r>
      </w:del>
    </w:p>
    <w:p w:rsidR="008B4580" w:rsidDel="00913670" w:rsidRDefault="00AE2870" w:rsidP="00AE2870">
      <w:pPr>
        <w:rPr>
          <w:del w:id="702" w:author="Tracy Thompson" w:date="2016-09-28T08:28:00Z"/>
          <w:rFonts w:ascii="Arial" w:hAnsi="Arial" w:cs="Arial"/>
          <w:color w:val="333333"/>
          <w:szCs w:val="24"/>
        </w:rPr>
      </w:pPr>
      <w:del w:id="703" w:author="Tracy Thompson" w:date="2016-08-29T13:38:00Z">
        <w:r w:rsidDel="00BD088B">
          <w:rPr>
            <w:rFonts w:ascii="Arial" w:hAnsi="Arial" w:cs="Arial"/>
            <w:color w:val="333333"/>
            <w:szCs w:val="24"/>
          </w:rPr>
          <w:delText>(</w:delText>
        </w:r>
        <w:r w:rsidRPr="00E76AC6" w:rsidDel="00BD088B">
          <w:rPr>
            <w:rFonts w:ascii="Arial" w:hAnsi="Arial" w:cs="Arial"/>
            <w:color w:val="333333"/>
            <w:szCs w:val="24"/>
          </w:rPr>
          <w:delText xml:space="preserve">30392-00 [989] </w:delText>
        </w:r>
        <w:r w:rsidRPr="00854A33" w:rsidDel="00BD088B">
          <w:rPr>
            <w:rFonts w:ascii="Arial" w:hAnsi="Arial" w:cs="Arial"/>
            <w:i/>
            <w:color w:val="333333"/>
            <w:szCs w:val="24"/>
          </w:rPr>
          <w:delText>Debulking of intra-abdominal lesion</w:delText>
        </w:r>
        <w:r w:rsidDel="00BD088B">
          <w:rPr>
            <w:rFonts w:ascii="Arial" w:hAnsi="Arial" w:cs="Arial"/>
            <w:color w:val="333333"/>
            <w:szCs w:val="24"/>
          </w:rPr>
          <w:delText xml:space="preserve"> or </w:delText>
        </w:r>
        <w:r w:rsidRPr="00E76AC6" w:rsidDel="00BD088B">
          <w:rPr>
            <w:rFonts w:ascii="Arial" w:hAnsi="Arial" w:cs="Arial"/>
            <w:color w:val="333333"/>
            <w:szCs w:val="24"/>
          </w:rPr>
          <w:delText xml:space="preserve">35720-00 [1299] </w:delText>
        </w:r>
        <w:r w:rsidRPr="00854A33" w:rsidDel="00BD088B">
          <w:rPr>
            <w:rFonts w:ascii="Arial" w:hAnsi="Arial" w:cs="Arial"/>
            <w:i/>
            <w:color w:val="333333"/>
            <w:szCs w:val="24"/>
          </w:rPr>
          <w:delText>Debulking of lesion of pelvic cavity</w:delText>
        </w:r>
        <w:r w:rsidR="008B1404" w:rsidDel="00BD088B">
          <w:rPr>
            <w:rFonts w:ascii="Arial" w:hAnsi="Arial" w:cs="Arial"/>
            <w:i/>
            <w:color w:val="333333"/>
            <w:szCs w:val="24"/>
          </w:rPr>
          <w:delText xml:space="preserve"> </w:delText>
        </w:r>
        <w:r w:rsidDel="00BD088B">
          <w:rPr>
            <w:rFonts w:ascii="Arial" w:hAnsi="Arial" w:cs="Arial"/>
            <w:i/>
            <w:color w:val="333333"/>
            <w:szCs w:val="24"/>
          </w:rPr>
          <w:delText>)</w:delText>
        </w:r>
        <w:r w:rsidRPr="00E76AC6" w:rsidDel="00BD088B">
          <w:rPr>
            <w:rFonts w:ascii="Arial" w:hAnsi="Arial" w:cs="Arial"/>
            <w:color w:val="333333"/>
            <w:szCs w:val="24"/>
          </w:rPr>
          <w:delText xml:space="preserve"> occurs in the first 30 procedure codes</w:delText>
        </w:r>
        <w:r w:rsidDel="00BD088B">
          <w:rPr>
            <w:rFonts w:ascii="Arial" w:hAnsi="Arial" w:cs="Arial"/>
            <w:color w:val="333333"/>
            <w:szCs w:val="24"/>
          </w:rPr>
          <w:delText>.</w:delText>
        </w:r>
        <w:r w:rsidRPr="00E76AC6" w:rsidDel="00BD088B">
          <w:rPr>
            <w:rFonts w:ascii="Arial" w:hAnsi="Arial" w:cs="Arial"/>
            <w:color w:val="333333"/>
            <w:szCs w:val="24"/>
          </w:rPr>
          <w:br/>
        </w:r>
      </w:del>
      <w:del w:id="704" w:author="Tracy Thompson" w:date="2016-09-28T07:46:00Z">
        <w:r w:rsidRPr="00E76AC6" w:rsidDel="00F76D6A">
          <w:rPr>
            <w:rFonts w:ascii="Arial" w:hAnsi="Arial" w:cs="Arial"/>
            <w:color w:val="333333"/>
            <w:szCs w:val="24"/>
          </w:rPr>
          <w:br/>
        </w:r>
      </w:del>
      <w:del w:id="705" w:author="Tracy Thompson" w:date="2016-08-29T13:42:00Z">
        <w:r w:rsidR="008B4580" w:rsidDel="00BD088B">
          <w:rPr>
            <w:rFonts w:ascii="Arial" w:hAnsi="Arial" w:cs="Arial"/>
            <w:color w:val="333333"/>
            <w:szCs w:val="24"/>
          </w:rPr>
          <w:delText>Events satisfying either of these two definitions will map to</w:delText>
        </w:r>
        <w:r w:rsidR="001F5B2F" w:rsidDel="00BD088B">
          <w:rPr>
            <w:rFonts w:ascii="Arial" w:hAnsi="Arial" w:cs="Arial"/>
            <w:color w:val="333333"/>
            <w:szCs w:val="24"/>
          </w:rPr>
          <w:delText xml:space="preserve"> </w:delText>
        </w:r>
        <w:r w:rsidR="008B4580" w:rsidDel="00BD088B">
          <w:rPr>
            <w:rFonts w:ascii="Arial" w:hAnsi="Arial" w:cs="Arial"/>
            <w:color w:val="333333"/>
            <w:szCs w:val="24"/>
          </w:rPr>
          <w:delText>A39W.</w:delText>
        </w:r>
      </w:del>
    </w:p>
    <w:p w:rsidR="008B4580" w:rsidDel="00F76D6A" w:rsidRDefault="008B4580" w:rsidP="00AE2870">
      <w:pPr>
        <w:rPr>
          <w:del w:id="706" w:author="Tracy Thompson" w:date="2016-09-28T07:46:00Z"/>
          <w:rFonts w:ascii="Arial" w:hAnsi="Arial" w:cs="Arial"/>
          <w:color w:val="333333"/>
          <w:szCs w:val="24"/>
        </w:rPr>
      </w:pPr>
    </w:p>
    <w:p w:rsidR="00AE2870" w:rsidDel="00E729B5" w:rsidRDefault="008B4580" w:rsidP="00AE2870">
      <w:pPr>
        <w:rPr>
          <w:del w:id="707" w:author="Tracy Thompson" w:date="2016-03-31T13:41:00Z"/>
          <w:rFonts w:ascii="Arial" w:hAnsi="Arial" w:cs="Arial"/>
          <w:color w:val="333333"/>
          <w:szCs w:val="24"/>
        </w:rPr>
      </w:pPr>
      <w:del w:id="708" w:author="Tracy Thompson" w:date="2016-03-31T13:41:00Z">
        <w:r w:rsidDel="00E729B5">
          <w:rPr>
            <w:rFonts w:ascii="Arial" w:hAnsi="Arial" w:cs="Arial"/>
            <w:color w:val="333333"/>
            <w:szCs w:val="24"/>
          </w:rPr>
          <w:delText xml:space="preserve">Note: </w:delText>
        </w:r>
        <w:r w:rsidR="00AE2870" w:rsidRPr="00E76AC6" w:rsidDel="00E729B5">
          <w:rPr>
            <w:rFonts w:ascii="Arial" w:hAnsi="Arial" w:cs="Arial"/>
            <w:color w:val="333333"/>
            <w:szCs w:val="24"/>
          </w:rPr>
          <w:delText xml:space="preserve">For event records reported from 1 July 2014 (8th Edition) there is the specific procedure code </w:delText>
        </w:r>
        <w:r w:rsidR="00AE2870" w:rsidDel="00E729B5">
          <w:rPr>
            <w:rFonts w:ascii="Arial" w:hAnsi="Arial" w:cs="Arial"/>
            <w:color w:val="333333"/>
            <w:szCs w:val="24"/>
          </w:rPr>
          <w:delText xml:space="preserve">for cytoreduction surgery (CRS) </w:delText>
        </w:r>
        <w:r w:rsidR="00AE2870" w:rsidRPr="00E76AC6" w:rsidDel="00E729B5">
          <w:rPr>
            <w:rFonts w:ascii="Arial" w:hAnsi="Arial" w:cs="Arial"/>
            <w:color w:val="333333"/>
            <w:szCs w:val="24"/>
          </w:rPr>
          <w:delText xml:space="preserve">96211-00 [989] </w:delText>
        </w:r>
        <w:r w:rsidR="00AE2870" w:rsidRPr="00854A33" w:rsidDel="00E729B5">
          <w:rPr>
            <w:rFonts w:ascii="Arial" w:hAnsi="Arial" w:cs="Arial"/>
            <w:i/>
            <w:color w:val="333333"/>
            <w:szCs w:val="24"/>
          </w:rPr>
          <w:delText>Peritonectomy</w:delText>
        </w:r>
        <w:r w:rsidR="00AE2870" w:rsidDel="00E729B5">
          <w:rPr>
            <w:rFonts w:ascii="Arial" w:hAnsi="Arial" w:cs="Arial"/>
            <w:color w:val="333333"/>
            <w:szCs w:val="24"/>
          </w:rPr>
          <w:delText xml:space="preserve">.  </w:delText>
        </w:r>
      </w:del>
    </w:p>
    <w:p w:rsidR="00AE2870" w:rsidDel="00E729B5" w:rsidRDefault="00AE2870" w:rsidP="00AE2870">
      <w:pPr>
        <w:rPr>
          <w:del w:id="709" w:author="Tracy Thompson" w:date="2016-03-31T13:41:00Z"/>
          <w:rFonts w:ascii="Arial" w:hAnsi="Arial" w:cs="Arial"/>
          <w:color w:val="333333"/>
          <w:szCs w:val="24"/>
        </w:rPr>
      </w:pPr>
      <w:del w:id="710" w:author="Tracy Thompson" w:date="2016-03-31T13:41:00Z">
        <w:r w:rsidDel="00E729B5">
          <w:rPr>
            <w:rFonts w:ascii="Arial" w:hAnsi="Arial" w:cs="Arial"/>
            <w:color w:val="333333"/>
            <w:szCs w:val="24"/>
          </w:rPr>
          <w:delText>T</w:delText>
        </w:r>
        <w:r w:rsidRPr="00E76AC6" w:rsidDel="00E729B5">
          <w:rPr>
            <w:rFonts w:ascii="Arial" w:hAnsi="Arial" w:cs="Arial"/>
            <w:color w:val="333333"/>
            <w:szCs w:val="24"/>
          </w:rPr>
          <w:delText xml:space="preserve">his code </w:delText>
        </w:r>
        <w:r w:rsidDel="00E729B5">
          <w:rPr>
            <w:rFonts w:ascii="Arial" w:hAnsi="Arial" w:cs="Arial"/>
            <w:color w:val="333333"/>
            <w:szCs w:val="24"/>
          </w:rPr>
          <w:delText xml:space="preserve">96211-00 [989] </w:delText>
        </w:r>
        <w:r w:rsidRPr="00E76AC6" w:rsidDel="00E729B5">
          <w:rPr>
            <w:rFonts w:ascii="Arial" w:hAnsi="Arial" w:cs="Arial"/>
            <w:color w:val="333333"/>
            <w:szCs w:val="24"/>
          </w:rPr>
          <w:delText xml:space="preserve">back maps to 30392-00 [989] </w:delText>
        </w:r>
        <w:r w:rsidRPr="00854A33" w:rsidDel="00E729B5">
          <w:rPr>
            <w:rFonts w:ascii="Arial" w:hAnsi="Arial" w:cs="Arial"/>
            <w:i/>
            <w:color w:val="333333"/>
            <w:szCs w:val="24"/>
          </w:rPr>
          <w:delText>Debulking of intra-abdominal lesion</w:delText>
        </w:r>
        <w:r w:rsidRPr="00E76AC6" w:rsidDel="00E729B5">
          <w:rPr>
            <w:rFonts w:ascii="Arial" w:hAnsi="Arial" w:cs="Arial"/>
            <w:color w:val="333333"/>
            <w:szCs w:val="24"/>
          </w:rPr>
          <w:delText>.</w:delText>
        </w:r>
      </w:del>
    </w:p>
    <w:p w:rsidR="00DF65C9" w:rsidRPr="00BA2072" w:rsidDel="00913670" w:rsidRDefault="00DF65C9" w:rsidP="00CD2AA3">
      <w:pPr>
        <w:rPr>
          <w:del w:id="711" w:author="Tracy Thompson" w:date="2016-09-28T08:28:00Z"/>
          <w:rFonts w:ascii="Arial" w:hAnsi="Arial" w:cs="Arial"/>
          <w:color w:val="333333"/>
        </w:rPr>
      </w:pPr>
    </w:p>
    <w:p w:rsidR="00BF2D2C" w:rsidRPr="00BA2072" w:rsidRDefault="00E33EA0" w:rsidP="008E1C07">
      <w:pPr>
        <w:rPr>
          <w:rFonts w:ascii="Arial" w:hAnsi="Arial" w:cs="Arial"/>
          <w:b/>
          <w:szCs w:val="24"/>
        </w:rPr>
      </w:pPr>
      <w:r w:rsidRPr="00BA2072">
        <w:rPr>
          <w:rFonts w:ascii="Arial" w:hAnsi="Arial" w:cs="Arial"/>
          <w:b/>
          <w:szCs w:val="24"/>
        </w:rPr>
        <w:t xml:space="preserve">O66T </w:t>
      </w:r>
      <w:r w:rsidRPr="00BA2072">
        <w:rPr>
          <w:rFonts w:ascii="Arial" w:hAnsi="Arial" w:cs="Arial"/>
          <w:b/>
          <w:i/>
          <w:szCs w:val="24"/>
        </w:rPr>
        <w:t>SFLP for Twin to Twin Transfusion Syndrome</w:t>
      </w:r>
    </w:p>
    <w:p w:rsidR="004B5B4F" w:rsidRPr="00954474" w:rsidRDefault="00BF2D2C" w:rsidP="008E1C07">
      <w:pPr>
        <w:rPr>
          <w:rFonts w:ascii="Arial" w:hAnsi="Arial" w:cs="Arial"/>
          <w:color w:val="333333"/>
          <w:szCs w:val="24"/>
        </w:rPr>
      </w:pPr>
      <w:r w:rsidRPr="00954474">
        <w:rPr>
          <w:rFonts w:ascii="Arial" w:hAnsi="Arial" w:cs="Arial"/>
          <w:color w:val="333333"/>
          <w:szCs w:val="24"/>
        </w:rPr>
        <w:t>Analysis showed a small number of event</w:t>
      </w:r>
      <w:r w:rsidR="00A458C1" w:rsidRPr="00954474">
        <w:rPr>
          <w:rFonts w:ascii="Arial" w:hAnsi="Arial" w:cs="Arial"/>
          <w:color w:val="333333"/>
          <w:szCs w:val="24"/>
        </w:rPr>
        <w:t xml:space="preserve"> record</w:t>
      </w:r>
      <w:r w:rsidRPr="00954474">
        <w:rPr>
          <w:rFonts w:ascii="Arial" w:hAnsi="Arial" w:cs="Arial"/>
          <w:color w:val="333333"/>
          <w:szCs w:val="24"/>
        </w:rPr>
        <w:t xml:space="preserve">s within a large throughput </w:t>
      </w:r>
      <w:del w:id="712" w:author="Tracy Thompson" w:date="2016-09-21T13:28:00Z">
        <w:r w:rsidRPr="00954474" w:rsidDel="00322794">
          <w:rPr>
            <w:rFonts w:ascii="Arial" w:hAnsi="Arial" w:cs="Arial"/>
            <w:color w:val="333333"/>
            <w:szCs w:val="24"/>
          </w:rPr>
          <w:delText xml:space="preserve">pair </w:delText>
        </w:r>
      </w:del>
      <w:r w:rsidRPr="00954474">
        <w:rPr>
          <w:rFonts w:ascii="Arial" w:hAnsi="Arial" w:cs="Arial"/>
          <w:color w:val="333333"/>
          <w:szCs w:val="24"/>
        </w:rPr>
        <w:t>of DRG</w:t>
      </w:r>
      <w:r w:rsidR="003151EC" w:rsidRPr="00954474">
        <w:rPr>
          <w:rFonts w:ascii="Arial" w:hAnsi="Arial" w:cs="Arial"/>
          <w:color w:val="333333"/>
          <w:szCs w:val="24"/>
        </w:rPr>
        <w:t xml:space="preserve">s, in this case O66A </w:t>
      </w:r>
      <w:r w:rsidR="00DB37C0" w:rsidRPr="00954474">
        <w:rPr>
          <w:rFonts w:ascii="Arial" w:hAnsi="Arial" w:cs="Arial"/>
          <w:i/>
          <w:color w:val="333333"/>
          <w:szCs w:val="24"/>
        </w:rPr>
        <w:t>Antenatal and Other Obstetric Admission</w:t>
      </w:r>
      <w:ins w:id="713" w:author="Tracy Thompson" w:date="2016-03-31T13:45:00Z">
        <w:r w:rsidR="00E729B5" w:rsidRPr="00954474">
          <w:rPr>
            <w:rFonts w:ascii="Arial" w:hAnsi="Arial" w:cs="Arial"/>
            <w:i/>
            <w:color w:val="333333"/>
            <w:szCs w:val="24"/>
          </w:rPr>
          <w:t>s</w:t>
        </w:r>
      </w:ins>
      <w:ins w:id="714" w:author="Tracy Thompson" w:date="2016-03-31T13:43:00Z">
        <w:r w:rsidR="00E729B5" w:rsidRPr="00954474">
          <w:rPr>
            <w:rFonts w:ascii="Arial" w:hAnsi="Arial" w:cs="Arial"/>
            <w:i/>
            <w:color w:val="333333"/>
            <w:szCs w:val="24"/>
          </w:rPr>
          <w:t xml:space="preserve"> w Catastrophic or Severe CC</w:t>
        </w:r>
      </w:ins>
      <w:r w:rsidR="00DB37C0" w:rsidRPr="00954474">
        <w:rPr>
          <w:rFonts w:ascii="Arial" w:hAnsi="Arial" w:cs="Arial"/>
          <w:color w:val="333333"/>
          <w:szCs w:val="24"/>
        </w:rPr>
        <w:t xml:space="preserve"> </w:t>
      </w:r>
      <w:r w:rsidR="003151EC" w:rsidRPr="00954474">
        <w:rPr>
          <w:rFonts w:ascii="Arial" w:hAnsi="Arial" w:cs="Arial"/>
          <w:color w:val="333333"/>
          <w:szCs w:val="24"/>
        </w:rPr>
        <w:t>and O66B</w:t>
      </w:r>
      <w:r w:rsidR="00DB37C0" w:rsidRPr="00954474">
        <w:rPr>
          <w:rFonts w:ascii="Arial" w:hAnsi="Arial" w:cs="Arial"/>
          <w:color w:val="333333"/>
          <w:szCs w:val="24"/>
        </w:rPr>
        <w:t xml:space="preserve"> </w:t>
      </w:r>
      <w:r w:rsidR="00DB37C0" w:rsidRPr="00954474">
        <w:rPr>
          <w:rFonts w:ascii="Arial" w:hAnsi="Arial" w:cs="Arial"/>
          <w:i/>
          <w:color w:val="333333"/>
          <w:szCs w:val="24"/>
        </w:rPr>
        <w:t>Antenatal and Other Obstetric Admission</w:t>
      </w:r>
      <w:ins w:id="715" w:author="Tracy Thompson" w:date="2016-03-31T13:45:00Z">
        <w:r w:rsidR="00E729B5" w:rsidRPr="00954474">
          <w:rPr>
            <w:rFonts w:ascii="Arial" w:hAnsi="Arial" w:cs="Arial"/>
            <w:i/>
            <w:color w:val="333333"/>
            <w:szCs w:val="24"/>
          </w:rPr>
          <w:t>s</w:t>
        </w:r>
      </w:ins>
      <w:ins w:id="716" w:author="Tracy Thompson" w:date="2016-03-31T13:43:00Z">
        <w:r w:rsidR="00E729B5" w:rsidRPr="00954474">
          <w:rPr>
            <w:rFonts w:ascii="Arial" w:hAnsi="Arial" w:cs="Arial"/>
            <w:i/>
            <w:color w:val="333333"/>
            <w:szCs w:val="24"/>
          </w:rPr>
          <w:t xml:space="preserve"> W/O Catastrophic</w:t>
        </w:r>
      </w:ins>
      <w:ins w:id="717" w:author="Tracy Thompson" w:date="2016-03-31T13:44:00Z">
        <w:r w:rsidR="00E729B5" w:rsidRPr="00954474">
          <w:rPr>
            <w:rFonts w:ascii="Arial" w:hAnsi="Arial" w:cs="Arial"/>
            <w:i/>
            <w:color w:val="333333"/>
            <w:szCs w:val="24"/>
          </w:rPr>
          <w:t xml:space="preserve"> or Severe CC</w:t>
        </w:r>
      </w:ins>
      <w:del w:id="718" w:author="Tracy Thompson" w:date="2016-03-31T13:45:00Z">
        <w:r w:rsidR="00DB37C0" w:rsidRPr="00954474" w:rsidDel="00E729B5">
          <w:rPr>
            <w:rFonts w:ascii="Arial" w:hAnsi="Arial" w:cs="Arial"/>
            <w:i/>
            <w:color w:val="333333"/>
            <w:szCs w:val="24"/>
          </w:rPr>
          <w:delText>, Same Day</w:delText>
        </w:r>
      </w:del>
      <w:ins w:id="719" w:author="Tracy Thompson" w:date="2016-03-31T13:45:00Z">
        <w:r w:rsidR="00E729B5" w:rsidRPr="00954474">
          <w:rPr>
            <w:rFonts w:ascii="Arial" w:hAnsi="Arial" w:cs="Arial"/>
            <w:i/>
            <w:color w:val="333333"/>
            <w:szCs w:val="24"/>
          </w:rPr>
          <w:t xml:space="preserve">, </w:t>
        </w:r>
        <w:r w:rsidR="00E729B5" w:rsidRPr="00954474">
          <w:rPr>
            <w:rFonts w:ascii="Arial" w:hAnsi="Arial" w:cs="Arial"/>
            <w:color w:val="333333"/>
            <w:szCs w:val="24"/>
          </w:rPr>
          <w:t>O66C</w:t>
        </w:r>
      </w:ins>
      <w:ins w:id="720" w:author="Tracy Thompson" w:date="2016-03-31T13:46:00Z">
        <w:r w:rsidR="00E729B5" w:rsidRPr="00954474">
          <w:rPr>
            <w:rFonts w:ascii="Arial" w:hAnsi="Arial" w:cs="Arial"/>
            <w:color w:val="333333"/>
            <w:szCs w:val="24"/>
          </w:rPr>
          <w:t xml:space="preserve"> </w:t>
        </w:r>
        <w:r w:rsidR="00E729B5" w:rsidRPr="00954474">
          <w:rPr>
            <w:rFonts w:ascii="Arial" w:hAnsi="Arial" w:cs="Arial"/>
            <w:i/>
            <w:color w:val="333333"/>
            <w:szCs w:val="24"/>
          </w:rPr>
          <w:t>Antenatal and Other Obstetric Admissions, Sameday</w:t>
        </w:r>
      </w:ins>
      <w:r w:rsidR="003151EC" w:rsidRPr="00954474">
        <w:rPr>
          <w:rFonts w:ascii="Arial" w:hAnsi="Arial" w:cs="Arial"/>
          <w:color w:val="333333"/>
          <w:szCs w:val="24"/>
        </w:rPr>
        <w:t xml:space="preserve">.  </w:t>
      </w:r>
      <w:r w:rsidRPr="00954474">
        <w:rPr>
          <w:rFonts w:ascii="Arial" w:hAnsi="Arial" w:cs="Arial"/>
          <w:color w:val="333333"/>
          <w:szCs w:val="24"/>
        </w:rPr>
        <w:t>The costs of the new treatment method are swamped by t</w:t>
      </w:r>
      <w:r w:rsidR="003151EC" w:rsidRPr="00954474">
        <w:rPr>
          <w:rFonts w:ascii="Arial" w:hAnsi="Arial" w:cs="Arial"/>
          <w:color w:val="333333"/>
          <w:szCs w:val="24"/>
        </w:rPr>
        <w:t>he costs of these other event</w:t>
      </w:r>
      <w:r w:rsidR="00A458C1" w:rsidRPr="00954474">
        <w:rPr>
          <w:rFonts w:ascii="Arial" w:hAnsi="Arial" w:cs="Arial"/>
          <w:color w:val="333333"/>
          <w:szCs w:val="24"/>
        </w:rPr>
        <w:t xml:space="preserve"> record</w:t>
      </w:r>
      <w:r w:rsidR="003151EC" w:rsidRPr="00954474">
        <w:rPr>
          <w:rFonts w:ascii="Arial" w:hAnsi="Arial" w:cs="Arial"/>
          <w:color w:val="333333"/>
          <w:szCs w:val="24"/>
        </w:rPr>
        <w:t xml:space="preserve">s.  </w:t>
      </w:r>
      <w:r w:rsidRPr="00954474">
        <w:rPr>
          <w:rFonts w:ascii="Arial" w:hAnsi="Arial" w:cs="Arial"/>
          <w:color w:val="333333"/>
          <w:szCs w:val="24"/>
        </w:rPr>
        <w:t>It was decided to develop a</w:t>
      </w:r>
      <w:r w:rsidR="007D407E" w:rsidRPr="00954474">
        <w:rPr>
          <w:rFonts w:ascii="Arial" w:hAnsi="Arial" w:cs="Arial"/>
          <w:color w:val="333333"/>
          <w:szCs w:val="24"/>
        </w:rPr>
        <w:t xml:space="preserve"> </w:t>
      </w:r>
      <w:r w:rsidRPr="00954474">
        <w:rPr>
          <w:rFonts w:ascii="Arial" w:hAnsi="Arial" w:cs="Arial"/>
          <w:color w:val="333333"/>
          <w:szCs w:val="24"/>
        </w:rPr>
        <w:t>NZ</w:t>
      </w:r>
      <w:r w:rsidR="00485952" w:rsidRPr="00954474">
        <w:rPr>
          <w:rFonts w:ascii="Arial" w:hAnsi="Arial" w:cs="Arial"/>
          <w:color w:val="333333"/>
          <w:szCs w:val="24"/>
        </w:rPr>
        <w:t xml:space="preserve"> </w:t>
      </w:r>
      <w:r w:rsidR="00353B68" w:rsidRPr="00954474">
        <w:rPr>
          <w:rFonts w:ascii="Arial" w:hAnsi="Arial" w:cs="Arial"/>
          <w:color w:val="333333"/>
          <w:szCs w:val="24"/>
        </w:rPr>
        <w:t>specific</w:t>
      </w:r>
      <w:r w:rsidR="003151EC" w:rsidRPr="00954474">
        <w:rPr>
          <w:rFonts w:ascii="Arial" w:hAnsi="Arial" w:cs="Arial"/>
          <w:color w:val="333333"/>
          <w:szCs w:val="24"/>
        </w:rPr>
        <w:t xml:space="preserve"> </w:t>
      </w:r>
      <w:r w:rsidRPr="00954474">
        <w:rPr>
          <w:rFonts w:ascii="Arial" w:hAnsi="Arial" w:cs="Arial"/>
          <w:color w:val="333333"/>
          <w:szCs w:val="24"/>
        </w:rPr>
        <w:t>DRG</w:t>
      </w:r>
      <w:r w:rsidR="003151EC" w:rsidRPr="00954474">
        <w:rPr>
          <w:rFonts w:ascii="Arial" w:hAnsi="Arial" w:cs="Arial"/>
          <w:color w:val="333333"/>
          <w:szCs w:val="24"/>
        </w:rPr>
        <w:t xml:space="preserve"> </w:t>
      </w:r>
      <w:r w:rsidRPr="00954474">
        <w:rPr>
          <w:rFonts w:ascii="Arial" w:hAnsi="Arial" w:cs="Arial"/>
          <w:color w:val="333333"/>
          <w:szCs w:val="24"/>
        </w:rPr>
        <w:t>O66T</w:t>
      </w:r>
      <w:r w:rsidR="003151EC" w:rsidRPr="00954474">
        <w:rPr>
          <w:rFonts w:ascii="Arial" w:hAnsi="Arial" w:cs="Arial"/>
          <w:color w:val="333333"/>
          <w:szCs w:val="24"/>
        </w:rPr>
        <w:t xml:space="preserve"> </w:t>
      </w:r>
      <w:r w:rsidRPr="00954474">
        <w:rPr>
          <w:rFonts w:ascii="Arial" w:hAnsi="Arial" w:cs="Arial"/>
          <w:color w:val="333333"/>
          <w:szCs w:val="24"/>
        </w:rPr>
        <w:t>for this new treatment regime, with weights based on the reported costs without adjustment</w:t>
      </w:r>
      <w:r w:rsidR="00EF7DE7" w:rsidRPr="00954474">
        <w:rPr>
          <w:rFonts w:ascii="Arial" w:hAnsi="Arial" w:cs="Arial"/>
          <w:color w:val="333333"/>
          <w:szCs w:val="24"/>
        </w:rPr>
        <w:t xml:space="preserve">. </w:t>
      </w:r>
    </w:p>
    <w:p w:rsidR="00DB37C0" w:rsidRPr="00954474" w:rsidRDefault="00DB37C0" w:rsidP="008E1C07">
      <w:pPr>
        <w:rPr>
          <w:rFonts w:ascii="Arial" w:hAnsi="Arial" w:cs="Arial"/>
          <w:color w:val="333333"/>
          <w:szCs w:val="24"/>
        </w:rPr>
      </w:pPr>
    </w:p>
    <w:p w:rsidR="007D407E" w:rsidRPr="00954474" w:rsidRDefault="004B5B4F" w:rsidP="008E1C07">
      <w:pPr>
        <w:rPr>
          <w:rFonts w:ascii="Arial" w:hAnsi="Arial" w:cs="Arial"/>
          <w:color w:val="333333"/>
          <w:szCs w:val="24"/>
        </w:rPr>
      </w:pPr>
      <w:r w:rsidRPr="00954474">
        <w:rPr>
          <w:rFonts w:ascii="Arial" w:hAnsi="Arial" w:cs="Arial"/>
          <w:color w:val="333333"/>
          <w:szCs w:val="24"/>
        </w:rPr>
        <w:t>This NZ DRG O66T was created in WIESNZ13</w:t>
      </w:r>
      <w:r w:rsidR="00E1229E" w:rsidRPr="00954474">
        <w:rPr>
          <w:rFonts w:ascii="Arial" w:hAnsi="Arial" w:cs="Arial"/>
          <w:color w:val="333333"/>
          <w:szCs w:val="24"/>
        </w:rPr>
        <w:t xml:space="preserve"> </w:t>
      </w:r>
      <w:r w:rsidRPr="00954474">
        <w:rPr>
          <w:rFonts w:ascii="Arial" w:hAnsi="Arial" w:cs="Arial"/>
          <w:color w:val="333333"/>
          <w:szCs w:val="24"/>
        </w:rPr>
        <w:t xml:space="preserve">and </w:t>
      </w:r>
      <w:r w:rsidR="00A408E4" w:rsidRPr="00954474">
        <w:rPr>
          <w:rFonts w:ascii="Arial" w:hAnsi="Arial" w:cs="Arial"/>
          <w:color w:val="333333"/>
          <w:szCs w:val="24"/>
        </w:rPr>
        <w:t>remain</w:t>
      </w:r>
      <w:r w:rsidRPr="00954474">
        <w:rPr>
          <w:rFonts w:ascii="Arial" w:hAnsi="Arial" w:cs="Arial"/>
          <w:color w:val="333333"/>
          <w:szCs w:val="24"/>
        </w:rPr>
        <w:t xml:space="preserve">s current for </w:t>
      </w:r>
      <w:r w:rsidR="001B4F92" w:rsidRPr="00954474">
        <w:rPr>
          <w:rFonts w:ascii="Arial" w:hAnsi="Arial" w:cs="Arial"/>
          <w:color w:val="333333"/>
          <w:szCs w:val="24"/>
        </w:rPr>
        <w:t>WIESNZ1</w:t>
      </w:r>
      <w:ins w:id="721" w:author="Tracy Thompson" w:date="2016-05-03T05:49:00Z">
        <w:r w:rsidR="002E1C55" w:rsidRPr="00954474">
          <w:rPr>
            <w:rFonts w:ascii="Arial" w:hAnsi="Arial" w:cs="Arial"/>
            <w:color w:val="333333"/>
            <w:szCs w:val="24"/>
          </w:rPr>
          <w:t>7</w:t>
        </w:r>
      </w:ins>
      <w:del w:id="722" w:author="Tracy Thompson" w:date="2016-04-04T11:47:00Z">
        <w:r w:rsidR="001B4F92" w:rsidRPr="00954474" w:rsidDel="008B1404">
          <w:rPr>
            <w:rFonts w:ascii="Arial" w:hAnsi="Arial" w:cs="Arial"/>
            <w:color w:val="333333"/>
            <w:szCs w:val="24"/>
          </w:rPr>
          <w:delText>6</w:delText>
        </w:r>
      </w:del>
      <w:r w:rsidRPr="00954474">
        <w:rPr>
          <w:rFonts w:ascii="Arial" w:hAnsi="Arial" w:cs="Arial"/>
          <w:color w:val="333333"/>
          <w:szCs w:val="24"/>
        </w:rPr>
        <w:t>.</w:t>
      </w:r>
    </w:p>
    <w:p w:rsidR="004B5B4F" w:rsidRPr="00954474" w:rsidRDefault="004B5B4F" w:rsidP="008E1C07">
      <w:pPr>
        <w:rPr>
          <w:rFonts w:ascii="Arial" w:hAnsi="Arial" w:cs="Arial"/>
          <w:color w:val="333333"/>
          <w:szCs w:val="24"/>
        </w:rPr>
      </w:pPr>
    </w:p>
    <w:p w:rsidR="00BF2D2C" w:rsidRPr="00954474" w:rsidRDefault="00DA0216" w:rsidP="008E1C07">
      <w:pPr>
        <w:rPr>
          <w:rFonts w:ascii="Arial" w:hAnsi="Arial" w:cs="Arial"/>
          <w:color w:val="333333"/>
        </w:rPr>
      </w:pPr>
      <w:r w:rsidRPr="00954474">
        <w:rPr>
          <w:rFonts w:ascii="Arial" w:hAnsi="Arial" w:cs="Arial"/>
          <w:color w:val="333333"/>
          <w:szCs w:val="24"/>
        </w:rPr>
        <w:t>These event</w:t>
      </w:r>
      <w:r w:rsidR="00A458C1" w:rsidRPr="00954474">
        <w:rPr>
          <w:rFonts w:ascii="Arial" w:hAnsi="Arial" w:cs="Arial"/>
          <w:color w:val="333333"/>
          <w:szCs w:val="24"/>
        </w:rPr>
        <w:t xml:space="preserve"> records</w:t>
      </w:r>
      <w:r w:rsidRPr="00954474">
        <w:rPr>
          <w:rFonts w:ascii="Arial" w:hAnsi="Arial" w:cs="Arial"/>
          <w:color w:val="333333"/>
          <w:szCs w:val="24"/>
        </w:rPr>
        <w:t xml:space="preserve"> are identified as those which have a principal diagnosis of O430 </w:t>
      </w:r>
      <w:r w:rsidR="00905BA1" w:rsidRPr="00954474">
        <w:rPr>
          <w:rFonts w:ascii="Arial" w:hAnsi="Arial" w:cs="Arial"/>
          <w:i/>
          <w:color w:val="333333"/>
          <w:szCs w:val="24"/>
        </w:rPr>
        <w:t>Placental</w:t>
      </w:r>
      <w:r w:rsidR="00905BA1" w:rsidRPr="00954474">
        <w:rPr>
          <w:rFonts w:ascii="Arial" w:hAnsi="Arial" w:cs="Arial"/>
          <w:i/>
          <w:color w:val="333333"/>
        </w:rPr>
        <w:t xml:space="preserve"> transfusion syndromes</w:t>
      </w:r>
      <w:r w:rsidR="003151EC" w:rsidRPr="00954474">
        <w:rPr>
          <w:rFonts w:ascii="Arial" w:hAnsi="Arial" w:cs="Arial"/>
          <w:i/>
          <w:color w:val="333333"/>
        </w:rPr>
        <w:t xml:space="preserve"> </w:t>
      </w:r>
      <w:r w:rsidRPr="00954474">
        <w:rPr>
          <w:rFonts w:ascii="Arial" w:hAnsi="Arial" w:cs="Arial"/>
          <w:color w:val="333333"/>
        </w:rPr>
        <w:t>and</w:t>
      </w:r>
      <w:r w:rsidR="003151EC" w:rsidRPr="00954474">
        <w:rPr>
          <w:rFonts w:ascii="Arial" w:hAnsi="Arial" w:cs="Arial"/>
          <w:color w:val="333333"/>
        </w:rPr>
        <w:t xml:space="preserve"> </w:t>
      </w:r>
      <w:r w:rsidR="008234BE" w:rsidRPr="00954474">
        <w:rPr>
          <w:rFonts w:ascii="Arial" w:hAnsi="Arial" w:cs="Arial"/>
          <w:color w:val="333333"/>
        </w:rPr>
        <w:t xml:space="preserve">one of the first 30 </w:t>
      </w:r>
      <w:r w:rsidR="00ED4885" w:rsidRPr="00954474">
        <w:rPr>
          <w:rFonts w:ascii="Arial" w:hAnsi="Arial" w:cs="Arial"/>
          <w:color w:val="333333"/>
        </w:rPr>
        <w:t>ACHI</w:t>
      </w:r>
      <w:r w:rsidR="00FF6883" w:rsidRPr="00954474">
        <w:rPr>
          <w:rFonts w:ascii="Arial" w:hAnsi="Arial" w:cs="Arial"/>
          <w:color w:val="333333"/>
        </w:rPr>
        <w:t xml:space="preserve"> </w:t>
      </w:r>
      <w:del w:id="723" w:author="Tracy Thompson" w:date="2016-03-31T13:47:00Z">
        <w:r w:rsidR="00FF6883" w:rsidRPr="00954474" w:rsidDel="00E729B5">
          <w:rPr>
            <w:rFonts w:ascii="Arial" w:hAnsi="Arial" w:cs="Arial"/>
            <w:color w:val="333333"/>
          </w:rPr>
          <w:delText>6</w:delText>
        </w:r>
      </w:del>
      <w:ins w:id="724" w:author="Tracy Thompson" w:date="2016-03-31T13:47:00Z">
        <w:r w:rsidR="00E729B5" w:rsidRPr="00954474">
          <w:rPr>
            <w:rFonts w:ascii="Arial" w:hAnsi="Arial" w:cs="Arial"/>
            <w:color w:val="333333"/>
          </w:rPr>
          <w:t>8</w:t>
        </w:r>
      </w:ins>
      <w:r w:rsidR="00FF6883" w:rsidRPr="00954474">
        <w:rPr>
          <w:rFonts w:ascii="Arial" w:hAnsi="Arial" w:cs="Arial"/>
          <w:color w:val="333333"/>
        </w:rPr>
        <w:t>th Edition procedure code</w:t>
      </w:r>
      <w:r w:rsidR="008234BE" w:rsidRPr="00954474">
        <w:rPr>
          <w:rFonts w:ascii="Arial" w:hAnsi="Arial" w:cs="Arial"/>
          <w:color w:val="333333"/>
        </w:rPr>
        <w:t>s</w:t>
      </w:r>
      <w:r w:rsidR="001A132E" w:rsidRPr="00954474">
        <w:rPr>
          <w:rFonts w:ascii="Arial" w:hAnsi="Arial" w:cs="Arial"/>
          <w:color w:val="333333"/>
        </w:rPr>
        <w:t xml:space="preserve"> m</w:t>
      </w:r>
      <w:r w:rsidR="008234BE" w:rsidRPr="00954474">
        <w:rPr>
          <w:rFonts w:ascii="Arial" w:hAnsi="Arial" w:cs="Arial"/>
          <w:color w:val="333333"/>
        </w:rPr>
        <w:t xml:space="preserve">ust be </w:t>
      </w:r>
      <w:r w:rsidR="00FF6883" w:rsidRPr="00954474">
        <w:rPr>
          <w:rFonts w:ascii="Arial" w:hAnsi="Arial" w:cs="Arial"/>
          <w:color w:val="333333"/>
        </w:rPr>
        <w:t>9048800</w:t>
      </w:r>
      <w:r w:rsidR="00905BA1" w:rsidRPr="00954474">
        <w:rPr>
          <w:rFonts w:ascii="Arial" w:hAnsi="Arial" w:cs="Arial"/>
          <w:color w:val="333333"/>
        </w:rPr>
        <w:t xml:space="preserve"> [1330] </w:t>
      </w:r>
      <w:r w:rsidR="00905BA1" w:rsidRPr="00954474">
        <w:rPr>
          <w:rFonts w:ascii="Arial" w:hAnsi="Arial" w:cs="Arial"/>
          <w:i/>
          <w:iCs/>
          <w:color w:val="333333"/>
        </w:rPr>
        <w:t>Endoscopic ablation of vessels of placenta</w:t>
      </w:r>
      <w:r w:rsidR="008234BE" w:rsidRPr="00954474">
        <w:rPr>
          <w:rFonts w:ascii="Arial" w:hAnsi="Arial" w:cs="Arial"/>
          <w:i/>
          <w:iCs/>
          <w:color w:val="333333"/>
        </w:rPr>
        <w:t xml:space="preserve">. </w:t>
      </w:r>
    </w:p>
    <w:p w:rsidR="007D4655" w:rsidRDefault="007D4655" w:rsidP="008E1C07">
      <w:pPr>
        <w:rPr>
          <w:rFonts w:ascii="Arial" w:hAnsi="Arial" w:cs="Arial"/>
          <w:color w:val="333333"/>
        </w:rPr>
      </w:pPr>
    </w:p>
    <w:p w:rsidR="00BF2D2C" w:rsidRPr="003D3E91" w:rsidRDefault="00E33EA0" w:rsidP="008E1C07">
      <w:pPr>
        <w:rPr>
          <w:rFonts w:ascii="Arial" w:hAnsi="Arial" w:cs="Arial"/>
          <w:b/>
          <w:szCs w:val="24"/>
        </w:rPr>
      </w:pPr>
      <w:r w:rsidRPr="003D3E91">
        <w:rPr>
          <w:rFonts w:ascii="Arial" w:hAnsi="Arial" w:cs="Arial"/>
          <w:b/>
          <w:szCs w:val="24"/>
        </w:rPr>
        <w:t xml:space="preserve">F03M </w:t>
      </w:r>
      <w:r w:rsidRPr="003D3E91">
        <w:rPr>
          <w:rFonts w:ascii="Arial" w:hAnsi="Arial" w:cs="Arial"/>
          <w:b/>
          <w:i/>
          <w:szCs w:val="24"/>
        </w:rPr>
        <w:t>Transc</w:t>
      </w:r>
      <w:r w:rsidR="007C068E" w:rsidRPr="003D3E91">
        <w:rPr>
          <w:rFonts w:ascii="Arial" w:hAnsi="Arial" w:cs="Arial"/>
          <w:b/>
          <w:i/>
          <w:szCs w:val="24"/>
        </w:rPr>
        <w:t>atheter Pulmonary Valve Implant</w:t>
      </w:r>
      <w:r w:rsidR="00E66335">
        <w:rPr>
          <w:rFonts w:ascii="Arial" w:hAnsi="Arial" w:cs="Arial"/>
          <w:b/>
          <w:i/>
          <w:szCs w:val="24"/>
        </w:rPr>
        <w:t xml:space="preserve"> </w:t>
      </w:r>
    </w:p>
    <w:p w:rsidR="00E35452" w:rsidRDefault="00BF2D2C" w:rsidP="008E1C07">
      <w:pPr>
        <w:rPr>
          <w:rFonts w:ascii="Arial" w:hAnsi="Arial" w:cs="Arial"/>
          <w:color w:val="333333"/>
          <w:szCs w:val="24"/>
        </w:rPr>
      </w:pPr>
      <w:r w:rsidRPr="003D3E91">
        <w:rPr>
          <w:rFonts w:ascii="Arial" w:hAnsi="Arial" w:cs="Arial"/>
          <w:color w:val="333333"/>
          <w:szCs w:val="24"/>
        </w:rPr>
        <w:t>Analysis of melody valve implant cases showed the implant costs were both inad</w:t>
      </w:r>
      <w:r w:rsidR="00A458C1">
        <w:rPr>
          <w:rFonts w:ascii="Arial" w:hAnsi="Arial" w:cs="Arial"/>
          <w:color w:val="333333"/>
          <w:szCs w:val="24"/>
        </w:rPr>
        <w:t>equately reported and the event records</w:t>
      </w:r>
      <w:r w:rsidRPr="003D3E91">
        <w:rPr>
          <w:rFonts w:ascii="Arial" w:hAnsi="Arial" w:cs="Arial"/>
          <w:color w:val="333333"/>
          <w:szCs w:val="24"/>
        </w:rPr>
        <w:t xml:space="preserve"> for these cases formed only a small proportion of the current throughput for the DRGs they appear</w:t>
      </w:r>
      <w:r w:rsidR="008234BE" w:rsidRPr="003D3E91">
        <w:rPr>
          <w:rFonts w:ascii="Arial" w:hAnsi="Arial" w:cs="Arial"/>
          <w:color w:val="333333"/>
          <w:szCs w:val="24"/>
        </w:rPr>
        <w:t>ed in, namely F04</w:t>
      </w:r>
      <w:r w:rsidRPr="003D3E91">
        <w:rPr>
          <w:rFonts w:ascii="Arial" w:hAnsi="Arial" w:cs="Arial"/>
          <w:color w:val="333333"/>
          <w:szCs w:val="24"/>
        </w:rPr>
        <w:t xml:space="preserve">A, F04B, F03A, and F03B. </w:t>
      </w:r>
      <w:r w:rsidR="00E1229E" w:rsidRPr="003D3E91">
        <w:rPr>
          <w:rFonts w:ascii="Arial" w:hAnsi="Arial" w:cs="Arial"/>
          <w:color w:val="333333"/>
          <w:szCs w:val="24"/>
        </w:rPr>
        <w:t xml:space="preserve"> </w:t>
      </w:r>
    </w:p>
    <w:p w:rsidR="00DB37C0" w:rsidRDefault="00DB37C0" w:rsidP="008E1C07">
      <w:pPr>
        <w:rPr>
          <w:rFonts w:ascii="Arial" w:hAnsi="Arial" w:cs="Arial"/>
          <w:color w:val="333333"/>
          <w:szCs w:val="24"/>
        </w:rPr>
      </w:pPr>
    </w:p>
    <w:p w:rsidR="007D407E" w:rsidRDefault="00BF2D2C" w:rsidP="008E1C07">
      <w:pPr>
        <w:rPr>
          <w:rFonts w:ascii="Arial" w:hAnsi="Arial" w:cs="Arial"/>
          <w:color w:val="333333"/>
          <w:szCs w:val="24"/>
        </w:rPr>
      </w:pPr>
      <w:r w:rsidRPr="003D3E91">
        <w:rPr>
          <w:rFonts w:ascii="Arial" w:hAnsi="Arial" w:cs="Arial"/>
          <w:color w:val="333333"/>
          <w:szCs w:val="24"/>
        </w:rPr>
        <w:t xml:space="preserve">However, the use of this new technology is expected to increase. </w:t>
      </w:r>
      <w:r w:rsidR="00E1229E" w:rsidRPr="003D3E91">
        <w:rPr>
          <w:rFonts w:ascii="Arial" w:hAnsi="Arial" w:cs="Arial"/>
          <w:color w:val="333333"/>
          <w:szCs w:val="24"/>
        </w:rPr>
        <w:t xml:space="preserve"> </w:t>
      </w:r>
      <w:r w:rsidRPr="003D3E91">
        <w:rPr>
          <w:rFonts w:ascii="Arial" w:hAnsi="Arial" w:cs="Arial"/>
          <w:color w:val="333333"/>
          <w:szCs w:val="24"/>
        </w:rPr>
        <w:t>To adequately recompense for this, it was decided to develop a</w:t>
      </w:r>
      <w:r w:rsidR="00353B68" w:rsidRPr="003D3E91">
        <w:rPr>
          <w:rFonts w:ascii="Arial" w:hAnsi="Arial" w:cs="Arial"/>
          <w:color w:val="333333"/>
          <w:szCs w:val="24"/>
        </w:rPr>
        <w:t>n</w:t>
      </w:r>
      <w:r w:rsidRPr="003D3E91">
        <w:rPr>
          <w:rFonts w:ascii="Arial" w:hAnsi="Arial" w:cs="Arial"/>
          <w:color w:val="333333"/>
          <w:szCs w:val="24"/>
        </w:rPr>
        <w:t xml:space="preserve"> NZ</w:t>
      </w:r>
      <w:r w:rsidR="008234BE" w:rsidRPr="003D3E91">
        <w:rPr>
          <w:rFonts w:ascii="Arial" w:hAnsi="Arial" w:cs="Arial"/>
          <w:color w:val="333333"/>
          <w:szCs w:val="24"/>
        </w:rPr>
        <w:t xml:space="preserve"> </w:t>
      </w:r>
      <w:r w:rsidR="00353B68" w:rsidRPr="003D3E91">
        <w:rPr>
          <w:rFonts w:ascii="Arial" w:hAnsi="Arial" w:cs="Arial"/>
          <w:color w:val="333333"/>
          <w:szCs w:val="24"/>
        </w:rPr>
        <w:t>specific</w:t>
      </w:r>
      <w:r w:rsidRPr="003D3E91">
        <w:rPr>
          <w:rFonts w:ascii="Arial" w:hAnsi="Arial" w:cs="Arial"/>
          <w:color w:val="333333"/>
          <w:szCs w:val="24"/>
        </w:rPr>
        <w:t xml:space="preserve"> DRG F03M</w:t>
      </w:r>
      <w:r w:rsidR="00353B68" w:rsidRPr="003D3E91">
        <w:rPr>
          <w:rFonts w:ascii="Arial" w:hAnsi="Arial" w:cs="Arial"/>
          <w:color w:val="333333"/>
          <w:szCs w:val="24"/>
        </w:rPr>
        <w:t>,</w:t>
      </w:r>
      <w:r w:rsidRPr="003D3E91">
        <w:rPr>
          <w:rFonts w:ascii="Arial" w:hAnsi="Arial" w:cs="Arial"/>
          <w:color w:val="333333"/>
          <w:szCs w:val="24"/>
        </w:rPr>
        <w:t xml:space="preserve"> and </w:t>
      </w:r>
      <w:r w:rsidR="003F5C3F" w:rsidRPr="003D3E91">
        <w:rPr>
          <w:rFonts w:ascii="Arial" w:hAnsi="Arial" w:cs="Arial"/>
          <w:color w:val="333333"/>
          <w:szCs w:val="24"/>
        </w:rPr>
        <w:t xml:space="preserve">set </w:t>
      </w:r>
      <w:r w:rsidRPr="003D3E91">
        <w:rPr>
          <w:rFonts w:ascii="Arial" w:hAnsi="Arial" w:cs="Arial"/>
          <w:color w:val="333333"/>
          <w:szCs w:val="24"/>
        </w:rPr>
        <w:t>weights by adjusting the event level cost data to show the current actual cost of the implant</w:t>
      </w:r>
      <w:r w:rsidR="00EF7DE7" w:rsidRPr="003D3E91">
        <w:rPr>
          <w:rFonts w:ascii="Arial" w:hAnsi="Arial" w:cs="Arial"/>
          <w:color w:val="333333"/>
          <w:szCs w:val="24"/>
        </w:rPr>
        <w:t>.</w:t>
      </w:r>
      <w:r w:rsidR="003F5C3F" w:rsidRPr="003D3E91">
        <w:rPr>
          <w:rFonts w:ascii="Arial" w:hAnsi="Arial" w:cs="Arial"/>
          <w:color w:val="333333"/>
          <w:szCs w:val="24"/>
        </w:rPr>
        <w:t xml:space="preserve">  </w:t>
      </w:r>
    </w:p>
    <w:p w:rsidR="00E35452" w:rsidRDefault="00E35452" w:rsidP="004B5B4F">
      <w:pPr>
        <w:rPr>
          <w:rFonts w:ascii="Arial" w:hAnsi="Arial" w:cs="Arial"/>
          <w:color w:val="262626" w:themeColor="text1" w:themeTint="D9"/>
          <w:szCs w:val="24"/>
        </w:rPr>
      </w:pPr>
    </w:p>
    <w:p w:rsidR="004B5B4F" w:rsidRDefault="004B5B4F" w:rsidP="004B5B4F">
      <w:pPr>
        <w:rPr>
          <w:rFonts w:ascii="Arial" w:hAnsi="Arial" w:cs="Arial"/>
          <w:color w:val="262626" w:themeColor="text1" w:themeTint="D9"/>
          <w:szCs w:val="24"/>
        </w:rPr>
      </w:pPr>
      <w:r>
        <w:rPr>
          <w:rFonts w:ascii="Arial" w:hAnsi="Arial" w:cs="Arial"/>
          <w:color w:val="262626" w:themeColor="text1" w:themeTint="D9"/>
          <w:szCs w:val="24"/>
        </w:rPr>
        <w:t>This NZ DRG F03M was created in WIESNZ13</w:t>
      </w:r>
      <w:r w:rsidRPr="00F105EB">
        <w:rPr>
          <w:rFonts w:ascii="Arial" w:hAnsi="Arial" w:cs="Arial"/>
          <w:color w:val="262626" w:themeColor="text1" w:themeTint="D9"/>
          <w:szCs w:val="24"/>
        </w:rPr>
        <w:t xml:space="preserve"> </w:t>
      </w:r>
      <w:r>
        <w:rPr>
          <w:rFonts w:ascii="Arial" w:hAnsi="Arial" w:cs="Arial"/>
          <w:color w:val="262626" w:themeColor="text1" w:themeTint="D9"/>
          <w:szCs w:val="24"/>
        </w:rPr>
        <w:t xml:space="preserve">and is still current for </w:t>
      </w:r>
      <w:r w:rsidR="001B4F92">
        <w:rPr>
          <w:rFonts w:ascii="Arial" w:hAnsi="Arial" w:cs="Arial"/>
          <w:color w:val="262626" w:themeColor="text1" w:themeTint="D9"/>
          <w:szCs w:val="24"/>
        </w:rPr>
        <w:t>WIESNZ1</w:t>
      </w:r>
      <w:ins w:id="725" w:author="Tracy Thompson" w:date="2016-04-04T11:53:00Z">
        <w:r w:rsidR="00FD5F0D">
          <w:rPr>
            <w:rFonts w:ascii="Arial" w:hAnsi="Arial" w:cs="Arial"/>
            <w:color w:val="262626" w:themeColor="text1" w:themeTint="D9"/>
            <w:szCs w:val="24"/>
          </w:rPr>
          <w:t>7</w:t>
        </w:r>
      </w:ins>
      <w:del w:id="726" w:author="Tracy Thompson" w:date="2016-04-04T11:53:00Z">
        <w:r w:rsidR="001B4F92" w:rsidDel="00FD5F0D">
          <w:rPr>
            <w:rFonts w:ascii="Arial" w:hAnsi="Arial" w:cs="Arial"/>
            <w:color w:val="262626" w:themeColor="text1" w:themeTint="D9"/>
            <w:szCs w:val="24"/>
          </w:rPr>
          <w:delText>6</w:delText>
        </w:r>
      </w:del>
      <w:r>
        <w:rPr>
          <w:rFonts w:ascii="Arial" w:hAnsi="Arial" w:cs="Arial"/>
          <w:color w:val="262626" w:themeColor="text1" w:themeTint="D9"/>
          <w:szCs w:val="24"/>
        </w:rPr>
        <w:t>.</w:t>
      </w:r>
    </w:p>
    <w:p w:rsidR="00F20865" w:rsidRPr="00F105EB" w:rsidDel="00913670" w:rsidRDefault="00F20865" w:rsidP="004B5B4F">
      <w:pPr>
        <w:rPr>
          <w:del w:id="727" w:author="Tracy Thompson" w:date="2016-09-28T08:28:00Z"/>
          <w:rFonts w:ascii="Arial" w:hAnsi="Arial" w:cs="Arial"/>
          <w:color w:val="262626" w:themeColor="text1" w:themeTint="D9"/>
          <w:szCs w:val="24"/>
        </w:rPr>
      </w:pPr>
    </w:p>
    <w:p w:rsidR="00F65315" w:rsidRPr="008B77BC" w:rsidDel="008300B3" w:rsidRDefault="004B5B4F" w:rsidP="008E1C07">
      <w:pPr>
        <w:rPr>
          <w:del w:id="728" w:author="Tracy Thompson" w:date="2016-03-31T13:54:00Z"/>
          <w:rFonts w:ascii="Arial" w:hAnsi="Arial" w:cs="Arial"/>
          <w:color w:val="333333"/>
          <w:szCs w:val="24"/>
        </w:rPr>
      </w:pPr>
      <w:del w:id="729" w:author="Tracy Thompson" w:date="2016-03-31T13:54:00Z">
        <w:r w:rsidRPr="00A52A2A" w:rsidDel="008300B3">
          <w:rPr>
            <w:rFonts w:ascii="Arial" w:hAnsi="Arial" w:cs="Arial"/>
            <w:b/>
            <w:color w:val="333333"/>
            <w:szCs w:val="24"/>
          </w:rPr>
          <w:delText xml:space="preserve">Note: </w:delText>
        </w:r>
        <w:r w:rsidRPr="00A52A2A" w:rsidDel="008300B3">
          <w:rPr>
            <w:rFonts w:ascii="Arial" w:hAnsi="Arial" w:cs="Arial"/>
            <w:color w:val="333333"/>
            <w:szCs w:val="24"/>
          </w:rPr>
          <w:delText xml:space="preserve">This rule </w:delText>
        </w:r>
        <w:r w:rsidR="00E66335" w:rsidDel="008300B3">
          <w:rPr>
            <w:rFonts w:ascii="Arial" w:hAnsi="Arial" w:cs="Arial"/>
            <w:color w:val="333333"/>
            <w:szCs w:val="24"/>
          </w:rPr>
          <w:delText xml:space="preserve">uses </w:delText>
        </w:r>
        <w:r w:rsidRPr="00A52A2A" w:rsidDel="008300B3">
          <w:rPr>
            <w:rFonts w:ascii="Arial" w:hAnsi="Arial" w:cs="Arial"/>
            <w:color w:val="333333"/>
            <w:szCs w:val="24"/>
          </w:rPr>
          <w:delText xml:space="preserve">an </w:delText>
        </w:r>
        <w:r w:rsidR="00ED4885" w:rsidDel="008300B3">
          <w:rPr>
            <w:rFonts w:ascii="Arial" w:hAnsi="Arial" w:cs="Arial"/>
            <w:color w:val="333333"/>
            <w:szCs w:val="24"/>
          </w:rPr>
          <w:delText>ACHI</w:delText>
        </w:r>
        <w:r w:rsidRPr="00A52A2A" w:rsidDel="008300B3">
          <w:rPr>
            <w:rFonts w:ascii="Arial" w:hAnsi="Arial" w:cs="Arial"/>
            <w:color w:val="333333"/>
            <w:szCs w:val="24"/>
          </w:rPr>
          <w:delText xml:space="preserve"> 8th Edition </w:delText>
        </w:r>
        <w:r w:rsidR="00F65315" w:rsidDel="008300B3">
          <w:rPr>
            <w:rFonts w:ascii="Arial" w:hAnsi="Arial" w:cs="Arial"/>
            <w:color w:val="333333"/>
            <w:szCs w:val="24"/>
          </w:rPr>
          <w:delText xml:space="preserve">procedure </w:delText>
        </w:r>
        <w:r w:rsidRPr="00A52A2A" w:rsidDel="008300B3">
          <w:rPr>
            <w:rFonts w:ascii="Arial" w:hAnsi="Arial" w:cs="Arial"/>
            <w:color w:val="333333"/>
            <w:szCs w:val="24"/>
          </w:rPr>
          <w:delText>code</w:delText>
        </w:r>
        <w:r w:rsidR="00A52A2A" w:rsidDel="008300B3">
          <w:rPr>
            <w:rFonts w:ascii="Arial" w:hAnsi="Arial" w:cs="Arial"/>
            <w:color w:val="333333"/>
            <w:szCs w:val="24"/>
          </w:rPr>
          <w:delText xml:space="preserve"> and is the only rule in </w:delText>
        </w:r>
        <w:r w:rsidR="001B4F92" w:rsidDel="008300B3">
          <w:rPr>
            <w:rFonts w:ascii="Arial" w:hAnsi="Arial" w:cs="Arial"/>
            <w:color w:val="333333"/>
          </w:rPr>
          <w:delText>WIESNZ16</w:delText>
        </w:r>
        <w:r w:rsidR="00F65315" w:rsidRPr="008B77BC" w:rsidDel="008300B3">
          <w:rPr>
            <w:rFonts w:ascii="Arial" w:hAnsi="Arial" w:cs="Arial"/>
            <w:color w:val="333333"/>
          </w:rPr>
          <w:delText xml:space="preserve"> that is based on an 8th Edition code.  </w:delText>
        </w:r>
      </w:del>
    </w:p>
    <w:p w:rsidR="00267558" w:rsidRDefault="00267558" w:rsidP="008E1C07">
      <w:pPr>
        <w:rPr>
          <w:rFonts w:ascii="Arial" w:hAnsi="Arial" w:cs="Arial"/>
          <w:color w:val="333333"/>
          <w:szCs w:val="24"/>
        </w:rPr>
      </w:pPr>
    </w:p>
    <w:p w:rsidR="00E33EA0" w:rsidRDefault="002F5E39" w:rsidP="008E1C07">
      <w:pPr>
        <w:rPr>
          <w:rFonts w:ascii="Arial" w:hAnsi="Arial" w:cs="Arial"/>
          <w:color w:val="333333"/>
          <w:szCs w:val="24"/>
        </w:rPr>
      </w:pPr>
      <w:r w:rsidRPr="003D3E91">
        <w:rPr>
          <w:rFonts w:ascii="Arial" w:hAnsi="Arial" w:cs="Arial"/>
          <w:color w:val="333333"/>
          <w:szCs w:val="24"/>
        </w:rPr>
        <w:t>These event</w:t>
      </w:r>
      <w:r w:rsidR="00A458C1">
        <w:rPr>
          <w:rFonts w:ascii="Arial" w:hAnsi="Arial" w:cs="Arial"/>
          <w:color w:val="333333"/>
          <w:szCs w:val="24"/>
        </w:rPr>
        <w:t xml:space="preserve"> record</w:t>
      </w:r>
      <w:r w:rsidRPr="003D3E91">
        <w:rPr>
          <w:rFonts w:ascii="Arial" w:hAnsi="Arial" w:cs="Arial"/>
          <w:color w:val="333333"/>
          <w:szCs w:val="24"/>
        </w:rPr>
        <w:t xml:space="preserve">s are identified as those </w:t>
      </w:r>
      <w:r w:rsidR="003F5C3F" w:rsidRPr="003D3E91">
        <w:rPr>
          <w:rFonts w:ascii="Arial" w:hAnsi="Arial" w:cs="Arial"/>
          <w:color w:val="333333"/>
          <w:szCs w:val="24"/>
        </w:rPr>
        <w:t xml:space="preserve">having the </w:t>
      </w:r>
      <w:r w:rsidR="00ED4885">
        <w:rPr>
          <w:rFonts w:ascii="Arial" w:hAnsi="Arial" w:cs="Arial"/>
          <w:color w:val="333333"/>
          <w:szCs w:val="24"/>
        </w:rPr>
        <w:t>ACHI</w:t>
      </w:r>
      <w:r w:rsidRPr="003D3E91">
        <w:rPr>
          <w:rFonts w:ascii="Arial" w:hAnsi="Arial" w:cs="Arial"/>
          <w:color w:val="333333"/>
          <w:szCs w:val="24"/>
        </w:rPr>
        <w:t xml:space="preserve"> </w:t>
      </w:r>
      <w:r w:rsidR="00152342">
        <w:rPr>
          <w:rFonts w:ascii="Arial" w:hAnsi="Arial" w:cs="Arial"/>
          <w:color w:val="333333"/>
          <w:szCs w:val="24"/>
        </w:rPr>
        <w:t>8</w:t>
      </w:r>
      <w:r w:rsidRPr="003D3E91">
        <w:rPr>
          <w:rFonts w:ascii="Arial" w:hAnsi="Arial" w:cs="Arial"/>
          <w:color w:val="333333"/>
          <w:szCs w:val="24"/>
        </w:rPr>
        <w:t>th Edition procedure code 38488</w:t>
      </w:r>
      <w:r w:rsidR="00152342">
        <w:rPr>
          <w:rFonts w:ascii="Arial" w:hAnsi="Arial" w:cs="Arial"/>
          <w:color w:val="333333"/>
          <w:szCs w:val="24"/>
        </w:rPr>
        <w:t>11</w:t>
      </w:r>
      <w:r w:rsidRPr="003D3E91">
        <w:rPr>
          <w:rFonts w:ascii="Arial" w:hAnsi="Arial" w:cs="Arial"/>
          <w:color w:val="333333"/>
          <w:szCs w:val="24"/>
        </w:rPr>
        <w:t xml:space="preserve"> </w:t>
      </w:r>
      <w:r w:rsidR="00EF7DE7" w:rsidRPr="003D3E91">
        <w:rPr>
          <w:rFonts w:ascii="Arial" w:hAnsi="Arial" w:cs="Arial"/>
          <w:color w:val="333333"/>
          <w:szCs w:val="24"/>
        </w:rPr>
        <w:t xml:space="preserve">[637] </w:t>
      </w:r>
      <w:r w:rsidR="00736F6C">
        <w:rPr>
          <w:rFonts w:ascii="Arial" w:hAnsi="Arial" w:cs="Arial"/>
          <w:i/>
          <w:color w:val="333333"/>
          <w:szCs w:val="24"/>
        </w:rPr>
        <w:t>Percutaneous r</w:t>
      </w:r>
      <w:r w:rsidR="00EF7DE7" w:rsidRPr="003D3E91">
        <w:rPr>
          <w:rFonts w:ascii="Arial" w:hAnsi="Arial" w:cs="Arial"/>
          <w:i/>
          <w:color w:val="333333"/>
          <w:szCs w:val="24"/>
        </w:rPr>
        <w:t>eplacement of pulmonary valve with bioprosthesis</w:t>
      </w:r>
      <w:r w:rsidR="00190D59" w:rsidRPr="003D3E91">
        <w:rPr>
          <w:rFonts w:ascii="Arial" w:hAnsi="Arial" w:cs="Arial"/>
          <w:i/>
          <w:color w:val="333333"/>
          <w:szCs w:val="24"/>
        </w:rPr>
        <w:t xml:space="preserve"> </w:t>
      </w:r>
      <w:r w:rsidR="00AB2DB9" w:rsidRPr="003D3E91">
        <w:rPr>
          <w:rFonts w:ascii="Arial" w:hAnsi="Arial" w:cs="Arial"/>
          <w:color w:val="333333"/>
          <w:szCs w:val="24"/>
        </w:rPr>
        <w:t xml:space="preserve">occurring </w:t>
      </w:r>
      <w:r w:rsidR="007D407E" w:rsidRPr="003D3E91">
        <w:rPr>
          <w:rFonts w:ascii="Arial" w:hAnsi="Arial" w:cs="Arial"/>
          <w:color w:val="333333"/>
          <w:szCs w:val="24"/>
        </w:rPr>
        <w:t xml:space="preserve">in the first 30 procedure codes </w:t>
      </w:r>
      <w:r w:rsidR="003F5C3F" w:rsidRPr="003D3E91">
        <w:rPr>
          <w:rFonts w:ascii="Arial" w:hAnsi="Arial" w:cs="Arial"/>
          <w:color w:val="333333"/>
          <w:szCs w:val="24"/>
        </w:rPr>
        <w:t>reported</w:t>
      </w:r>
      <w:r w:rsidR="00AB2DB9" w:rsidRPr="00BA2072">
        <w:rPr>
          <w:rFonts w:ascii="Arial" w:hAnsi="Arial" w:cs="Arial"/>
          <w:color w:val="333333"/>
          <w:szCs w:val="24"/>
        </w:rPr>
        <w:t>.</w:t>
      </w:r>
    </w:p>
    <w:p w:rsidR="008816A5" w:rsidRPr="00E76AC6" w:rsidRDefault="008816A5" w:rsidP="00854A33">
      <w:pPr>
        <w:rPr>
          <w:rFonts w:ascii="Arial" w:hAnsi="Arial" w:cs="Arial"/>
          <w:color w:val="333333"/>
          <w:szCs w:val="24"/>
        </w:rPr>
      </w:pPr>
    </w:p>
    <w:p w:rsidR="001A2CC4" w:rsidRDefault="001A2CC4" w:rsidP="00990412">
      <w:pPr>
        <w:pStyle w:val="Heading3"/>
      </w:pPr>
      <w:bookmarkStart w:id="730" w:name="_Toc469033106"/>
      <w:r>
        <w:t>Ophthalmology Injections and Skin Lesion Procedures</w:t>
      </w:r>
      <w:bookmarkEnd w:id="730"/>
    </w:p>
    <w:p w:rsidR="00CD2AA3" w:rsidRDefault="00CD2AA3" w:rsidP="00CD2AA3">
      <w:pPr>
        <w:rPr>
          <w:rFonts w:ascii="Arial" w:hAnsi="Arial" w:cs="Arial"/>
          <w:color w:val="333333"/>
          <w:szCs w:val="24"/>
        </w:rPr>
      </w:pPr>
      <w:r w:rsidRPr="00BA2072">
        <w:rPr>
          <w:rFonts w:ascii="Arial" w:hAnsi="Arial" w:cs="Arial"/>
          <w:color w:val="333333"/>
          <w:szCs w:val="24"/>
        </w:rPr>
        <w:t xml:space="preserve">Excluded </w:t>
      </w:r>
      <w:r w:rsidRPr="00E914D8">
        <w:rPr>
          <w:rFonts w:ascii="Arial" w:hAnsi="Arial" w:cs="Arial"/>
          <w:color w:val="333333"/>
          <w:szCs w:val="24"/>
        </w:rPr>
        <w:t>event</w:t>
      </w:r>
      <w:r w:rsidR="00A458C1">
        <w:rPr>
          <w:rFonts w:ascii="Arial" w:hAnsi="Arial" w:cs="Arial"/>
          <w:color w:val="333333"/>
          <w:szCs w:val="24"/>
        </w:rPr>
        <w:t xml:space="preserve"> record</w:t>
      </w:r>
      <w:r w:rsidRPr="00E914D8">
        <w:rPr>
          <w:rFonts w:ascii="Arial" w:hAnsi="Arial" w:cs="Arial"/>
          <w:color w:val="333333"/>
          <w:szCs w:val="24"/>
        </w:rPr>
        <w:t>s for Ophthalmology Injections and Skin Lesion Procedures</w:t>
      </w:r>
      <w:r w:rsidRPr="00BA2072">
        <w:rPr>
          <w:rFonts w:ascii="Arial" w:hAnsi="Arial" w:cs="Arial"/>
          <w:color w:val="333333"/>
          <w:szCs w:val="24"/>
        </w:rPr>
        <w:t xml:space="preserve"> are assigned to </w:t>
      </w:r>
      <w:r w:rsidR="00EA12D0" w:rsidRPr="00BA2072">
        <w:rPr>
          <w:rFonts w:ascii="Arial" w:hAnsi="Arial" w:cs="Arial"/>
          <w:color w:val="333333"/>
          <w:szCs w:val="24"/>
        </w:rPr>
        <w:t xml:space="preserve">their own </w:t>
      </w:r>
      <w:r w:rsidRPr="00BA2072">
        <w:rPr>
          <w:rFonts w:ascii="Arial" w:hAnsi="Arial" w:cs="Arial"/>
          <w:color w:val="333333"/>
          <w:szCs w:val="24"/>
        </w:rPr>
        <w:t>NZ</w:t>
      </w:r>
      <w:r w:rsidR="00267558">
        <w:rPr>
          <w:rFonts w:ascii="Arial" w:hAnsi="Arial" w:cs="Arial"/>
          <w:color w:val="333333"/>
          <w:szCs w:val="24"/>
        </w:rPr>
        <w:t xml:space="preserve"> </w:t>
      </w:r>
      <w:r w:rsidRPr="00BA2072">
        <w:rPr>
          <w:rFonts w:ascii="Arial" w:hAnsi="Arial" w:cs="Arial"/>
          <w:color w:val="333333"/>
          <w:szCs w:val="24"/>
        </w:rPr>
        <w:t>DRG</w:t>
      </w:r>
      <w:r w:rsidR="00327890" w:rsidRPr="00BA2072">
        <w:rPr>
          <w:rFonts w:ascii="Arial" w:hAnsi="Arial" w:cs="Arial"/>
          <w:color w:val="333333"/>
          <w:szCs w:val="24"/>
        </w:rPr>
        <w:t>,</w:t>
      </w:r>
      <w:r w:rsidR="00370AAA" w:rsidRPr="00BA2072">
        <w:rPr>
          <w:rFonts w:ascii="Arial" w:hAnsi="Arial" w:cs="Arial"/>
          <w:color w:val="333333"/>
          <w:szCs w:val="24"/>
        </w:rPr>
        <w:t xml:space="preserve"> </w:t>
      </w:r>
      <w:r w:rsidR="00EA12D0" w:rsidRPr="00BA2072">
        <w:rPr>
          <w:rFonts w:ascii="Arial" w:hAnsi="Arial" w:cs="Arial"/>
          <w:color w:val="333333"/>
          <w:szCs w:val="24"/>
        </w:rPr>
        <w:t xml:space="preserve">refer to </w:t>
      </w:r>
      <w:r w:rsidR="00B30E86" w:rsidRPr="00B30E86">
        <w:rPr>
          <w:rFonts w:ascii="Arial" w:hAnsi="Arial" w:cs="Arial"/>
          <w:color w:val="333333"/>
          <w:szCs w:val="24"/>
          <w:highlight w:val="lightGray"/>
        </w:rPr>
        <w:fldChar w:fldCharType="begin"/>
      </w:r>
      <w:r w:rsidR="00B30E86" w:rsidRPr="00B30E86">
        <w:rPr>
          <w:rFonts w:ascii="Arial" w:hAnsi="Arial" w:cs="Arial"/>
          <w:color w:val="333333"/>
          <w:szCs w:val="24"/>
          <w:highlight w:val="lightGray"/>
        </w:rPr>
        <w:instrText xml:space="preserve"> REF _Ref372102263 \r \h </w:instrText>
      </w:r>
      <w:r w:rsidR="00B30E86">
        <w:rPr>
          <w:rFonts w:ascii="Arial" w:hAnsi="Arial" w:cs="Arial"/>
          <w:color w:val="333333"/>
          <w:szCs w:val="24"/>
          <w:highlight w:val="lightGray"/>
        </w:rPr>
        <w:instrText xml:space="preserve"> \* MERGEFORMAT </w:instrText>
      </w:r>
      <w:r w:rsidR="00B30E86" w:rsidRPr="00B30E86">
        <w:rPr>
          <w:rFonts w:ascii="Arial" w:hAnsi="Arial" w:cs="Arial"/>
          <w:color w:val="333333"/>
          <w:szCs w:val="24"/>
          <w:highlight w:val="lightGray"/>
        </w:rPr>
      </w:r>
      <w:r w:rsidR="00B30E86" w:rsidRPr="00B30E86">
        <w:rPr>
          <w:rFonts w:ascii="Arial" w:hAnsi="Arial" w:cs="Arial"/>
          <w:color w:val="333333"/>
          <w:szCs w:val="24"/>
          <w:highlight w:val="lightGray"/>
        </w:rPr>
        <w:fldChar w:fldCharType="separate"/>
      </w:r>
      <w:r w:rsidR="00F843CE">
        <w:rPr>
          <w:rFonts w:ascii="Arial" w:hAnsi="Arial" w:cs="Arial"/>
          <w:color w:val="333333"/>
          <w:szCs w:val="24"/>
          <w:highlight w:val="lightGray"/>
        </w:rPr>
        <w:t>5.2.38</w:t>
      </w:r>
      <w:r w:rsidR="00B30E86" w:rsidRPr="00B30E86">
        <w:rPr>
          <w:rFonts w:ascii="Arial" w:hAnsi="Arial" w:cs="Arial"/>
          <w:color w:val="333333"/>
          <w:szCs w:val="24"/>
          <w:highlight w:val="lightGray"/>
        </w:rPr>
        <w:fldChar w:fldCharType="end"/>
      </w:r>
      <w:r w:rsidR="00EA12D0" w:rsidRPr="00BA2072">
        <w:rPr>
          <w:rFonts w:ascii="Arial" w:hAnsi="Arial" w:cs="Arial"/>
          <w:color w:val="333333"/>
          <w:szCs w:val="24"/>
        </w:rPr>
        <w:t xml:space="preserve"> and </w:t>
      </w:r>
      <w:r w:rsidR="001E18AC" w:rsidRPr="00BA2072">
        <w:rPr>
          <w:rFonts w:ascii="Arial" w:hAnsi="Arial" w:cs="Arial"/>
          <w:szCs w:val="24"/>
          <w:highlight w:val="lightGray"/>
        </w:rPr>
        <w:fldChar w:fldCharType="begin"/>
      </w:r>
      <w:r w:rsidR="001E18AC" w:rsidRPr="00BA2072">
        <w:rPr>
          <w:rFonts w:ascii="Arial" w:hAnsi="Arial" w:cs="Arial"/>
          <w:szCs w:val="24"/>
          <w:highlight w:val="lightGray"/>
        </w:rPr>
        <w:instrText xml:space="preserve"> REF _Ref292797236 \r \h  \* MERGEFORMAT </w:instrText>
      </w:r>
      <w:r w:rsidR="001E18AC" w:rsidRPr="00BA2072">
        <w:rPr>
          <w:rFonts w:ascii="Arial" w:hAnsi="Arial" w:cs="Arial"/>
          <w:szCs w:val="24"/>
          <w:highlight w:val="lightGray"/>
        </w:rPr>
      </w:r>
      <w:r w:rsidR="001E18AC" w:rsidRPr="00BA2072">
        <w:rPr>
          <w:rFonts w:ascii="Arial" w:hAnsi="Arial" w:cs="Arial"/>
          <w:szCs w:val="24"/>
          <w:highlight w:val="lightGray"/>
        </w:rPr>
        <w:fldChar w:fldCharType="separate"/>
      </w:r>
      <w:r w:rsidR="00F843CE" w:rsidRPr="00F843CE">
        <w:rPr>
          <w:rFonts w:ascii="Arial" w:hAnsi="Arial" w:cs="Arial"/>
          <w:color w:val="333333"/>
          <w:szCs w:val="24"/>
          <w:highlight w:val="lightGray"/>
        </w:rPr>
        <w:t>5.2.39</w:t>
      </w:r>
      <w:r w:rsidR="001E18AC" w:rsidRPr="00BA2072">
        <w:rPr>
          <w:rFonts w:ascii="Arial" w:hAnsi="Arial" w:cs="Arial"/>
          <w:szCs w:val="24"/>
          <w:highlight w:val="lightGray"/>
        </w:rPr>
        <w:fldChar w:fldCharType="end"/>
      </w:r>
      <w:r w:rsidR="00EA12D0" w:rsidRPr="00BA2072">
        <w:rPr>
          <w:rFonts w:ascii="Arial" w:hAnsi="Arial" w:cs="Arial"/>
          <w:color w:val="333333"/>
          <w:szCs w:val="24"/>
        </w:rPr>
        <w:t>.</w:t>
      </w:r>
    </w:p>
    <w:p w:rsidR="00D367B5" w:rsidRPr="00BA2072" w:rsidRDefault="00D367B5" w:rsidP="00CD2AA3">
      <w:pPr>
        <w:rPr>
          <w:rFonts w:ascii="Arial" w:hAnsi="Arial" w:cs="Arial"/>
          <w:color w:val="333333"/>
          <w:szCs w:val="24"/>
        </w:rPr>
      </w:pPr>
    </w:p>
    <w:p w:rsidR="00CD2AA3" w:rsidRPr="00BA2072" w:rsidRDefault="00B65A2A" w:rsidP="00990412">
      <w:pPr>
        <w:pStyle w:val="Heading3"/>
      </w:pPr>
      <w:bookmarkStart w:id="731" w:name="_Ref335933387"/>
      <w:bookmarkStart w:id="732" w:name="_Ref335933412"/>
      <w:bookmarkStart w:id="733" w:name="_Toc469033107"/>
      <w:r w:rsidRPr="00BA2072">
        <w:t>All other AR-DRGs</w:t>
      </w:r>
      <w:bookmarkEnd w:id="575"/>
      <w:bookmarkEnd w:id="576"/>
      <w:bookmarkEnd w:id="731"/>
      <w:bookmarkEnd w:id="732"/>
      <w:bookmarkEnd w:id="733"/>
    </w:p>
    <w:p w:rsidR="00B65A2A" w:rsidRDefault="00B65A2A" w:rsidP="00B65A2A">
      <w:pPr>
        <w:rPr>
          <w:rFonts w:ascii="Arial" w:hAnsi="Arial" w:cs="Arial"/>
          <w:color w:val="333333"/>
        </w:rPr>
      </w:pPr>
      <w:r w:rsidRPr="00BA2072">
        <w:rPr>
          <w:rFonts w:ascii="Arial" w:hAnsi="Arial" w:cs="Arial"/>
          <w:color w:val="333333"/>
        </w:rPr>
        <w:t>All AR-DRGs v</w:t>
      </w:r>
      <w:ins w:id="734" w:author="Tracy Thompson" w:date="2016-04-04T11:53:00Z">
        <w:r w:rsidR="00FD5F0D">
          <w:rPr>
            <w:rFonts w:ascii="Arial" w:hAnsi="Arial" w:cs="Arial"/>
            <w:color w:val="333333"/>
          </w:rPr>
          <w:t>7.0</w:t>
        </w:r>
      </w:ins>
      <w:del w:id="735" w:author="Tracy Thompson" w:date="2016-04-04T11:53:00Z">
        <w:r w:rsidR="003F1909" w:rsidRPr="00BA2072" w:rsidDel="00FD5F0D">
          <w:rPr>
            <w:rFonts w:ascii="Arial" w:hAnsi="Arial" w:cs="Arial"/>
            <w:color w:val="333333"/>
          </w:rPr>
          <w:delText>6</w:delText>
        </w:r>
        <w:r w:rsidRPr="00BA2072" w:rsidDel="00FD5F0D">
          <w:rPr>
            <w:rFonts w:ascii="Arial" w:hAnsi="Arial" w:cs="Arial"/>
            <w:color w:val="333333"/>
          </w:rPr>
          <w:delText>.0</w:delText>
        </w:r>
        <w:r w:rsidR="001470D4" w:rsidRPr="00BA2072" w:rsidDel="00FD5F0D">
          <w:rPr>
            <w:rFonts w:ascii="Arial" w:hAnsi="Arial" w:cs="Arial"/>
            <w:color w:val="333333"/>
          </w:rPr>
          <w:delText>x</w:delText>
        </w:r>
      </w:del>
      <w:r w:rsidRPr="00BA2072">
        <w:rPr>
          <w:rFonts w:ascii="Arial" w:hAnsi="Arial" w:cs="Arial"/>
          <w:color w:val="333333"/>
        </w:rPr>
        <w:t xml:space="preserve"> not reallocated in the above tests are given the same DRG code, </w:t>
      </w:r>
      <w:r w:rsidR="00BE1EB3" w:rsidRPr="00BA2072">
        <w:rPr>
          <w:rFonts w:ascii="Arial" w:hAnsi="Arial" w:cs="Arial"/>
          <w:color w:val="333333"/>
        </w:rPr>
        <w:t>i.e.</w:t>
      </w:r>
      <w:r w:rsidRPr="00BA2072">
        <w:rPr>
          <w:rFonts w:ascii="Arial" w:hAnsi="Arial" w:cs="Arial"/>
          <w:color w:val="333333"/>
        </w:rPr>
        <w:t xml:space="preserve"> the NZdrg</w:t>
      </w:r>
      <w:ins w:id="736" w:author="Tracy Thompson" w:date="2016-04-04T11:54:00Z">
        <w:r w:rsidR="00FD5F0D">
          <w:rPr>
            <w:rFonts w:ascii="Arial" w:hAnsi="Arial" w:cs="Arial"/>
            <w:color w:val="333333"/>
          </w:rPr>
          <w:t>70</w:t>
        </w:r>
      </w:ins>
      <w:del w:id="737" w:author="Tracy Thompson" w:date="2016-04-04T11:54:00Z">
        <w:r w:rsidR="003F1909" w:rsidRPr="00BA2072" w:rsidDel="00FD5F0D">
          <w:rPr>
            <w:rFonts w:ascii="Arial" w:hAnsi="Arial" w:cs="Arial"/>
            <w:color w:val="333333"/>
          </w:rPr>
          <w:delText>6</w:delText>
        </w:r>
        <w:r w:rsidRPr="00BA2072" w:rsidDel="00FD5F0D">
          <w:rPr>
            <w:rFonts w:ascii="Arial" w:hAnsi="Arial" w:cs="Arial"/>
            <w:color w:val="333333"/>
          </w:rPr>
          <w:delText>0</w:delText>
        </w:r>
        <w:r w:rsidR="000E176F" w:rsidRPr="00BA2072" w:rsidDel="00FD5F0D">
          <w:rPr>
            <w:rFonts w:ascii="Arial" w:hAnsi="Arial" w:cs="Arial"/>
            <w:color w:val="333333"/>
          </w:rPr>
          <w:delText>x</w:delText>
        </w:r>
      </w:del>
      <w:r w:rsidRPr="00BA2072">
        <w:rPr>
          <w:rFonts w:ascii="Arial" w:hAnsi="Arial" w:cs="Arial"/>
          <w:color w:val="333333"/>
        </w:rPr>
        <w:t xml:space="preserve"> DRG is set to the same value as the AR-DRG</w:t>
      </w:r>
      <w:r w:rsidR="003F5C3F" w:rsidRPr="00BA2072">
        <w:rPr>
          <w:rFonts w:ascii="Arial" w:hAnsi="Arial" w:cs="Arial"/>
          <w:color w:val="333333"/>
        </w:rPr>
        <w:t xml:space="preserve"> </w:t>
      </w:r>
      <w:ins w:id="738" w:author="Tracy Thompson" w:date="2016-04-04T11:54:00Z">
        <w:r w:rsidR="00FD5F0D">
          <w:rPr>
            <w:rFonts w:ascii="Arial" w:hAnsi="Arial" w:cs="Arial"/>
            <w:color w:val="333333"/>
          </w:rPr>
          <w:t>7.0</w:t>
        </w:r>
      </w:ins>
      <w:del w:id="739" w:author="Tracy Thompson" w:date="2016-04-04T11:54:00Z">
        <w:r w:rsidR="00CC567F" w:rsidRPr="00BA2072" w:rsidDel="00FD5F0D">
          <w:rPr>
            <w:rFonts w:ascii="Arial" w:hAnsi="Arial" w:cs="Arial"/>
            <w:color w:val="333333"/>
          </w:rPr>
          <w:delText>6</w:delText>
        </w:r>
        <w:r w:rsidRPr="00BA2072" w:rsidDel="00FD5F0D">
          <w:rPr>
            <w:rFonts w:ascii="Arial" w:hAnsi="Arial" w:cs="Arial"/>
            <w:color w:val="333333"/>
          </w:rPr>
          <w:delText>.0</w:delText>
        </w:r>
        <w:r w:rsidR="001470D4" w:rsidRPr="00BA2072" w:rsidDel="00FD5F0D">
          <w:rPr>
            <w:rFonts w:ascii="Arial" w:hAnsi="Arial" w:cs="Arial"/>
            <w:color w:val="333333"/>
          </w:rPr>
          <w:delText>x</w:delText>
        </w:r>
      </w:del>
      <w:r w:rsidRPr="00BA2072">
        <w:rPr>
          <w:rFonts w:ascii="Arial" w:hAnsi="Arial" w:cs="Arial"/>
          <w:color w:val="333333"/>
        </w:rPr>
        <w:t>.</w:t>
      </w:r>
    </w:p>
    <w:p w:rsidR="00B65A2A" w:rsidRPr="00BA2072" w:rsidRDefault="00B65A2A" w:rsidP="00B30D17">
      <w:pPr>
        <w:pStyle w:val="Heading2"/>
      </w:pPr>
      <w:bookmarkStart w:id="740" w:name="_Toc511625989"/>
      <w:bookmarkStart w:id="741" w:name="_Toc515687088"/>
      <w:bookmarkStart w:id="742" w:name="_Ref183318263"/>
      <w:bookmarkStart w:id="743" w:name="_Toc469033108"/>
      <w:r w:rsidRPr="00BA2072">
        <w:t>Adjusted Mechanical Ventilation Days</w:t>
      </w:r>
      <w:bookmarkEnd w:id="740"/>
      <w:bookmarkEnd w:id="741"/>
      <w:bookmarkEnd w:id="742"/>
      <w:bookmarkEnd w:id="743"/>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1B4F92">
        <w:rPr>
          <w:rFonts w:ascii="Arial" w:hAnsi="Arial" w:cs="Arial"/>
          <w:color w:val="333333"/>
        </w:rPr>
        <w:t>WIESNZ1</w:t>
      </w:r>
      <w:ins w:id="744" w:author="Tracy Thompson" w:date="2016-04-04T11:54:00Z">
        <w:r w:rsidR="00FD5F0D">
          <w:rPr>
            <w:rFonts w:ascii="Arial" w:hAnsi="Arial" w:cs="Arial"/>
            <w:color w:val="333333"/>
          </w:rPr>
          <w:t>7</w:t>
        </w:r>
      </w:ins>
      <w:del w:id="745" w:author="Tracy Thompson" w:date="2016-04-04T11:54:00Z">
        <w:r w:rsidR="001B4F92" w:rsidDel="00FD5F0D">
          <w:rPr>
            <w:rFonts w:ascii="Arial" w:hAnsi="Arial" w:cs="Arial"/>
            <w:color w:val="333333"/>
          </w:rPr>
          <w:delText>6</w:delText>
        </w:r>
      </w:del>
      <w:r w:rsidRPr="00BA2072">
        <w:rPr>
          <w:rFonts w:ascii="Arial" w:hAnsi="Arial" w:cs="Arial"/>
          <w:color w:val="333333"/>
        </w:rPr>
        <w:t xml:space="preserve"> calculation includes a component for Adjusted Mechanical </w:t>
      </w:r>
      <w:r w:rsidR="001A132E" w:rsidRPr="00BA2072">
        <w:rPr>
          <w:rFonts w:ascii="Arial" w:hAnsi="Arial" w:cs="Arial"/>
          <w:color w:val="333333"/>
        </w:rPr>
        <w:t xml:space="preserve">Ventilation </w:t>
      </w:r>
      <w:r w:rsidR="001A132E">
        <w:rPr>
          <w:rFonts w:ascii="Arial" w:hAnsi="Arial" w:cs="Arial"/>
          <w:color w:val="333333"/>
        </w:rPr>
        <w:t>Days</w:t>
      </w:r>
      <w:r w:rsidRPr="00BA2072">
        <w:rPr>
          <w:rFonts w:ascii="Arial" w:hAnsi="Arial" w:cs="Arial"/>
          <w:color w:val="333333"/>
        </w:rPr>
        <w:t xml:space="preserve"> used to calculate the mechanical ventilation (MV) </w:t>
      </w:r>
      <w:r w:rsidR="00365205" w:rsidRPr="00BA2072">
        <w:rPr>
          <w:rFonts w:ascii="Arial" w:hAnsi="Arial" w:cs="Arial"/>
          <w:color w:val="333333"/>
        </w:rPr>
        <w:t>co-payment</w:t>
      </w:r>
      <w:r w:rsidRPr="00BA2072">
        <w:rPr>
          <w:rFonts w:ascii="Arial" w:hAnsi="Arial" w:cs="Arial"/>
          <w:color w:val="333333"/>
        </w:rPr>
        <w:t xml:space="preserve">.  However, in some </w:t>
      </w:r>
      <w:r w:rsidR="003221A0" w:rsidRPr="00BA2072">
        <w:rPr>
          <w:rFonts w:ascii="Arial" w:hAnsi="Arial" w:cs="Arial"/>
          <w:color w:val="333333"/>
        </w:rPr>
        <w:t>DRGs,</w:t>
      </w:r>
      <w:r w:rsidRPr="00BA2072">
        <w:rPr>
          <w:rFonts w:ascii="Arial" w:hAnsi="Arial" w:cs="Arial"/>
          <w:color w:val="333333"/>
        </w:rPr>
        <w:t xml:space="preserve"> the majority of event</w:t>
      </w:r>
      <w:r w:rsidR="00A458C1">
        <w:rPr>
          <w:rFonts w:ascii="Arial" w:hAnsi="Arial" w:cs="Arial"/>
          <w:color w:val="333333"/>
        </w:rPr>
        <w:t xml:space="preserve"> record</w:t>
      </w:r>
      <w:r w:rsidRPr="00BA2072">
        <w:rPr>
          <w:rFonts w:ascii="Arial" w:hAnsi="Arial" w:cs="Arial"/>
          <w:color w:val="333333"/>
        </w:rPr>
        <w:t xml:space="preserve">s include mechanical ventilation and the cost of this is already reflected in the case weight for that DRG.  Therefore these DRGs have their adjusted MV days set to zero. </w:t>
      </w:r>
    </w:p>
    <w:p w:rsidR="00B65A2A" w:rsidRPr="00BA2072" w:rsidRDefault="00B65A2A" w:rsidP="00B65A2A">
      <w:pPr>
        <w:rPr>
          <w:rFonts w:ascii="Arial" w:hAnsi="Arial" w:cs="Arial"/>
        </w:rPr>
      </w:pPr>
    </w:p>
    <w:p w:rsidR="00B65A2A" w:rsidRPr="00BA2072" w:rsidRDefault="00F03E43" w:rsidP="00990412">
      <w:pPr>
        <w:pStyle w:val="Heading3"/>
      </w:pPr>
      <w:bookmarkStart w:id="746" w:name="_Ref335900406"/>
      <w:bookmarkStart w:id="747" w:name="_Toc469033109"/>
      <w:r w:rsidRPr="00BA2072">
        <w:t>DRGs Excluded from M</w:t>
      </w:r>
      <w:r w:rsidR="00B65A2A" w:rsidRPr="00BA2072">
        <w:t xml:space="preserve">echanical </w:t>
      </w:r>
      <w:r w:rsidRPr="00BA2072">
        <w:t>V</w:t>
      </w:r>
      <w:r w:rsidR="00B65A2A" w:rsidRPr="00BA2072">
        <w:t xml:space="preserve">entilation </w:t>
      </w:r>
      <w:r w:rsidRPr="00BA2072">
        <w:t>D</w:t>
      </w:r>
      <w:r w:rsidR="00B65A2A" w:rsidRPr="00BA2072">
        <w:t>ays</w:t>
      </w:r>
      <w:bookmarkEnd w:id="746"/>
      <w:bookmarkEnd w:id="747"/>
    </w:p>
    <w:p w:rsidR="00DD26F5" w:rsidRDefault="00DD26F5" w:rsidP="00B65A2A">
      <w:pPr>
        <w:rPr>
          <w:rFonts w:ascii="Arial" w:hAnsi="Arial" w:cs="Arial"/>
          <w:color w:val="333333"/>
        </w:rPr>
      </w:pPr>
      <w:r w:rsidRPr="00DD26F5">
        <w:rPr>
          <w:rFonts w:ascii="Arial" w:hAnsi="Arial" w:cs="Arial"/>
          <w:color w:val="333333"/>
        </w:rPr>
        <w:t xml:space="preserve">The mechanical ventilation distributions were examined for the neonatal DRGs, </w:t>
      </w:r>
      <w:r w:rsidR="008542B5">
        <w:rPr>
          <w:rFonts w:ascii="Arial" w:hAnsi="Arial" w:cs="Arial"/>
          <w:color w:val="333333"/>
        </w:rPr>
        <w:t xml:space="preserve">namely </w:t>
      </w:r>
      <w:r w:rsidRPr="00DD26F5">
        <w:rPr>
          <w:rFonts w:ascii="Arial" w:hAnsi="Arial" w:cs="Arial"/>
          <w:color w:val="333333"/>
        </w:rPr>
        <w:t xml:space="preserve">those for the MDC </w:t>
      </w:r>
      <w:r w:rsidRPr="00DD26F5">
        <w:rPr>
          <w:rFonts w:ascii="Arial" w:hAnsi="Arial" w:cs="Arial"/>
          <w:i/>
          <w:color w:val="333333"/>
        </w:rPr>
        <w:t>Newborns and other Neonates</w:t>
      </w:r>
      <w:r w:rsidRPr="00DD26F5">
        <w:rPr>
          <w:rFonts w:ascii="Arial" w:hAnsi="Arial" w:cs="Arial"/>
          <w:color w:val="333333"/>
        </w:rPr>
        <w:t xml:space="preserve">. In all cases except for the DRG P02Z </w:t>
      </w:r>
      <w:r w:rsidRPr="00DD26F5">
        <w:rPr>
          <w:rFonts w:ascii="Arial" w:hAnsi="Arial" w:cs="Arial"/>
          <w:i/>
          <w:color w:val="333333"/>
        </w:rPr>
        <w:t>Cardiothoracic</w:t>
      </w:r>
      <w:del w:id="748" w:author="Tracy Thompson" w:date="2016-04-05T08:52:00Z">
        <w:r w:rsidRPr="00DD26F5" w:rsidDel="00122F24">
          <w:rPr>
            <w:rFonts w:ascii="Arial" w:hAnsi="Arial" w:cs="Arial"/>
            <w:i/>
            <w:color w:val="333333"/>
          </w:rPr>
          <w:delText>/</w:delText>
        </w:r>
      </w:del>
      <w:r w:rsidR="000476BE">
        <w:rPr>
          <w:rFonts w:ascii="Arial" w:hAnsi="Arial" w:cs="Arial"/>
          <w:i/>
          <w:color w:val="333333"/>
        </w:rPr>
        <w:t xml:space="preserve"> </w:t>
      </w:r>
      <w:ins w:id="749" w:author="Tracy Thompson" w:date="2016-04-05T08:52:00Z">
        <w:r w:rsidR="00122F24">
          <w:rPr>
            <w:rFonts w:ascii="Arial" w:hAnsi="Arial" w:cs="Arial"/>
            <w:i/>
            <w:color w:val="333333"/>
          </w:rPr>
          <w:t xml:space="preserve">and </w:t>
        </w:r>
      </w:ins>
      <w:r w:rsidRPr="00DD26F5">
        <w:rPr>
          <w:rFonts w:ascii="Arial" w:hAnsi="Arial" w:cs="Arial"/>
          <w:i/>
          <w:color w:val="333333"/>
        </w:rPr>
        <w:t>Vascular Procedures for Neonates</w:t>
      </w:r>
      <w:r w:rsidRPr="00DD26F5">
        <w:rPr>
          <w:rFonts w:ascii="Arial" w:hAnsi="Arial" w:cs="Arial"/>
          <w:color w:val="333333"/>
        </w:rPr>
        <w:t xml:space="preserve"> the current designations were considered appropriate.</w:t>
      </w:r>
    </w:p>
    <w:p w:rsidR="00DD26F5" w:rsidRDefault="00DD26F5"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Each of the following </w:t>
      </w:r>
      <w:r w:rsidR="00BB7B29" w:rsidRPr="00BA2072">
        <w:rPr>
          <w:rFonts w:ascii="Arial" w:hAnsi="Arial" w:cs="Arial"/>
          <w:color w:val="333333"/>
        </w:rPr>
        <w:t>NZ</w:t>
      </w:r>
      <w:r w:rsidR="00DB37C0">
        <w:rPr>
          <w:rFonts w:ascii="Arial" w:hAnsi="Arial" w:cs="Arial"/>
          <w:color w:val="333333"/>
        </w:rPr>
        <w:t>DRGs have their event records</w:t>
      </w:r>
      <w:r w:rsidRPr="00BA2072">
        <w:rPr>
          <w:rFonts w:ascii="Arial" w:hAnsi="Arial" w:cs="Arial"/>
          <w:color w:val="333333"/>
        </w:rPr>
        <w:t xml:space="preserve"> Adjusted Mechanical Ventilation Days set to zero and are ineligible for a MV </w:t>
      </w:r>
      <w:r w:rsidR="00365205" w:rsidRPr="00BA2072">
        <w:rPr>
          <w:rFonts w:ascii="Arial" w:hAnsi="Arial" w:cs="Arial"/>
          <w:color w:val="333333"/>
        </w:rPr>
        <w:t>co-payment</w:t>
      </w:r>
      <w:r w:rsidR="006C6886" w:rsidRPr="00BA2072">
        <w:rPr>
          <w:rFonts w:ascii="Arial" w:hAnsi="Arial" w:cs="Arial"/>
          <w:color w:val="333333"/>
        </w:rPr>
        <w:t>:</w:t>
      </w:r>
    </w:p>
    <w:p w:rsidR="00B65A2A" w:rsidRDefault="00B65A2A" w:rsidP="00B65A2A">
      <w:pPr>
        <w:rPr>
          <w:rFonts w:ascii="Arial" w:hAnsi="Arial" w:cs="Arial"/>
          <w:color w:val="333333"/>
        </w:rPr>
      </w:pPr>
      <w:r w:rsidRPr="00BA2072">
        <w:rPr>
          <w:rFonts w:ascii="Arial" w:hAnsi="Arial" w:cs="Arial"/>
          <w:color w:val="333333"/>
        </w:rPr>
        <w:t xml:space="preserve">A01Z, A03Z, A05Z, </w:t>
      </w:r>
      <w:r w:rsidR="00C23F94" w:rsidRPr="00BA2072">
        <w:rPr>
          <w:rFonts w:ascii="Arial" w:hAnsi="Arial" w:cs="Arial"/>
          <w:color w:val="333333"/>
        </w:rPr>
        <w:t xml:space="preserve">B42A, B42B, </w:t>
      </w:r>
      <w:r w:rsidR="00EB2854" w:rsidRPr="00BA2072">
        <w:rPr>
          <w:rFonts w:ascii="Arial" w:hAnsi="Arial" w:cs="Arial"/>
          <w:color w:val="333333"/>
        </w:rPr>
        <w:t xml:space="preserve">C03W, </w:t>
      </w:r>
      <w:r w:rsidR="000E176F" w:rsidRPr="00BA2072">
        <w:rPr>
          <w:rFonts w:ascii="Arial" w:hAnsi="Arial" w:cs="Arial"/>
          <w:color w:val="333333"/>
        </w:rPr>
        <w:t xml:space="preserve">E40A, E40B, </w:t>
      </w:r>
      <w:r w:rsidR="00EB2854" w:rsidRPr="00BA2072">
        <w:rPr>
          <w:rFonts w:ascii="Arial" w:hAnsi="Arial" w:cs="Arial"/>
          <w:color w:val="333333"/>
        </w:rPr>
        <w:t xml:space="preserve">J11W, </w:t>
      </w:r>
      <w:r w:rsidR="00C23F94" w:rsidRPr="00BA2072">
        <w:rPr>
          <w:rFonts w:ascii="Arial" w:hAnsi="Arial" w:cs="Arial"/>
          <w:color w:val="333333"/>
        </w:rPr>
        <w:t xml:space="preserve">L61Z, </w:t>
      </w:r>
      <w:r w:rsidR="004F3185" w:rsidRPr="00BA2072">
        <w:rPr>
          <w:rFonts w:ascii="Arial" w:hAnsi="Arial" w:cs="Arial"/>
          <w:color w:val="333333"/>
        </w:rPr>
        <w:t>L68Z</w:t>
      </w:r>
      <w:r w:rsidRPr="00BA2072">
        <w:rPr>
          <w:rFonts w:ascii="Arial" w:hAnsi="Arial" w:cs="Arial"/>
          <w:color w:val="333333"/>
        </w:rPr>
        <w:t>, P01Z, P03</w:t>
      </w:r>
      <w:ins w:id="750" w:author="Tracy Thompson" w:date="2016-08-29T14:01:00Z">
        <w:r w:rsidR="00EE360D">
          <w:rPr>
            <w:rFonts w:ascii="Arial" w:hAnsi="Arial" w:cs="Arial"/>
            <w:color w:val="333333"/>
          </w:rPr>
          <w:t>A, P03B</w:t>
        </w:r>
      </w:ins>
      <w:del w:id="751" w:author="Tracy Thompson" w:date="2016-08-29T14:01:00Z">
        <w:r w:rsidRPr="00BA2072" w:rsidDel="00EE360D">
          <w:rPr>
            <w:rFonts w:ascii="Arial" w:hAnsi="Arial" w:cs="Arial"/>
            <w:color w:val="333333"/>
          </w:rPr>
          <w:delText>Z</w:delText>
        </w:r>
      </w:del>
      <w:r w:rsidRPr="00BA2072">
        <w:rPr>
          <w:rFonts w:ascii="Arial" w:hAnsi="Arial" w:cs="Arial"/>
          <w:color w:val="333333"/>
        </w:rPr>
        <w:t>, P04</w:t>
      </w:r>
      <w:ins w:id="752" w:author="Tracy Thompson" w:date="2016-08-29T14:01:00Z">
        <w:r w:rsidR="00EE360D">
          <w:rPr>
            <w:rFonts w:ascii="Arial" w:hAnsi="Arial" w:cs="Arial"/>
            <w:color w:val="333333"/>
          </w:rPr>
          <w:t>A, P04B</w:t>
        </w:r>
      </w:ins>
      <w:del w:id="753" w:author="Tracy Thompson" w:date="2016-08-29T14:01:00Z">
        <w:r w:rsidRPr="00BA2072" w:rsidDel="00EE360D">
          <w:rPr>
            <w:rFonts w:ascii="Arial" w:hAnsi="Arial" w:cs="Arial"/>
            <w:color w:val="333333"/>
          </w:rPr>
          <w:delText>Z</w:delText>
        </w:r>
      </w:del>
      <w:r w:rsidRPr="00BA2072">
        <w:rPr>
          <w:rFonts w:ascii="Arial" w:hAnsi="Arial" w:cs="Arial"/>
          <w:color w:val="333333"/>
        </w:rPr>
        <w:t>, P05</w:t>
      </w:r>
      <w:ins w:id="754" w:author="Tracy Thompson" w:date="2016-08-29T14:01:00Z">
        <w:r w:rsidR="00EE360D">
          <w:rPr>
            <w:rFonts w:ascii="Arial" w:hAnsi="Arial" w:cs="Arial"/>
            <w:color w:val="333333"/>
          </w:rPr>
          <w:t>A, P</w:t>
        </w:r>
      </w:ins>
      <w:ins w:id="755" w:author="Tracy Thompson" w:date="2016-09-21T06:58:00Z">
        <w:r w:rsidR="0001703A">
          <w:rPr>
            <w:rFonts w:ascii="Arial" w:hAnsi="Arial" w:cs="Arial"/>
            <w:color w:val="333333"/>
          </w:rPr>
          <w:t>0</w:t>
        </w:r>
      </w:ins>
      <w:ins w:id="756" w:author="Tracy Thompson" w:date="2016-08-29T14:01:00Z">
        <w:r w:rsidR="00EE360D">
          <w:rPr>
            <w:rFonts w:ascii="Arial" w:hAnsi="Arial" w:cs="Arial"/>
            <w:color w:val="333333"/>
          </w:rPr>
          <w:t>5B</w:t>
        </w:r>
      </w:ins>
      <w:del w:id="757" w:author="Tracy Thompson" w:date="2016-08-29T14:01:00Z">
        <w:r w:rsidRPr="00BA2072" w:rsidDel="00EE360D">
          <w:rPr>
            <w:rFonts w:ascii="Arial" w:hAnsi="Arial" w:cs="Arial"/>
            <w:color w:val="333333"/>
          </w:rPr>
          <w:delText>Z</w:delText>
        </w:r>
      </w:del>
      <w:r w:rsidRPr="00BA2072">
        <w:rPr>
          <w:rFonts w:ascii="Arial" w:hAnsi="Arial" w:cs="Arial"/>
          <w:color w:val="333333"/>
        </w:rPr>
        <w:t xml:space="preserve">, </w:t>
      </w:r>
      <w:ins w:id="758" w:author="Tracy Thompson" w:date="2016-10-04T07:11:00Z">
        <w:r w:rsidR="007824B9">
          <w:rPr>
            <w:rFonts w:ascii="Arial" w:hAnsi="Arial" w:cs="Arial"/>
            <w:color w:val="333333"/>
          </w:rPr>
          <w:t xml:space="preserve">P07Z, P08Z, </w:t>
        </w:r>
      </w:ins>
      <w:r w:rsidRPr="00BA2072">
        <w:rPr>
          <w:rFonts w:ascii="Arial" w:hAnsi="Arial" w:cs="Arial"/>
          <w:color w:val="333333"/>
        </w:rPr>
        <w:t>P60A, P60B, P61Z, P62Z, P63</w:t>
      </w:r>
      <w:ins w:id="759" w:author="Tracy Thompson" w:date="2016-08-29T14:02:00Z">
        <w:r w:rsidR="00EE360D">
          <w:rPr>
            <w:rFonts w:ascii="Arial" w:hAnsi="Arial" w:cs="Arial"/>
            <w:color w:val="333333"/>
          </w:rPr>
          <w:t>A, P63B</w:t>
        </w:r>
      </w:ins>
      <w:del w:id="760" w:author="Tracy Thompson" w:date="2016-08-29T14:02:00Z">
        <w:r w:rsidRPr="00BA2072" w:rsidDel="00EE360D">
          <w:rPr>
            <w:rFonts w:ascii="Arial" w:hAnsi="Arial" w:cs="Arial"/>
            <w:color w:val="333333"/>
          </w:rPr>
          <w:delText>Z</w:delText>
        </w:r>
      </w:del>
      <w:r w:rsidRPr="00BA2072">
        <w:rPr>
          <w:rFonts w:ascii="Arial" w:hAnsi="Arial" w:cs="Arial"/>
          <w:color w:val="333333"/>
        </w:rPr>
        <w:t>, P64</w:t>
      </w:r>
      <w:ins w:id="761" w:author="Tracy Thompson" w:date="2016-08-29T14:02:00Z">
        <w:r w:rsidR="00EE360D">
          <w:rPr>
            <w:rFonts w:ascii="Arial" w:hAnsi="Arial" w:cs="Arial"/>
            <w:color w:val="333333"/>
          </w:rPr>
          <w:t>A, P64B</w:t>
        </w:r>
      </w:ins>
      <w:del w:id="762" w:author="Tracy Thompson" w:date="2016-08-29T14:02:00Z">
        <w:r w:rsidRPr="00BA2072" w:rsidDel="00EE360D">
          <w:rPr>
            <w:rFonts w:ascii="Arial" w:hAnsi="Arial" w:cs="Arial"/>
            <w:color w:val="333333"/>
          </w:rPr>
          <w:delText>Z</w:delText>
        </w:r>
      </w:del>
      <w:r w:rsidRPr="00BA2072">
        <w:rPr>
          <w:rFonts w:ascii="Arial" w:hAnsi="Arial" w:cs="Arial"/>
          <w:color w:val="333333"/>
        </w:rPr>
        <w:t xml:space="preserve">, P65A, P65B, P65C, P65D, P66A, P66B, P66C, P66D, P67A, P67B, P67C, P67D, </w:t>
      </w:r>
      <w:ins w:id="763" w:author="Michael Rains" w:date="2016-09-26T16:23:00Z">
        <w:r w:rsidR="00635221" w:rsidRPr="00BA2072">
          <w:rPr>
            <w:rFonts w:ascii="Arial" w:hAnsi="Arial" w:cs="Arial"/>
            <w:color w:val="333333"/>
          </w:rPr>
          <w:t>P6</w:t>
        </w:r>
        <w:r w:rsidR="00635221">
          <w:rPr>
            <w:rFonts w:ascii="Arial" w:hAnsi="Arial" w:cs="Arial"/>
            <w:color w:val="333333"/>
          </w:rPr>
          <w:t>8</w:t>
        </w:r>
        <w:r w:rsidR="00635221" w:rsidRPr="00BA2072">
          <w:rPr>
            <w:rFonts w:ascii="Arial" w:hAnsi="Arial" w:cs="Arial"/>
            <w:color w:val="333333"/>
          </w:rPr>
          <w:t>A, P6</w:t>
        </w:r>
        <w:r w:rsidR="00635221">
          <w:rPr>
            <w:rFonts w:ascii="Arial" w:hAnsi="Arial" w:cs="Arial"/>
            <w:color w:val="333333"/>
          </w:rPr>
          <w:t>8</w:t>
        </w:r>
        <w:r w:rsidR="00635221" w:rsidRPr="00BA2072">
          <w:rPr>
            <w:rFonts w:ascii="Arial" w:hAnsi="Arial" w:cs="Arial"/>
            <w:color w:val="333333"/>
          </w:rPr>
          <w:t>B, P6</w:t>
        </w:r>
      </w:ins>
      <w:ins w:id="764" w:author="Michael Rains" w:date="2016-09-26T16:24:00Z">
        <w:r w:rsidR="00635221">
          <w:rPr>
            <w:rFonts w:ascii="Arial" w:hAnsi="Arial" w:cs="Arial"/>
            <w:color w:val="333333"/>
          </w:rPr>
          <w:t>8</w:t>
        </w:r>
      </w:ins>
      <w:ins w:id="765" w:author="Michael Rains" w:date="2016-09-26T16:23:00Z">
        <w:r w:rsidR="00635221" w:rsidRPr="00BA2072">
          <w:rPr>
            <w:rFonts w:ascii="Arial" w:hAnsi="Arial" w:cs="Arial"/>
            <w:color w:val="333333"/>
          </w:rPr>
          <w:t>C, P6</w:t>
        </w:r>
      </w:ins>
      <w:ins w:id="766" w:author="Michael Rains" w:date="2016-09-26T16:24:00Z">
        <w:r w:rsidR="00635221">
          <w:rPr>
            <w:rFonts w:ascii="Arial" w:hAnsi="Arial" w:cs="Arial"/>
            <w:color w:val="333333"/>
          </w:rPr>
          <w:t>8</w:t>
        </w:r>
      </w:ins>
      <w:ins w:id="767" w:author="Michael Rains" w:date="2016-09-26T16:23:00Z">
        <w:r w:rsidR="00635221" w:rsidRPr="00BA2072">
          <w:rPr>
            <w:rFonts w:ascii="Arial" w:hAnsi="Arial" w:cs="Arial"/>
            <w:color w:val="333333"/>
          </w:rPr>
          <w:t xml:space="preserve">D, </w:t>
        </w:r>
      </w:ins>
      <w:r w:rsidR="0064086E" w:rsidRPr="00BA2072">
        <w:rPr>
          <w:rFonts w:ascii="Arial" w:hAnsi="Arial" w:cs="Arial"/>
          <w:color w:val="333333"/>
        </w:rPr>
        <w:t>T40Z, X40Z,</w:t>
      </w:r>
      <w:r w:rsidR="00A22F72">
        <w:rPr>
          <w:rFonts w:ascii="Arial" w:hAnsi="Arial" w:cs="Arial"/>
          <w:color w:val="333333"/>
        </w:rPr>
        <w:t xml:space="preserve"> </w:t>
      </w:r>
      <w:r w:rsidR="006C6886" w:rsidRPr="00BA2072">
        <w:rPr>
          <w:rFonts w:ascii="Arial" w:hAnsi="Arial" w:cs="Arial"/>
          <w:color w:val="333333"/>
        </w:rPr>
        <w:t>960Z, 961Z</w:t>
      </w:r>
      <w:r w:rsidRPr="00BA2072">
        <w:rPr>
          <w:rFonts w:ascii="Arial" w:hAnsi="Arial" w:cs="Arial"/>
          <w:color w:val="333333"/>
        </w:rPr>
        <w:t xml:space="preserve">. </w:t>
      </w:r>
      <w:bookmarkStart w:id="768" w:name="OLE_LINK4"/>
      <w:r w:rsidR="00E1229E" w:rsidRPr="00BA2072">
        <w:rPr>
          <w:rFonts w:ascii="Arial" w:hAnsi="Arial" w:cs="Arial"/>
          <w:color w:val="333333"/>
        </w:rPr>
        <w:t xml:space="preserve"> </w:t>
      </w:r>
      <w:r w:rsidRPr="00BA2072">
        <w:rPr>
          <w:rFonts w:ascii="Arial" w:hAnsi="Arial" w:cs="Arial"/>
          <w:color w:val="333333"/>
        </w:rPr>
        <w:t>These DRGs are flagged as ‘I’</w:t>
      </w:r>
      <w:r w:rsidR="00267558">
        <w:rPr>
          <w:rFonts w:ascii="Arial" w:hAnsi="Arial" w:cs="Arial"/>
          <w:color w:val="333333"/>
        </w:rPr>
        <w:t xml:space="preserve"> (ineligible)</w:t>
      </w:r>
      <w:r w:rsidRPr="00BA2072">
        <w:rPr>
          <w:rFonts w:ascii="Arial" w:hAnsi="Arial" w:cs="Arial"/>
          <w:color w:val="333333"/>
        </w:rPr>
        <w:t xml:space="preserve"> in the field mvelig in the </w:t>
      </w:r>
      <w:r w:rsidR="001B4F92">
        <w:rPr>
          <w:rFonts w:ascii="Arial" w:hAnsi="Arial" w:cs="Arial"/>
          <w:color w:val="333333"/>
        </w:rPr>
        <w:t>WIESNZ1</w:t>
      </w:r>
      <w:ins w:id="769" w:author="Tracy Thompson" w:date="2016-04-05T08:51:00Z">
        <w:r w:rsidR="00122F24">
          <w:rPr>
            <w:rFonts w:ascii="Arial" w:hAnsi="Arial" w:cs="Arial"/>
            <w:color w:val="333333"/>
          </w:rPr>
          <w:t>7</w:t>
        </w:r>
      </w:ins>
      <w:del w:id="770" w:author="Tracy Thompson" w:date="2016-04-05T08:51:00Z">
        <w:r w:rsidR="001B4F92" w:rsidDel="00122F24">
          <w:rPr>
            <w:rFonts w:ascii="Arial" w:hAnsi="Arial" w:cs="Arial"/>
            <w:color w:val="333333"/>
          </w:rPr>
          <w:delText>6</w:delText>
        </w:r>
      </w:del>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rsidR="00EC3E42" w:rsidRPr="00BA2072" w:rsidRDefault="00EC3E42" w:rsidP="00B65A2A">
      <w:pPr>
        <w:rPr>
          <w:rFonts w:ascii="Arial" w:hAnsi="Arial" w:cs="Arial"/>
          <w:color w:val="333333"/>
        </w:rPr>
      </w:pPr>
    </w:p>
    <w:bookmarkEnd w:id="768"/>
    <w:p w:rsidR="00B65A2A" w:rsidRDefault="00B65A2A" w:rsidP="00BF2C40">
      <w:pPr>
        <w:rPr>
          <w:rFonts w:ascii="Arial" w:hAnsi="Arial" w:cs="Arial"/>
          <w:color w:val="333333"/>
        </w:rPr>
      </w:pPr>
      <w:r w:rsidRPr="00BA2072">
        <w:rPr>
          <w:rFonts w:ascii="Arial" w:hAnsi="Arial" w:cs="Arial"/>
          <w:color w:val="333333"/>
        </w:rPr>
        <w:t xml:space="preserve">For DRGS </w:t>
      </w:r>
      <w:r w:rsidR="004F3185" w:rsidRPr="00BA2072">
        <w:rPr>
          <w:rFonts w:ascii="Arial" w:hAnsi="Arial" w:cs="Arial"/>
          <w:bCs/>
          <w:color w:val="333333"/>
        </w:rPr>
        <w:t xml:space="preserve">A06A, A06B, A06C, </w:t>
      </w:r>
      <w:del w:id="771" w:author="Michael Rains" w:date="2016-09-26T16:27:00Z">
        <w:r w:rsidR="004F3185" w:rsidRPr="00BA2072" w:rsidDel="00635221">
          <w:rPr>
            <w:rFonts w:ascii="Arial" w:hAnsi="Arial" w:cs="Arial"/>
            <w:bCs/>
            <w:color w:val="333333"/>
          </w:rPr>
          <w:delText>A06D</w:delText>
        </w:r>
        <w:r w:rsidRPr="00BA2072" w:rsidDel="00635221">
          <w:rPr>
            <w:rFonts w:ascii="Arial" w:hAnsi="Arial" w:cs="Arial"/>
            <w:color w:val="333333"/>
          </w:rPr>
          <w:delText xml:space="preserve">, </w:delText>
        </w:r>
      </w:del>
      <w:r w:rsidRPr="00BA2072">
        <w:rPr>
          <w:rFonts w:ascii="Arial" w:hAnsi="Arial" w:cs="Arial"/>
          <w:color w:val="333333"/>
        </w:rPr>
        <w:t>A07</w:t>
      </w:r>
      <w:ins w:id="772" w:author="Tracy Thompson" w:date="2016-08-29T14:03:00Z">
        <w:r w:rsidR="00EE360D">
          <w:rPr>
            <w:rFonts w:ascii="Arial" w:hAnsi="Arial" w:cs="Arial"/>
            <w:color w:val="333333"/>
          </w:rPr>
          <w:t>A, A07B</w:t>
        </w:r>
      </w:ins>
      <w:del w:id="773" w:author="Tracy Thompson" w:date="2016-08-29T14:04:00Z">
        <w:r w:rsidRPr="00BA2072" w:rsidDel="00EE360D">
          <w:rPr>
            <w:rFonts w:ascii="Arial" w:hAnsi="Arial" w:cs="Arial"/>
            <w:color w:val="333333"/>
          </w:rPr>
          <w:delText>Z</w:delText>
        </w:r>
      </w:del>
      <w:r w:rsidRPr="00BA2072">
        <w:rPr>
          <w:rFonts w:ascii="Arial" w:hAnsi="Arial" w:cs="Arial"/>
          <w:color w:val="333333"/>
        </w:rPr>
        <w:t xml:space="preserve">, A08A, A08B, </w:t>
      </w:r>
      <w:r w:rsidR="0064086E" w:rsidRPr="00BA2072">
        <w:rPr>
          <w:rFonts w:ascii="Arial" w:hAnsi="Arial" w:cs="Arial"/>
          <w:color w:val="333333"/>
        </w:rPr>
        <w:t xml:space="preserve">A10Z, </w:t>
      </w:r>
      <w:r w:rsidRPr="00BA2072">
        <w:rPr>
          <w:rFonts w:ascii="Arial" w:hAnsi="Arial" w:cs="Arial"/>
          <w:color w:val="333333"/>
        </w:rPr>
        <w:t>A40</w:t>
      </w:r>
      <w:ins w:id="774" w:author="Tracy Thompson" w:date="2016-08-29T14:04:00Z">
        <w:r w:rsidR="00EE360D">
          <w:rPr>
            <w:rFonts w:ascii="Arial" w:hAnsi="Arial" w:cs="Arial"/>
            <w:color w:val="333333"/>
          </w:rPr>
          <w:t>A, A40B</w:t>
        </w:r>
      </w:ins>
      <w:del w:id="775" w:author="Tracy Thompson" w:date="2016-08-29T14:04:00Z">
        <w:r w:rsidRPr="00BA2072" w:rsidDel="00EE360D">
          <w:rPr>
            <w:rFonts w:ascii="Arial" w:hAnsi="Arial" w:cs="Arial"/>
            <w:color w:val="333333"/>
          </w:rPr>
          <w:delText>Z</w:delText>
        </w:r>
      </w:del>
      <w:r w:rsidR="001C16C0" w:rsidRPr="00BA2072">
        <w:rPr>
          <w:rFonts w:ascii="Arial" w:hAnsi="Arial" w:cs="Arial"/>
          <w:color w:val="333333"/>
        </w:rPr>
        <w:t>,</w:t>
      </w:r>
      <w:r w:rsidR="001C16C0" w:rsidRPr="00BA2072">
        <w:rPr>
          <w:rFonts w:ascii="Arial" w:hAnsi="Arial" w:cs="Arial"/>
          <w:bCs/>
          <w:color w:val="333333"/>
        </w:rPr>
        <w:t xml:space="preserve"> F40A</w:t>
      </w:r>
      <w:r w:rsidR="00BF2C40" w:rsidRPr="00BA2072">
        <w:rPr>
          <w:rFonts w:ascii="Arial" w:hAnsi="Arial" w:cs="Arial"/>
          <w:bCs/>
          <w:color w:val="333333"/>
        </w:rPr>
        <w:t>, F40B</w:t>
      </w:r>
      <w:r w:rsidRPr="00BA2072">
        <w:rPr>
          <w:rFonts w:ascii="Arial" w:hAnsi="Arial" w:cs="Arial"/>
          <w:color w:val="333333"/>
        </w:rPr>
        <w:t xml:space="preserve">, </w:t>
      </w:r>
      <w:r w:rsidR="0064086E" w:rsidRPr="00BA2072">
        <w:rPr>
          <w:rFonts w:ascii="Arial" w:hAnsi="Arial" w:cs="Arial"/>
          <w:color w:val="333333"/>
        </w:rPr>
        <w:t xml:space="preserve">and </w:t>
      </w:r>
      <w:r w:rsidRPr="00BA2072">
        <w:rPr>
          <w:rFonts w:ascii="Arial" w:hAnsi="Arial" w:cs="Arial"/>
          <w:color w:val="333333"/>
        </w:rPr>
        <w:t>W01</w:t>
      </w:r>
      <w:ins w:id="776" w:author="Tracy Thompson" w:date="2016-08-29T14:04:00Z">
        <w:r w:rsidR="00EE360D">
          <w:rPr>
            <w:rFonts w:ascii="Arial" w:hAnsi="Arial" w:cs="Arial"/>
            <w:color w:val="333333"/>
          </w:rPr>
          <w:t>A, W01B, W01C</w:t>
        </w:r>
      </w:ins>
      <w:del w:id="777" w:author="Tracy Thompson" w:date="2016-08-29T14:04:00Z">
        <w:r w:rsidRPr="00BA2072" w:rsidDel="00EE360D">
          <w:rPr>
            <w:rFonts w:ascii="Arial" w:hAnsi="Arial" w:cs="Arial"/>
            <w:color w:val="333333"/>
          </w:rPr>
          <w:delText>Z</w:delText>
        </w:r>
      </w:del>
      <w:r w:rsidR="00A26162" w:rsidRPr="00BA2072">
        <w:rPr>
          <w:rFonts w:ascii="Arial" w:hAnsi="Arial" w:cs="Arial"/>
          <w:color w:val="333333"/>
        </w:rPr>
        <w:t xml:space="preserve"> the </w:t>
      </w:r>
      <w:r w:rsidRPr="00BA2072">
        <w:rPr>
          <w:rFonts w:ascii="Arial" w:hAnsi="Arial" w:cs="Arial"/>
          <w:color w:val="333333"/>
        </w:rPr>
        <w:t xml:space="preserve">hours of ventilation need to be &gt; 96 to qualify the event for </w:t>
      </w:r>
      <w:r w:rsidR="00A26162" w:rsidRPr="00BA2072">
        <w:rPr>
          <w:rFonts w:ascii="Arial" w:hAnsi="Arial" w:cs="Arial"/>
          <w:color w:val="333333"/>
        </w:rPr>
        <w:t xml:space="preserve">a </w:t>
      </w:r>
      <w:r w:rsidRPr="00BA2072">
        <w:rPr>
          <w:rFonts w:ascii="Arial" w:hAnsi="Arial" w:cs="Arial"/>
          <w:color w:val="333333"/>
        </w:rPr>
        <w:t xml:space="preserve">mechanical ventilation </w:t>
      </w:r>
      <w:r w:rsidR="00365205" w:rsidRPr="00BA2072">
        <w:rPr>
          <w:rFonts w:ascii="Arial" w:hAnsi="Arial" w:cs="Arial"/>
          <w:color w:val="333333"/>
        </w:rPr>
        <w:t>co-payment</w:t>
      </w:r>
      <w:r w:rsidRPr="00BA2072">
        <w:rPr>
          <w:rFonts w:ascii="Arial" w:hAnsi="Arial" w:cs="Arial"/>
          <w:color w:val="333333"/>
        </w:rPr>
        <w:t xml:space="preserve">. </w:t>
      </w:r>
      <w:r w:rsidR="00E1229E" w:rsidRPr="00BA2072">
        <w:rPr>
          <w:rFonts w:ascii="Arial" w:hAnsi="Arial" w:cs="Arial"/>
          <w:color w:val="333333"/>
        </w:rPr>
        <w:t xml:space="preserve"> </w:t>
      </w:r>
      <w:r w:rsidRPr="00BA2072">
        <w:rPr>
          <w:rFonts w:ascii="Arial" w:hAnsi="Arial" w:cs="Arial"/>
          <w:color w:val="333333"/>
        </w:rPr>
        <w:t xml:space="preserve">These DRGs are flagged as ‘4’ in the field mvelig in the </w:t>
      </w:r>
      <w:r w:rsidR="001B4F92">
        <w:rPr>
          <w:rFonts w:ascii="Arial" w:hAnsi="Arial" w:cs="Arial"/>
          <w:color w:val="333333"/>
        </w:rPr>
        <w:t>WIESNZ1</w:t>
      </w:r>
      <w:ins w:id="778" w:author="Tracy Thompson" w:date="2016-04-04T12:16:00Z">
        <w:r w:rsidR="003B7014">
          <w:rPr>
            <w:rFonts w:ascii="Arial" w:hAnsi="Arial" w:cs="Arial"/>
            <w:color w:val="333333"/>
          </w:rPr>
          <w:t>7</w:t>
        </w:r>
      </w:ins>
      <w:del w:id="779" w:author="Tracy Thompson" w:date="2016-04-04T12:16:00Z">
        <w:r w:rsidR="001B4F92" w:rsidDel="003B7014">
          <w:rPr>
            <w:rFonts w:ascii="Arial" w:hAnsi="Arial" w:cs="Arial"/>
            <w:color w:val="333333"/>
          </w:rPr>
          <w:delText>6</w:delText>
        </w:r>
      </w:del>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rsidR="008B4580" w:rsidRPr="00BA2072" w:rsidRDefault="008B4580" w:rsidP="00BF2C40">
      <w:pPr>
        <w:rPr>
          <w:rFonts w:ascii="Arial" w:hAnsi="Arial" w:cs="Arial"/>
          <w:color w:val="333333"/>
        </w:rPr>
      </w:pPr>
    </w:p>
    <w:p w:rsidR="00DD26F5" w:rsidRDefault="00DD26F5" w:rsidP="00DD26F5">
      <w:pPr>
        <w:rPr>
          <w:rFonts w:ascii="Arial" w:hAnsi="Arial" w:cs="Arial"/>
          <w:color w:val="333333"/>
        </w:rPr>
      </w:pPr>
      <w:r>
        <w:rPr>
          <w:rFonts w:ascii="Arial" w:hAnsi="Arial" w:cs="Arial"/>
          <w:color w:val="333333"/>
        </w:rPr>
        <w:t>The DRG</w:t>
      </w:r>
      <w:r w:rsidRPr="00BA2072">
        <w:rPr>
          <w:rFonts w:ascii="Arial" w:hAnsi="Arial" w:cs="Arial"/>
          <w:color w:val="333333"/>
        </w:rPr>
        <w:t xml:space="preserve"> P0</w:t>
      </w:r>
      <w:r>
        <w:rPr>
          <w:rFonts w:ascii="Arial" w:hAnsi="Arial" w:cs="Arial"/>
          <w:color w:val="333333"/>
        </w:rPr>
        <w:t xml:space="preserve">2Z is </w:t>
      </w:r>
      <w:r w:rsidRPr="00BA2072">
        <w:rPr>
          <w:rFonts w:ascii="Arial" w:hAnsi="Arial" w:cs="Arial"/>
          <w:color w:val="333333"/>
        </w:rPr>
        <w:t>flagge</w:t>
      </w:r>
      <w:r>
        <w:rPr>
          <w:rFonts w:ascii="Arial" w:hAnsi="Arial" w:cs="Arial"/>
          <w:color w:val="333333"/>
        </w:rPr>
        <w:t xml:space="preserve">d as ‘D’ (eligible for daily co-payments) </w:t>
      </w:r>
      <w:r w:rsidRPr="00BA2072">
        <w:rPr>
          <w:rFonts w:ascii="Arial" w:hAnsi="Arial" w:cs="Arial"/>
          <w:color w:val="333333"/>
        </w:rPr>
        <w:t xml:space="preserve">in the field mvelig in the </w:t>
      </w:r>
      <w:r>
        <w:rPr>
          <w:rFonts w:ascii="Arial" w:hAnsi="Arial" w:cs="Arial"/>
          <w:color w:val="333333"/>
        </w:rPr>
        <w:t>WIESNZ1</w:t>
      </w:r>
      <w:ins w:id="780" w:author="Tracy Thompson" w:date="2016-04-05T08:52:00Z">
        <w:r w:rsidR="00122F24">
          <w:rPr>
            <w:rFonts w:ascii="Arial" w:hAnsi="Arial" w:cs="Arial"/>
            <w:color w:val="333333"/>
          </w:rPr>
          <w:t>7</w:t>
        </w:r>
      </w:ins>
      <w:del w:id="781" w:author="Tracy Thompson" w:date="2016-04-05T08:52:00Z">
        <w:r w:rsidDel="00122F24">
          <w:rPr>
            <w:rFonts w:ascii="Arial" w:hAnsi="Arial" w:cs="Arial"/>
            <w:color w:val="333333"/>
          </w:rPr>
          <w:delText>6</w:delText>
        </w:r>
      </w:del>
      <w:r w:rsidR="00F20865">
        <w:rPr>
          <w:rFonts w:ascii="Arial" w:hAnsi="Arial" w:cs="Arial"/>
          <w:color w:val="333333"/>
        </w:rPr>
        <w:t xml:space="preserve"> weights</w:t>
      </w:r>
      <w:r w:rsidRPr="00BA2072">
        <w:rPr>
          <w:rFonts w:ascii="Arial" w:hAnsi="Arial" w:cs="Arial"/>
          <w:color w:val="333333"/>
        </w:rPr>
        <w:t xml:space="preserve"> table.</w:t>
      </w:r>
    </w:p>
    <w:p w:rsidR="00DD26F5" w:rsidRDefault="00DD26F5" w:rsidP="001506C3">
      <w:pPr>
        <w:rPr>
          <w:rFonts w:ascii="Arial" w:hAnsi="Arial" w:cs="Arial"/>
          <w:color w:val="333333"/>
        </w:rPr>
      </w:pPr>
    </w:p>
    <w:p w:rsidR="001506C3" w:rsidRDefault="001506C3" w:rsidP="001506C3">
      <w:pPr>
        <w:rPr>
          <w:rFonts w:ascii="Arial" w:hAnsi="Arial" w:cs="Arial"/>
          <w:color w:val="333333"/>
        </w:rPr>
      </w:pPr>
      <w:r w:rsidRPr="00BA2072">
        <w:rPr>
          <w:rFonts w:ascii="Arial" w:hAnsi="Arial" w:cs="Arial"/>
          <w:color w:val="333333"/>
        </w:rPr>
        <w:t>The DRGs P06A and P06B are flagge</w:t>
      </w:r>
      <w:r w:rsidR="00267558">
        <w:rPr>
          <w:rFonts w:ascii="Arial" w:hAnsi="Arial" w:cs="Arial"/>
          <w:color w:val="333333"/>
        </w:rPr>
        <w:t>d as ‘E’ (eligible</w:t>
      </w:r>
      <w:r w:rsidR="0080542D">
        <w:rPr>
          <w:rFonts w:ascii="Arial" w:hAnsi="Arial" w:cs="Arial"/>
          <w:color w:val="333333"/>
        </w:rPr>
        <w:t xml:space="preserve"> for a co-payment</w:t>
      </w:r>
      <w:r w:rsidR="00267558">
        <w:rPr>
          <w:rFonts w:ascii="Arial" w:hAnsi="Arial" w:cs="Arial"/>
          <w:color w:val="333333"/>
        </w:rPr>
        <w:t xml:space="preserve">) </w:t>
      </w:r>
      <w:r w:rsidRPr="00BA2072">
        <w:rPr>
          <w:rFonts w:ascii="Arial" w:hAnsi="Arial" w:cs="Arial"/>
          <w:color w:val="333333"/>
        </w:rPr>
        <w:t xml:space="preserve">in the field mvelig in the </w:t>
      </w:r>
      <w:r w:rsidR="001B4F92">
        <w:rPr>
          <w:rFonts w:ascii="Arial" w:hAnsi="Arial" w:cs="Arial"/>
          <w:color w:val="333333"/>
        </w:rPr>
        <w:t>WIESNZ1</w:t>
      </w:r>
      <w:ins w:id="782" w:author="Tracy Thompson" w:date="2016-04-04T12:16:00Z">
        <w:r w:rsidR="003B7014">
          <w:rPr>
            <w:rFonts w:ascii="Arial" w:hAnsi="Arial" w:cs="Arial"/>
            <w:color w:val="333333"/>
          </w:rPr>
          <w:t>7</w:t>
        </w:r>
      </w:ins>
      <w:del w:id="783" w:author="Tracy Thompson" w:date="2016-04-04T12:16:00Z">
        <w:r w:rsidR="001B4F92" w:rsidDel="003B7014">
          <w:rPr>
            <w:rFonts w:ascii="Arial" w:hAnsi="Arial" w:cs="Arial"/>
            <w:color w:val="333333"/>
          </w:rPr>
          <w:delText>6</w:delText>
        </w:r>
      </w:del>
      <w:r w:rsidRPr="00BA2072">
        <w:rPr>
          <w:rFonts w:ascii="Arial" w:hAnsi="Arial" w:cs="Arial"/>
          <w:color w:val="333333"/>
        </w:rPr>
        <w:t xml:space="preserve"> </w:t>
      </w:r>
      <w:r w:rsidR="00F20865">
        <w:rPr>
          <w:rFonts w:ascii="Arial" w:hAnsi="Arial" w:cs="Arial"/>
          <w:color w:val="333333"/>
        </w:rPr>
        <w:t xml:space="preserve">weights </w:t>
      </w:r>
      <w:r w:rsidRPr="00BA2072">
        <w:rPr>
          <w:rFonts w:ascii="Arial" w:hAnsi="Arial" w:cs="Arial"/>
          <w:color w:val="333333"/>
        </w:rPr>
        <w:t>table.</w:t>
      </w:r>
    </w:p>
    <w:p w:rsidR="00903E15" w:rsidRDefault="00903E15" w:rsidP="001506C3">
      <w:pPr>
        <w:rPr>
          <w:rFonts w:ascii="Arial" w:hAnsi="Arial" w:cs="Arial"/>
          <w:color w:val="333333"/>
        </w:rPr>
      </w:pPr>
    </w:p>
    <w:p w:rsidR="00B65A2A" w:rsidRPr="00BA2072" w:rsidRDefault="00F03E43" w:rsidP="00990412">
      <w:pPr>
        <w:pStyle w:val="Heading3"/>
      </w:pPr>
      <w:bookmarkStart w:id="784" w:name="_Toc511625991"/>
      <w:bookmarkStart w:id="785" w:name="_Toc515687090"/>
      <w:bookmarkStart w:id="786" w:name="_Toc469033110"/>
      <w:r w:rsidRPr="00BA2072">
        <w:t>Calculation of M</w:t>
      </w:r>
      <w:r w:rsidR="00B65A2A" w:rsidRPr="00BA2072">
        <w:t xml:space="preserve">echanical </w:t>
      </w:r>
      <w:r w:rsidRPr="00BA2072">
        <w:t>V</w:t>
      </w:r>
      <w:r w:rsidR="00B65A2A" w:rsidRPr="00BA2072">
        <w:t xml:space="preserve">entilation </w:t>
      </w:r>
      <w:r w:rsidRPr="00BA2072">
        <w:t>D</w:t>
      </w:r>
      <w:r w:rsidR="00B65A2A" w:rsidRPr="00BA2072">
        <w:t xml:space="preserve">ays from </w:t>
      </w:r>
      <w:r w:rsidRPr="00BA2072">
        <w:t>H</w:t>
      </w:r>
      <w:r w:rsidR="00B65A2A" w:rsidRPr="00BA2072">
        <w:t>ours</w:t>
      </w:r>
      <w:bookmarkEnd w:id="784"/>
      <w:bookmarkEnd w:id="785"/>
      <w:bookmarkEnd w:id="786"/>
    </w:p>
    <w:p w:rsidR="00B65A2A" w:rsidRPr="00BA2072" w:rsidRDefault="00B65A2A" w:rsidP="00B65A2A">
      <w:pPr>
        <w:rPr>
          <w:rFonts w:ascii="Arial" w:hAnsi="Arial" w:cs="Arial"/>
          <w:color w:val="333333"/>
        </w:rPr>
      </w:pPr>
      <w:r w:rsidRPr="00BA2072">
        <w:rPr>
          <w:rFonts w:ascii="Arial" w:hAnsi="Arial" w:cs="Arial"/>
          <w:color w:val="333333"/>
        </w:rPr>
        <w:t>For all other AR-DRGs, Adjusted Mechanical Ventilation Days is calculated in the following way:</w:t>
      </w:r>
    </w:p>
    <w:p w:rsidR="00B65A2A" w:rsidRPr="00BA2072" w:rsidRDefault="00B65A2A" w:rsidP="00CC31C2">
      <w:pPr>
        <w:numPr>
          <w:ilvl w:val="0"/>
          <w:numId w:val="6"/>
        </w:numPr>
        <w:rPr>
          <w:rFonts w:ascii="Arial" w:hAnsi="Arial" w:cs="Arial"/>
          <w:color w:val="333333"/>
        </w:rPr>
      </w:pPr>
      <w:r w:rsidRPr="00BA2072">
        <w:rPr>
          <w:rFonts w:ascii="Arial" w:hAnsi="Arial" w:cs="Arial"/>
          <w:color w:val="333333"/>
        </w:rPr>
        <w:t xml:space="preserve">If hours of ventilation are less than </w:t>
      </w:r>
      <w:r w:rsidR="001C2674" w:rsidRPr="00BA2072">
        <w:rPr>
          <w:rFonts w:ascii="Arial" w:hAnsi="Arial" w:cs="Arial"/>
          <w:color w:val="333333"/>
        </w:rPr>
        <w:t>six</w:t>
      </w:r>
      <w:r w:rsidRPr="00BA2072">
        <w:rPr>
          <w:rFonts w:ascii="Arial" w:hAnsi="Arial" w:cs="Arial"/>
          <w:color w:val="333333"/>
        </w:rPr>
        <w:t xml:space="preserve"> then Adjusted Mechanical </w:t>
      </w:r>
      <w:r w:rsidR="00E1229E" w:rsidRPr="00BA2072">
        <w:rPr>
          <w:rFonts w:ascii="Arial" w:hAnsi="Arial" w:cs="Arial"/>
          <w:color w:val="333333"/>
        </w:rPr>
        <w:t>Ventilation Days is set to zero</w:t>
      </w:r>
    </w:p>
    <w:p w:rsidR="00B65A2A" w:rsidRDefault="00B65A2A" w:rsidP="00CC31C2">
      <w:pPr>
        <w:numPr>
          <w:ilvl w:val="0"/>
          <w:numId w:val="6"/>
        </w:numPr>
        <w:rPr>
          <w:rFonts w:ascii="Arial" w:hAnsi="Arial" w:cs="Arial"/>
          <w:color w:val="333333"/>
        </w:rPr>
      </w:pPr>
      <w:r w:rsidRPr="00BA2072">
        <w:rPr>
          <w:rFonts w:ascii="Arial" w:hAnsi="Arial" w:cs="Arial"/>
          <w:color w:val="333333"/>
        </w:rPr>
        <w:t xml:space="preserve">If hours of ventilation are </w:t>
      </w:r>
      <w:r w:rsidR="001C2674" w:rsidRPr="00BA2072">
        <w:rPr>
          <w:rFonts w:ascii="Arial" w:hAnsi="Arial" w:cs="Arial"/>
          <w:color w:val="333333"/>
        </w:rPr>
        <w:t>six</w:t>
      </w:r>
      <w:r w:rsidRPr="00BA2072">
        <w:rPr>
          <w:rFonts w:ascii="Arial" w:hAnsi="Arial" w:cs="Arial"/>
          <w:color w:val="333333"/>
        </w:rPr>
        <w:t xml:space="preserve"> or more then Adjusted Mechanical Ventilation Days are calculated by adding 12 hours to the hours reported, dividing the result by 24 and rounding up to integer days.</w:t>
      </w:r>
    </w:p>
    <w:p w:rsidR="00A11013" w:rsidRDefault="00A11013" w:rsidP="00A11013">
      <w:pPr>
        <w:ind w:left="720"/>
        <w:rPr>
          <w:rFonts w:ascii="Arial" w:hAnsi="Arial" w:cs="Arial"/>
          <w:color w:val="333333"/>
        </w:rPr>
      </w:pPr>
    </w:p>
    <w:p w:rsidR="00B65A2A" w:rsidRPr="00BA2072" w:rsidRDefault="00B65A2A" w:rsidP="00B30D17">
      <w:pPr>
        <w:pStyle w:val="Heading2"/>
      </w:pPr>
      <w:bookmarkStart w:id="787" w:name="_Toc511625993"/>
      <w:bookmarkStart w:id="788" w:name="_Toc515687092"/>
      <w:bookmarkStart w:id="789" w:name="_Toc469033111"/>
      <w:r w:rsidRPr="00BA2072">
        <w:t>General Calculation</w:t>
      </w:r>
      <w:bookmarkEnd w:id="787"/>
      <w:bookmarkEnd w:id="788"/>
      <w:bookmarkEnd w:id="789"/>
    </w:p>
    <w:p w:rsidR="00B65A2A" w:rsidRPr="00BA2072" w:rsidRDefault="00B65A2A" w:rsidP="00B65A2A">
      <w:pPr>
        <w:rPr>
          <w:rFonts w:ascii="Arial" w:hAnsi="Arial" w:cs="Arial"/>
          <w:color w:val="333333"/>
        </w:rPr>
      </w:pPr>
      <w:r w:rsidRPr="00BA2072">
        <w:rPr>
          <w:rFonts w:ascii="Arial" w:hAnsi="Arial" w:cs="Arial"/>
          <w:color w:val="333333"/>
        </w:rPr>
        <w:t xml:space="preserve">For the </w:t>
      </w:r>
      <w:r w:rsidR="001B4F92">
        <w:rPr>
          <w:rFonts w:ascii="Arial" w:hAnsi="Arial" w:cs="Arial"/>
          <w:color w:val="333333"/>
        </w:rPr>
        <w:t>WIESNZ1</w:t>
      </w:r>
      <w:ins w:id="790" w:author="Tracy Thompson" w:date="2016-04-05T13:06:00Z">
        <w:r w:rsidR="00551DC3">
          <w:rPr>
            <w:rFonts w:ascii="Arial" w:hAnsi="Arial" w:cs="Arial"/>
            <w:color w:val="333333"/>
          </w:rPr>
          <w:t>7</w:t>
        </w:r>
      </w:ins>
      <w:del w:id="791" w:author="Tracy Thompson" w:date="2016-04-05T13:06:00Z">
        <w:r w:rsidR="001B4F92" w:rsidDel="00551DC3">
          <w:rPr>
            <w:rFonts w:ascii="Arial" w:hAnsi="Arial" w:cs="Arial"/>
            <w:color w:val="333333"/>
          </w:rPr>
          <w:delText>6</w:delText>
        </w:r>
      </w:del>
      <w:r w:rsidRPr="00BA2072">
        <w:rPr>
          <w:rFonts w:ascii="Arial" w:hAnsi="Arial" w:cs="Arial"/>
          <w:color w:val="333333"/>
        </w:rPr>
        <w:t xml:space="preserve"> calculation, each NMDS event </w:t>
      </w:r>
      <w:r w:rsidR="00267558">
        <w:rPr>
          <w:rFonts w:ascii="Arial" w:hAnsi="Arial" w:cs="Arial"/>
          <w:color w:val="333333"/>
        </w:rPr>
        <w:t xml:space="preserve">record </w:t>
      </w:r>
      <w:r w:rsidRPr="00BA2072">
        <w:rPr>
          <w:rFonts w:ascii="Arial" w:hAnsi="Arial" w:cs="Arial"/>
          <w:color w:val="333333"/>
        </w:rPr>
        <w:t>is initially allocated its NZdrg</w:t>
      </w:r>
      <w:ins w:id="792" w:author="Tracy Thompson" w:date="2016-04-05T13:06:00Z">
        <w:r w:rsidR="00551DC3">
          <w:rPr>
            <w:rFonts w:ascii="Arial" w:hAnsi="Arial" w:cs="Arial"/>
            <w:color w:val="333333"/>
          </w:rPr>
          <w:t>70</w:t>
        </w:r>
      </w:ins>
      <w:del w:id="793" w:author="Tracy Thompson" w:date="2016-04-05T13:06:00Z">
        <w:r w:rsidR="00DE7721" w:rsidRPr="00BA2072" w:rsidDel="00551DC3">
          <w:rPr>
            <w:rFonts w:ascii="Arial" w:hAnsi="Arial" w:cs="Arial"/>
            <w:color w:val="333333"/>
          </w:rPr>
          <w:delText>60</w:delText>
        </w:r>
        <w:r w:rsidR="001470D4" w:rsidRPr="00BA2072" w:rsidDel="00551DC3">
          <w:rPr>
            <w:rFonts w:ascii="Arial" w:hAnsi="Arial" w:cs="Arial"/>
            <w:color w:val="333333"/>
          </w:rPr>
          <w:delText>x</w:delText>
        </w:r>
      </w:del>
      <w:r w:rsidRPr="00BA2072">
        <w:rPr>
          <w:rFonts w:ascii="Arial" w:hAnsi="Arial" w:cs="Arial"/>
          <w:color w:val="333333"/>
        </w:rPr>
        <w:t xml:space="preserve"> and this DRG is then matched to the file containing the NZdrg</w:t>
      </w:r>
      <w:ins w:id="794" w:author="Tracy Thompson" w:date="2016-04-05T13:06:00Z">
        <w:r w:rsidR="00551DC3">
          <w:rPr>
            <w:rFonts w:ascii="Arial" w:hAnsi="Arial" w:cs="Arial"/>
            <w:color w:val="333333"/>
          </w:rPr>
          <w:t>70</w:t>
        </w:r>
      </w:ins>
      <w:del w:id="795" w:author="Tracy Thompson" w:date="2016-04-05T13:06:00Z">
        <w:r w:rsidR="008E5627" w:rsidRPr="00BA2072" w:rsidDel="00551DC3">
          <w:rPr>
            <w:rFonts w:ascii="Arial" w:hAnsi="Arial" w:cs="Arial"/>
            <w:color w:val="333333"/>
          </w:rPr>
          <w:delText>6</w:delText>
        </w:r>
        <w:r w:rsidRPr="00BA2072" w:rsidDel="00551DC3">
          <w:rPr>
            <w:rFonts w:ascii="Arial" w:hAnsi="Arial" w:cs="Arial"/>
            <w:color w:val="333333"/>
          </w:rPr>
          <w:delText>0</w:delText>
        </w:r>
        <w:r w:rsidR="001470D4" w:rsidRPr="00BA2072" w:rsidDel="00551DC3">
          <w:rPr>
            <w:rFonts w:ascii="Arial" w:hAnsi="Arial" w:cs="Arial"/>
            <w:color w:val="333333"/>
          </w:rPr>
          <w:delText>x</w:delText>
        </w:r>
      </w:del>
      <w:r w:rsidRPr="00BA2072">
        <w:rPr>
          <w:rFonts w:ascii="Arial" w:hAnsi="Arial" w:cs="Arial"/>
          <w:color w:val="333333"/>
        </w:rPr>
        <w:t xml:space="preserve"> cost weights and other associated variables.</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NZdrg</w:t>
      </w:r>
      <w:ins w:id="796" w:author="Tracy Thompson" w:date="2016-04-05T13:06:00Z">
        <w:r w:rsidR="00551DC3">
          <w:rPr>
            <w:rFonts w:ascii="Arial" w:hAnsi="Arial" w:cs="Arial"/>
            <w:color w:val="333333"/>
          </w:rPr>
          <w:t>70</w:t>
        </w:r>
      </w:ins>
      <w:del w:id="797" w:author="Tracy Thompson" w:date="2016-04-05T13:06:00Z">
        <w:r w:rsidR="00DE7721" w:rsidRPr="00BA2072" w:rsidDel="00551DC3">
          <w:rPr>
            <w:rFonts w:ascii="Arial" w:hAnsi="Arial" w:cs="Arial"/>
            <w:color w:val="333333"/>
          </w:rPr>
          <w:delText>6</w:delText>
        </w:r>
        <w:r w:rsidRPr="00BA2072" w:rsidDel="00551DC3">
          <w:rPr>
            <w:rFonts w:ascii="Arial" w:hAnsi="Arial" w:cs="Arial"/>
            <w:color w:val="333333"/>
          </w:rPr>
          <w:delText>0</w:delText>
        </w:r>
        <w:r w:rsidR="001470D4" w:rsidRPr="00BA2072" w:rsidDel="00551DC3">
          <w:rPr>
            <w:rFonts w:ascii="Arial" w:hAnsi="Arial" w:cs="Arial"/>
            <w:color w:val="333333"/>
          </w:rPr>
          <w:delText>x</w:delText>
        </w:r>
      </w:del>
      <w:r w:rsidRPr="00BA2072">
        <w:rPr>
          <w:rFonts w:ascii="Arial" w:hAnsi="Arial" w:cs="Arial"/>
          <w:color w:val="333333"/>
        </w:rPr>
        <w:t xml:space="preserve"> DRGs are flagged as Sameday, Oneday or other DRGs in this file by the S</w:t>
      </w:r>
      <w:r w:rsidR="00BD4D9A">
        <w:rPr>
          <w:rFonts w:ascii="Arial" w:hAnsi="Arial" w:cs="Arial"/>
          <w:color w:val="333333"/>
        </w:rPr>
        <w:t>D</w:t>
      </w:r>
      <w:r w:rsidR="00267558">
        <w:rPr>
          <w:rFonts w:ascii="Arial" w:hAnsi="Arial" w:cs="Arial"/>
          <w:color w:val="333333"/>
        </w:rPr>
        <w:t xml:space="preserve">OD </w:t>
      </w:r>
      <w:r w:rsidRPr="00BA2072">
        <w:rPr>
          <w:rFonts w:ascii="Arial" w:hAnsi="Arial" w:cs="Arial"/>
          <w:color w:val="333333"/>
        </w:rPr>
        <w:t>flag (Same Day/One Day WIES DRG Flag),</w:t>
      </w:r>
      <w:r w:rsidR="00D96C6E" w:rsidRPr="00BA2072">
        <w:rPr>
          <w:rFonts w:ascii="Arial" w:hAnsi="Arial" w:cs="Arial"/>
          <w:color w:val="333333"/>
        </w:rPr>
        <w:t xml:space="preserve"> but event</w:t>
      </w:r>
      <w:r w:rsidR="00BA7CDC">
        <w:rPr>
          <w:rFonts w:ascii="Arial" w:hAnsi="Arial" w:cs="Arial"/>
          <w:color w:val="333333"/>
        </w:rPr>
        <w:t xml:space="preserve"> records</w:t>
      </w:r>
      <w:r w:rsidR="00D96C6E" w:rsidRPr="00BA2072">
        <w:rPr>
          <w:rFonts w:ascii="Arial" w:hAnsi="Arial" w:cs="Arial"/>
          <w:color w:val="333333"/>
        </w:rPr>
        <w:t xml:space="preserve"> are classed as same</w:t>
      </w:r>
      <w:r w:rsidRPr="00BA2072">
        <w:rPr>
          <w:rFonts w:ascii="Arial" w:hAnsi="Arial" w:cs="Arial"/>
          <w:color w:val="333333"/>
        </w:rPr>
        <w:t>day, one day, or multiday as determined from admission a</w:t>
      </w:r>
      <w:r w:rsidR="00F102EF" w:rsidRPr="00BA2072">
        <w:rPr>
          <w:rFonts w:ascii="Arial" w:hAnsi="Arial" w:cs="Arial"/>
          <w:color w:val="333333"/>
        </w:rPr>
        <w:t xml:space="preserve">nd discharge dates or from LOS.  </w:t>
      </w:r>
      <w:r w:rsidRPr="00BA2072">
        <w:rPr>
          <w:rFonts w:ascii="Arial" w:hAnsi="Arial" w:cs="Arial"/>
          <w:color w:val="333333"/>
        </w:rPr>
        <w:t>The development of the weight schedule has followed the same pattern as before, though the calculation continues to be presented in an easier format.  It uses per diem rates for both high and low outliers, inlier weigh</w:t>
      </w:r>
      <w:r w:rsidR="00D96C6E" w:rsidRPr="00BA2072">
        <w:rPr>
          <w:rFonts w:ascii="Arial" w:hAnsi="Arial" w:cs="Arial"/>
          <w:color w:val="333333"/>
        </w:rPr>
        <w:t>t, a one day weight, and a same</w:t>
      </w:r>
      <w:r w:rsidRPr="00BA2072">
        <w:rPr>
          <w:rFonts w:ascii="Arial" w:hAnsi="Arial" w:cs="Arial"/>
          <w:color w:val="333333"/>
        </w:rPr>
        <w:t>day weight.</w:t>
      </w:r>
    </w:p>
    <w:p w:rsidR="00B65A2A" w:rsidRPr="00BA2072" w:rsidRDefault="00B65A2A" w:rsidP="00B65A2A">
      <w:pPr>
        <w:rPr>
          <w:rFonts w:ascii="Arial" w:hAnsi="Arial" w:cs="Arial"/>
          <w:color w:val="333333"/>
        </w:rPr>
      </w:pPr>
    </w:p>
    <w:p w:rsidR="00B65A2A" w:rsidRDefault="00B65A2A" w:rsidP="00B65A2A">
      <w:pPr>
        <w:pStyle w:val="BodyText2"/>
        <w:rPr>
          <w:rFonts w:ascii="Arial" w:hAnsi="Arial" w:cs="Arial"/>
          <w:color w:val="333333"/>
        </w:rPr>
      </w:pPr>
      <w:r w:rsidRPr="00BA2072">
        <w:rPr>
          <w:rFonts w:ascii="Arial" w:hAnsi="Arial" w:cs="Arial"/>
          <w:color w:val="333333"/>
        </w:rPr>
        <w:t>The base WIES weight for sameday episodes (inlier and low outlier), one</w:t>
      </w:r>
      <w:r w:rsidR="004D2957">
        <w:rPr>
          <w:rFonts w:ascii="Arial" w:hAnsi="Arial" w:cs="Arial"/>
          <w:color w:val="333333"/>
        </w:rPr>
        <w:t xml:space="preserve"> </w:t>
      </w:r>
      <w:r w:rsidRPr="00BA2072">
        <w:rPr>
          <w:rFonts w:ascii="Arial" w:hAnsi="Arial" w:cs="Arial"/>
          <w:color w:val="333333"/>
        </w:rPr>
        <w:t xml:space="preserve">day episodes (inlier and low outliers), and multiday inliers can be read directly from the </w:t>
      </w:r>
      <w:r w:rsidR="001B4F92">
        <w:rPr>
          <w:rFonts w:ascii="Arial" w:hAnsi="Arial" w:cs="Arial"/>
          <w:color w:val="333333"/>
        </w:rPr>
        <w:t>WIESNZ1</w:t>
      </w:r>
      <w:ins w:id="798" w:author="Tracy Thompson" w:date="2016-04-05T13:06:00Z">
        <w:r w:rsidR="00551DC3">
          <w:rPr>
            <w:rFonts w:ascii="Arial" w:hAnsi="Arial" w:cs="Arial"/>
            <w:color w:val="333333"/>
          </w:rPr>
          <w:t>7</w:t>
        </w:r>
      </w:ins>
      <w:del w:id="799" w:author="Tracy Thompson" w:date="2016-04-05T13:06:00Z">
        <w:r w:rsidR="001B4F92" w:rsidDel="00551DC3">
          <w:rPr>
            <w:rFonts w:ascii="Arial" w:hAnsi="Arial" w:cs="Arial"/>
            <w:color w:val="333333"/>
          </w:rPr>
          <w:delText>6</w:delText>
        </w:r>
      </w:del>
      <w:r w:rsidRPr="00BA2072">
        <w:rPr>
          <w:rFonts w:ascii="Arial" w:hAnsi="Arial" w:cs="Arial"/>
          <w:color w:val="333333"/>
        </w:rPr>
        <w:t xml:space="preserve"> weights table using </w:t>
      </w:r>
      <w:r w:rsidR="00F102EF" w:rsidRPr="00BA2072">
        <w:rPr>
          <w:rFonts w:ascii="Arial" w:hAnsi="Arial" w:cs="Arial"/>
          <w:color w:val="333333"/>
        </w:rPr>
        <w:t xml:space="preserve">the appropriate column and row.  </w:t>
      </w:r>
      <w:r w:rsidRPr="00BA2072">
        <w:rPr>
          <w:rFonts w:ascii="Arial" w:hAnsi="Arial" w:cs="Arial"/>
          <w:color w:val="333333"/>
        </w:rPr>
        <w:t xml:space="preserve">The base WIES weight for multiday low outliers can be calculated by multiplying the per diem weight given in the </w:t>
      </w:r>
      <w:r w:rsidR="001B4F92">
        <w:rPr>
          <w:rFonts w:ascii="Arial" w:hAnsi="Arial" w:cs="Arial"/>
          <w:color w:val="333333"/>
        </w:rPr>
        <w:t>WIESNZ1</w:t>
      </w:r>
      <w:ins w:id="800" w:author="Tracy Thompson" w:date="2016-04-05T13:06:00Z">
        <w:r w:rsidR="00551DC3">
          <w:rPr>
            <w:rFonts w:ascii="Arial" w:hAnsi="Arial" w:cs="Arial"/>
            <w:color w:val="333333"/>
          </w:rPr>
          <w:t>7</w:t>
        </w:r>
      </w:ins>
      <w:del w:id="801" w:author="Tracy Thompson" w:date="2016-04-05T13:06:00Z">
        <w:r w:rsidR="001B4F92" w:rsidDel="00551DC3">
          <w:rPr>
            <w:rFonts w:ascii="Arial" w:hAnsi="Arial" w:cs="Arial"/>
            <w:color w:val="333333"/>
          </w:rPr>
          <w:delText>6</w:delText>
        </w:r>
      </w:del>
      <w:r w:rsidRPr="00BA2072">
        <w:rPr>
          <w:rFonts w:ascii="Arial" w:hAnsi="Arial" w:cs="Arial"/>
          <w:color w:val="333333"/>
        </w:rPr>
        <w:t xml:space="preserve"> weights table by the patient’s (length of stay – 1) and addi</w:t>
      </w:r>
      <w:r w:rsidR="00F102EF" w:rsidRPr="00BA2072">
        <w:rPr>
          <w:rFonts w:ascii="Arial" w:hAnsi="Arial" w:cs="Arial"/>
          <w:color w:val="333333"/>
        </w:rPr>
        <w:t xml:space="preserve">ng the one day weight.  </w:t>
      </w:r>
      <w:r w:rsidRPr="00BA2072">
        <w:rPr>
          <w:rFonts w:ascii="Arial" w:hAnsi="Arial" w:cs="Arial"/>
          <w:color w:val="333333"/>
        </w:rPr>
        <w:t>The base WIES weight for high outliers is obtained by multiplying the number of high outlier days by the high outlier per diem weight (from table) and adding the multi</w:t>
      </w:r>
      <w:r w:rsidR="00F102EF" w:rsidRPr="00BA2072">
        <w:rPr>
          <w:rFonts w:ascii="Arial" w:hAnsi="Arial" w:cs="Arial"/>
          <w:color w:val="333333"/>
        </w:rPr>
        <w:t xml:space="preserve">day inlier weight (from table).  </w:t>
      </w:r>
      <w:r w:rsidRPr="00BA2072">
        <w:rPr>
          <w:rFonts w:ascii="Arial" w:hAnsi="Arial" w:cs="Arial"/>
          <w:color w:val="333333"/>
        </w:rPr>
        <w:t>Technical details are provided in the following sections.</w:t>
      </w:r>
    </w:p>
    <w:p w:rsidR="002B7DE8" w:rsidRPr="00BA2072" w:rsidRDefault="002B7DE8" w:rsidP="00B65A2A">
      <w:pPr>
        <w:pStyle w:val="BodyText2"/>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An event</w:t>
      </w:r>
      <w:r w:rsidR="00BA7CDC">
        <w:rPr>
          <w:rFonts w:ascii="Arial" w:hAnsi="Arial" w:cs="Arial"/>
          <w:color w:val="333333"/>
        </w:rPr>
        <w:t xml:space="preserve"> record </w:t>
      </w:r>
      <w:r w:rsidRPr="00BA2072">
        <w:rPr>
          <w:rFonts w:ascii="Arial" w:hAnsi="Arial" w:cs="Arial"/>
          <w:color w:val="333333"/>
        </w:rPr>
        <w:t>LOS is compared with the NZdrg</w:t>
      </w:r>
      <w:ins w:id="802" w:author="Tracy Thompson" w:date="2016-04-05T13:06:00Z">
        <w:r w:rsidR="00551DC3">
          <w:rPr>
            <w:rFonts w:ascii="Arial" w:hAnsi="Arial" w:cs="Arial"/>
            <w:color w:val="333333"/>
          </w:rPr>
          <w:t>70</w:t>
        </w:r>
      </w:ins>
      <w:del w:id="803" w:author="Tracy Thompson" w:date="2016-04-05T13:06:00Z">
        <w:r w:rsidR="00B80215" w:rsidRPr="00BA2072" w:rsidDel="00551DC3">
          <w:rPr>
            <w:rFonts w:ascii="Arial" w:hAnsi="Arial" w:cs="Arial"/>
            <w:color w:val="333333"/>
          </w:rPr>
          <w:delText>6</w:delText>
        </w:r>
        <w:r w:rsidRPr="00BA2072" w:rsidDel="00551DC3">
          <w:rPr>
            <w:rFonts w:ascii="Arial" w:hAnsi="Arial" w:cs="Arial"/>
            <w:color w:val="333333"/>
          </w:rPr>
          <w:delText>0</w:delText>
        </w:r>
        <w:r w:rsidR="001470D4" w:rsidRPr="00BA2072" w:rsidDel="00551DC3">
          <w:rPr>
            <w:rFonts w:ascii="Arial" w:hAnsi="Arial" w:cs="Arial"/>
            <w:color w:val="333333"/>
          </w:rPr>
          <w:delText>x</w:delText>
        </w:r>
      </w:del>
      <w:r w:rsidRPr="00BA2072">
        <w:rPr>
          <w:rFonts w:ascii="Arial" w:hAnsi="Arial" w:cs="Arial"/>
          <w:color w:val="333333"/>
        </w:rPr>
        <w:t xml:space="preserve"> DRGs low and high LOS boundary points to determine the inlier category (Low, Inlier, High) and which particular cost w</w:t>
      </w:r>
      <w:r w:rsidR="00F102EF" w:rsidRPr="00BA2072">
        <w:rPr>
          <w:rFonts w:ascii="Arial" w:hAnsi="Arial" w:cs="Arial"/>
          <w:color w:val="333333"/>
        </w:rPr>
        <w:t xml:space="preserve">eight should be applied to it.  </w:t>
      </w:r>
      <w:r w:rsidRPr="00BA2072">
        <w:rPr>
          <w:rFonts w:ascii="Arial" w:hAnsi="Arial" w:cs="Arial"/>
          <w:color w:val="333333"/>
        </w:rPr>
        <w:t xml:space="preserve">In the following sections, shortened variable names from the </w:t>
      </w:r>
      <w:r w:rsidR="00F102EF" w:rsidRPr="00BA2072">
        <w:rPr>
          <w:rFonts w:ascii="Arial" w:hAnsi="Arial" w:cs="Arial"/>
          <w:color w:val="333333"/>
        </w:rPr>
        <w:t xml:space="preserve">WIES DRG weights file are used.  </w:t>
      </w:r>
      <w:r w:rsidRPr="00BA2072">
        <w:rPr>
          <w:rFonts w:ascii="Arial" w:hAnsi="Arial" w:cs="Arial"/>
          <w:color w:val="333333"/>
        </w:rPr>
        <w:t xml:space="preserve">Note that in the following table </w:t>
      </w:r>
      <w:r w:rsidR="00EA12D0" w:rsidRPr="00BA2072">
        <w:rPr>
          <w:rFonts w:ascii="Arial" w:hAnsi="Arial" w:cs="Arial"/>
          <w:i/>
          <w:color w:val="333333"/>
        </w:rPr>
        <w:t>NZ</w:t>
      </w:r>
      <w:r w:rsidRPr="00BA2072">
        <w:rPr>
          <w:rFonts w:ascii="Arial" w:hAnsi="Arial" w:cs="Arial"/>
          <w:i/>
          <w:color w:val="333333"/>
        </w:rPr>
        <w:t>-</w:t>
      </w:r>
      <w:r w:rsidR="008E5627" w:rsidRPr="00BA2072">
        <w:rPr>
          <w:rFonts w:ascii="Arial" w:hAnsi="Arial" w:cs="Arial"/>
          <w:i/>
          <w:color w:val="333333"/>
        </w:rPr>
        <w:t>DRG</w:t>
      </w:r>
      <w:ins w:id="804" w:author="Tracy Thompson" w:date="2016-04-05T13:06:00Z">
        <w:r w:rsidR="00551DC3">
          <w:rPr>
            <w:rFonts w:ascii="Arial" w:hAnsi="Arial" w:cs="Arial"/>
            <w:i/>
            <w:color w:val="333333"/>
          </w:rPr>
          <w:t>7</w:t>
        </w:r>
      </w:ins>
      <w:del w:id="805" w:author="Tracy Thompson" w:date="2016-04-05T13:06:00Z">
        <w:r w:rsidR="008E5627" w:rsidRPr="00BA2072" w:rsidDel="00551DC3">
          <w:rPr>
            <w:rFonts w:ascii="Arial" w:hAnsi="Arial" w:cs="Arial"/>
            <w:i/>
            <w:color w:val="333333"/>
          </w:rPr>
          <w:delText>6</w:delText>
        </w:r>
        <w:r w:rsidR="001470D4" w:rsidRPr="00BA2072" w:rsidDel="00551DC3">
          <w:rPr>
            <w:rFonts w:ascii="Arial" w:hAnsi="Arial" w:cs="Arial"/>
            <w:i/>
            <w:color w:val="333333"/>
          </w:rPr>
          <w:delText>x</w:delText>
        </w:r>
      </w:del>
      <w:r w:rsidR="00C10BA9" w:rsidRPr="00BA2072">
        <w:rPr>
          <w:rFonts w:ascii="Arial" w:hAnsi="Arial" w:cs="Arial"/>
          <w:i/>
          <w:color w:val="333333"/>
        </w:rPr>
        <w:t xml:space="preserve"> </w:t>
      </w:r>
      <w:r w:rsidRPr="00BA2072">
        <w:rPr>
          <w:rFonts w:ascii="Arial" w:hAnsi="Arial" w:cs="Arial"/>
          <w:color w:val="333333"/>
        </w:rPr>
        <w:t xml:space="preserve">is synonymous with </w:t>
      </w:r>
      <w:r w:rsidR="00681306" w:rsidRPr="00BA2072">
        <w:rPr>
          <w:rFonts w:ascii="Arial" w:hAnsi="Arial" w:cs="Arial"/>
          <w:color w:val="333333"/>
        </w:rPr>
        <w:t>AR-DRG</w:t>
      </w:r>
      <w:r w:rsidR="009B1B99">
        <w:rPr>
          <w:rFonts w:ascii="Arial" w:hAnsi="Arial" w:cs="Arial"/>
          <w:color w:val="333333"/>
        </w:rPr>
        <w:t xml:space="preserve"> </w:t>
      </w:r>
      <w:r w:rsidR="00681306" w:rsidRPr="00BA2072">
        <w:rPr>
          <w:rFonts w:ascii="Arial" w:hAnsi="Arial" w:cs="Arial"/>
          <w:color w:val="333333"/>
        </w:rPr>
        <w:t>v</w:t>
      </w:r>
      <w:ins w:id="806" w:author="Tracy Thompson" w:date="2016-04-05T13:06:00Z">
        <w:r w:rsidR="00551DC3">
          <w:rPr>
            <w:rFonts w:ascii="Arial" w:hAnsi="Arial" w:cs="Arial"/>
            <w:color w:val="333333"/>
          </w:rPr>
          <w:t>7.0</w:t>
        </w:r>
      </w:ins>
      <w:del w:id="807" w:author="Tracy Thompson" w:date="2016-04-05T13:06:00Z">
        <w:r w:rsidR="00681306" w:rsidRPr="00BA2072" w:rsidDel="00551DC3">
          <w:rPr>
            <w:rFonts w:ascii="Arial" w:hAnsi="Arial" w:cs="Arial"/>
            <w:color w:val="333333"/>
          </w:rPr>
          <w:delText>6.0x</w:delText>
        </w:r>
      </w:del>
      <w:r w:rsidRPr="00BA2072">
        <w:rPr>
          <w:rFonts w:ascii="Arial" w:hAnsi="Arial" w:cs="Arial"/>
          <w:color w:val="333333"/>
        </w:rPr>
        <w:t>, while DRG_NZ, WIES DRG and NZdrg</w:t>
      </w:r>
      <w:ins w:id="808" w:author="Tracy Thompson" w:date="2016-04-05T13:07:00Z">
        <w:r w:rsidR="00551DC3">
          <w:rPr>
            <w:rFonts w:ascii="Arial" w:hAnsi="Arial" w:cs="Arial"/>
            <w:color w:val="333333"/>
          </w:rPr>
          <w:t>70</w:t>
        </w:r>
      </w:ins>
      <w:del w:id="809" w:author="Tracy Thompson" w:date="2016-04-05T13:07:00Z">
        <w:r w:rsidR="00B80215" w:rsidRPr="00BA2072" w:rsidDel="00551DC3">
          <w:rPr>
            <w:rFonts w:ascii="Arial" w:hAnsi="Arial" w:cs="Arial"/>
            <w:color w:val="333333"/>
          </w:rPr>
          <w:delText>6</w:delText>
        </w:r>
        <w:r w:rsidRPr="00BA2072" w:rsidDel="00551DC3">
          <w:rPr>
            <w:rFonts w:ascii="Arial" w:hAnsi="Arial" w:cs="Arial"/>
            <w:color w:val="333333"/>
          </w:rPr>
          <w:delText>0</w:delText>
        </w:r>
        <w:r w:rsidR="001470D4" w:rsidRPr="00BA2072" w:rsidDel="00551DC3">
          <w:rPr>
            <w:rFonts w:ascii="Arial" w:hAnsi="Arial" w:cs="Arial"/>
            <w:color w:val="333333"/>
          </w:rPr>
          <w:delText>x</w:delText>
        </w:r>
      </w:del>
      <w:r w:rsidRPr="00BA2072">
        <w:rPr>
          <w:rFonts w:ascii="Arial" w:hAnsi="Arial" w:cs="Arial"/>
          <w:color w:val="333333"/>
        </w:rPr>
        <w:t xml:space="preserve"> are synonymous for this classification when adapted to New Zealand.</w:t>
      </w:r>
    </w:p>
    <w:p w:rsidR="00B30D17" w:rsidRPr="00BA2072" w:rsidRDefault="00B30D17" w:rsidP="00B65A2A">
      <w:pPr>
        <w:rPr>
          <w:rFonts w:ascii="Arial" w:hAnsi="Arial" w:cs="Arial"/>
          <w:color w:val="333333"/>
        </w:rPr>
      </w:pPr>
    </w:p>
    <w:tbl>
      <w:tblPr>
        <w:tblW w:w="9727" w:type="dxa"/>
        <w:tblBorders>
          <w:top w:val="single" w:sz="6" w:space="0" w:color="auto"/>
          <w:bottom w:val="single" w:sz="6" w:space="0" w:color="auto"/>
          <w:insideH w:val="single" w:sz="6" w:space="0" w:color="auto"/>
        </w:tblBorders>
        <w:tblLayout w:type="fixed"/>
        <w:tblLook w:val="0000" w:firstRow="0" w:lastRow="0" w:firstColumn="0" w:lastColumn="0" w:noHBand="0" w:noVBand="0"/>
      </w:tblPr>
      <w:tblGrid>
        <w:gridCol w:w="2093"/>
        <w:gridCol w:w="1276"/>
        <w:gridCol w:w="6358"/>
      </w:tblGrid>
      <w:tr w:rsidR="00B65A2A" w:rsidRPr="00877B86" w:rsidTr="0036743A">
        <w:trPr>
          <w:cantSplit/>
          <w:tblHeader/>
        </w:trPr>
        <w:tc>
          <w:tcPr>
            <w:tcW w:w="2093" w:type="dxa"/>
            <w:tcBorders>
              <w:top w:val="single" w:sz="6" w:space="0" w:color="auto"/>
              <w:left w:val="nil"/>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Variable</w:t>
            </w:r>
          </w:p>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(Column Heading)</w:t>
            </w:r>
          </w:p>
        </w:tc>
        <w:tc>
          <w:tcPr>
            <w:tcW w:w="1276" w:type="dxa"/>
            <w:tcBorders>
              <w:top w:val="single" w:sz="6" w:space="0" w:color="auto"/>
              <w:left w:val="single" w:sz="6" w:space="0" w:color="auto"/>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Label</w:t>
            </w:r>
          </w:p>
        </w:tc>
        <w:tc>
          <w:tcPr>
            <w:tcW w:w="6358" w:type="dxa"/>
            <w:tcBorders>
              <w:top w:val="single" w:sz="6" w:space="0" w:color="auto"/>
              <w:left w:val="single" w:sz="6" w:space="0" w:color="auto"/>
              <w:bottom w:val="single" w:sz="6" w:space="0" w:color="auto"/>
              <w:right w:val="nil"/>
            </w:tcBorders>
            <w:shd w:val="clear" w:color="auto" w:fill="202020"/>
          </w:tcPr>
          <w:p w:rsidR="00B65A2A" w:rsidRPr="00877B86" w:rsidRDefault="00B65A2A" w:rsidP="002D55A5">
            <w:pPr>
              <w:pStyle w:val="tabletext"/>
              <w:widowControl/>
              <w:jc w:val="left"/>
              <w:rPr>
                <w:rFonts w:ascii="Arial" w:hAnsi="Arial" w:cs="Arial"/>
                <w:b/>
                <w:sz w:val="20"/>
              </w:rPr>
            </w:pPr>
            <w:r w:rsidRPr="00877B86">
              <w:rPr>
                <w:rFonts w:ascii="Arial" w:hAnsi="Arial" w:cs="Arial"/>
                <w:b/>
                <w:sz w:val="20"/>
              </w:rPr>
              <w:t>Description</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EA12D0" w:rsidP="002D55A5">
            <w:pPr>
              <w:pStyle w:val="tabletext"/>
              <w:widowControl/>
              <w:jc w:val="left"/>
              <w:rPr>
                <w:rFonts w:ascii="Arial" w:hAnsi="Arial" w:cs="Arial"/>
                <w:color w:val="333333"/>
                <w:sz w:val="20"/>
              </w:rPr>
            </w:pPr>
            <w:r w:rsidRPr="00877B86">
              <w:rPr>
                <w:rFonts w:ascii="Arial" w:hAnsi="Arial" w:cs="Arial"/>
                <w:color w:val="333333"/>
                <w:sz w:val="20"/>
              </w:rPr>
              <w:t>New Zealand</w:t>
            </w:r>
            <w:r w:rsidR="00C10BA9" w:rsidRPr="00877B86">
              <w:rPr>
                <w:rFonts w:ascii="Arial" w:hAnsi="Arial" w:cs="Arial"/>
                <w:color w:val="333333"/>
                <w:sz w:val="20"/>
              </w:rPr>
              <w:t xml:space="preserve"> </w:t>
            </w:r>
            <w:r w:rsidR="00B65A2A" w:rsidRPr="00877B86">
              <w:rPr>
                <w:rFonts w:ascii="Arial" w:hAnsi="Arial" w:cs="Arial"/>
                <w:color w:val="333333"/>
                <w:sz w:val="20"/>
              </w:rPr>
              <w:t>DRG</w:t>
            </w:r>
          </w:p>
        </w:tc>
        <w:tc>
          <w:tcPr>
            <w:tcW w:w="1276" w:type="dxa"/>
            <w:tcBorders>
              <w:top w:val="single" w:sz="6" w:space="0" w:color="auto"/>
              <w:left w:val="single" w:sz="6" w:space="0" w:color="auto"/>
              <w:bottom w:val="single" w:sz="6" w:space="0" w:color="auto"/>
              <w:right w:val="nil"/>
            </w:tcBorders>
          </w:tcPr>
          <w:p w:rsidR="00B65A2A" w:rsidRPr="00877B86" w:rsidRDefault="00EA12D0" w:rsidP="00551DC3">
            <w:pPr>
              <w:pStyle w:val="tabletext"/>
              <w:widowControl/>
              <w:jc w:val="left"/>
              <w:rPr>
                <w:rFonts w:ascii="Arial" w:hAnsi="Arial" w:cs="Arial"/>
                <w:color w:val="333333"/>
                <w:sz w:val="20"/>
              </w:rPr>
            </w:pPr>
            <w:r w:rsidRPr="00877B86">
              <w:rPr>
                <w:rFonts w:ascii="Arial" w:hAnsi="Arial" w:cs="Arial"/>
                <w:color w:val="333333"/>
                <w:sz w:val="20"/>
              </w:rPr>
              <w:t>NZ</w:t>
            </w:r>
            <w:r w:rsidR="00B65A2A" w:rsidRPr="00877B86">
              <w:rPr>
                <w:rFonts w:ascii="Arial" w:hAnsi="Arial" w:cs="Arial"/>
                <w:color w:val="333333"/>
                <w:sz w:val="20"/>
              </w:rPr>
              <w:t>-DRG</w:t>
            </w:r>
            <w:ins w:id="810" w:author="Tracy Thompson" w:date="2016-04-05T13:07:00Z">
              <w:r w:rsidR="00551DC3">
                <w:rPr>
                  <w:rFonts w:ascii="Arial" w:hAnsi="Arial" w:cs="Arial"/>
                  <w:color w:val="333333"/>
                  <w:sz w:val="20"/>
                </w:rPr>
                <w:t>7</w:t>
              </w:r>
            </w:ins>
            <w:del w:id="811" w:author="Tracy Thompson" w:date="2016-04-05T13:07:00Z">
              <w:r w:rsidR="008E5627" w:rsidRPr="00877B86" w:rsidDel="00551DC3">
                <w:rPr>
                  <w:rFonts w:ascii="Arial" w:hAnsi="Arial" w:cs="Arial"/>
                  <w:color w:val="333333"/>
                  <w:sz w:val="20"/>
                </w:rPr>
                <w:delText>6</w:delText>
              </w:r>
              <w:r w:rsidR="00180033" w:rsidRPr="00877B86" w:rsidDel="00551DC3">
                <w:rPr>
                  <w:rFonts w:ascii="Arial" w:hAnsi="Arial" w:cs="Arial"/>
                  <w:color w:val="333333"/>
                  <w:sz w:val="20"/>
                </w:rPr>
                <w:delText>x</w:delText>
              </w:r>
            </w:del>
          </w:p>
        </w:tc>
        <w:tc>
          <w:tcPr>
            <w:tcW w:w="6358" w:type="dxa"/>
            <w:tcBorders>
              <w:top w:val="single" w:sz="6" w:space="0" w:color="auto"/>
              <w:left w:val="single" w:sz="6" w:space="0" w:color="auto"/>
              <w:bottom w:val="single" w:sz="6" w:space="0" w:color="auto"/>
              <w:right w:val="nil"/>
            </w:tcBorders>
          </w:tcPr>
          <w:p w:rsidR="00F365D0" w:rsidRPr="00877B86" w:rsidRDefault="00681306" w:rsidP="00551DC3">
            <w:pPr>
              <w:pStyle w:val="tabletext"/>
              <w:widowControl/>
              <w:jc w:val="left"/>
              <w:rPr>
                <w:rFonts w:ascii="Arial" w:hAnsi="Arial" w:cs="Arial"/>
                <w:color w:val="333333"/>
                <w:sz w:val="20"/>
              </w:rPr>
            </w:pPr>
            <w:r w:rsidRPr="00877B86">
              <w:rPr>
                <w:rFonts w:ascii="Arial" w:hAnsi="Arial" w:cs="Arial"/>
                <w:color w:val="333333"/>
                <w:sz w:val="20"/>
              </w:rPr>
              <w:t>AR-DRG</w:t>
            </w:r>
            <w:r w:rsidR="009B1B99">
              <w:rPr>
                <w:rFonts w:ascii="Arial" w:hAnsi="Arial" w:cs="Arial"/>
                <w:color w:val="333333"/>
                <w:sz w:val="20"/>
              </w:rPr>
              <w:t xml:space="preserve"> </w:t>
            </w:r>
            <w:r w:rsidRPr="00877B86">
              <w:rPr>
                <w:rFonts w:ascii="Arial" w:hAnsi="Arial" w:cs="Arial"/>
                <w:color w:val="333333"/>
                <w:sz w:val="20"/>
              </w:rPr>
              <w:t>v</w:t>
            </w:r>
            <w:ins w:id="812" w:author="Tracy Thompson" w:date="2016-04-05T13:07:00Z">
              <w:r w:rsidR="00551DC3">
                <w:rPr>
                  <w:rFonts w:ascii="Arial" w:hAnsi="Arial" w:cs="Arial"/>
                  <w:color w:val="333333"/>
                  <w:sz w:val="20"/>
                </w:rPr>
                <w:t>7.0</w:t>
              </w:r>
            </w:ins>
            <w:del w:id="813" w:author="Tracy Thompson" w:date="2016-04-05T13:07:00Z">
              <w:r w:rsidRPr="00877B86" w:rsidDel="00551DC3">
                <w:rPr>
                  <w:rFonts w:ascii="Arial" w:hAnsi="Arial" w:cs="Arial"/>
                  <w:color w:val="333333"/>
                  <w:sz w:val="20"/>
                </w:rPr>
                <w:delText>6.0x</w:delText>
              </w:r>
            </w:del>
            <w:r w:rsidR="00EA12D0" w:rsidRPr="00877B86">
              <w:rPr>
                <w:rFonts w:ascii="Arial" w:hAnsi="Arial" w:cs="Arial"/>
                <w:color w:val="333333"/>
                <w:sz w:val="20"/>
              </w:rPr>
              <w:t xml:space="preserve"> as adapted for New Zealand</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Mechanical ventilation </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Mvelig</w:t>
            </w:r>
          </w:p>
        </w:tc>
        <w:tc>
          <w:tcPr>
            <w:tcW w:w="6358"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 xml:space="preserve">This describes the way mechanical ventilation severity co-payments are calculated for the </w:t>
            </w:r>
            <w:r w:rsidR="00EA12D0" w:rsidRPr="00877B86">
              <w:rPr>
                <w:rFonts w:ascii="Arial" w:hAnsi="Arial" w:cs="Arial"/>
                <w:color w:val="333333"/>
                <w:sz w:val="20"/>
              </w:rPr>
              <w:t>NZ</w:t>
            </w:r>
            <w:r w:rsidRPr="00877B86">
              <w:rPr>
                <w:rFonts w:ascii="Arial" w:hAnsi="Arial" w:cs="Arial"/>
                <w:color w:val="333333"/>
                <w:sz w:val="20"/>
              </w:rPr>
              <w:t>-DRG</w:t>
            </w:r>
            <w:ins w:id="814" w:author="Tracy Thompson" w:date="2016-04-05T13:07:00Z">
              <w:r w:rsidR="00551DC3">
                <w:rPr>
                  <w:rFonts w:ascii="Arial" w:hAnsi="Arial" w:cs="Arial"/>
                  <w:color w:val="333333"/>
                  <w:sz w:val="20"/>
                </w:rPr>
                <w:t>7</w:t>
              </w:r>
            </w:ins>
            <w:del w:id="815" w:author="Tracy Thompson" w:date="2016-04-05T13:07:00Z">
              <w:r w:rsidR="004B340C" w:rsidRPr="00877B86" w:rsidDel="00551DC3">
                <w:rPr>
                  <w:rFonts w:ascii="Arial" w:hAnsi="Arial" w:cs="Arial"/>
                  <w:color w:val="333333"/>
                  <w:sz w:val="20"/>
                </w:rPr>
                <w:delText>6</w:delText>
              </w:r>
              <w:r w:rsidR="001470D4" w:rsidRPr="00877B86" w:rsidDel="00551DC3">
                <w:rPr>
                  <w:rFonts w:ascii="Arial" w:hAnsi="Arial" w:cs="Arial"/>
                  <w:color w:val="333333"/>
                  <w:sz w:val="20"/>
                </w:rPr>
                <w:delText>x</w:delText>
              </w:r>
            </w:del>
            <w:r w:rsidRPr="00877B86">
              <w:rPr>
                <w:rFonts w:ascii="Arial" w:hAnsi="Arial" w:cs="Arial"/>
                <w:color w:val="333333"/>
                <w:sz w:val="20"/>
              </w:rPr>
              <w:t>. Options are :-</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 xml:space="preserve">D: funded provided at least </w:t>
            </w:r>
            <w:r w:rsidR="009C2191" w:rsidRPr="00877B86">
              <w:rPr>
                <w:rFonts w:ascii="Arial" w:hAnsi="Arial" w:cs="Arial"/>
                <w:color w:val="333333"/>
                <w:sz w:val="20"/>
              </w:rPr>
              <w:t>6</w:t>
            </w:r>
            <w:r w:rsidRPr="00877B86">
              <w:rPr>
                <w:rFonts w:ascii="Arial" w:hAnsi="Arial" w:cs="Arial"/>
                <w:color w:val="333333"/>
                <w:sz w:val="20"/>
              </w:rPr>
              <w:t xml:space="preserve"> hours of ventilation is provided. Patients attract a daily rate of 0.7729 WIES</w:t>
            </w:r>
            <w:r w:rsidR="00CD58F9" w:rsidRPr="00877B86">
              <w:rPr>
                <w:rFonts w:ascii="Arial" w:hAnsi="Arial" w:cs="Arial"/>
                <w:color w:val="333333"/>
                <w:sz w:val="20"/>
              </w:rPr>
              <w:t>.</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 xml:space="preserve">E: </w:t>
            </w:r>
            <w:r w:rsidR="00CD58F9" w:rsidRPr="00877B86">
              <w:rPr>
                <w:rFonts w:ascii="Arial" w:hAnsi="Arial" w:cs="Arial"/>
                <w:color w:val="333333"/>
                <w:sz w:val="20"/>
              </w:rPr>
              <w:t>patients are</w:t>
            </w:r>
            <w:r w:rsidRPr="00877B86">
              <w:rPr>
                <w:rFonts w:ascii="Arial" w:hAnsi="Arial" w:cs="Arial"/>
                <w:color w:val="333333"/>
                <w:sz w:val="20"/>
              </w:rPr>
              <w:t xml:space="preserve"> funded an additional 3.1323 WIES</w:t>
            </w:r>
            <w:r w:rsidR="00CD58F9" w:rsidRPr="00877B86">
              <w:rPr>
                <w:rFonts w:ascii="Arial" w:hAnsi="Arial" w:cs="Arial"/>
                <w:color w:val="333333"/>
                <w:sz w:val="20"/>
              </w:rPr>
              <w:t>.</w:t>
            </w:r>
          </w:p>
          <w:p w:rsidR="00B65A2A" w:rsidRPr="00877B86" w:rsidRDefault="00B65A2A" w:rsidP="0036743A">
            <w:pPr>
              <w:pStyle w:val="tabletext"/>
              <w:widowControl/>
              <w:ind w:left="175"/>
              <w:jc w:val="left"/>
              <w:rPr>
                <w:rFonts w:ascii="Arial" w:hAnsi="Arial" w:cs="Arial"/>
                <w:color w:val="333333"/>
                <w:sz w:val="20"/>
              </w:rPr>
            </w:pPr>
            <w:r w:rsidRPr="00877B86">
              <w:rPr>
                <w:rFonts w:ascii="Arial" w:hAnsi="Arial" w:cs="Arial"/>
                <w:color w:val="333333"/>
                <w:sz w:val="20"/>
              </w:rPr>
              <w:t>4: funded for each day of mechanical ventilation after 4 days. Patients attract a daily rate of 0.7729 WIES.</w:t>
            </w:r>
          </w:p>
          <w:p w:rsidR="009E61C4" w:rsidRPr="00877B86" w:rsidRDefault="00B65A2A" w:rsidP="007D4655">
            <w:pPr>
              <w:pStyle w:val="tabletext"/>
              <w:widowControl/>
              <w:ind w:left="175"/>
              <w:jc w:val="left"/>
              <w:rPr>
                <w:rFonts w:ascii="Arial" w:hAnsi="Arial" w:cs="Arial"/>
                <w:color w:val="333333"/>
                <w:sz w:val="20"/>
              </w:rPr>
            </w:pPr>
            <w:r w:rsidRPr="00877B86">
              <w:rPr>
                <w:rFonts w:ascii="Arial" w:hAnsi="Arial" w:cs="Arial"/>
                <w:color w:val="333333"/>
                <w:sz w:val="20"/>
              </w:rPr>
              <w:t>I: ineligible for mechanical ventilation co-payments</w:t>
            </w:r>
            <w:r w:rsidR="00CD58F9" w:rsidRPr="00877B86">
              <w:rPr>
                <w:rFonts w:ascii="Arial" w:hAnsi="Arial" w:cs="Arial"/>
                <w:color w:val="333333"/>
                <w:sz w:val="20"/>
              </w:rPr>
              <w:t>.</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Other co-payments</w:t>
            </w:r>
          </w:p>
          <w:p w:rsidR="00B65A2A" w:rsidRPr="00877B86" w:rsidRDefault="00B65A2A" w:rsidP="002D55A5">
            <w:pPr>
              <w:pStyle w:val="tabletext"/>
              <w:widowControl/>
              <w:jc w:val="left"/>
              <w:rPr>
                <w:rFonts w:ascii="Arial" w:hAnsi="Arial" w:cs="Arial"/>
                <w:color w:val="333333"/>
                <w:sz w:val="20"/>
              </w:rPr>
            </w:pP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Copay</w:t>
            </w:r>
          </w:p>
        </w:tc>
        <w:tc>
          <w:tcPr>
            <w:tcW w:w="6358" w:type="dxa"/>
            <w:tcBorders>
              <w:top w:val="single" w:sz="6" w:space="0" w:color="auto"/>
              <w:left w:val="single" w:sz="6" w:space="0" w:color="auto"/>
              <w:bottom w:val="single" w:sz="6" w:space="0" w:color="auto"/>
              <w:right w:val="nil"/>
            </w:tcBorders>
          </w:tcPr>
          <w:p w:rsidR="000C4D8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Some groups of patients attract additional funds in rec</w:t>
            </w:r>
            <w:r w:rsidR="00F102EF" w:rsidRPr="00877B86">
              <w:rPr>
                <w:rFonts w:ascii="Arial" w:hAnsi="Arial" w:cs="Arial"/>
                <w:color w:val="333333"/>
                <w:sz w:val="20"/>
              </w:rPr>
              <w:t xml:space="preserve">ognition of their higher costs.  </w:t>
            </w:r>
          </w:p>
          <w:p w:rsidR="000C4D84" w:rsidRPr="00877B86" w:rsidRDefault="000C4D84" w:rsidP="002D55A5">
            <w:pPr>
              <w:pStyle w:val="tabletext"/>
              <w:widowControl/>
              <w:jc w:val="left"/>
              <w:rPr>
                <w:rFonts w:ascii="Arial" w:hAnsi="Arial" w:cs="Arial"/>
                <w:color w:val="333333"/>
                <w:sz w:val="20"/>
              </w:rPr>
            </w:pPr>
          </w:p>
          <w:p w:rsidR="009B1B99"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For New Zealand there are co</w:t>
            </w:r>
            <w:r w:rsidR="009C2191" w:rsidRPr="00877B86">
              <w:rPr>
                <w:rFonts w:ascii="Arial" w:hAnsi="Arial" w:cs="Arial"/>
                <w:color w:val="333333"/>
                <w:sz w:val="20"/>
              </w:rPr>
              <w:t>-</w:t>
            </w:r>
            <w:r w:rsidRPr="00877B86">
              <w:rPr>
                <w:rFonts w:ascii="Arial" w:hAnsi="Arial" w:cs="Arial"/>
                <w:color w:val="333333"/>
                <w:sz w:val="20"/>
              </w:rPr>
              <w:t>payments for AAA stent</w:t>
            </w:r>
            <w:r w:rsidR="00365205" w:rsidRPr="00877B86">
              <w:rPr>
                <w:rFonts w:ascii="Arial" w:hAnsi="Arial" w:cs="Arial"/>
                <w:color w:val="333333"/>
                <w:sz w:val="20"/>
              </w:rPr>
              <w:t>, ASD</w:t>
            </w:r>
            <w:r w:rsidR="009A3470" w:rsidRPr="00877B86">
              <w:rPr>
                <w:rFonts w:ascii="Arial" w:hAnsi="Arial" w:cs="Arial"/>
                <w:color w:val="333333"/>
                <w:sz w:val="20"/>
              </w:rPr>
              <w:t>, EPS</w:t>
            </w:r>
            <w:r w:rsidR="005104A8">
              <w:rPr>
                <w:rFonts w:ascii="Arial" w:hAnsi="Arial" w:cs="Arial"/>
                <w:color w:val="333333"/>
                <w:sz w:val="20"/>
              </w:rPr>
              <w:t xml:space="preserve">, </w:t>
            </w:r>
            <w:r w:rsidRPr="00877B86">
              <w:rPr>
                <w:rFonts w:ascii="Arial" w:hAnsi="Arial" w:cs="Arial"/>
                <w:color w:val="333333"/>
                <w:sz w:val="20"/>
              </w:rPr>
              <w:t>scoliosis implants</w:t>
            </w:r>
            <w:r w:rsidR="007060B4">
              <w:rPr>
                <w:rFonts w:ascii="Arial" w:hAnsi="Arial" w:cs="Arial"/>
                <w:color w:val="333333"/>
                <w:sz w:val="20"/>
              </w:rPr>
              <w:t>, live donor nephrectomy</w:t>
            </w:r>
            <w:r w:rsidR="00AF08EC">
              <w:rPr>
                <w:rFonts w:ascii="Arial" w:hAnsi="Arial" w:cs="Arial"/>
                <w:color w:val="333333"/>
                <w:sz w:val="20"/>
              </w:rPr>
              <w:t xml:space="preserve">, </w:t>
            </w:r>
            <w:del w:id="816" w:author="Tracy Thompson" w:date="2016-09-21T07:01:00Z">
              <w:r w:rsidR="00AF08EC" w:rsidDel="0001703A">
                <w:rPr>
                  <w:rFonts w:ascii="Arial" w:hAnsi="Arial" w:cs="Arial"/>
                  <w:color w:val="333333"/>
                  <w:sz w:val="20"/>
                </w:rPr>
                <w:delText>and</w:delText>
              </w:r>
              <w:r w:rsidR="009874DC" w:rsidDel="0001703A">
                <w:rPr>
                  <w:rFonts w:ascii="Arial" w:hAnsi="Arial" w:cs="Arial"/>
                  <w:color w:val="333333"/>
                  <w:sz w:val="20"/>
                </w:rPr>
                <w:delText xml:space="preserve"> </w:delText>
              </w:r>
            </w:del>
            <w:r w:rsidR="009E61C4">
              <w:rPr>
                <w:rFonts w:ascii="Arial" w:hAnsi="Arial" w:cs="Arial"/>
                <w:color w:val="333333"/>
                <w:sz w:val="20"/>
              </w:rPr>
              <w:t>endovascular treatment</w:t>
            </w:r>
            <w:r w:rsidR="00AF08EC">
              <w:rPr>
                <w:rFonts w:ascii="Arial" w:hAnsi="Arial" w:cs="Arial"/>
                <w:color w:val="333333"/>
                <w:sz w:val="20"/>
              </w:rPr>
              <w:t xml:space="preserve"> of cerebral aneurysms</w:t>
            </w:r>
            <w:ins w:id="817" w:author="Tracy Thompson" w:date="2016-09-21T07:01:00Z">
              <w:r w:rsidR="0001703A">
                <w:rPr>
                  <w:rFonts w:ascii="Arial" w:hAnsi="Arial" w:cs="Arial"/>
                  <w:color w:val="333333"/>
                  <w:sz w:val="20"/>
                </w:rPr>
                <w:t xml:space="preserve">, clot retrieval </w:t>
              </w:r>
              <w:r w:rsidR="00596800">
                <w:rPr>
                  <w:rFonts w:ascii="Arial" w:hAnsi="Arial" w:cs="Arial"/>
                  <w:color w:val="333333"/>
                  <w:sz w:val="20"/>
                </w:rPr>
                <w:t>for treatment of strokes and is</w:t>
              </w:r>
              <w:r w:rsidR="0001703A">
                <w:rPr>
                  <w:rFonts w:ascii="Arial" w:hAnsi="Arial" w:cs="Arial"/>
                  <w:color w:val="333333"/>
                  <w:sz w:val="20"/>
                </w:rPr>
                <w:t>olated limb infusion</w:t>
              </w:r>
            </w:ins>
            <w:ins w:id="818" w:author="Tracy Thompson" w:date="2016-09-22T08:03:00Z">
              <w:r w:rsidR="00A055AE">
                <w:rPr>
                  <w:rFonts w:ascii="Arial" w:hAnsi="Arial" w:cs="Arial"/>
                  <w:color w:val="333333"/>
                  <w:sz w:val="20"/>
                </w:rPr>
                <w:t>s</w:t>
              </w:r>
            </w:ins>
            <w:r w:rsidR="00F102EF" w:rsidRPr="00877B86">
              <w:rPr>
                <w:rFonts w:ascii="Arial" w:hAnsi="Arial" w:cs="Arial"/>
                <w:color w:val="333333"/>
                <w:sz w:val="20"/>
              </w:rPr>
              <w:t xml:space="preserve">.  </w:t>
            </w:r>
            <w:r w:rsidRPr="00877B86">
              <w:rPr>
                <w:rFonts w:ascii="Arial" w:hAnsi="Arial" w:cs="Arial"/>
                <w:color w:val="333333"/>
                <w:sz w:val="20"/>
              </w:rPr>
              <w:t>See Box 1b</w:t>
            </w:r>
            <w:r w:rsidR="007060B4">
              <w:rPr>
                <w:rFonts w:ascii="Arial" w:hAnsi="Arial" w:cs="Arial"/>
                <w:color w:val="333333"/>
                <w:sz w:val="20"/>
              </w:rPr>
              <w:t>, 1c</w:t>
            </w:r>
            <w:r w:rsidR="00A538A7">
              <w:rPr>
                <w:rFonts w:ascii="Arial" w:hAnsi="Arial" w:cs="Arial"/>
                <w:color w:val="333333"/>
                <w:sz w:val="20"/>
              </w:rPr>
              <w:t>,</w:t>
            </w:r>
            <w:r w:rsidR="00AE1B2E">
              <w:rPr>
                <w:rFonts w:ascii="Arial" w:hAnsi="Arial" w:cs="Arial"/>
                <w:color w:val="333333"/>
                <w:sz w:val="20"/>
              </w:rPr>
              <w:t xml:space="preserve"> 1</w:t>
            </w:r>
            <w:r w:rsidR="007060B4">
              <w:rPr>
                <w:rFonts w:ascii="Arial" w:hAnsi="Arial" w:cs="Arial"/>
                <w:color w:val="333333"/>
                <w:sz w:val="20"/>
              </w:rPr>
              <w:t>d</w:t>
            </w:r>
            <w:ins w:id="819" w:author="Tracy Thompson" w:date="2016-09-21T07:02:00Z">
              <w:r w:rsidR="0001703A">
                <w:rPr>
                  <w:rFonts w:ascii="Arial" w:hAnsi="Arial" w:cs="Arial"/>
                  <w:color w:val="333333"/>
                  <w:sz w:val="20"/>
                </w:rPr>
                <w:t>,</w:t>
              </w:r>
            </w:ins>
            <w:r w:rsidR="0001703A">
              <w:rPr>
                <w:rFonts w:ascii="Arial" w:hAnsi="Arial" w:cs="Arial"/>
                <w:color w:val="333333"/>
                <w:sz w:val="20"/>
              </w:rPr>
              <w:t xml:space="preserve"> </w:t>
            </w:r>
            <w:r w:rsidR="00A538A7">
              <w:rPr>
                <w:rFonts w:ascii="Arial" w:hAnsi="Arial" w:cs="Arial"/>
                <w:color w:val="333333"/>
                <w:sz w:val="20"/>
              </w:rPr>
              <w:t>1e</w:t>
            </w:r>
            <w:ins w:id="820" w:author="Tracy Thompson" w:date="2016-09-21T07:02:00Z">
              <w:r w:rsidR="0001703A">
                <w:rPr>
                  <w:rFonts w:ascii="Arial" w:hAnsi="Arial" w:cs="Arial"/>
                  <w:color w:val="333333"/>
                  <w:sz w:val="20"/>
                </w:rPr>
                <w:t xml:space="preserve"> and 1f</w:t>
              </w:r>
            </w:ins>
            <w:r w:rsidR="007060B4">
              <w:rPr>
                <w:rFonts w:ascii="Arial" w:hAnsi="Arial" w:cs="Arial"/>
                <w:color w:val="333333"/>
                <w:sz w:val="20"/>
              </w:rPr>
              <w:t>.</w:t>
            </w:r>
            <w:r w:rsidR="00C10BA9" w:rsidRPr="00877B86">
              <w:rPr>
                <w:rFonts w:ascii="Arial" w:hAnsi="Arial" w:cs="Arial"/>
                <w:color w:val="333333"/>
                <w:sz w:val="20"/>
              </w:rPr>
              <w:t xml:space="preserve"> </w:t>
            </w:r>
          </w:p>
          <w:p w:rsidR="009E61C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Now coelig.</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Low inlier boundary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Lb</w:t>
            </w:r>
          </w:p>
        </w:tc>
        <w:tc>
          <w:tcPr>
            <w:tcW w:w="6358" w:type="dxa"/>
            <w:tcBorders>
              <w:top w:val="single" w:sz="6" w:space="0" w:color="auto"/>
              <w:left w:val="single" w:sz="6" w:space="0" w:color="auto"/>
              <w:bottom w:val="single" w:sz="6" w:space="0" w:color="auto"/>
              <w:right w:val="nil"/>
            </w:tcBorders>
          </w:tcPr>
          <w:p w:rsidR="00E1229E" w:rsidRPr="00877B86" w:rsidRDefault="00B65A2A" w:rsidP="00BB468A">
            <w:pPr>
              <w:pStyle w:val="tabletext"/>
              <w:widowControl/>
              <w:jc w:val="left"/>
              <w:rPr>
                <w:rFonts w:ascii="Arial" w:hAnsi="Arial" w:cs="Arial"/>
                <w:color w:val="333333"/>
                <w:sz w:val="20"/>
              </w:rPr>
            </w:pPr>
            <w:r w:rsidRPr="00877B86">
              <w:rPr>
                <w:rFonts w:ascii="Arial" w:hAnsi="Arial" w:cs="Arial"/>
                <w:color w:val="333333"/>
                <w:sz w:val="20"/>
              </w:rPr>
              <w:t xml:space="preserve">The low length of stay boundary for </w:t>
            </w:r>
            <w:r w:rsidR="001C16C0" w:rsidRPr="00877B86">
              <w:rPr>
                <w:rFonts w:ascii="Arial" w:hAnsi="Arial" w:cs="Arial"/>
                <w:color w:val="333333"/>
                <w:sz w:val="20"/>
              </w:rPr>
              <w:t>inliers.</w:t>
            </w:r>
            <w:r w:rsidR="00BB468A" w:rsidRPr="00877B86">
              <w:rPr>
                <w:rFonts w:ascii="Arial" w:hAnsi="Arial" w:cs="Arial"/>
                <w:color w:val="333333"/>
                <w:sz w:val="20"/>
              </w:rPr>
              <w:t xml:space="preserve"> </w:t>
            </w:r>
            <w:r w:rsidR="001C16C0" w:rsidRPr="00877B86">
              <w:rPr>
                <w:rFonts w:ascii="Arial" w:hAnsi="Arial" w:cs="Arial"/>
                <w:color w:val="333333"/>
                <w:sz w:val="20"/>
              </w:rPr>
              <w:t>Patients</w:t>
            </w:r>
            <w:r w:rsidRPr="00877B86">
              <w:rPr>
                <w:rFonts w:ascii="Arial" w:hAnsi="Arial" w:cs="Arial"/>
                <w:color w:val="333333"/>
                <w:sz w:val="20"/>
              </w:rPr>
              <w:t xml:space="preserve"> with a length of stay less than the low boundary are classed as low outliers. </w:t>
            </w:r>
          </w:p>
          <w:p w:rsidR="00E1229E" w:rsidRPr="00877B86" w:rsidRDefault="00E1229E" w:rsidP="00BB468A">
            <w:pPr>
              <w:pStyle w:val="tabletext"/>
              <w:widowControl/>
              <w:jc w:val="left"/>
              <w:rPr>
                <w:rFonts w:ascii="Arial" w:hAnsi="Arial" w:cs="Arial"/>
                <w:color w:val="333333"/>
                <w:sz w:val="20"/>
              </w:rPr>
            </w:pPr>
          </w:p>
          <w:p w:rsidR="009E61C4" w:rsidRPr="00877B86" w:rsidRDefault="00B65A2A" w:rsidP="00BB468A">
            <w:pPr>
              <w:pStyle w:val="tabletext"/>
              <w:widowControl/>
              <w:jc w:val="left"/>
              <w:rPr>
                <w:rFonts w:ascii="Arial" w:hAnsi="Arial" w:cs="Arial"/>
                <w:color w:val="333333"/>
                <w:sz w:val="20"/>
              </w:rPr>
            </w:pPr>
            <w:r w:rsidRPr="00877B86">
              <w:rPr>
                <w:rFonts w:ascii="Arial" w:hAnsi="Arial" w:cs="Arial"/>
                <w:color w:val="333333"/>
                <w:sz w:val="20"/>
              </w:rPr>
              <w:t xml:space="preserve">For most DRG_NZs the low boundary has been set at a third of the estimated average length of stay for the DRG_NZ. </w:t>
            </w:r>
            <w:r w:rsidR="009B1B99">
              <w:rPr>
                <w:rFonts w:ascii="Arial" w:hAnsi="Arial" w:cs="Arial"/>
                <w:color w:val="333333"/>
                <w:sz w:val="20"/>
              </w:rPr>
              <w:t xml:space="preserve"> </w:t>
            </w:r>
            <w:r w:rsidRPr="00877B86">
              <w:rPr>
                <w:rFonts w:ascii="Arial" w:hAnsi="Arial" w:cs="Arial"/>
                <w:color w:val="333333"/>
                <w:sz w:val="20"/>
              </w:rPr>
              <w:t>Boundaries are truncated to the nearest whole number.</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High inlier boundary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Hb</w:t>
            </w:r>
          </w:p>
        </w:tc>
        <w:tc>
          <w:tcPr>
            <w:tcW w:w="6358" w:type="dxa"/>
            <w:tcBorders>
              <w:top w:val="single" w:sz="6" w:space="0" w:color="auto"/>
              <w:left w:val="single" w:sz="6" w:space="0" w:color="auto"/>
              <w:bottom w:val="single" w:sz="6" w:space="0" w:color="auto"/>
              <w:right w:val="nil"/>
            </w:tcBorders>
          </w:tcPr>
          <w:p w:rsidR="00E1229E"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The high lengt</w:t>
            </w:r>
            <w:r w:rsidR="00F102EF" w:rsidRPr="00877B86">
              <w:rPr>
                <w:rFonts w:ascii="Arial" w:hAnsi="Arial" w:cs="Arial"/>
                <w:color w:val="333333"/>
                <w:sz w:val="20"/>
              </w:rPr>
              <w:t xml:space="preserve">h of stay boundary for inliers.  </w:t>
            </w:r>
            <w:r w:rsidRPr="00877B86">
              <w:rPr>
                <w:rFonts w:ascii="Arial" w:hAnsi="Arial" w:cs="Arial"/>
                <w:color w:val="333333"/>
                <w:sz w:val="20"/>
              </w:rPr>
              <w:t>Patients with a length of stay greater than the high boundar</w:t>
            </w:r>
            <w:r w:rsidR="00F102EF" w:rsidRPr="00877B86">
              <w:rPr>
                <w:rFonts w:ascii="Arial" w:hAnsi="Arial" w:cs="Arial"/>
                <w:color w:val="333333"/>
                <w:sz w:val="20"/>
              </w:rPr>
              <w:t xml:space="preserve">y are classed as high outliers.  </w:t>
            </w:r>
          </w:p>
          <w:p w:rsidR="00E1229E" w:rsidRPr="00877B86" w:rsidRDefault="00E1229E" w:rsidP="002D55A5">
            <w:pPr>
              <w:pStyle w:val="tabletext"/>
              <w:widowControl/>
              <w:jc w:val="left"/>
              <w:rPr>
                <w:rFonts w:ascii="Arial" w:hAnsi="Arial" w:cs="Arial"/>
                <w:color w:val="333333"/>
                <w:sz w:val="20"/>
              </w:rPr>
            </w:pPr>
          </w:p>
          <w:p w:rsidR="009E61C4"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For most DRG_NZs the high boundary has been set at three times the estimated average</w:t>
            </w:r>
            <w:r w:rsidR="00F102EF" w:rsidRPr="00877B86">
              <w:rPr>
                <w:rFonts w:ascii="Arial" w:hAnsi="Arial" w:cs="Arial"/>
                <w:color w:val="333333"/>
                <w:sz w:val="20"/>
              </w:rPr>
              <w:t xml:space="preserve"> length of stay for the DRG_NZ.  </w:t>
            </w:r>
            <w:r w:rsidRPr="00877B86">
              <w:rPr>
                <w:rFonts w:ascii="Arial" w:hAnsi="Arial" w:cs="Arial"/>
                <w:color w:val="333333"/>
                <w:sz w:val="20"/>
              </w:rPr>
              <w:t>Boundaries are rounded to the nearest whole number.</w:t>
            </w:r>
          </w:p>
        </w:tc>
      </w:tr>
      <w:tr w:rsidR="00B65A2A" w:rsidRPr="00877B86" w:rsidTr="0036743A">
        <w:trPr>
          <w:cantSplit/>
        </w:trPr>
        <w:tc>
          <w:tcPr>
            <w:tcW w:w="2093" w:type="dxa"/>
            <w:tcBorders>
              <w:top w:val="single" w:sz="6" w:space="0" w:color="auto"/>
              <w:left w:val="nil"/>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Inlier average length of stay</w:t>
            </w:r>
          </w:p>
        </w:tc>
        <w:tc>
          <w:tcPr>
            <w:tcW w:w="1276"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alos</w:t>
            </w:r>
          </w:p>
        </w:tc>
        <w:tc>
          <w:tcPr>
            <w:tcW w:w="6358" w:type="dxa"/>
            <w:tcBorders>
              <w:top w:val="single" w:sz="6" w:space="0" w:color="auto"/>
              <w:left w:val="single" w:sz="6" w:space="0" w:color="auto"/>
              <w:bottom w:val="single" w:sz="6"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The average length of stay (days) for inliers.</w:t>
            </w:r>
          </w:p>
          <w:p w:rsidR="00B65A2A" w:rsidRPr="00877B86" w:rsidRDefault="00B65A2A" w:rsidP="002D55A5">
            <w:pPr>
              <w:pStyle w:val="tabletext"/>
              <w:widowControl/>
              <w:jc w:val="left"/>
              <w:rPr>
                <w:rFonts w:ascii="Arial" w:hAnsi="Arial" w:cs="Arial"/>
                <w:color w:val="333333"/>
                <w:sz w:val="20"/>
              </w:rPr>
            </w:pPr>
          </w:p>
        </w:tc>
      </w:tr>
      <w:tr w:rsidR="00B65A2A" w:rsidRPr="00877B86" w:rsidTr="0036743A">
        <w:trPr>
          <w:cantSplit/>
          <w:trHeight w:val="453"/>
        </w:trPr>
        <w:tc>
          <w:tcPr>
            <w:tcW w:w="2093" w:type="dxa"/>
            <w:tcBorders>
              <w:top w:val="single" w:sz="6" w:space="0" w:color="auto"/>
              <w:left w:val="nil"/>
              <w:bottom w:val="single" w:sz="4" w:space="0" w:color="auto"/>
              <w:right w:val="nil"/>
            </w:tcBorders>
          </w:tcPr>
          <w:p w:rsidR="00B65A2A" w:rsidRPr="00877B86" w:rsidRDefault="00EA12D0" w:rsidP="00A055AE">
            <w:pPr>
              <w:pStyle w:val="tabletext"/>
              <w:widowControl/>
              <w:jc w:val="left"/>
              <w:rPr>
                <w:rFonts w:ascii="Arial" w:hAnsi="Arial" w:cs="Arial"/>
                <w:color w:val="333333"/>
                <w:sz w:val="20"/>
              </w:rPr>
            </w:pPr>
            <w:r w:rsidRPr="00877B86">
              <w:rPr>
                <w:rFonts w:ascii="Arial" w:hAnsi="Arial" w:cs="Arial"/>
                <w:color w:val="333333"/>
                <w:sz w:val="20"/>
              </w:rPr>
              <w:t>NZ</w:t>
            </w:r>
            <w:r w:rsidR="00B65A2A" w:rsidRPr="00877B86">
              <w:rPr>
                <w:rFonts w:ascii="Arial" w:hAnsi="Arial" w:cs="Arial"/>
                <w:color w:val="333333"/>
                <w:sz w:val="20"/>
              </w:rPr>
              <w:t>-DRG</w:t>
            </w:r>
            <w:ins w:id="821" w:author="Tracy Thompson" w:date="2016-09-22T08:05:00Z">
              <w:r w:rsidR="00A055AE">
                <w:rPr>
                  <w:rFonts w:ascii="Arial" w:hAnsi="Arial" w:cs="Arial"/>
                  <w:color w:val="333333"/>
                  <w:sz w:val="20"/>
                </w:rPr>
                <w:t>7</w:t>
              </w:r>
            </w:ins>
            <w:del w:id="822" w:author="Tracy Thompson" w:date="2016-09-22T08:05:00Z">
              <w:r w:rsidR="009C2191" w:rsidRPr="00877B86" w:rsidDel="00A055AE">
                <w:rPr>
                  <w:rFonts w:ascii="Arial" w:hAnsi="Arial" w:cs="Arial"/>
                  <w:color w:val="333333"/>
                  <w:sz w:val="20"/>
                </w:rPr>
                <w:delText>6</w:delText>
              </w:r>
              <w:r w:rsidR="001470D4" w:rsidRPr="00877B86" w:rsidDel="00A055AE">
                <w:rPr>
                  <w:rFonts w:ascii="Arial" w:hAnsi="Arial" w:cs="Arial"/>
                  <w:color w:val="333333"/>
                  <w:sz w:val="20"/>
                </w:rPr>
                <w:delText>x</w:delText>
              </w:r>
            </w:del>
            <w:r w:rsidR="00B65A2A" w:rsidRPr="00877B86">
              <w:rPr>
                <w:rFonts w:ascii="Arial" w:hAnsi="Arial" w:cs="Arial"/>
                <w:color w:val="333333"/>
                <w:sz w:val="20"/>
              </w:rPr>
              <w:t xml:space="preserve"> designation</w:t>
            </w:r>
          </w:p>
        </w:tc>
        <w:tc>
          <w:tcPr>
            <w:tcW w:w="1276" w:type="dxa"/>
            <w:tcBorders>
              <w:top w:val="single" w:sz="6" w:space="0" w:color="auto"/>
              <w:left w:val="single" w:sz="6" w:space="0" w:color="auto"/>
              <w:bottom w:val="single" w:sz="4"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Sd_od</w:t>
            </w:r>
          </w:p>
        </w:tc>
        <w:tc>
          <w:tcPr>
            <w:tcW w:w="6358" w:type="dxa"/>
            <w:tcBorders>
              <w:top w:val="single" w:sz="6" w:space="0" w:color="auto"/>
              <w:left w:val="single" w:sz="6" w:space="0" w:color="auto"/>
              <w:bottom w:val="single" w:sz="4" w:space="0" w:color="auto"/>
              <w:right w:val="nil"/>
            </w:tcBorders>
          </w:tcPr>
          <w:p w:rsidR="00B65A2A" w:rsidRPr="00877B86" w:rsidRDefault="00B65A2A" w:rsidP="002D55A5">
            <w:pPr>
              <w:pStyle w:val="tabletext"/>
              <w:widowControl/>
              <w:jc w:val="left"/>
              <w:rPr>
                <w:rFonts w:ascii="Arial" w:hAnsi="Arial" w:cs="Arial"/>
                <w:color w:val="333333"/>
                <w:sz w:val="20"/>
              </w:rPr>
            </w:pPr>
            <w:r w:rsidRPr="00877B86">
              <w:rPr>
                <w:rFonts w:ascii="Arial" w:hAnsi="Arial" w:cs="Arial"/>
                <w:color w:val="333333"/>
                <w:sz w:val="20"/>
              </w:rPr>
              <w:t>Flag for designated sameday (S</w:t>
            </w:r>
            <w:r w:rsidR="0093404A">
              <w:rPr>
                <w:rFonts w:ascii="Arial" w:hAnsi="Arial" w:cs="Arial"/>
                <w:color w:val="333333"/>
                <w:sz w:val="20"/>
              </w:rPr>
              <w:t>D</w:t>
            </w:r>
            <w:r w:rsidRPr="00877B86">
              <w:rPr>
                <w:rFonts w:ascii="Arial" w:hAnsi="Arial" w:cs="Arial"/>
                <w:color w:val="333333"/>
                <w:sz w:val="20"/>
              </w:rPr>
              <w:t>) or one day (</w:t>
            </w:r>
            <w:r w:rsidR="0093404A">
              <w:rPr>
                <w:rFonts w:ascii="Arial" w:hAnsi="Arial" w:cs="Arial"/>
                <w:color w:val="333333"/>
                <w:sz w:val="20"/>
              </w:rPr>
              <w:t>OD</w:t>
            </w:r>
            <w:r w:rsidRPr="00877B86">
              <w:rPr>
                <w:rFonts w:ascii="Arial" w:hAnsi="Arial" w:cs="Arial"/>
                <w:color w:val="333333"/>
                <w:sz w:val="20"/>
              </w:rPr>
              <w:t xml:space="preserve">) </w:t>
            </w:r>
            <w:r w:rsidR="00EA12D0" w:rsidRPr="00877B86">
              <w:rPr>
                <w:rFonts w:ascii="Arial" w:hAnsi="Arial" w:cs="Arial"/>
                <w:color w:val="333333"/>
                <w:sz w:val="20"/>
              </w:rPr>
              <w:t>NZ</w:t>
            </w:r>
            <w:r w:rsidRPr="00877B86">
              <w:rPr>
                <w:rFonts w:ascii="Arial" w:hAnsi="Arial" w:cs="Arial"/>
                <w:color w:val="333333"/>
                <w:sz w:val="20"/>
              </w:rPr>
              <w:t>-DRG</w:t>
            </w:r>
            <w:ins w:id="823" w:author="Tracy Thompson" w:date="2016-04-05T13:07:00Z">
              <w:r w:rsidR="00551DC3">
                <w:rPr>
                  <w:rFonts w:ascii="Arial" w:hAnsi="Arial" w:cs="Arial"/>
                  <w:color w:val="333333"/>
                  <w:sz w:val="20"/>
                </w:rPr>
                <w:t>7</w:t>
              </w:r>
            </w:ins>
            <w:ins w:id="824" w:author="Tracy Thompson" w:date="2016-09-22T08:06:00Z">
              <w:r w:rsidR="00A055AE">
                <w:rPr>
                  <w:rFonts w:ascii="Arial" w:hAnsi="Arial" w:cs="Arial"/>
                  <w:color w:val="333333"/>
                  <w:sz w:val="20"/>
                </w:rPr>
                <w:t>s</w:t>
              </w:r>
            </w:ins>
            <w:del w:id="825" w:author="Tracy Thompson" w:date="2016-04-05T13:07:00Z">
              <w:r w:rsidR="004B340C" w:rsidRPr="00877B86" w:rsidDel="00551DC3">
                <w:rPr>
                  <w:rFonts w:ascii="Arial" w:hAnsi="Arial" w:cs="Arial"/>
                  <w:color w:val="333333"/>
                  <w:sz w:val="20"/>
                </w:rPr>
                <w:delText>6</w:delText>
              </w:r>
              <w:r w:rsidR="001470D4" w:rsidRPr="00877B86" w:rsidDel="00551DC3">
                <w:rPr>
                  <w:rFonts w:ascii="Arial" w:hAnsi="Arial" w:cs="Arial"/>
                  <w:color w:val="333333"/>
                  <w:sz w:val="20"/>
                </w:rPr>
                <w:delText>x</w:delText>
              </w:r>
              <w:r w:rsidRPr="00877B86" w:rsidDel="00551DC3">
                <w:rPr>
                  <w:rFonts w:ascii="Arial" w:hAnsi="Arial" w:cs="Arial"/>
                  <w:color w:val="333333"/>
                  <w:sz w:val="20"/>
                </w:rPr>
                <w:delText>s</w:delText>
              </w:r>
            </w:del>
          </w:p>
          <w:p w:rsidR="00B65A2A" w:rsidRPr="00877B86" w:rsidRDefault="00B65A2A" w:rsidP="002D55A5">
            <w:pPr>
              <w:pStyle w:val="tabletext"/>
              <w:widowControl/>
              <w:jc w:val="left"/>
              <w:rPr>
                <w:rFonts w:ascii="Arial" w:hAnsi="Arial" w:cs="Arial"/>
                <w:color w:val="333333"/>
                <w:sz w:val="20"/>
              </w:rPr>
            </w:pPr>
          </w:p>
        </w:tc>
      </w:tr>
      <w:tr w:rsidR="007D407E" w:rsidRPr="00877B86" w:rsidTr="0036743A">
        <w:trPr>
          <w:cantSplit/>
        </w:trPr>
        <w:tc>
          <w:tcPr>
            <w:tcW w:w="2093" w:type="dxa"/>
            <w:tcBorders>
              <w:top w:val="single" w:sz="4" w:space="0" w:color="auto"/>
              <w:left w:val="nil"/>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Inlier weight</w:t>
            </w:r>
          </w:p>
        </w:tc>
        <w:tc>
          <w:tcPr>
            <w:tcW w:w="1276" w:type="dxa"/>
            <w:tcBorders>
              <w:top w:val="single" w:sz="4" w:space="0" w:color="auto"/>
              <w:left w:val="single" w:sz="6" w:space="0" w:color="auto"/>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md_in</w:t>
            </w:r>
          </w:p>
        </w:tc>
        <w:tc>
          <w:tcPr>
            <w:tcW w:w="6358" w:type="dxa"/>
            <w:tcBorders>
              <w:top w:val="single" w:sz="4" w:space="0" w:color="auto"/>
              <w:left w:val="single" w:sz="6" w:space="0" w:color="auto"/>
              <w:bottom w:val="single" w:sz="6" w:space="0" w:color="auto"/>
              <w:right w:val="nil"/>
            </w:tcBorders>
          </w:tcPr>
          <w:p w:rsidR="007D407E" w:rsidRPr="00877B86" w:rsidRDefault="007D407E" w:rsidP="000B1DD1">
            <w:pPr>
              <w:pStyle w:val="tabletext"/>
              <w:widowControl/>
              <w:jc w:val="left"/>
              <w:rPr>
                <w:rFonts w:ascii="Arial" w:hAnsi="Arial" w:cs="Arial"/>
                <w:color w:val="333333"/>
                <w:sz w:val="20"/>
              </w:rPr>
            </w:pPr>
            <w:r w:rsidRPr="00877B86">
              <w:rPr>
                <w:rFonts w:ascii="Arial" w:hAnsi="Arial" w:cs="Arial"/>
                <w:color w:val="333333"/>
                <w:sz w:val="20"/>
              </w:rPr>
              <w:t>The inlier multiday weight is used to allocate WIES to inliers that have a length of stay of at least two days.</w:t>
            </w:r>
          </w:p>
          <w:p w:rsidR="007D407E" w:rsidRPr="00877B86" w:rsidRDefault="007D407E" w:rsidP="000B1DD1">
            <w:pPr>
              <w:pStyle w:val="tabletext"/>
              <w:widowControl/>
              <w:jc w:val="left"/>
              <w:rPr>
                <w:rFonts w:ascii="Arial" w:hAnsi="Arial" w:cs="Arial"/>
                <w:color w:val="333333"/>
                <w:sz w:val="20"/>
              </w:rPr>
            </w:pPr>
          </w:p>
          <w:p w:rsidR="009E61C4" w:rsidRPr="00877B86" w:rsidRDefault="007D407E" w:rsidP="00551DC3">
            <w:pPr>
              <w:pStyle w:val="tabletext"/>
              <w:widowControl/>
              <w:jc w:val="left"/>
              <w:rPr>
                <w:rFonts w:ascii="Arial" w:hAnsi="Arial" w:cs="Arial"/>
                <w:color w:val="333333"/>
                <w:sz w:val="20"/>
              </w:rPr>
            </w:pPr>
            <w:r w:rsidRPr="00877B86">
              <w:rPr>
                <w:rFonts w:ascii="Arial" w:hAnsi="Arial" w:cs="Arial"/>
                <w:color w:val="333333"/>
                <w:sz w:val="20"/>
              </w:rPr>
              <w:t>For designated NZ-DRG</w:t>
            </w:r>
            <w:ins w:id="826" w:author="Tracy Thompson" w:date="2016-04-05T13:07:00Z">
              <w:r w:rsidR="00551DC3">
                <w:rPr>
                  <w:rFonts w:ascii="Arial" w:hAnsi="Arial" w:cs="Arial"/>
                  <w:color w:val="333333"/>
                  <w:sz w:val="20"/>
                </w:rPr>
                <w:t>7s</w:t>
              </w:r>
            </w:ins>
            <w:del w:id="827" w:author="Tracy Thompson" w:date="2016-04-05T13:07:00Z">
              <w:r w:rsidRPr="00877B86" w:rsidDel="00551DC3">
                <w:rPr>
                  <w:rFonts w:ascii="Arial" w:hAnsi="Arial" w:cs="Arial"/>
                  <w:color w:val="333333"/>
                  <w:sz w:val="20"/>
                </w:rPr>
                <w:delText>6xs</w:delText>
              </w:r>
            </w:del>
            <w:r w:rsidRPr="00877B86">
              <w:rPr>
                <w:rFonts w:ascii="Arial" w:hAnsi="Arial" w:cs="Arial"/>
                <w:color w:val="333333"/>
                <w:sz w:val="20"/>
              </w:rPr>
              <w:t>, sameday/one day patients are excluded when deriving the inlier multiday weight.</w:t>
            </w:r>
          </w:p>
        </w:tc>
      </w:tr>
      <w:tr w:rsidR="0036743A" w:rsidRPr="00877B86" w:rsidTr="0036743A">
        <w:trPr>
          <w:cantSplit/>
        </w:trPr>
        <w:tc>
          <w:tcPr>
            <w:tcW w:w="2093" w:type="dxa"/>
            <w:tcBorders>
              <w:top w:val="single" w:sz="4" w:space="0" w:color="auto"/>
              <w:left w:val="nil"/>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br w:type="page"/>
              <w:t>Sameday weight</w:t>
            </w:r>
          </w:p>
          <w:p w:rsidR="0036743A" w:rsidRPr="00877B86" w:rsidRDefault="0036743A" w:rsidP="0036743A">
            <w:pPr>
              <w:pStyle w:val="tabletext"/>
              <w:widowControl/>
              <w:jc w:val="left"/>
              <w:rPr>
                <w:rFonts w:ascii="Arial" w:hAnsi="Arial" w:cs="Arial"/>
                <w:color w:val="333333"/>
                <w:sz w:val="20"/>
              </w:rPr>
            </w:pPr>
          </w:p>
        </w:tc>
        <w:tc>
          <w:tcPr>
            <w:tcW w:w="1276" w:type="dxa"/>
            <w:tcBorders>
              <w:top w:val="single" w:sz="4" w:space="0" w:color="auto"/>
              <w:left w:val="single" w:sz="6" w:space="0" w:color="auto"/>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Sd</w:t>
            </w:r>
          </w:p>
        </w:tc>
        <w:tc>
          <w:tcPr>
            <w:tcW w:w="6358" w:type="dxa"/>
            <w:tcBorders>
              <w:top w:val="single" w:sz="4" w:space="0" w:color="auto"/>
              <w:left w:val="single" w:sz="6" w:space="0" w:color="auto"/>
              <w:bottom w:val="single" w:sz="6" w:space="0" w:color="auto"/>
              <w:right w:val="nil"/>
            </w:tcBorders>
          </w:tcPr>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used to allocate WIES to episodes where patients are admitted and discharged on the sameday.  Depending upon the NZ-DRG</w:t>
            </w:r>
            <w:ins w:id="828" w:author="Tracy Thompson" w:date="2016-04-05T13:08:00Z">
              <w:r w:rsidR="00551DC3">
                <w:rPr>
                  <w:rFonts w:ascii="Arial" w:hAnsi="Arial" w:cs="Arial"/>
                  <w:color w:val="333333"/>
                  <w:sz w:val="20"/>
                </w:rPr>
                <w:t>7</w:t>
              </w:r>
            </w:ins>
            <w:del w:id="829" w:author="Tracy Thompson" w:date="2016-04-05T13:08:00Z">
              <w:r w:rsidRPr="00877B86" w:rsidDel="00551DC3">
                <w:rPr>
                  <w:rFonts w:ascii="Arial" w:hAnsi="Arial" w:cs="Arial"/>
                  <w:color w:val="333333"/>
                  <w:sz w:val="20"/>
                </w:rPr>
                <w:delText>6x</w:delText>
              </w:r>
            </w:del>
            <w:r w:rsidRPr="00877B86">
              <w:rPr>
                <w:rFonts w:ascii="Arial" w:hAnsi="Arial" w:cs="Arial"/>
                <w:color w:val="333333"/>
                <w:sz w:val="20"/>
              </w:rPr>
              <w:t>, sameday patients may be either low outliers or inliers:-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Designated Sameday</w:t>
            </w:r>
            <w:r w:rsidR="00AF08EC">
              <w:rPr>
                <w:rFonts w:ascii="Arial" w:hAnsi="Arial" w:cs="Arial"/>
                <w:color w:val="333333"/>
                <w:sz w:val="20"/>
                <w:u w:val="single"/>
              </w:rPr>
              <w:t>/Oneday</w:t>
            </w:r>
            <w:r w:rsidRPr="0036743A">
              <w:rPr>
                <w:rFonts w:ascii="Arial" w:hAnsi="Arial" w:cs="Arial"/>
                <w:color w:val="333333"/>
                <w:sz w:val="20"/>
                <w:u w:val="single"/>
              </w:rPr>
              <w:t xml:space="preserve"> NZ-DRG</w:t>
            </w:r>
            <w:ins w:id="830" w:author="Tracy Thompson" w:date="2016-04-05T13:08:00Z">
              <w:r w:rsidR="00551DC3">
                <w:rPr>
                  <w:rFonts w:ascii="Arial" w:hAnsi="Arial" w:cs="Arial"/>
                  <w:color w:val="333333"/>
                  <w:sz w:val="20"/>
                  <w:u w:val="single"/>
                </w:rPr>
                <w:t>7s</w:t>
              </w:r>
            </w:ins>
            <w:del w:id="831" w:author="Tracy Thompson" w:date="2016-04-05T13:08:00Z">
              <w:r w:rsidRPr="0036743A" w:rsidDel="00551DC3">
                <w:rPr>
                  <w:rFonts w:ascii="Arial" w:hAnsi="Arial" w:cs="Arial"/>
                  <w:color w:val="333333"/>
                  <w:sz w:val="20"/>
                  <w:u w:val="single"/>
                </w:rPr>
                <w:delText>6xs</w:delText>
              </w:r>
            </w:del>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based on the costs of sameday patients.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w:t>
            </w:r>
            <w:ins w:id="832" w:author="Tracy Thompson" w:date="2016-04-05T13:08:00Z">
              <w:r w:rsidR="00551DC3">
                <w:rPr>
                  <w:rFonts w:ascii="Arial" w:hAnsi="Arial" w:cs="Arial"/>
                  <w:color w:val="333333"/>
                  <w:sz w:val="20"/>
                  <w:u w:val="single"/>
                </w:rPr>
                <w:t>7s</w:t>
              </w:r>
            </w:ins>
            <w:del w:id="833" w:author="Tracy Thompson" w:date="2016-04-05T13:08:00Z">
              <w:r w:rsidRPr="0036743A" w:rsidDel="00551DC3">
                <w:rPr>
                  <w:rFonts w:ascii="Arial" w:hAnsi="Arial" w:cs="Arial"/>
                  <w:color w:val="333333"/>
                  <w:sz w:val="20"/>
                  <w:u w:val="single"/>
                </w:rPr>
                <w:delText>6x</w:delText>
              </w:r>
            </w:del>
            <w:del w:id="834" w:author="Tracy Thompson" w:date="2016-11-21T07:23:00Z">
              <w:r w:rsidRPr="0036743A" w:rsidDel="00BA2BD1">
                <w:rPr>
                  <w:rFonts w:ascii="Arial" w:hAnsi="Arial" w:cs="Arial"/>
                  <w:color w:val="333333"/>
                  <w:sz w:val="20"/>
                  <w:u w:val="single"/>
                </w:rPr>
                <w:delText>s</w:delText>
              </w:r>
            </w:del>
            <w:r w:rsidRPr="0036743A">
              <w:rPr>
                <w:rFonts w:ascii="Arial" w:hAnsi="Arial" w:cs="Arial"/>
                <w:color w:val="333333"/>
                <w:sz w:val="20"/>
                <w:u w:val="single"/>
              </w:rPr>
              <w:t xml:space="preserve"> with a low boundary of zero days</w:t>
            </w:r>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set at the multiday inlier weight.</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w:t>
            </w:r>
            <w:ins w:id="835" w:author="Tracy Thompson" w:date="2016-04-05T13:08:00Z">
              <w:r w:rsidR="00551DC3">
                <w:rPr>
                  <w:rFonts w:ascii="Arial" w:hAnsi="Arial" w:cs="Arial"/>
                  <w:color w:val="333333"/>
                  <w:sz w:val="20"/>
                  <w:u w:val="single"/>
                </w:rPr>
                <w:t>7s</w:t>
              </w:r>
            </w:ins>
            <w:del w:id="836" w:author="Tracy Thompson" w:date="2016-04-05T13:08:00Z">
              <w:r w:rsidRPr="0036743A" w:rsidDel="00551DC3">
                <w:rPr>
                  <w:rFonts w:ascii="Arial" w:hAnsi="Arial" w:cs="Arial"/>
                  <w:color w:val="333333"/>
                  <w:sz w:val="20"/>
                  <w:u w:val="single"/>
                </w:rPr>
                <w:delText>6xs</w:delText>
              </w:r>
            </w:del>
            <w:r w:rsidRPr="0036743A">
              <w:rPr>
                <w:rFonts w:ascii="Arial" w:hAnsi="Arial" w:cs="Arial"/>
                <w:color w:val="333333"/>
                <w:sz w:val="20"/>
                <w:u w:val="single"/>
              </w:rPr>
              <w:t xml:space="preserve"> with a low boundary of 1 day</w:t>
            </w:r>
          </w:p>
          <w:p w:rsidR="0036743A" w:rsidRPr="00877B86" w:rsidRDefault="0036743A" w:rsidP="0036743A">
            <w:pPr>
              <w:pStyle w:val="tabletext"/>
              <w:widowControl/>
              <w:jc w:val="left"/>
              <w:rPr>
                <w:rFonts w:ascii="Arial" w:hAnsi="Arial" w:cs="Arial"/>
                <w:color w:val="333333"/>
                <w:sz w:val="20"/>
              </w:rPr>
            </w:pPr>
            <w:r w:rsidRPr="00877B86">
              <w:rPr>
                <w:rFonts w:ascii="Arial" w:hAnsi="Arial" w:cs="Arial"/>
                <w:color w:val="333333"/>
                <w:sz w:val="20"/>
              </w:rPr>
              <w:t>The sameday weight is set based on the average cost of inliers.  For medical DRGs the weight is set at half of the inlier average cost and for procedural DRGs is based on 100% of theatre and prosthesis costs and 50% of the average of other costs.</w:t>
            </w:r>
          </w:p>
          <w:p w:rsidR="0036743A" w:rsidRPr="0036743A" w:rsidRDefault="0036743A" w:rsidP="0036743A">
            <w:pPr>
              <w:pStyle w:val="tabletext"/>
              <w:widowControl/>
              <w:jc w:val="left"/>
              <w:rPr>
                <w:rFonts w:ascii="Arial" w:hAnsi="Arial" w:cs="Arial"/>
                <w:color w:val="333333"/>
                <w:sz w:val="20"/>
              </w:rPr>
            </w:pPr>
          </w:p>
          <w:p w:rsidR="0036743A" w:rsidRPr="0036743A" w:rsidRDefault="0036743A" w:rsidP="0036743A">
            <w:pPr>
              <w:pStyle w:val="tabletext"/>
              <w:widowControl/>
              <w:jc w:val="left"/>
              <w:rPr>
                <w:rFonts w:ascii="Arial" w:hAnsi="Arial" w:cs="Arial"/>
                <w:color w:val="333333"/>
                <w:sz w:val="20"/>
                <w:u w:val="single"/>
              </w:rPr>
            </w:pPr>
            <w:r w:rsidRPr="0036743A">
              <w:rPr>
                <w:rFonts w:ascii="Arial" w:hAnsi="Arial" w:cs="Arial"/>
                <w:color w:val="333333"/>
                <w:sz w:val="20"/>
                <w:u w:val="single"/>
              </w:rPr>
              <w:t>Non-Same Day</w:t>
            </w:r>
            <w:r w:rsidR="00AF08EC">
              <w:rPr>
                <w:rFonts w:ascii="Arial" w:hAnsi="Arial" w:cs="Arial"/>
                <w:color w:val="333333"/>
                <w:sz w:val="20"/>
                <w:u w:val="single"/>
              </w:rPr>
              <w:t>/One Day</w:t>
            </w:r>
            <w:r w:rsidRPr="0036743A">
              <w:rPr>
                <w:rFonts w:ascii="Arial" w:hAnsi="Arial" w:cs="Arial"/>
                <w:color w:val="333333"/>
                <w:sz w:val="20"/>
                <w:u w:val="single"/>
              </w:rPr>
              <w:t xml:space="preserve"> NZ-DRG</w:t>
            </w:r>
            <w:ins w:id="837" w:author="Tracy Thompson" w:date="2016-04-05T13:08:00Z">
              <w:r w:rsidR="00551DC3">
                <w:rPr>
                  <w:rFonts w:ascii="Arial" w:hAnsi="Arial" w:cs="Arial"/>
                  <w:color w:val="333333"/>
                  <w:sz w:val="20"/>
                  <w:u w:val="single"/>
                </w:rPr>
                <w:t>7s</w:t>
              </w:r>
            </w:ins>
            <w:del w:id="838" w:author="Tracy Thompson" w:date="2016-04-05T13:08:00Z">
              <w:r w:rsidRPr="0036743A" w:rsidDel="00551DC3">
                <w:rPr>
                  <w:rFonts w:ascii="Arial" w:hAnsi="Arial" w:cs="Arial"/>
                  <w:color w:val="333333"/>
                  <w:sz w:val="20"/>
                  <w:u w:val="single"/>
                </w:rPr>
                <w:delText>6xs</w:delText>
              </w:r>
            </w:del>
            <w:r w:rsidRPr="0036743A">
              <w:rPr>
                <w:rFonts w:ascii="Arial" w:hAnsi="Arial" w:cs="Arial"/>
                <w:color w:val="333333"/>
                <w:sz w:val="20"/>
                <w:u w:val="single"/>
              </w:rPr>
              <w:t xml:space="preserve"> with a low boundary of 2 days or more (low outliers)</w:t>
            </w:r>
          </w:p>
          <w:p w:rsidR="009E61C4" w:rsidRPr="00877B86" w:rsidRDefault="0036743A" w:rsidP="00AF08EC">
            <w:pPr>
              <w:pStyle w:val="tabletext"/>
              <w:widowControl/>
              <w:jc w:val="left"/>
              <w:rPr>
                <w:rFonts w:ascii="Arial" w:hAnsi="Arial" w:cs="Arial"/>
                <w:color w:val="333333"/>
                <w:sz w:val="20"/>
              </w:rPr>
            </w:pPr>
            <w:r w:rsidRPr="00877B86">
              <w:rPr>
                <w:rFonts w:ascii="Arial" w:hAnsi="Arial" w:cs="Arial"/>
                <w:color w:val="333333"/>
                <w:sz w:val="20"/>
              </w:rPr>
              <w:t>The sameday weight is based on 100% of theatre and prosthesis costs and 50% of the average of other costs, divided by the low boundary.</w:t>
            </w:r>
          </w:p>
        </w:tc>
      </w:tr>
      <w:tr w:rsidR="007D407E" w:rsidRPr="00877B86" w:rsidTr="0036743A">
        <w:trPr>
          <w:cantSplit/>
        </w:trPr>
        <w:tc>
          <w:tcPr>
            <w:tcW w:w="2093" w:type="dxa"/>
            <w:tcBorders>
              <w:top w:val="nil"/>
              <w:left w:val="nil"/>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One day weight</w:t>
            </w:r>
          </w:p>
        </w:tc>
        <w:tc>
          <w:tcPr>
            <w:tcW w:w="1276" w:type="dxa"/>
            <w:tcBorders>
              <w:top w:val="nil"/>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Od</w:t>
            </w:r>
          </w:p>
        </w:tc>
        <w:tc>
          <w:tcPr>
            <w:tcW w:w="6358" w:type="dxa"/>
            <w:tcBorders>
              <w:top w:val="nil"/>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used to allocate WIES to episodes where patients have a length of stay of one but who were not discharged on the sameday as they were admitted. Depending upon the NZ-DRG</w:t>
            </w:r>
            <w:ins w:id="839" w:author="Tracy Thompson" w:date="2016-04-05T13:08:00Z">
              <w:r w:rsidR="00551DC3">
                <w:rPr>
                  <w:rFonts w:ascii="Arial" w:hAnsi="Arial" w:cs="Arial"/>
                  <w:color w:val="333333"/>
                  <w:sz w:val="20"/>
                </w:rPr>
                <w:t>7</w:t>
              </w:r>
            </w:ins>
            <w:del w:id="840" w:author="Tracy Thompson" w:date="2016-04-05T13:08:00Z">
              <w:r w:rsidRPr="00877B86" w:rsidDel="00551DC3">
                <w:rPr>
                  <w:rFonts w:ascii="Arial" w:hAnsi="Arial" w:cs="Arial"/>
                  <w:color w:val="333333"/>
                  <w:sz w:val="20"/>
                </w:rPr>
                <w:delText>6x</w:delText>
              </w:r>
            </w:del>
            <w:r w:rsidRPr="00877B86">
              <w:rPr>
                <w:rFonts w:ascii="Arial" w:hAnsi="Arial" w:cs="Arial"/>
                <w:color w:val="333333"/>
                <w:sz w:val="20"/>
              </w:rPr>
              <w:t>, one day patients may be either low outliers or inliers:-</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u w:val="single"/>
              </w:rPr>
            </w:pPr>
            <w:r w:rsidRPr="00877B86">
              <w:rPr>
                <w:rFonts w:ascii="Arial" w:hAnsi="Arial" w:cs="Arial"/>
                <w:color w:val="333333"/>
                <w:sz w:val="20"/>
                <w:u w:val="single"/>
              </w:rPr>
              <w:t>Designated Sameday NZ-DRG</w:t>
            </w:r>
            <w:ins w:id="841" w:author="Tracy Thompson" w:date="2016-04-05T13:08:00Z">
              <w:r w:rsidR="00551DC3">
                <w:rPr>
                  <w:rFonts w:ascii="Arial" w:hAnsi="Arial" w:cs="Arial"/>
                  <w:color w:val="333333"/>
                  <w:sz w:val="20"/>
                  <w:u w:val="single"/>
                </w:rPr>
                <w:t>7s</w:t>
              </w:r>
            </w:ins>
            <w:del w:id="842" w:author="Tracy Thompson" w:date="2016-04-05T13:08:00Z">
              <w:r w:rsidRPr="00877B86" w:rsidDel="00551DC3">
                <w:rPr>
                  <w:rFonts w:ascii="Arial" w:hAnsi="Arial" w:cs="Arial"/>
                  <w:color w:val="333333"/>
                  <w:sz w:val="20"/>
                  <w:u w:val="single"/>
                </w:rPr>
                <w:delText>6xs</w:delText>
              </w:r>
            </w:del>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based on the costs of all inliers excluding sameday patients. If the patient is an inlier they attract the full multiday inlier weight. If the patient is a low outlier they attract the low outlier per diem weight.</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u w:val="single"/>
              </w:rPr>
            </w:pPr>
            <w:r w:rsidRPr="00877B86">
              <w:rPr>
                <w:rFonts w:ascii="Arial" w:hAnsi="Arial" w:cs="Arial"/>
                <w:color w:val="333333"/>
                <w:sz w:val="20"/>
                <w:u w:val="single"/>
              </w:rPr>
              <w:t>Designated One day NZ-DRG</w:t>
            </w:r>
            <w:ins w:id="843" w:author="Tracy Thompson" w:date="2016-04-05T13:08:00Z">
              <w:r w:rsidR="00551DC3">
                <w:rPr>
                  <w:rFonts w:ascii="Arial" w:hAnsi="Arial" w:cs="Arial"/>
                  <w:color w:val="333333"/>
                  <w:sz w:val="20"/>
                  <w:u w:val="single"/>
                </w:rPr>
                <w:t>7s</w:t>
              </w:r>
            </w:ins>
            <w:del w:id="844" w:author="Tracy Thompson" w:date="2016-04-05T13:08:00Z">
              <w:r w:rsidRPr="00877B86" w:rsidDel="00551DC3">
                <w:rPr>
                  <w:rFonts w:ascii="Arial" w:hAnsi="Arial" w:cs="Arial"/>
                  <w:color w:val="333333"/>
                  <w:sz w:val="20"/>
                  <w:u w:val="single"/>
                </w:rPr>
                <w:delText>6xs</w:delText>
              </w:r>
            </w:del>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based on the costs of patients with a length of stay of one day.</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u w:val="single"/>
              </w:rPr>
              <w:t>Non-Same/One Day NZ-DRG</w:t>
            </w:r>
            <w:ins w:id="845" w:author="Tracy Thompson" w:date="2016-04-05T13:08:00Z">
              <w:r w:rsidR="00551DC3">
                <w:rPr>
                  <w:rFonts w:ascii="Arial" w:hAnsi="Arial" w:cs="Arial"/>
                  <w:color w:val="333333"/>
                  <w:sz w:val="20"/>
                  <w:u w:val="single"/>
                </w:rPr>
                <w:t>7s</w:t>
              </w:r>
            </w:ins>
            <w:del w:id="846" w:author="Tracy Thompson" w:date="2016-04-05T13:08:00Z">
              <w:r w:rsidRPr="00877B86" w:rsidDel="00551DC3">
                <w:rPr>
                  <w:rFonts w:ascii="Arial" w:hAnsi="Arial" w:cs="Arial"/>
                  <w:color w:val="333333"/>
                  <w:sz w:val="20"/>
                  <w:u w:val="single"/>
                </w:rPr>
                <w:delText>6xs</w:delText>
              </w:r>
            </w:del>
            <w:r w:rsidRPr="00877B86">
              <w:rPr>
                <w:rFonts w:ascii="Arial" w:hAnsi="Arial" w:cs="Arial"/>
                <w:color w:val="333333"/>
                <w:sz w:val="20"/>
                <w:u w:val="single"/>
              </w:rPr>
              <w:t xml:space="preserve"> with a low boundary of 1 day or less</w:t>
            </w: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one day weight is set at the multiday inlier weight.</w:t>
            </w:r>
          </w:p>
          <w:p w:rsidR="007D407E" w:rsidRPr="00877B86" w:rsidRDefault="007D407E" w:rsidP="002D55A5">
            <w:pPr>
              <w:pStyle w:val="tabletext"/>
              <w:widowControl/>
              <w:jc w:val="left"/>
              <w:rPr>
                <w:rFonts w:ascii="Arial" w:hAnsi="Arial" w:cs="Arial"/>
                <w:color w:val="333333"/>
                <w:sz w:val="20"/>
                <w:u w:val="single"/>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u w:val="single"/>
              </w:rPr>
              <w:t>Non-Same/One Day NZ-DRG</w:t>
            </w:r>
            <w:ins w:id="847" w:author="Tracy Thompson" w:date="2016-04-05T13:09:00Z">
              <w:r w:rsidR="00551DC3">
                <w:rPr>
                  <w:rFonts w:ascii="Arial" w:hAnsi="Arial" w:cs="Arial"/>
                  <w:color w:val="333333"/>
                  <w:sz w:val="20"/>
                  <w:u w:val="single"/>
                </w:rPr>
                <w:t>7s</w:t>
              </w:r>
            </w:ins>
            <w:del w:id="848" w:author="Tracy Thompson" w:date="2016-04-05T13:09:00Z">
              <w:r w:rsidRPr="00877B86" w:rsidDel="00551DC3">
                <w:rPr>
                  <w:rFonts w:ascii="Arial" w:hAnsi="Arial" w:cs="Arial"/>
                  <w:color w:val="333333"/>
                  <w:sz w:val="20"/>
                  <w:u w:val="single"/>
                </w:rPr>
                <w:delText>6xs</w:delText>
              </w:r>
            </w:del>
            <w:r w:rsidRPr="00877B86">
              <w:rPr>
                <w:rFonts w:ascii="Arial" w:hAnsi="Arial" w:cs="Arial"/>
                <w:color w:val="333333"/>
                <w:sz w:val="20"/>
                <w:u w:val="single"/>
              </w:rPr>
              <w:t xml:space="preserve"> with a low boundary of 2 days or more (low outliers)</w:t>
            </w:r>
          </w:p>
          <w:p w:rsidR="009E61C4" w:rsidRPr="00877B86" w:rsidRDefault="007D407E" w:rsidP="00AF08EC">
            <w:pPr>
              <w:pStyle w:val="tabletext"/>
              <w:widowControl/>
              <w:jc w:val="left"/>
              <w:rPr>
                <w:rFonts w:ascii="Arial" w:hAnsi="Arial" w:cs="Arial"/>
                <w:color w:val="333333"/>
                <w:sz w:val="20"/>
              </w:rPr>
            </w:pPr>
            <w:r w:rsidRPr="00877B86">
              <w:rPr>
                <w:rFonts w:ascii="Arial" w:hAnsi="Arial" w:cs="Arial"/>
                <w:color w:val="333333"/>
                <w:sz w:val="20"/>
              </w:rPr>
              <w:t>The one day weight is based on 100% of theatre and prosthesis costs and the average of other costs, divided by the low boundary.</w:t>
            </w:r>
          </w:p>
        </w:tc>
      </w:tr>
      <w:tr w:rsidR="00D5750C" w:rsidRPr="00877B86" w:rsidTr="00D5750C">
        <w:trPr>
          <w:cantSplit/>
        </w:trPr>
        <w:tc>
          <w:tcPr>
            <w:tcW w:w="2093" w:type="dxa"/>
            <w:tcBorders>
              <w:top w:val="nil"/>
              <w:left w:val="nil"/>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Multiday low outlier per diem weight</w:t>
            </w:r>
          </w:p>
          <w:p w:rsidR="00D5750C" w:rsidRPr="00877B86" w:rsidRDefault="00D5750C" w:rsidP="00E908FB">
            <w:pPr>
              <w:pStyle w:val="tabletext"/>
              <w:widowControl/>
              <w:jc w:val="left"/>
              <w:rPr>
                <w:rFonts w:ascii="Arial" w:hAnsi="Arial" w:cs="Arial"/>
                <w:color w:val="333333"/>
                <w:sz w:val="20"/>
              </w:rPr>
            </w:pPr>
          </w:p>
        </w:tc>
        <w:tc>
          <w:tcPr>
            <w:tcW w:w="1276" w:type="dxa"/>
            <w:tcBorders>
              <w:top w:val="nil"/>
              <w:left w:val="single" w:sz="6" w:space="0" w:color="auto"/>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Lo_pd</w:t>
            </w:r>
          </w:p>
        </w:tc>
        <w:tc>
          <w:tcPr>
            <w:tcW w:w="6358" w:type="dxa"/>
            <w:tcBorders>
              <w:top w:val="nil"/>
              <w:left w:val="single" w:sz="6" w:space="0" w:color="auto"/>
              <w:bottom w:val="single" w:sz="6" w:space="0" w:color="auto"/>
              <w:right w:val="nil"/>
            </w:tcBorders>
          </w:tcPr>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 xml:space="preserve">The low outlier multiday per diem weight is used to allocate WIES to low outliers who have a length of stay of at least two days. </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Not all NZ-DRG</w:t>
            </w:r>
            <w:ins w:id="849" w:author="Tracy Thompson" w:date="2016-05-03T05:52:00Z">
              <w:r w:rsidR="002E1C55">
                <w:rPr>
                  <w:rFonts w:ascii="Arial" w:hAnsi="Arial" w:cs="Arial"/>
                  <w:color w:val="333333"/>
                  <w:sz w:val="20"/>
                </w:rPr>
                <w:t>7s</w:t>
              </w:r>
            </w:ins>
            <w:del w:id="850" w:author="Tracy Thompson" w:date="2016-05-03T05:52:00Z">
              <w:r w:rsidRPr="00877B86" w:rsidDel="002E1C55">
                <w:rPr>
                  <w:rFonts w:ascii="Arial" w:hAnsi="Arial" w:cs="Arial"/>
                  <w:color w:val="333333"/>
                  <w:sz w:val="20"/>
                </w:rPr>
                <w:delText>6xs</w:delText>
              </w:r>
            </w:del>
            <w:r w:rsidRPr="00877B86">
              <w:rPr>
                <w:rFonts w:ascii="Arial" w:hAnsi="Arial" w:cs="Arial"/>
                <w:color w:val="333333"/>
                <w:sz w:val="20"/>
              </w:rPr>
              <w:t xml:space="preserve"> have low outliers. No weight is reported in these cases.</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For most NZ-DRG</w:t>
            </w:r>
            <w:ins w:id="851" w:author="Tracy Thompson" w:date="2016-05-03T05:53:00Z">
              <w:r w:rsidR="002E1C55">
                <w:rPr>
                  <w:rFonts w:ascii="Arial" w:hAnsi="Arial" w:cs="Arial"/>
                  <w:color w:val="333333"/>
                  <w:sz w:val="20"/>
                </w:rPr>
                <w:t>7s</w:t>
              </w:r>
            </w:ins>
            <w:del w:id="852" w:author="Tracy Thompson" w:date="2016-05-03T05:53:00Z">
              <w:r w:rsidRPr="00877B86" w:rsidDel="002E1C55">
                <w:rPr>
                  <w:rFonts w:ascii="Arial" w:hAnsi="Arial" w:cs="Arial"/>
                  <w:color w:val="333333"/>
                  <w:sz w:val="20"/>
                </w:rPr>
                <w:delText>6xs</w:delText>
              </w:r>
            </w:del>
            <w:r w:rsidRPr="00877B86">
              <w:rPr>
                <w:rFonts w:ascii="Arial" w:hAnsi="Arial" w:cs="Arial"/>
                <w:color w:val="333333"/>
                <w:sz w:val="20"/>
              </w:rPr>
              <w:t xml:space="preserve"> the weight is derived from the average cost of multiday inliers excluding prosthesis and theatre costs, divided by the low boundary.</w:t>
            </w:r>
          </w:p>
          <w:p w:rsidR="00D5750C" w:rsidRPr="00877B86" w:rsidRDefault="00D5750C" w:rsidP="00E908FB">
            <w:pPr>
              <w:pStyle w:val="tabletext"/>
              <w:widowControl/>
              <w:jc w:val="left"/>
              <w:rPr>
                <w:rFonts w:ascii="Arial" w:hAnsi="Arial" w:cs="Arial"/>
                <w:color w:val="333333"/>
                <w:sz w:val="20"/>
              </w:rPr>
            </w:pPr>
          </w:p>
          <w:p w:rsidR="00D5750C"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The WIES value for low outliers is calculated by multiplying the low outlier multiday per diem weight by the patient’s length of stay less one day and then adding the one day weight, i.e.</w:t>
            </w:r>
          </w:p>
          <w:p w:rsidR="009E61C4" w:rsidRPr="00877B86" w:rsidRDefault="00D5750C" w:rsidP="00E908FB">
            <w:pPr>
              <w:pStyle w:val="tabletext"/>
              <w:widowControl/>
              <w:jc w:val="left"/>
              <w:rPr>
                <w:rFonts w:ascii="Arial" w:hAnsi="Arial" w:cs="Arial"/>
                <w:color w:val="333333"/>
                <w:sz w:val="20"/>
              </w:rPr>
            </w:pPr>
            <w:r w:rsidRPr="00877B86">
              <w:rPr>
                <w:rFonts w:ascii="Arial" w:hAnsi="Arial" w:cs="Arial"/>
                <w:color w:val="333333"/>
                <w:sz w:val="20"/>
              </w:rPr>
              <w:t>Low outlier WIES = od + (LOS – 1)*lo_pd</w:t>
            </w:r>
          </w:p>
        </w:tc>
      </w:tr>
      <w:tr w:rsidR="007D407E" w:rsidRPr="00877B86" w:rsidTr="0036743A">
        <w:trPr>
          <w:cantSplit/>
        </w:trPr>
        <w:tc>
          <w:tcPr>
            <w:tcW w:w="2093" w:type="dxa"/>
            <w:tcBorders>
              <w:top w:val="single" w:sz="6" w:space="0" w:color="auto"/>
              <w:left w:val="nil"/>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High outlier per diem</w:t>
            </w:r>
          </w:p>
        </w:tc>
        <w:tc>
          <w:tcPr>
            <w:tcW w:w="1276" w:type="dxa"/>
            <w:tcBorders>
              <w:top w:val="single" w:sz="6" w:space="0" w:color="auto"/>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ho_pd</w:t>
            </w:r>
          </w:p>
        </w:tc>
        <w:tc>
          <w:tcPr>
            <w:tcW w:w="6358" w:type="dxa"/>
            <w:tcBorders>
              <w:top w:val="single" w:sz="6" w:space="0" w:color="auto"/>
              <w:left w:val="single" w:sz="6" w:space="0" w:color="auto"/>
              <w:bottom w:val="single" w:sz="6" w:space="0" w:color="auto"/>
              <w:right w:val="nil"/>
            </w:tcBorders>
          </w:tcPr>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high outlier multiday per diem weight is used to allocate additional WIES for all days of stay in excess of the high boundary after adjusting for any MV co-payment days.</w:t>
            </w:r>
          </w:p>
          <w:p w:rsidR="007D407E" w:rsidRPr="00877B86" w:rsidRDefault="007D407E" w:rsidP="002D55A5">
            <w:pPr>
              <w:pStyle w:val="tabletext"/>
              <w:widowControl/>
              <w:jc w:val="left"/>
              <w:rPr>
                <w:rFonts w:ascii="Arial" w:hAnsi="Arial" w:cs="Arial"/>
                <w:color w:val="333333"/>
                <w:sz w:val="20"/>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The high outlier multiday per diem rate is based on the average cost of inliers excluding all prosthesis and theatre costs according to the formula:-</w:t>
            </w:r>
          </w:p>
          <w:p w:rsidR="007D407E" w:rsidRPr="00877B86" w:rsidRDefault="007D407E" w:rsidP="002D55A5">
            <w:pPr>
              <w:pStyle w:val="tabletext"/>
              <w:widowControl/>
              <w:jc w:val="left"/>
              <w:rPr>
                <w:rFonts w:ascii="Arial" w:hAnsi="Arial" w:cs="Arial"/>
                <w:color w:val="333333"/>
                <w:sz w:val="20"/>
              </w:rPr>
            </w:pPr>
          </w:p>
          <w:p w:rsidR="007D407E" w:rsidRPr="00877B86" w:rsidRDefault="007D407E" w:rsidP="002D55A5">
            <w:pPr>
              <w:pStyle w:val="tabletext"/>
              <w:widowControl/>
              <w:jc w:val="left"/>
              <w:rPr>
                <w:rFonts w:ascii="Arial" w:hAnsi="Arial" w:cs="Arial"/>
                <w:color w:val="333333"/>
                <w:sz w:val="20"/>
              </w:rPr>
            </w:pPr>
            <w:r w:rsidRPr="00877B86">
              <w:rPr>
                <w:rFonts w:ascii="Arial" w:hAnsi="Arial" w:cs="Arial"/>
                <w:color w:val="333333"/>
                <w:sz w:val="20"/>
              </w:rPr>
              <w:t>High factor * (av inlier cost excl prosthesis and theatre costs) / alos</w:t>
            </w:r>
          </w:p>
          <w:p w:rsidR="007D407E" w:rsidRPr="00877B86" w:rsidRDefault="007D407E" w:rsidP="002D55A5">
            <w:pPr>
              <w:pStyle w:val="tabletext"/>
              <w:widowControl/>
              <w:jc w:val="left"/>
              <w:rPr>
                <w:rFonts w:ascii="Arial" w:hAnsi="Arial" w:cs="Arial"/>
                <w:color w:val="333333"/>
                <w:sz w:val="20"/>
              </w:rPr>
            </w:pPr>
          </w:p>
          <w:p w:rsidR="009E61C4" w:rsidRPr="00877B86" w:rsidRDefault="007D407E" w:rsidP="00551DC3">
            <w:pPr>
              <w:pStyle w:val="tabletext"/>
              <w:widowControl/>
              <w:jc w:val="left"/>
              <w:rPr>
                <w:rFonts w:ascii="Arial" w:hAnsi="Arial" w:cs="Arial"/>
                <w:color w:val="333333"/>
                <w:sz w:val="20"/>
              </w:rPr>
            </w:pPr>
            <w:r w:rsidRPr="00877B86">
              <w:rPr>
                <w:rFonts w:ascii="Arial" w:hAnsi="Arial" w:cs="Arial"/>
                <w:color w:val="333333"/>
                <w:sz w:val="20"/>
              </w:rPr>
              <w:t>Where the high factor is set at 0.7 for surgical NZ-DRG</w:t>
            </w:r>
            <w:ins w:id="853" w:author="Tracy Thompson" w:date="2016-04-05T13:09:00Z">
              <w:r w:rsidR="00551DC3">
                <w:rPr>
                  <w:rFonts w:ascii="Arial" w:hAnsi="Arial" w:cs="Arial"/>
                  <w:color w:val="333333"/>
                  <w:sz w:val="20"/>
                </w:rPr>
                <w:t>7s</w:t>
              </w:r>
            </w:ins>
            <w:del w:id="854" w:author="Tracy Thompson" w:date="2016-04-05T13:09:00Z">
              <w:r w:rsidRPr="00877B86" w:rsidDel="00551DC3">
                <w:rPr>
                  <w:rFonts w:ascii="Arial" w:hAnsi="Arial" w:cs="Arial"/>
                  <w:color w:val="333333"/>
                  <w:sz w:val="20"/>
                </w:rPr>
                <w:delText>6xs</w:delText>
              </w:r>
            </w:del>
            <w:r w:rsidRPr="00877B86">
              <w:rPr>
                <w:rFonts w:ascii="Arial" w:hAnsi="Arial" w:cs="Arial"/>
                <w:color w:val="333333"/>
                <w:sz w:val="20"/>
              </w:rPr>
              <w:t>, and 0.8 for medical NZ-DRG</w:t>
            </w:r>
            <w:ins w:id="855" w:author="Tracy Thompson" w:date="2016-04-05T13:09:00Z">
              <w:r w:rsidR="00551DC3">
                <w:rPr>
                  <w:rFonts w:ascii="Arial" w:hAnsi="Arial" w:cs="Arial"/>
                  <w:color w:val="333333"/>
                  <w:sz w:val="20"/>
                </w:rPr>
                <w:t>7s</w:t>
              </w:r>
            </w:ins>
            <w:del w:id="856" w:author="Tracy Thompson" w:date="2016-04-05T13:09:00Z">
              <w:r w:rsidRPr="00877B86" w:rsidDel="00551DC3">
                <w:rPr>
                  <w:rFonts w:ascii="Arial" w:hAnsi="Arial" w:cs="Arial"/>
                  <w:color w:val="333333"/>
                  <w:sz w:val="20"/>
                </w:rPr>
                <w:delText>6xs</w:delText>
              </w:r>
            </w:del>
            <w:r w:rsidRPr="00877B86">
              <w:rPr>
                <w:rFonts w:ascii="Arial" w:hAnsi="Arial" w:cs="Arial"/>
                <w:color w:val="333333"/>
                <w:sz w:val="20"/>
              </w:rPr>
              <w:t xml:space="preserve"> to recognise the days at the end of a patients stay are less resource intensive than days at the beginning of a patients stay. However, some variations exist on this pattern, and the high factor may be set higher than one for some high cost NZ-DRG</w:t>
            </w:r>
            <w:ins w:id="857" w:author="Tracy Thompson" w:date="2016-04-05T13:09:00Z">
              <w:r w:rsidR="00551DC3">
                <w:rPr>
                  <w:rFonts w:ascii="Arial" w:hAnsi="Arial" w:cs="Arial"/>
                  <w:color w:val="333333"/>
                  <w:sz w:val="20"/>
                </w:rPr>
                <w:t>7s</w:t>
              </w:r>
            </w:ins>
            <w:del w:id="858" w:author="Tracy Thompson" w:date="2016-04-05T13:09:00Z">
              <w:r w:rsidRPr="00877B86" w:rsidDel="00551DC3">
                <w:rPr>
                  <w:rFonts w:ascii="Arial" w:hAnsi="Arial" w:cs="Arial"/>
                  <w:color w:val="333333"/>
                  <w:sz w:val="20"/>
                </w:rPr>
                <w:delText>6xs</w:delText>
              </w:r>
            </w:del>
            <w:r w:rsidRPr="00877B86">
              <w:rPr>
                <w:rFonts w:ascii="Arial" w:hAnsi="Arial" w:cs="Arial"/>
                <w:color w:val="333333"/>
                <w:sz w:val="20"/>
              </w:rPr>
              <w:t>. In addition, maximum and minimum criteria are also used.</w:t>
            </w:r>
          </w:p>
        </w:tc>
      </w:tr>
    </w:tbl>
    <w:p w:rsidR="007D4655" w:rsidRDefault="007D4655" w:rsidP="00B65A2A">
      <w:pPr>
        <w:rPr>
          <w:rFonts w:ascii="Arial" w:hAnsi="Arial"/>
        </w:rPr>
      </w:pPr>
    </w:p>
    <w:p w:rsidR="00B65A2A" w:rsidRPr="00BA2072" w:rsidRDefault="00B65A2A" w:rsidP="00990412">
      <w:pPr>
        <w:pStyle w:val="Heading3"/>
      </w:pPr>
      <w:bookmarkStart w:id="859" w:name="_Toc469033112"/>
      <w:r w:rsidRPr="00BA2072">
        <w:t xml:space="preserve">Calculating </w:t>
      </w:r>
      <w:r w:rsidR="001B4F92">
        <w:t>WIESNZ1</w:t>
      </w:r>
      <w:ins w:id="860" w:author="Tracy Thompson" w:date="2016-04-05T13:09:00Z">
        <w:r w:rsidR="00551DC3">
          <w:t>7</w:t>
        </w:r>
      </w:ins>
      <w:del w:id="861" w:author="Tracy Thompson" w:date="2016-04-05T13:09:00Z">
        <w:r w:rsidR="001B4F92" w:rsidDel="00551DC3">
          <w:delText>6</w:delText>
        </w:r>
      </w:del>
      <w:bookmarkEnd w:id="859"/>
    </w:p>
    <w:p w:rsidR="00B65A2A" w:rsidRPr="00BA2072" w:rsidRDefault="002D7011" w:rsidP="00B65A2A">
      <w:pPr>
        <w:rPr>
          <w:rFonts w:ascii="Arial" w:hAnsi="Arial" w:cs="Arial"/>
          <w:color w:val="333333"/>
        </w:rPr>
      </w:pPr>
      <w:r>
        <w:rPr>
          <w:rFonts w:ascii="Arial" w:hAnsi="Arial" w:cs="Arial"/>
          <w:color w:val="333333"/>
        </w:rPr>
        <w:t xml:space="preserve">The remainder of this section 4.4 describes, in programming order, the components needed to determine the final cost weight for an event. The final weight consists of a base </w:t>
      </w:r>
      <w:r w:rsidR="00972EFA">
        <w:rPr>
          <w:rFonts w:ascii="Arial" w:hAnsi="Arial" w:cs="Arial"/>
          <w:color w:val="333333"/>
        </w:rPr>
        <w:t>WIES</w:t>
      </w:r>
      <w:r>
        <w:rPr>
          <w:rFonts w:ascii="Arial" w:hAnsi="Arial" w:cs="Arial"/>
          <w:color w:val="333333"/>
        </w:rPr>
        <w:t xml:space="preserve"> weight with additional co-payment weights in special circumstances. </w:t>
      </w:r>
      <w:r w:rsidR="00B65A2A" w:rsidRPr="00BA2072">
        <w:rPr>
          <w:rFonts w:ascii="Arial" w:hAnsi="Arial" w:cs="Arial"/>
          <w:color w:val="333333"/>
        </w:rPr>
        <w:t>To calculate the WIES weight allocated to a patient proceed as follows:-</w:t>
      </w:r>
    </w:p>
    <w:p w:rsidR="007D407E" w:rsidRPr="00BA2072" w:rsidRDefault="00B65A2A" w:rsidP="00AA2209">
      <w:pPr>
        <w:numPr>
          <w:ilvl w:val="0"/>
          <w:numId w:val="2"/>
        </w:numPr>
        <w:rPr>
          <w:rFonts w:ascii="Arial" w:hAnsi="Arial" w:cs="Arial"/>
          <w:color w:val="333333"/>
          <w:lang w:val="en-US"/>
        </w:rPr>
      </w:pPr>
      <w:r w:rsidRPr="00BA2072">
        <w:rPr>
          <w:rFonts w:ascii="Arial" w:hAnsi="Arial" w:cs="Arial"/>
          <w:color w:val="333333"/>
          <w:lang w:val="en-US"/>
        </w:rPr>
        <w:t>Calculate the WIES co-payment for MV</w:t>
      </w:r>
      <w:r w:rsidR="00BB468A" w:rsidRPr="00BA2072">
        <w:rPr>
          <w:rFonts w:ascii="Arial" w:hAnsi="Arial" w:cs="Arial"/>
          <w:color w:val="333333"/>
          <w:lang w:val="en-US"/>
        </w:rPr>
        <w:t xml:space="preserve"> </w:t>
      </w:r>
      <w:r w:rsidRPr="00BA2072">
        <w:rPr>
          <w:rFonts w:ascii="Arial" w:hAnsi="Arial" w:cs="Arial"/>
          <w:color w:val="333333"/>
          <w:lang w:val="en-US"/>
        </w:rPr>
        <w:t xml:space="preserve">(mv_copay) using the precalculated adjusted mechanical ventilation days (adjmvdays) see </w:t>
      </w:r>
      <w:r w:rsidR="001E18AC" w:rsidRPr="00077894">
        <w:rPr>
          <w:rFonts w:ascii="Arial" w:hAnsi="Arial" w:cs="Arial"/>
          <w:color w:val="333333"/>
          <w:highlight w:val="lightGray"/>
        </w:rPr>
        <w:fldChar w:fldCharType="begin"/>
      </w:r>
      <w:r w:rsidR="001E18AC" w:rsidRPr="00077894">
        <w:rPr>
          <w:rFonts w:ascii="Arial" w:hAnsi="Arial" w:cs="Arial"/>
          <w:color w:val="333333"/>
          <w:highlight w:val="lightGray"/>
        </w:rPr>
        <w:instrText xml:space="preserve"> REF _Ref183318263 \r \h  \* MERGEFORMAT </w:instrText>
      </w:r>
      <w:r w:rsidR="001E18AC" w:rsidRPr="00077894">
        <w:rPr>
          <w:rFonts w:ascii="Arial" w:hAnsi="Arial" w:cs="Arial"/>
          <w:color w:val="333333"/>
          <w:highlight w:val="lightGray"/>
        </w:rPr>
      </w:r>
      <w:r w:rsidR="001E18AC" w:rsidRPr="00077894">
        <w:rPr>
          <w:rFonts w:ascii="Arial" w:hAnsi="Arial" w:cs="Arial"/>
          <w:color w:val="333333"/>
          <w:highlight w:val="lightGray"/>
        </w:rPr>
        <w:fldChar w:fldCharType="separate"/>
      </w:r>
      <w:r w:rsidR="00F843CE" w:rsidRPr="00077894">
        <w:rPr>
          <w:rFonts w:ascii="Arial" w:hAnsi="Arial" w:cs="Arial"/>
          <w:color w:val="333333"/>
          <w:highlight w:val="lightGray"/>
          <w:lang w:val="en-US"/>
        </w:rPr>
        <w:t>4.3</w:t>
      </w:r>
      <w:r w:rsidR="001E18AC" w:rsidRPr="00077894">
        <w:rPr>
          <w:rFonts w:ascii="Arial" w:hAnsi="Arial" w:cs="Arial"/>
          <w:color w:val="333333"/>
          <w:highlight w:val="lightGray"/>
        </w:rPr>
        <w:fldChar w:fldCharType="end"/>
      </w:r>
      <w:r w:rsidRPr="00BA2072">
        <w:rPr>
          <w:rFonts w:ascii="Arial" w:hAnsi="Arial" w:cs="Arial"/>
          <w:color w:val="333333"/>
          <w:lang w:val="en-US"/>
        </w:rPr>
        <w:t xml:space="preserve"> and </w:t>
      </w:r>
      <w:r w:rsidR="001E18AC" w:rsidRPr="00077894">
        <w:rPr>
          <w:rFonts w:ascii="Arial" w:hAnsi="Arial" w:cs="Arial"/>
          <w:color w:val="333333"/>
          <w:highlight w:val="lightGray"/>
        </w:rPr>
        <w:fldChar w:fldCharType="begin"/>
      </w:r>
      <w:r w:rsidR="001E18AC" w:rsidRPr="00077894">
        <w:rPr>
          <w:rFonts w:ascii="Arial" w:hAnsi="Arial" w:cs="Arial"/>
          <w:color w:val="333333"/>
          <w:highlight w:val="lightGray"/>
        </w:rPr>
        <w:instrText xml:space="preserve"> REF _Ref211678324 \r \h  \* MERGEFORMAT </w:instrText>
      </w:r>
      <w:r w:rsidR="001E18AC" w:rsidRPr="00077894">
        <w:rPr>
          <w:rFonts w:ascii="Arial" w:hAnsi="Arial" w:cs="Arial"/>
          <w:color w:val="333333"/>
          <w:highlight w:val="lightGray"/>
        </w:rPr>
      </w:r>
      <w:r w:rsidR="001E18AC" w:rsidRPr="00077894">
        <w:rPr>
          <w:rFonts w:ascii="Arial" w:hAnsi="Arial" w:cs="Arial"/>
          <w:color w:val="333333"/>
          <w:highlight w:val="lightGray"/>
        </w:rPr>
        <w:fldChar w:fldCharType="separate"/>
      </w:r>
      <w:r w:rsidR="00F843CE" w:rsidRPr="00077894">
        <w:rPr>
          <w:rFonts w:ascii="Arial" w:hAnsi="Arial" w:cs="Arial"/>
          <w:color w:val="333333"/>
          <w:highlight w:val="lightGray"/>
          <w:lang w:val="en-US"/>
        </w:rPr>
        <w:t>4.4.2</w:t>
      </w:r>
      <w:r w:rsidR="001E18AC" w:rsidRPr="00077894">
        <w:rPr>
          <w:rFonts w:ascii="Arial" w:hAnsi="Arial" w:cs="Arial"/>
          <w:color w:val="333333"/>
          <w:highlight w:val="lightGray"/>
        </w:rPr>
        <w:fldChar w:fldCharType="end"/>
      </w:r>
      <w:r w:rsidRPr="00BA2072">
        <w:rPr>
          <w:rFonts w:ascii="Arial" w:hAnsi="Arial" w:cs="Arial"/>
          <w:color w:val="333333"/>
          <w:lang w:val="en-US"/>
        </w:rPr>
        <w:t xml:space="preserve"> </w:t>
      </w:r>
    </w:p>
    <w:p w:rsidR="00B65A2A" w:rsidRPr="00BA2072" w:rsidRDefault="00B65A2A" w:rsidP="00AA2209">
      <w:pPr>
        <w:ind w:left="360" w:firstLine="360"/>
        <w:rPr>
          <w:rFonts w:ascii="Arial" w:hAnsi="Arial" w:cs="Arial"/>
          <w:color w:val="333333"/>
          <w:lang w:val="en-US"/>
        </w:rPr>
      </w:pPr>
      <w:r w:rsidRPr="00BA2072">
        <w:rPr>
          <w:rFonts w:ascii="Arial" w:hAnsi="Arial" w:cs="Arial"/>
          <w:color w:val="333333"/>
          <w:lang w:val="en-US"/>
        </w:rPr>
        <w:t xml:space="preserve">(see </w:t>
      </w:r>
      <w:r w:rsidR="00FC2EFA" w:rsidRPr="00BA2072">
        <w:rPr>
          <w:rFonts w:ascii="Arial" w:hAnsi="Arial" w:cs="Arial"/>
          <w:color w:val="333333"/>
          <w:lang w:val="en-US"/>
        </w:rPr>
        <w:t>B</w:t>
      </w:r>
      <w:r w:rsidRPr="00BA2072">
        <w:rPr>
          <w:rFonts w:ascii="Arial" w:hAnsi="Arial" w:cs="Arial"/>
          <w:color w:val="333333"/>
          <w:lang w:val="en-US"/>
        </w:rPr>
        <w:t>ox 1);</w:t>
      </w:r>
    </w:p>
    <w:p w:rsidR="007D407E" w:rsidRPr="00BA2072" w:rsidRDefault="00B65A2A" w:rsidP="00AA2209">
      <w:pPr>
        <w:numPr>
          <w:ilvl w:val="0"/>
          <w:numId w:val="2"/>
        </w:numPr>
        <w:rPr>
          <w:rFonts w:ascii="Arial" w:hAnsi="Arial" w:cs="Arial"/>
          <w:color w:val="333333"/>
          <w:lang w:val="en-US"/>
        </w:rPr>
      </w:pPr>
      <w:r w:rsidRPr="00BA2072">
        <w:rPr>
          <w:rFonts w:ascii="Arial" w:hAnsi="Arial" w:cs="Arial"/>
          <w:color w:val="333333"/>
          <w:lang w:val="en-US"/>
        </w:rPr>
        <w:t xml:space="preserve">Calculate the co-payment for AAA, ASD, </w:t>
      </w:r>
      <w:r w:rsidR="004B340C" w:rsidRPr="00BA2072">
        <w:rPr>
          <w:rFonts w:ascii="Arial" w:hAnsi="Arial" w:cs="Arial"/>
          <w:color w:val="333333"/>
          <w:lang w:val="en-US"/>
        </w:rPr>
        <w:t>EP</w:t>
      </w:r>
      <w:r w:rsidR="009C2191" w:rsidRPr="00BA2072">
        <w:rPr>
          <w:rFonts w:ascii="Arial" w:hAnsi="Arial" w:cs="Arial"/>
          <w:color w:val="333333"/>
          <w:lang w:val="en-US"/>
        </w:rPr>
        <w:t>S</w:t>
      </w:r>
      <w:r w:rsidR="004E4667">
        <w:rPr>
          <w:rFonts w:ascii="Arial" w:hAnsi="Arial" w:cs="Arial"/>
          <w:color w:val="333333"/>
          <w:lang w:val="en-US"/>
        </w:rPr>
        <w:t xml:space="preserve">, </w:t>
      </w:r>
      <w:r w:rsidRPr="00BA2072">
        <w:rPr>
          <w:rFonts w:ascii="Arial" w:hAnsi="Arial" w:cs="Arial"/>
          <w:color w:val="333333"/>
          <w:lang w:val="en-US"/>
        </w:rPr>
        <w:t>scoliosis</w:t>
      </w:r>
      <w:r w:rsidR="00BE0213">
        <w:rPr>
          <w:rFonts w:ascii="Arial" w:hAnsi="Arial" w:cs="Arial"/>
          <w:color w:val="333333"/>
          <w:lang w:val="en-US"/>
        </w:rPr>
        <w:t xml:space="preserve">, </w:t>
      </w:r>
      <w:r w:rsidR="004E4667">
        <w:rPr>
          <w:rFonts w:ascii="Arial" w:hAnsi="Arial" w:cs="Arial"/>
          <w:color w:val="333333"/>
          <w:lang w:val="en-US"/>
        </w:rPr>
        <w:t>live donor nephrectomy</w:t>
      </w:r>
      <w:r w:rsidR="00750B31">
        <w:rPr>
          <w:rFonts w:ascii="Arial" w:hAnsi="Arial" w:cs="Arial"/>
          <w:color w:val="333333"/>
          <w:lang w:val="en-US"/>
        </w:rPr>
        <w:t>,</w:t>
      </w:r>
      <w:r w:rsidR="009874DC">
        <w:rPr>
          <w:rFonts w:ascii="Arial" w:hAnsi="Arial" w:cs="Arial"/>
          <w:color w:val="333333"/>
          <w:lang w:val="en-US"/>
        </w:rPr>
        <w:t xml:space="preserve"> </w:t>
      </w:r>
      <w:del w:id="862" w:author="Tracy Thompson" w:date="2016-09-21T07:03:00Z">
        <w:r w:rsidR="009874DC" w:rsidDel="00CA3D0B">
          <w:rPr>
            <w:rFonts w:ascii="Arial" w:hAnsi="Arial" w:cs="Arial"/>
            <w:color w:val="333333"/>
            <w:lang w:val="en-US"/>
          </w:rPr>
          <w:delText xml:space="preserve">and  </w:delText>
        </w:r>
      </w:del>
      <w:r w:rsidR="009874DC">
        <w:rPr>
          <w:rFonts w:ascii="Arial" w:hAnsi="Arial" w:cs="Arial"/>
          <w:color w:val="333333"/>
          <w:lang w:val="en-US"/>
        </w:rPr>
        <w:t>endovascular</w:t>
      </w:r>
      <w:r w:rsidR="00ED4885">
        <w:rPr>
          <w:rFonts w:ascii="Arial" w:hAnsi="Arial" w:cs="Arial"/>
          <w:color w:val="333333"/>
          <w:lang w:val="en-US"/>
        </w:rPr>
        <w:t xml:space="preserve"> treatment of cerebral aneurysm</w:t>
      </w:r>
      <w:ins w:id="863" w:author="Tracy Thompson" w:date="2016-09-21T07:03:00Z">
        <w:r w:rsidR="00CA3D0B">
          <w:rPr>
            <w:rFonts w:ascii="Arial" w:hAnsi="Arial" w:cs="Arial"/>
            <w:color w:val="333333"/>
            <w:lang w:val="en-US"/>
          </w:rPr>
          <w:t>, clot retrieval for treatment of strokes and isolated limb infusion</w:t>
        </w:r>
      </w:ins>
      <w:r w:rsidR="004E4667">
        <w:rPr>
          <w:rFonts w:ascii="Arial" w:hAnsi="Arial" w:cs="Arial"/>
          <w:color w:val="333333"/>
          <w:lang w:val="en-US"/>
        </w:rPr>
        <w:t xml:space="preserve"> </w:t>
      </w:r>
      <w:r w:rsidRPr="00BA2072">
        <w:rPr>
          <w:rFonts w:ascii="Arial" w:hAnsi="Arial" w:cs="Arial"/>
          <w:color w:val="333333"/>
          <w:lang w:val="en-US"/>
        </w:rPr>
        <w:t>event</w:t>
      </w:r>
      <w:r w:rsidR="00BA7CDC">
        <w:rPr>
          <w:rFonts w:ascii="Arial" w:hAnsi="Arial" w:cs="Arial"/>
          <w:color w:val="333333"/>
          <w:lang w:val="en-US"/>
        </w:rPr>
        <w:t xml:space="preserve"> record</w:t>
      </w:r>
      <w:r w:rsidRPr="00BA2072">
        <w:rPr>
          <w:rFonts w:ascii="Arial" w:hAnsi="Arial" w:cs="Arial"/>
          <w:color w:val="333333"/>
          <w:lang w:val="en-US"/>
        </w:rPr>
        <w:t xml:space="preserve">s </w:t>
      </w:r>
    </w:p>
    <w:p w:rsidR="00B65A2A" w:rsidRPr="00BA2072" w:rsidRDefault="00B65A2A" w:rsidP="00AA2209">
      <w:pPr>
        <w:ind w:left="360" w:firstLine="360"/>
        <w:rPr>
          <w:rFonts w:ascii="Arial" w:hAnsi="Arial" w:cs="Arial"/>
          <w:color w:val="333333"/>
          <w:lang w:val="en-US"/>
        </w:rPr>
      </w:pPr>
      <w:r w:rsidRPr="00BA2072">
        <w:rPr>
          <w:rFonts w:ascii="Arial" w:hAnsi="Arial" w:cs="Arial"/>
          <w:color w:val="333333"/>
          <w:lang w:val="en-US"/>
        </w:rPr>
        <w:t xml:space="preserve">(see </w:t>
      </w:r>
      <w:r w:rsidR="00FC2EFA" w:rsidRPr="00BA2072">
        <w:rPr>
          <w:rFonts w:ascii="Arial" w:hAnsi="Arial" w:cs="Arial"/>
          <w:color w:val="333333"/>
          <w:lang w:val="en-US"/>
        </w:rPr>
        <w:t>B</w:t>
      </w:r>
      <w:r w:rsidRPr="00BA2072">
        <w:rPr>
          <w:rFonts w:ascii="Arial" w:hAnsi="Arial" w:cs="Arial"/>
          <w:color w:val="333333"/>
          <w:lang w:val="en-US"/>
        </w:rPr>
        <w:t>oxes 1b</w:t>
      </w:r>
      <w:r w:rsidR="004E4667">
        <w:rPr>
          <w:rFonts w:ascii="Arial" w:hAnsi="Arial" w:cs="Arial"/>
          <w:color w:val="333333"/>
          <w:lang w:val="en-US"/>
        </w:rPr>
        <w:t xml:space="preserve">, </w:t>
      </w:r>
      <w:r w:rsidRPr="00BA2072">
        <w:rPr>
          <w:rFonts w:ascii="Arial" w:hAnsi="Arial" w:cs="Arial"/>
          <w:color w:val="333333"/>
          <w:lang w:val="en-US"/>
        </w:rPr>
        <w:t>1c</w:t>
      </w:r>
      <w:r w:rsidR="00B72BA8">
        <w:rPr>
          <w:rFonts w:ascii="Arial" w:hAnsi="Arial" w:cs="Arial"/>
          <w:color w:val="333333"/>
          <w:lang w:val="en-US"/>
        </w:rPr>
        <w:t xml:space="preserve">, </w:t>
      </w:r>
      <w:r w:rsidR="004E4667">
        <w:rPr>
          <w:rFonts w:ascii="Arial" w:hAnsi="Arial" w:cs="Arial"/>
          <w:color w:val="333333"/>
          <w:lang w:val="en-US"/>
        </w:rPr>
        <w:t>1d</w:t>
      </w:r>
      <w:r w:rsidR="00750B31">
        <w:rPr>
          <w:rFonts w:ascii="Arial" w:hAnsi="Arial" w:cs="Arial"/>
          <w:color w:val="333333"/>
          <w:lang w:val="en-US"/>
        </w:rPr>
        <w:t>,</w:t>
      </w:r>
      <w:r w:rsidR="00D47C89">
        <w:rPr>
          <w:rFonts w:ascii="Arial" w:hAnsi="Arial" w:cs="Arial"/>
          <w:color w:val="333333"/>
          <w:lang w:val="en-US"/>
        </w:rPr>
        <w:t xml:space="preserve"> </w:t>
      </w:r>
      <w:del w:id="864" w:author="Tracy Thompson" w:date="2016-09-21T07:03:00Z">
        <w:r w:rsidR="00D47C89" w:rsidDel="00CA3D0B">
          <w:rPr>
            <w:rFonts w:ascii="Arial" w:hAnsi="Arial" w:cs="Arial"/>
            <w:color w:val="333333"/>
            <w:lang w:val="en-US"/>
          </w:rPr>
          <w:delText xml:space="preserve">and </w:delText>
        </w:r>
      </w:del>
      <w:r w:rsidR="00B72BA8">
        <w:rPr>
          <w:rFonts w:ascii="Arial" w:hAnsi="Arial" w:cs="Arial"/>
          <w:color w:val="333333"/>
          <w:lang w:val="en-US"/>
        </w:rPr>
        <w:t>1e</w:t>
      </w:r>
      <w:ins w:id="865" w:author="Tracy Thompson" w:date="2016-09-21T07:04:00Z">
        <w:r w:rsidR="00CA3D0B">
          <w:rPr>
            <w:rFonts w:ascii="Arial" w:hAnsi="Arial" w:cs="Arial"/>
            <w:color w:val="333333"/>
            <w:lang w:val="en-US"/>
          </w:rPr>
          <w:t xml:space="preserve"> and 1f</w:t>
        </w:r>
      </w:ins>
      <w:r w:rsidRPr="00BA2072">
        <w:rPr>
          <w:rFonts w:ascii="Arial" w:hAnsi="Arial" w:cs="Arial"/>
          <w:color w:val="333333"/>
          <w:lang w:val="en-US"/>
        </w:rPr>
        <w:t>);</w:t>
      </w:r>
    </w:p>
    <w:p w:rsidR="00B65A2A" w:rsidRPr="00BA2072" w:rsidRDefault="00B65A2A" w:rsidP="00AA2209">
      <w:pPr>
        <w:numPr>
          <w:ilvl w:val="0"/>
          <w:numId w:val="2"/>
        </w:numPr>
        <w:rPr>
          <w:rFonts w:ascii="Arial" w:hAnsi="Arial" w:cs="Arial"/>
          <w:color w:val="333333"/>
          <w:lang w:val="en-US"/>
        </w:rPr>
      </w:pPr>
      <w:r w:rsidRPr="00BA2072">
        <w:rPr>
          <w:rFonts w:ascii="Arial" w:hAnsi="Arial" w:cs="Arial"/>
          <w:color w:val="333333"/>
          <w:lang w:val="en-US"/>
        </w:rPr>
        <w:t>Calculate the base WIES allocation using the NZdrg</w:t>
      </w:r>
      <w:ins w:id="866" w:author="Tracy Thompson" w:date="2016-04-05T13:10:00Z">
        <w:r w:rsidR="00551DC3">
          <w:rPr>
            <w:rFonts w:ascii="Arial" w:hAnsi="Arial" w:cs="Arial"/>
            <w:color w:val="333333"/>
            <w:lang w:val="en-US"/>
          </w:rPr>
          <w:t>70</w:t>
        </w:r>
      </w:ins>
      <w:del w:id="867" w:author="Tracy Thompson" w:date="2016-04-05T13:10:00Z">
        <w:r w:rsidR="004B340C" w:rsidRPr="00BA2072" w:rsidDel="00551DC3">
          <w:rPr>
            <w:rFonts w:ascii="Arial" w:hAnsi="Arial" w:cs="Arial"/>
            <w:color w:val="333333"/>
            <w:lang w:val="en-US"/>
          </w:rPr>
          <w:delText>6</w:delText>
        </w:r>
        <w:r w:rsidRPr="00BA2072" w:rsidDel="00551DC3">
          <w:rPr>
            <w:rFonts w:ascii="Arial" w:hAnsi="Arial" w:cs="Arial"/>
            <w:color w:val="333333"/>
            <w:lang w:val="en-US"/>
          </w:rPr>
          <w:delText>0</w:delText>
        </w:r>
        <w:r w:rsidR="00642F39" w:rsidRPr="00BA2072" w:rsidDel="00551DC3">
          <w:rPr>
            <w:rFonts w:ascii="Arial" w:hAnsi="Arial" w:cs="Arial"/>
            <w:color w:val="333333"/>
            <w:lang w:val="en-US"/>
          </w:rPr>
          <w:delText>x</w:delText>
        </w:r>
      </w:del>
      <w:r w:rsidRPr="00BA2072">
        <w:rPr>
          <w:rFonts w:ascii="Arial" w:hAnsi="Arial" w:cs="Arial"/>
          <w:color w:val="333333"/>
          <w:lang w:val="en-US"/>
        </w:rPr>
        <w:t xml:space="preserve"> DRG and the patient’s length of stay adjusted for mechanical ventilation per diem.  This can be done using the appropriate weights from the </w:t>
      </w:r>
      <w:r w:rsidR="001B4F92">
        <w:rPr>
          <w:rFonts w:ascii="Arial" w:hAnsi="Arial" w:cs="Arial"/>
          <w:color w:val="333333"/>
          <w:lang w:val="en-US"/>
        </w:rPr>
        <w:t>WIESNZ1</w:t>
      </w:r>
      <w:ins w:id="868" w:author="Tracy Thompson" w:date="2016-04-05T13:10:00Z">
        <w:r w:rsidR="00551DC3">
          <w:rPr>
            <w:rFonts w:ascii="Arial" w:hAnsi="Arial" w:cs="Arial"/>
            <w:color w:val="333333"/>
            <w:lang w:val="en-US"/>
          </w:rPr>
          <w:t>7</w:t>
        </w:r>
      </w:ins>
      <w:del w:id="869" w:author="Tracy Thompson" w:date="2016-04-05T13:10:00Z">
        <w:r w:rsidR="001B4F92" w:rsidDel="00551DC3">
          <w:rPr>
            <w:rFonts w:ascii="Arial" w:hAnsi="Arial" w:cs="Arial"/>
            <w:color w:val="333333"/>
            <w:lang w:val="en-US"/>
          </w:rPr>
          <w:delText>6</w:delText>
        </w:r>
      </w:del>
      <w:r w:rsidRPr="00BA2072">
        <w:rPr>
          <w:rFonts w:ascii="Arial" w:hAnsi="Arial" w:cs="Arial"/>
          <w:color w:val="333333"/>
          <w:lang w:val="en-US"/>
        </w:rPr>
        <w:t xml:space="preserve"> weights table; and</w:t>
      </w:r>
    </w:p>
    <w:p w:rsidR="00B65A2A" w:rsidRPr="00BA2072" w:rsidRDefault="00BB468A" w:rsidP="00AA2209">
      <w:pPr>
        <w:numPr>
          <w:ilvl w:val="0"/>
          <w:numId w:val="2"/>
        </w:numPr>
        <w:rPr>
          <w:rFonts w:ascii="Arial" w:hAnsi="Arial" w:cs="Arial"/>
          <w:color w:val="333333"/>
          <w:lang w:val="en-US"/>
        </w:rPr>
      </w:pPr>
      <w:r w:rsidRPr="00BA2072">
        <w:rPr>
          <w:rFonts w:ascii="Arial" w:hAnsi="Arial" w:cs="Arial"/>
          <w:color w:val="333333"/>
          <w:lang w:val="en-US"/>
        </w:rPr>
        <w:t xml:space="preserve">Add the base </w:t>
      </w:r>
      <w:r w:rsidR="00B65A2A" w:rsidRPr="00BA2072">
        <w:rPr>
          <w:rFonts w:ascii="Arial" w:hAnsi="Arial" w:cs="Arial"/>
          <w:color w:val="333333"/>
          <w:lang w:val="en-US"/>
        </w:rPr>
        <w:t xml:space="preserve">WIES payment and co-payments (see </w:t>
      </w:r>
      <w:r w:rsidR="000D4B3D" w:rsidRPr="00BA2072">
        <w:rPr>
          <w:rFonts w:ascii="Arial" w:hAnsi="Arial" w:cs="Arial"/>
          <w:color w:val="333333"/>
          <w:lang w:val="en-US"/>
        </w:rPr>
        <w:t>B</w:t>
      </w:r>
      <w:r w:rsidR="00B65A2A" w:rsidRPr="00BA2072">
        <w:rPr>
          <w:rFonts w:ascii="Arial" w:hAnsi="Arial" w:cs="Arial"/>
          <w:color w:val="333333"/>
          <w:lang w:val="en-US"/>
        </w:rPr>
        <w:t>ox 3).</w:t>
      </w:r>
    </w:p>
    <w:p w:rsidR="00B65A2A" w:rsidRPr="00BA2072" w:rsidRDefault="00B65A2A"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 xml:space="preserve">The steps are described in detail with technical specifications provided in the </w:t>
      </w:r>
      <w:r w:rsidR="00D26FB7" w:rsidRPr="00BA2072">
        <w:rPr>
          <w:rFonts w:ascii="Arial" w:hAnsi="Arial" w:cs="Arial"/>
          <w:color w:val="333333"/>
        </w:rPr>
        <w:t xml:space="preserve">following </w:t>
      </w:r>
      <w:r w:rsidRPr="00BA2072">
        <w:rPr>
          <w:rFonts w:ascii="Arial" w:hAnsi="Arial" w:cs="Arial"/>
          <w:color w:val="333333"/>
        </w:rPr>
        <w:t>boxes.</w:t>
      </w:r>
    </w:p>
    <w:p w:rsidR="00A055AE" w:rsidDel="00126168" w:rsidRDefault="00A055AE" w:rsidP="00B65A2A">
      <w:pPr>
        <w:rPr>
          <w:del w:id="870" w:author="Tracy Thompson" w:date="2016-09-28T08:02:00Z"/>
          <w:rFonts w:ascii="Arial" w:hAnsi="Arial" w:cs="Arial"/>
          <w:color w:val="333333"/>
        </w:rPr>
      </w:pPr>
    </w:p>
    <w:p w:rsidR="00A055AE" w:rsidRPr="00BA2072" w:rsidDel="00126168" w:rsidRDefault="00A055AE" w:rsidP="00B65A2A">
      <w:pPr>
        <w:rPr>
          <w:del w:id="871" w:author="Tracy Thompson" w:date="2016-09-28T08:02:00Z"/>
          <w:rFonts w:ascii="Arial" w:hAnsi="Arial" w:cs="Arial"/>
          <w:color w:val="333333"/>
        </w:rPr>
      </w:pPr>
    </w:p>
    <w:p w:rsidR="002F41CB" w:rsidRDefault="002F41CB" w:rsidP="00B65A2A">
      <w:pPr>
        <w:rPr>
          <w:rFonts w:ascii="Arial" w:hAnsi="Arial" w:cs="Arial"/>
        </w:rPr>
      </w:pPr>
    </w:p>
    <w:p w:rsidR="00B65A2A" w:rsidRPr="00BA2072" w:rsidRDefault="00B65A2A" w:rsidP="00990412">
      <w:pPr>
        <w:pStyle w:val="Heading3"/>
      </w:pPr>
      <w:bookmarkStart w:id="872" w:name="_Toc511625995"/>
      <w:bookmarkStart w:id="873" w:name="_Toc515687094"/>
      <w:bookmarkStart w:id="874" w:name="_Ref211678324"/>
      <w:bookmarkStart w:id="875" w:name="_Toc469033113"/>
      <w:r w:rsidRPr="00BA2072">
        <w:t>Co</w:t>
      </w:r>
      <w:r w:rsidR="00CA4ADF" w:rsidRPr="00BA2072">
        <w:t>-</w:t>
      </w:r>
      <w:r w:rsidRPr="00BA2072">
        <w:t>payment for Mechanical Ventilation</w:t>
      </w:r>
      <w:bookmarkEnd w:id="872"/>
      <w:bookmarkEnd w:id="873"/>
      <w:bookmarkEnd w:id="874"/>
      <w:bookmarkEnd w:id="875"/>
    </w:p>
    <w:p w:rsidR="00B65A2A" w:rsidRPr="00BA2072" w:rsidRDefault="00B65A2A" w:rsidP="00B65A2A">
      <w:pPr>
        <w:pStyle w:val="BodyText2"/>
        <w:rPr>
          <w:rFonts w:ascii="Arial" w:hAnsi="Arial" w:cs="Arial"/>
          <w:color w:val="333333"/>
        </w:rPr>
      </w:pPr>
      <w:r w:rsidRPr="00BA2072">
        <w:rPr>
          <w:rFonts w:ascii="Arial" w:hAnsi="Arial" w:cs="Arial"/>
          <w:color w:val="333333"/>
        </w:rPr>
        <w:t xml:space="preserve">Technical specifications for mechanical ventilation co-payments are given in </w:t>
      </w:r>
      <w:r w:rsidR="00677EC3" w:rsidRPr="00BA2072">
        <w:rPr>
          <w:rFonts w:ascii="Arial" w:hAnsi="Arial" w:cs="Arial"/>
          <w:color w:val="333333"/>
        </w:rPr>
        <w:t>B</w:t>
      </w:r>
      <w:r w:rsidRPr="00BA2072">
        <w:rPr>
          <w:rFonts w:ascii="Arial" w:hAnsi="Arial" w:cs="Arial"/>
          <w:color w:val="333333"/>
        </w:rPr>
        <w:t>ox 1.</w:t>
      </w:r>
    </w:p>
    <w:p w:rsidR="00B65A2A" w:rsidRPr="00BA2072" w:rsidRDefault="00B65A2A" w:rsidP="00B65A2A">
      <w:pPr>
        <w:pStyle w:val="BodyText2"/>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 mechanical ventilation co-payment the patient must have had at least </w:t>
      </w:r>
      <w:r w:rsidR="004B4BAB" w:rsidRPr="00BA2072">
        <w:rPr>
          <w:rFonts w:ascii="Arial" w:hAnsi="Arial" w:cs="Arial"/>
          <w:color w:val="333333"/>
        </w:rPr>
        <w:t>six</w:t>
      </w:r>
      <w:r w:rsidRPr="00BA2072">
        <w:rPr>
          <w:rFonts w:ascii="Arial" w:hAnsi="Arial" w:cs="Arial"/>
          <w:color w:val="333333"/>
        </w:rPr>
        <w:t xml:space="preserve"> hours of continuous mechanical ventilation and have been allocated to </w:t>
      </w:r>
      <w:r w:rsidR="008B4979" w:rsidRPr="00BA2072">
        <w:rPr>
          <w:rFonts w:ascii="Arial" w:hAnsi="Arial" w:cs="Arial"/>
          <w:color w:val="333333"/>
        </w:rPr>
        <w:t>an</w:t>
      </w:r>
      <w:r w:rsidRPr="00BA2072">
        <w:rPr>
          <w:rFonts w:ascii="Arial" w:hAnsi="Arial" w:cs="Arial"/>
          <w:color w:val="333333"/>
        </w:rPr>
        <w:t xml:space="preserve"> NZdrg</w:t>
      </w:r>
      <w:ins w:id="876" w:author="Tracy Thompson" w:date="2016-04-05T13:10:00Z">
        <w:r w:rsidR="00551DC3">
          <w:rPr>
            <w:rFonts w:ascii="Arial" w:hAnsi="Arial" w:cs="Arial"/>
            <w:color w:val="333333"/>
          </w:rPr>
          <w:t>70</w:t>
        </w:r>
      </w:ins>
      <w:del w:id="877" w:author="Tracy Thompson" w:date="2016-04-05T13:10:00Z">
        <w:r w:rsidR="00B80215" w:rsidRPr="00BA2072" w:rsidDel="00551DC3">
          <w:rPr>
            <w:rFonts w:ascii="Arial" w:hAnsi="Arial" w:cs="Arial"/>
            <w:color w:val="333333"/>
          </w:rPr>
          <w:delText>6</w:delText>
        </w:r>
        <w:r w:rsidRPr="00BA2072" w:rsidDel="00551DC3">
          <w:rPr>
            <w:rFonts w:ascii="Arial" w:hAnsi="Arial" w:cs="Arial"/>
            <w:color w:val="333333"/>
          </w:rPr>
          <w:delText>0</w:delText>
        </w:r>
        <w:r w:rsidR="00642F39" w:rsidRPr="00BA2072" w:rsidDel="00551DC3">
          <w:rPr>
            <w:rFonts w:ascii="Arial" w:hAnsi="Arial" w:cs="Arial"/>
            <w:color w:val="333333"/>
          </w:rPr>
          <w:delText>x</w:delText>
        </w:r>
      </w:del>
      <w:r w:rsidRPr="00BA2072">
        <w:rPr>
          <w:rFonts w:ascii="Arial" w:hAnsi="Arial" w:cs="Arial"/>
          <w:color w:val="333333"/>
        </w:rPr>
        <w:t xml:space="preserve"> DRG that is eligible for a mechanical ventilation co-payment.  NZdrg</w:t>
      </w:r>
      <w:ins w:id="878" w:author="Tracy Thompson" w:date="2016-04-05T13:10:00Z">
        <w:r w:rsidR="00551DC3">
          <w:rPr>
            <w:rFonts w:ascii="Arial" w:hAnsi="Arial" w:cs="Arial"/>
            <w:color w:val="333333"/>
          </w:rPr>
          <w:t>70</w:t>
        </w:r>
      </w:ins>
      <w:del w:id="879" w:author="Tracy Thompson" w:date="2016-04-05T13:10:00Z">
        <w:r w:rsidR="00B80215" w:rsidRPr="00BA2072" w:rsidDel="00551DC3">
          <w:rPr>
            <w:rFonts w:ascii="Arial" w:hAnsi="Arial" w:cs="Arial"/>
            <w:color w:val="333333"/>
          </w:rPr>
          <w:delText>6</w:delText>
        </w:r>
        <w:r w:rsidRPr="00BA2072" w:rsidDel="00551DC3">
          <w:rPr>
            <w:rFonts w:ascii="Arial" w:hAnsi="Arial" w:cs="Arial"/>
            <w:color w:val="333333"/>
          </w:rPr>
          <w:delText>0</w:delText>
        </w:r>
        <w:r w:rsidR="00642F39" w:rsidRPr="00BA2072" w:rsidDel="00551DC3">
          <w:rPr>
            <w:rFonts w:ascii="Arial" w:hAnsi="Arial" w:cs="Arial"/>
            <w:color w:val="333333"/>
          </w:rPr>
          <w:delText>x</w:delText>
        </w:r>
      </w:del>
      <w:r w:rsidRPr="00BA2072">
        <w:rPr>
          <w:rFonts w:ascii="Arial" w:hAnsi="Arial" w:cs="Arial"/>
          <w:color w:val="333333"/>
        </w:rPr>
        <w:t xml:space="preserve"> DRGs are classed as either:</w:t>
      </w:r>
    </w:p>
    <w:p w:rsidR="00B65A2A" w:rsidRPr="00BA2072" w:rsidRDefault="00B65A2A" w:rsidP="00AA2209">
      <w:pPr>
        <w:numPr>
          <w:ilvl w:val="0"/>
          <w:numId w:val="2"/>
        </w:numPr>
        <w:rPr>
          <w:rFonts w:ascii="Arial" w:hAnsi="Arial" w:cs="Arial"/>
          <w:color w:val="333333"/>
          <w:lang w:val="en-US"/>
        </w:rPr>
      </w:pPr>
      <w:r w:rsidRPr="00BA2072">
        <w:rPr>
          <w:rFonts w:ascii="Arial" w:hAnsi="Arial" w:cs="Arial"/>
          <w:color w:val="333333"/>
          <w:lang w:val="en-US"/>
        </w:rPr>
        <w:t xml:space="preserve">Eligible for daily co-payments of 0.7729 WIES (column mvelig =“D” in the </w:t>
      </w:r>
      <w:r w:rsidR="001B4F92">
        <w:rPr>
          <w:rFonts w:ascii="Arial" w:hAnsi="Arial" w:cs="Arial"/>
          <w:color w:val="333333"/>
          <w:lang w:val="en-US"/>
        </w:rPr>
        <w:t>WIESNZ1</w:t>
      </w:r>
      <w:ins w:id="880" w:author="Tracy Thompson" w:date="2016-04-05T13:10:00Z">
        <w:r w:rsidR="00551DC3">
          <w:rPr>
            <w:rFonts w:ascii="Arial" w:hAnsi="Arial" w:cs="Arial"/>
            <w:color w:val="333333"/>
            <w:lang w:val="en-US"/>
          </w:rPr>
          <w:t>7</w:t>
        </w:r>
      </w:ins>
      <w:del w:id="881" w:author="Tracy Thompson" w:date="2016-04-05T13:10:00Z">
        <w:r w:rsidR="001B4F92" w:rsidDel="00551DC3">
          <w:rPr>
            <w:rFonts w:ascii="Arial" w:hAnsi="Arial" w:cs="Arial"/>
            <w:color w:val="333333"/>
            <w:lang w:val="en-US"/>
          </w:rPr>
          <w:delText>6</w:delText>
        </w:r>
      </w:del>
      <w:r w:rsidRPr="00BA2072">
        <w:rPr>
          <w:rFonts w:ascii="Arial" w:hAnsi="Arial" w:cs="Arial"/>
          <w:color w:val="333333"/>
          <w:lang w:val="en-US"/>
        </w:rPr>
        <w:t xml:space="preserve"> weights table); </w:t>
      </w:r>
    </w:p>
    <w:p w:rsidR="00B65A2A" w:rsidRPr="00BA2072" w:rsidRDefault="00B65A2A" w:rsidP="00AA2209">
      <w:pPr>
        <w:numPr>
          <w:ilvl w:val="0"/>
          <w:numId w:val="2"/>
        </w:numPr>
        <w:rPr>
          <w:rFonts w:ascii="Arial" w:hAnsi="Arial" w:cs="Arial"/>
          <w:color w:val="333333"/>
          <w:lang w:val="en-US"/>
        </w:rPr>
      </w:pPr>
      <w:r w:rsidRPr="00BA2072">
        <w:rPr>
          <w:rFonts w:ascii="Arial" w:hAnsi="Arial" w:cs="Arial"/>
          <w:color w:val="333333"/>
          <w:lang w:val="en-US"/>
        </w:rPr>
        <w:t xml:space="preserve">Eligible for a co-payment of 3.1323 (column mvelig = “E” in the </w:t>
      </w:r>
      <w:r w:rsidR="001B4F92">
        <w:rPr>
          <w:rFonts w:ascii="Arial" w:hAnsi="Arial" w:cs="Arial"/>
          <w:color w:val="333333"/>
          <w:lang w:val="en-US"/>
        </w:rPr>
        <w:t>WIESNZ1</w:t>
      </w:r>
      <w:ins w:id="882" w:author="Tracy Thompson" w:date="2016-04-05T13:10:00Z">
        <w:r w:rsidR="00551DC3">
          <w:rPr>
            <w:rFonts w:ascii="Arial" w:hAnsi="Arial" w:cs="Arial"/>
            <w:color w:val="333333"/>
            <w:lang w:val="en-US"/>
          </w:rPr>
          <w:t>7</w:t>
        </w:r>
      </w:ins>
      <w:del w:id="883" w:author="Tracy Thompson" w:date="2016-04-05T13:10:00Z">
        <w:r w:rsidR="001B4F92" w:rsidDel="00551DC3">
          <w:rPr>
            <w:rFonts w:ascii="Arial" w:hAnsi="Arial" w:cs="Arial"/>
            <w:color w:val="333333"/>
            <w:lang w:val="en-US"/>
          </w:rPr>
          <w:delText>6</w:delText>
        </w:r>
      </w:del>
      <w:r w:rsidRPr="00BA2072">
        <w:rPr>
          <w:rFonts w:ascii="Arial" w:hAnsi="Arial" w:cs="Arial"/>
          <w:color w:val="333333"/>
          <w:lang w:val="en-US"/>
        </w:rPr>
        <w:t xml:space="preserve"> weights table</w:t>
      </w:r>
      <w:r w:rsidR="008A479A" w:rsidRPr="00BA2072">
        <w:rPr>
          <w:rFonts w:ascii="Arial" w:hAnsi="Arial" w:cs="Arial"/>
          <w:color w:val="333333"/>
          <w:lang w:val="en-US"/>
        </w:rPr>
        <w:t>)</w:t>
      </w:r>
      <w:r w:rsidRPr="00BA2072">
        <w:rPr>
          <w:rFonts w:ascii="Arial" w:hAnsi="Arial" w:cs="Arial"/>
          <w:color w:val="333333"/>
          <w:lang w:val="en-US"/>
        </w:rPr>
        <w:t>;</w:t>
      </w:r>
    </w:p>
    <w:p w:rsidR="00B65A2A" w:rsidRPr="00BA2072" w:rsidRDefault="00B65A2A" w:rsidP="00AA2209">
      <w:pPr>
        <w:numPr>
          <w:ilvl w:val="0"/>
          <w:numId w:val="2"/>
        </w:numPr>
        <w:rPr>
          <w:rFonts w:ascii="Arial" w:hAnsi="Arial" w:cs="Arial"/>
          <w:color w:val="333333"/>
          <w:lang w:val="en-US"/>
        </w:rPr>
      </w:pPr>
      <w:r w:rsidRPr="00BA2072">
        <w:rPr>
          <w:rFonts w:ascii="Arial" w:hAnsi="Arial" w:cs="Arial"/>
          <w:color w:val="333333"/>
          <w:lang w:val="en-US"/>
        </w:rPr>
        <w:t xml:space="preserve">Eligible for daily co-payments at 0.7729 WIES for ventilated days in excess of four days (96 hours) mechanical ventilation (column mvelig = “4” in the </w:t>
      </w:r>
      <w:r w:rsidR="001B4F92">
        <w:rPr>
          <w:rFonts w:ascii="Arial" w:hAnsi="Arial" w:cs="Arial"/>
          <w:color w:val="333333"/>
          <w:lang w:val="en-US"/>
        </w:rPr>
        <w:t>WIESNZ1</w:t>
      </w:r>
      <w:ins w:id="884" w:author="Tracy Thompson" w:date="2016-04-05T13:10:00Z">
        <w:r w:rsidR="00551DC3">
          <w:rPr>
            <w:rFonts w:ascii="Arial" w:hAnsi="Arial" w:cs="Arial"/>
            <w:color w:val="333333"/>
            <w:lang w:val="en-US"/>
          </w:rPr>
          <w:t>7</w:t>
        </w:r>
      </w:ins>
      <w:del w:id="885" w:author="Tracy Thompson" w:date="2016-04-05T13:10:00Z">
        <w:r w:rsidR="001B4F92" w:rsidDel="00551DC3">
          <w:rPr>
            <w:rFonts w:ascii="Arial" w:hAnsi="Arial" w:cs="Arial"/>
            <w:color w:val="333333"/>
            <w:lang w:val="en-US"/>
          </w:rPr>
          <w:delText>6</w:delText>
        </w:r>
      </w:del>
      <w:r w:rsidRPr="00BA2072">
        <w:rPr>
          <w:rFonts w:ascii="Arial" w:hAnsi="Arial" w:cs="Arial"/>
          <w:color w:val="333333"/>
          <w:lang w:val="en-US"/>
        </w:rPr>
        <w:t xml:space="preserve"> weights table); or</w:t>
      </w:r>
    </w:p>
    <w:p w:rsidR="00B65A2A" w:rsidRPr="00AD0619" w:rsidRDefault="00B65A2A" w:rsidP="00AA2209">
      <w:pPr>
        <w:numPr>
          <w:ilvl w:val="0"/>
          <w:numId w:val="2"/>
        </w:numPr>
        <w:rPr>
          <w:rFonts w:ascii="Arial" w:hAnsi="Arial" w:cs="Arial"/>
        </w:rPr>
      </w:pPr>
      <w:r w:rsidRPr="00BA2072">
        <w:rPr>
          <w:rFonts w:ascii="Arial" w:hAnsi="Arial" w:cs="Arial"/>
          <w:color w:val="333333"/>
          <w:lang w:val="en-US"/>
        </w:rPr>
        <w:t xml:space="preserve">Ineligible for co-payments (column mvelig = “I” in the </w:t>
      </w:r>
      <w:r w:rsidR="001B4F92">
        <w:rPr>
          <w:rFonts w:ascii="Arial" w:hAnsi="Arial" w:cs="Arial"/>
          <w:color w:val="333333"/>
          <w:lang w:val="en-US"/>
        </w:rPr>
        <w:t>WIESNZ1</w:t>
      </w:r>
      <w:ins w:id="886" w:author="Tracy Thompson" w:date="2016-04-05T13:10:00Z">
        <w:r w:rsidR="00551DC3">
          <w:rPr>
            <w:rFonts w:ascii="Arial" w:hAnsi="Arial" w:cs="Arial"/>
            <w:color w:val="333333"/>
            <w:lang w:val="en-US"/>
          </w:rPr>
          <w:t>7</w:t>
        </w:r>
      </w:ins>
      <w:del w:id="887" w:author="Tracy Thompson" w:date="2016-04-05T13:10:00Z">
        <w:r w:rsidR="001B4F92" w:rsidDel="00551DC3">
          <w:rPr>
            <w:rFonts w:ascii="Arial" w:hAnsi="Arial" w:cs="Arial"/>
            <w:color w:val="333333"/>
            <w:lang w:val="en-US"/>
          </w:rPr>
          <w:delText>6</w:delText>
        </w:r>
      </w:del>
      <w:r w:rsidRPr="00BA2072">
        <w:rPr>
          <w:rFonts w:ascii="Arial" w:hAnsi="Arial" w:cs="Arial"/>
          <w:color w:val="333333"/>
          <w:lang w:val="en-US"/>
        </w:rPr>
        <w:t xml:space="preserve"> weights table).</w:t>
      </w:r>
    </w:p>
    <w:p w:rsidR="00AD0619" w:rsidRPr="00BA2072" w:rsidRDefault="00AD0619" w:rsidP="00AD0619">
      <w:pPr>
        <w:ind w:left="1080"/>
        <w:rPr>
          <w:rFonts w:ascii="Arial" w:hAnsi="Arial" w:cs="Arial"/>
        </w:rPr>
      </w:pPr>
    </w:p>
    <w:p w:rsidR="00B65A2A" w:rsidRPr="00BA2072" w:rsidRDefault="002B66C8" w:rsidP="00716AC3">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Pr>
          <w:rFonts w:ascii="Arial" w:hAnsi="Arial" w:cs="Arial"/>
          <w:b/>
          <w:sz w:val="20"/>
        </w:rPr>
        <w:t>Box 1:</w:t>
      </w:r>
      <w:r>
        <w:rPr>
          <w:rFonts w:ascii="Arial" w:hAnsi="Arial" w:cs="Arial"/>
          <w:b/>
          <w:sz w:val="20"/>
        </w:rPr>
        <w:tab/>
      </w:r>
      <w:r>
        <w:rPr>
          <w:rFonts w:ascii="Arial" w:hAnsi="Arial" w:cs="Arial"/>
          <w:b/>
          <w:sz w:val="20"/>
        </w:rPr>
        <w:tab/>
      </w:r>
      <w:r w:rsidR="00B65A2A" w:rsidRPr="00BA2072">
        <w:rPr>
          <w:rFonts w:ascii="Arial" w:hAnsi="Arial" w:cs="Arial"/>
          <w:b/>
          <w:sz w:val="20"/>
        </w:rPr>
        <w:t>Calculating Mechanical Ventilation Co-payments</w:t>
      </w: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sz w:val="20"/>
        </w:rPr>
      </w:pP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Select mv_elig</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720"/>
        <w:rPr>
          <w:rFonts w:ascii="Arial" w:hAnsi="Arial" w:cs="Arial"/>
          <w:color w:val="333333"/>
          <w:sz w:val="20"/>
        </w:rPr>
      </w:pPr>
      <w:r w:rsidRPr="00BA2072">
        <w:rPr>
          <w:rFonts w:ascii="Arial" w:hAnsi="Arial" w:cs="Arial"/>
          <w:color w:val="333333"/>
          <w:sz w:val="20"/>
        </w:rPr>
        <w:t>case “D” then</w:t>
      </w:r>
    </w:p>
    <w:p w:rsidR="00B65A2A" w:rsidRPr="00BA2072" w:rsidRDefault="00365205" w:rsidP="00AF1F42">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if (</w:t>
      </w:r>
      <w:r w:rsidR="00B65A2A" w:rsidRPr="00BA2072">
        <w:rPr>
          <w:rFonts w:ascii="Arial" w:hAnsi="Arial" w:cs="Arial"/>
          <w:color w:val="333333"/>
          <w:sz w:val="20"/>
        </w:rPr>
        <w:t xml:space="preserve">hours on mechanical ventilation is greater than or equal to </w:t>
      </w:r>
      <w:r w:rsidRPr="00BA2072">
        <w:rPr>
          <w:rFonts w:ascii="Arial" w:hAnsi="Arial" w:cs="Arial"/>
          <w:color w:val="333333"/>
          <w:sz w:val="20"/>
        </w:rPr>
        <w:t>6)</w:t>
      </w:r>
      <w:r w:rsidR="00B65A2A" w:rsidRPr="00BA2072">
        <w:rPr>
          <w:rFonts w:ascii="Arial" w:hAnsi="Arial" w:cs="Arial"/>
          <w:color w:val="333333"/>
          <w:sz w:val="20"/>
        </w:rPr>
        <w:t xml:space="preserve"> then</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round</w:t>
      </w:r>
      <w:r w:rsidR="00120BF8" w:rsidRPr="00BA2072">
        <w:rPr>
          <w:rFonts w:ascii="Arial" w:hAnsi="Arial" w:cs="Arial"/>
          <w:color w:val="333333"/>
          <w:sz w:val="20"/>
        </w:rPr>
        <w:t xml:space="preserve"> </w:t>
      </w:r>
      <w:r w:rsidRPr="00BA2072">
        <w:rPr>
          <w:rFonts w:ascii="Arial" w:hAnsi="Arial" w:cs="Arial"/>
          <w:color w:val="333333"/>
          <w:sz w:val="20"/>
        </w:rPr>
        <w:t>((hours mechanical ventilation +12)/24)</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adjmvday</w:t>
      </w:r>
      <w:r w:rsidR="00AF1F42"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 xml:space="preserve"> 0.7729</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else</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B65A2A" w:rsidRPr="00BA2072" w:rsidRDefault="00B65A2A" w:rsidP="00AF1F42">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0</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B65A2A" w:rsidRPr="00BA2072" w:rsidRDefault="00B65A2A"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case “E” then</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 xml:space="preserve">if (hours on mechanical ventilation is greater than or equal to </w:t>
      </w:r>
      <w:r w:rsidR="00120BF8" w:rsidRPr="00BA2072">
        <w:rPr>
          <w:rFonts w:ascii="Arial" w:hAnsi="Arial" w:cs="Arial"/>
          <w:color w:val="333333"/>
          <w:sz w:val="20"/>
        </w:rPr>
        <w:t>6)</w:t>
      </w:r>
      <w:r w:rsidRPr="00BA2072">
        <w:rPr>
          <w:rFonts w:ascii="Arial" w:hAnsi="Arial" w:cs="Arial"/>
          <w:color w:val="333333"/>
          <w:sz w:val="20"/>
        </w:rPr>
        <w:t xml:space="preserve"> then</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round</w:t>
      </w:r>
      <w:r w:rsidR="0063211C" w:rsidRPr="00BA2072">
        <w:rPr>
          <w:rFonts w:ascii="Arial" w:hAnsi="Arial" w:cs="Arial"/>
          <w:color w:val="333333"/>
          <w:sz w:val="20"/>
        </w:rPr>
        <w:t xml:space="preserve"> </w:t>
      </w:r>
      <w:r w:rsidRPr="00BA2072">
        <w:rPr>
          <w:rFonts w:ascii="Arial" w:hAnsi="Arial" w:cs="Arial"/>
          <w:color w:val="333333"/>
          <w:sz w:val="20"/>
        </w:rPr>
        <w:t>((hours mechanical ventilation +12)/24)</w:t>
      </w:r>
    </w:p>
    <w:p w:rsidR="00B65A2A"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3.1323</w:t>
      </w:r>
    </w:p>
    <w:p w:rsidR="0027571E"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else</w:t>
      </w:r>
    </w:p>
    <w:p w:rsidR="007A5EF8"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7A5EF8"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0</w:t>
      </w: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7D407E" w:rsidRPr="00BA2072" w:rsidRDefault="007D407E"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 xml:space="preserve">case “4” then </w:t>
      </w:r>
    </w:p>
    <w:p w:rsidR="00327584" w:rsidRPr="00BA2072" w:rsidRDefault="00B65A2A" w:rsidP="00472A60">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if (hours on mechanical ventilation &gt; 96) then</w:t>
      </w:r>
    </w:p>
    <w:p w:rsidR="00AF3DA5" w:rsidRPr="00BA2072" w:rsidRDefault="00327584" w:rsidP="00AF3DA5">
      <w:pPr>
        <w:pStyle w:val="tabletext"/>
        <w:widowControl/>
        <w:pBdr>
          <w:top w:val="single" w:sz="6" w:space="1" w:color="auto"/>
          <w:left w:val="single" w:sz="6" w:space="4" w:color="auto"/>
          <w:bottom w:val="single" w:sz="6" w:space="1" w:color="auto"/>
          <w:right w:val="single" w:sz="6" w:space="4" w:color="auto"/>
        </w:pBdr>
        <w:ind w:firstLine="2268"/>
        <w:jc w:val="left"/>
        <w:rPr>
          <w:rFonts w:ascii="Arial" w:hAnsi="Arial" w:cs="Arial"/>
          <w:color w:val="333333"/>
          <w:sz w:val="20"/>
        </w:rPr>
      </w:pPr>
      <w:r w:rsidRPr="00BA2072">
        <w:rPr>
          <w:rFonts w:ascii="Arial" w:hAnsi="Arial" w:cs="Arial"/>
          <w:color w:val="333333"/>
          <w:sz w:val="20"/>
        </w:rPr>
        <w:t>A</w:t>
      </w:r>
      <w:r w:rsidR="00B65A2A" w:rsidRPr="00BA2072">
        <w:rPr>
          <w:rFonts w:ascii="Arial" w:hAnsi="Arial" w:cs="Arial"/>
          <w:color w:val="333333"/>
          <w:sz w:val="20"/>
        </w:rPr>
        <w:t>djmvday</w:t>
      </w:r>
      <w:r w:rsidR="00BD7589">
        <w:rPr>
          <w:rFonts w:ascii="Arial" w:hAnsi="Arial" w:cs="Arial"/>
          <w:color w:val="333333"/>
          <w:sz w:val="20"/>
        </w:rPr>
        <w:t xml:space="preserve"> </w:t>
      </w:r>
      <w:r w:rsidR="00B65A2A" w:rsidRPr="00BA2072">
        <w:rPr>
          <w:rFonts w:ascii="Arial" w:hAnsi="Arial" w:cs="Arial"/>
          <w:color w:val="333333"/>
          <w:sz w:val="20"/>
        </w:rPr>
        <w:t>= round</w:t>
      </w:r>
      <w:r w:rsidR="00120BF8" w:rsidRPr="00BA2072">
        <w:rPr>
          <w:rFonts w:ascii="Arial" w:hAnsi="Arial" w:cs="Arial"/>
          <w:color w:val="333333"/>
          <w:sz w:val="20"/>
        </w:rPr>
        <w:t xml:space="preserve"> </w:t>
      </w:r>
      <w:r w:rsidR="00B65A2A" w:rsidRPr="00BA2072">
        <w:rPr>
          <w:rFonts w:ascii="Arial" w:hAnsi="Arial" w:cs="Arial"/>
          <w:color w:val="333333"/>
          <w:sz w:val="20"/>
        </w:rPr>
        <w:t xml:space="preserve">((hours mechanical ventilation +12)/24) – 4     </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jc w:val="left"/>
        <w:rPr>
          <w:rFonts w:ascii="Arial" w:hAnsi="Arial" w:cs="Arial"/>
          <w:color w:val="333333"/>
          <w:sz w:val="20"/>
        </w:rPr>
      </w:pPr>
      <w:r w:rsidRPr="00BA2072">
        <w:rPr>
          <w:rFonts w:ascii="Arial" w:hAnsi="Arial" w:cs="Arial"/>
          <w:color w:val="333333"/>
          <w:sz w:val="20"/>
        </w:rPr>
        <w:t>mv_copay = adjmvday</w:t>
      </w:r>
      <w:r w:rsidR="00AF3DA5"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 xml:space="preserve"> 0.7729</w:t>
      </w:r>
    </w:p>
    <w:p w:rsidR="00327584" w:rsidRPr="00BA2072" w:rsidRDefault="00327584" w:rsidP="00AF3DA5">
      <w:pPr>
        <w:pStyle w:val="tabletext"/>
        <w:widowControl/>
        <w:pBdr>
          <w:top w:val="single" w:sz="6" w:space="1" w:color="auto"/>
          <w:left w:val="single" w:sz="6" w:space="4" w:color="auto"/>
          <w:bottom w:val="single" w:sz="6" w:space="1" w:color="auto"/>
          <w:right w:val="single" w:sz="6" w:space="4" w:color="auto"/>
        </w:pBdr>
        <w:ind w:firstLine="1985"/>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adjmvday = 0</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2268"/>
        <w:rPr>
          <w:rFonts w:ascii="Arial" w:hAnsi="Arial" w:cs="Arial"/>
          <w:color w:val="333333"/>
          <w:sz w:val="20"/>
        </w:rPr>
      </w:pPr>
      <w:r w:rsidRPr="00BA2072">
        <w:rPr>
          <w:rFonts w:ascii="Arial" w:hAnsi="Arial" w:cs="Arial"/>
          <w:color w:val="333333"/>
          <w:sz w:val="20"/>
        </w:rPr>
        <w:t>mv_copay = 0</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327584" w:rsidRPr="00BA2072" w:rsidRDefault="00327584" w:rsidP="00716AC3">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otherwise do</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adjmvday = 0</w:t>
      </w:r>
    </w:p>
    <w:p w:rsidR="00327584"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mv_copay = 0</w:t>
      </w:r>
    </w:p>
    <w:p w:rsidR="00B65A2A" w:rsidRPr="00BA2072" w:rsidRDefault="00B65A2A" w:rsidP="00AF3DA5">
      <w:pPr>
        <w:pStyle w:val="tabletext"/>
        <w:widowControl/>
        <w:pBdr>
          <w:top w:val="single" w:sz="6" w:space="1" w:color="auto"/>
          <w:left w:val="single" w:sz="6" w:space="4" w:color="auto"/>
          <w:bottom w:val="single" w:sz="6" w:space="1" w:color="auto"/>
          <w:right w:val="single" w:sz="6" w:space="4" w:color="auto"/>
        </w:pBdr>
        <w:ind w:firstLine="1560"/>
        <w:rPr>
          <w:rFonts w:ascii="Arial" w:hAnsi="Arial" w:cs="Arial"/>
          <w:color w:val="333333"/>
          <w:sz w:val="20"/>
        </w:rPr>
      </w:pPr>
      <w:r w:rsidRPr="00BA2072">
        <w:rPr>
          <w:rFonts w:ascii="Arial" w:hAnsi="Arial" w:cs="Arial"/>
          <w:color w:val="333333"/>
          <w:sz w:val="20"/>
        </w:rPr>
        <w:t>go to box 1b</w:t>
      </w:r>
    </w:p>
    <w:p w:rsidR="00716AC3" w:rsidRPr="00BA2072" w:rsidRDefault="00716AC3" w:rsidP="00B65A2A">
      <w:pPr>
        <w:pStyle w:val="BodyText2"/>
        <w:rPr>
          <w:rFonts w:ascii="Arial" w:hAnsi="Arial" w:cs="Arial"/>
          <w:color w:val="333333"/>
        </w:rPr>
      </w:pPr>
    </w:p>
    <w:p w:rsidR="00B65A2A" w:rsidRDefault="00B65A2A" w:rsidP="00B65A2A">
      <w:pPr>
        <w:pStyle w:val="BodyText2"/>
        <w:rPr>
          <w:rFonts w:ascii="Arial" w:hAnsi="Arial" w:cs="Arial"/>
          <w:color w:val="333333"/>
        </w:rPr>
      </w:pPr>
      <w:r w:rsidRPr="00BA2072">
        <w:rPr>
          <w:rFonts w:ascii="Arial" w:hAnsi="Arial" w:cs="Arial"/>
          <w:color w:val="333333"/>
        </w:rPr>
        <w:t xml:space="preserve">Note that additional WIES payments for high outliers do not start until the LOS exceeds high boundary outlier days (column hb in </w:t>
      </w:r>
      <w:r w:rsidR="001B4F92">
        <w:rPr>
          <w:rFonts w:ascii="Arial" w:hAnsi="Arial" w:cs="Arial"/>
          <w:color w:val="333333"/>
        </w:rPr>
        <w:t>WIESNZ1</w:t>
      </w:r>
      <w:ins w:id="888" w:author="Tracy Thompson" w:date="2016-04-05T13:10:00Z">
        <w:r w:rsidR="00551DC3">
          <w:rPr>
            <w:rFonts w:ascii="Arial" w:hAnsi="Arial" w:cs="Arial"/>
            <w:color w:val="333333"/>
          </w:rPr>
          <w:t>7</w:t>
        </w:r>
      </w:ins>
      <w:del w:id="889" w:author="Tracy Thompson" w:date="2016-04-05T13:10:00Z">
        <w:r w:rsidR="001B4F92" w:rsidDel="00551DC3">
          <w:rPr>
            <w:rFonts w:ascii="Arial" w:hAnsi="Arial" w:cs="Arial"/>
            <w:color w:val="333333"/>
          </w:rPr>
          <w:delText>6</w:delText>
        </w:r>
      </w:del>
      <w:r w:rsidRPr="00BA2072">
        <w:rPr>
          <w:rFonts w:ascii="Arial" w:hAnsi="Arial" w:cs="Arial"/>
          <w:color w:val="333333"/>
        </w:rPr>
        <w:t xml:space="preserve"> </w:t>
      </w:r>
      <w:r w:rsidR="00077980">
        <w:rPr>
          <w:rFonts w:ascii="Arial" w:hAnsi="Arial" w:cs="Arial"/>
          <w:color w:val="333333"/>
        </w:rPr>
        <w:t xml:space="preserve">weights </w:t>
      </w:r>
      <w:r w:rsidRPr="00BA2072">
        <w:rPr>
          <w:rFonts w:ascii="Arial" w:hAnsi="Arial" w:cs="Arial"/>
          <w:color w:val="333333"/>
        </w:rPr>
        <w:t>table) plus adjusted mechanical ventilation days (“adjmvday” i</w:t>
      </w:r>
      <w:r w:rsidR="00677EC3" w:rsidRPr="00BA2072">
        <w:rPr>
          <w:rFonts w:ascii="Arial" w:hAnsi="Arial" w:cs="Arial"/>
          <w:color w:val="333333"/>
        </w:rPr>
        <w:t>n the technical specifications B</w:t>
      </w:r>
      <w:r w:rsidRPr="00BA2072">
        <w:rPr>
          <w:rFonts w:ascii="Arial" w:hAnsi="Arial" w:cs="Arial"/>
          <w:color w:val="333333"/>
        </w:rPr>
        <w:t>ox 1).</w:t>
      </w:r>
    </w:p>
    <w:p w:rsidR="00577F84" w:rsidRDefault="00577F84" w:rsidP="00B65A2A">
      <w:pPr>
        <w:pStyle w:val="BodyText2"/>
        <w:rPr>
          <w:rFonts w:ascii="Arial" w:hAnsi="Arial" w:cs="Arial"/>
          <w:color w:val="333333"/>
        </w:rPr>
      </w:pPr>
    </w:p>
    <w:p w:rsidR="00B65A2A" w:rsidRPr="00BA2072" w:rsidRDefault="00B65A2A" w:rsidP="00990412">
      <w:pPr>
        <w:pStyle w:val="Heading3"/>
      </w:pPr>
      <w:bookmarkStart w:id="890" w:name="_Ref183317898"/>
      <w:bookmarkStart w:id="891" w:name="_Toc469033114"/>
      <w:r w:rsidRPr="00BA2072">
        <w:t>Co</w:t>
      </w:r>
      <w:r w:rsidR="00CA4ADF" w:rsidRPr="00BA2072">
        <w:t>-</w:t>
      </w:r>
      <w:r w:rsidRPr="00BA2072">
        <w:t>payment for AAA and ASD</w:t>
      </w:r>
      <w:bookmarkEnd w:id="890"/>
      <w:bookmarkEnd w:id="891"/>
    </w:p>
    <w:p w:rsidR="00B65A2A" w:rsidRDefault="00B65A2A" w:rsidP="00B65A2A">
      <w:pPr>
        <w:pStyle w:val="BodyText2"/>
        <w:rPr>
          <w:rFonts w:ascii="Arial" w:hAnsi="Arial" w:cs="Arial"/>
          <w:color w:val="333333"/>
        </w:rPr>
      </w:pPr>
      <w:r w:rsidRPr="00BA2072">
        <w:rPr>
          <w:rFonts w:ascii="Arial" w:hAnsi="Arial" w:cs="Arial"/>
          <w:color w:val="333333"/>
        </w:rPr>
        <w:t xml:space="preserve">Technical specifications for abdominal aortic aneurysm </w:t>
      </w:r>
      <w:r w:rsidR="00D26FB7" w:rsidRPr="00BA2072">
        <w:rPr>
          <w:rFonts w:ascii="Arial" w:hAnsi="Arial" w:cs="Arial"/>
          <w:color w:val="333333"/>
        </w:rPr>
        <w:t xml:space="preserve">(AAA) </w:t>
      </w:r>
      <w:r w:rsidRPr="00BA2072">
        <w:rPr>
          <w:rFonts w:ascii="Arial" w:hAnsi="Arial" w:cs="Arial"/>
          <w:color w:val="333333"/>
        </w:rPr>
        <w:t>and atrial septal defect</w:t>
      </w:r>
      <w:r w:rsidR="00D26FB7" w:rsidRPr="00BA2072">
        <w:rPr>
          <w:rFonts w:ascii="Arial" w:hAnsi="Arial" w:cs="Arial"/>
          <w:color w:val="333333"/>
        </w:rPr>
        <w:t xml:space="preserve"> (ASD) </w:t>
      </w:r>
      <w:r w:rsidR="00677EC3" w:rsidRPr="00BA2072">
        <w:rPr>
          <w:rFonts w:ascii="Arial" w:hAnsi="Arial" w:cs="Arial"/>
          <w:color w:val="333333"/>
        </w:rPr>
        <w:t>stent co-payments are given in B</w:t>
      </w:r>
      <w:r w:rsidRPr="00BA2072">
        <w:rPr>
          <w:rFonts w:ascii="Arial" w:hAnsi="Arial" w:cs="Arial"/>
          <w:color w:val="333333"/>
        </w:rPr>
        <w:t>ox 1b in this section.  Note that changes to the list of valid agencies will be made by the C</w:t>
      </w:r>
      <w:r w:rsidR="00D26FB7" w:rsidRPr="00BA2072">
        <w:rPr>
          <w:rFonts w:ascii="Arial" w:hAnsi="Arial" w:cs="Arial"/>
          <w:color w:val="333333"/>
        </w:rPr>
        <w:t xml:space="preserve">ost Weights </w:t>
      </w:r>
      <w:r w:rsidRPr="00BA2072">
        <w:rPr>
          <w:rFonts w:ascii="Arial" w:hAnsi="Arial" w:cs="Arial"/>
          <w:color w:val="333333"/>
        </w:rPr>
        <w:t>Group following advice from the providing DHB.</w:t>
      </w:r>
    </w:p>
    <w:p w:rsidR="008D074C" w:rsidRPr="00BA2072" w:rsidRDefault="008D074C" w:rsidP="00B65A2A">
      <w:pPr>
        <w:pStyle w:val="BodyText2"/>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 AAA co-payment of </w:t>
      </w:r>
      <w:r w:rsidR="001205E0">
        <w:rPr>
          <w:rFonts w:ascii="Arial" w:hAnsi="Arial" w:cs="Arial"/>
          <w:color w:val="333333"/>
        </w:rPr>
        <w:t>4.3219</w:t>
      </w:r>
      <w:r w:rsidRPr="00BA2072">
        <w:rPr>
          <w:rFonts w:ascii="Arial" w:hAnsi="Arial" w:cs="Arial"/>
          <w:color w:val="333333"/>
        </w:rPr>
        <w:t xml:space="preserve"> WIES the </w:t>
      </w:r>
      <w:r w:rsidR="00665D64" w:rsidRPr="00BA2072">
        <w:rPr>
          <w:rFonts w:ascii="Arial" w:hAnsi="Arial" w:cs="Arial"/>
          <w:color w:val="333333"/>
        </w:rPr>
        <w:t xml:space="preserve">facility </w:t>
      </w:r>
      <w:r w:rsidRPr="00BA2072">
        <w:rPr>
          <w:rFonts w:ascii="Arial" w:hAnsi="Arial" w:cs="Arial"/>
          <w:color w:val="333333"/>
        </w:rPr>
        <w:t xml:space="preserve">recorded for the event </w:t>
      </w:r>
      <w:r w:rsidR="009F12E5">
        <w:rPr>
          <w:rFonts w:ascii="Arial" w:hAnsi="Arial" w:cs="Arial"/>
          <w:color w:val="333333"/>
        </w:rPr>
        <w:t xml:space="preserve">record </w:t>
      </w:r>
      <w:r w:rsidRPr="00BA2072">
        <w:rPr>
          <w:rFonts w:ascii="Arial" w:hAnsi="Arial" w:cs="Arial"/>
          <w:color w:val="333333"/>
        </w:rPr>
        <w:t xml:space="preserve">must be one of the </w:t>
      </w:r>
      <w:r w:rsidR="00886BAF" w:rsidRPr="00BA2072">
        <w:rPr>
          <w:rFonts w:ascii="Arial" w:hAnsi="Arial" w:cs="Arial"/>
          <w:color w:val="333333"/>
        </w:rPr>
        <w:t xml:space="preserve">facilities </w:t>
      </w:r>
      <w:r w:rsidRPr="00BA2072">
        <w:rPr>
          <w:rFonts w:ascii="Arial" w:hAnsi="Arial" w:cs="Arial"/>
          <w:color w:val="333333"/>
        </w:rPr>
        <w:t xml:space="preserve">listed and one of the first 30 </w:t>
      </w:r>
      <w:r w:rsidR="00ED4885">
        <w:rPr>
          <w:rFonts w:ascii="Arial" w:hAnsi="Arial" w:cs="Arial"/>
          <w:color w:val="333333"/>
        </w:rPr>
        <w:t>ACHI</w:t>
      </w:r>
      <w:r w:rsidR="00B80215" w:rsidRPr="00BA2072">
        <w:rPr>
          <w:rFonts w:ascii="Arial" w:hAnsi="Arial" w:cs="Arial"/>
          <w:color w:val="333333"/>
        </w:rPr>
        <w:t xml:space="preserve"> </w:t>
      </w:r>
      <w:del w:id="892" w:author="Tracy Thompson" w:date="2016-04-05T13:11:00Z">
        <w:r w:rsidR="00B80215" w:rsidRPr="00BA2072" w:rsidDel="00551DC3">
          <w:rPr>
            <w:rFonts w:ascii="Arial" w:hAnsi="Arial" w:cs="Arial"/>
            <w:color w:val="333333"/>
          </w:rPr>
          <w:delText>6</w:delText>
        </w:r>
      </w:del>
      <w:ins w:id="893" w:author="Tracy Thompson" w:date="2016-04-05T13:11:00Z">
        <w:r w:rsidR="00551DC3">
          <w:rPr>
            <w:rFonts w:ascii="Arial" w:hAnsi="Arial" w:cs="Arial"/>
            <w:color w:val="333333"/>
          </w:rPr>
          <w:t>8</w:t>
        </w:r>
      </w:ins>
      <w:r w:rsidR="00CE42CD" w:rsidRPr="00BA2072">
        <w:rPr>
          <w:rFonts w:ascii="Arial" w:hAnsi="Arial" w:cs="Arial"/>
          <w:color w:val="333333"/>
        </w:rPr>
        <w:t xml:space="preserve">th </w:t>
      </w:r>
      <w:r w:rsidRPr="00BA2072">
        <w:rPr>
          <w:rFonts w:ascii="Arial" w:hAnsi="Arial" w:cs="Arial"/>
          <w:color w:val="333333"/>
        </w:rPr>
        <w:t>Edition procedure code must be 3311600 [762]</w:t>
      </w:r>
      <w:r w:rsidR="001A132E">
        <w:rPr>
          <w:rFonts w:ascii="Arial" w:hAnsi="Arial" w:cs="Arial"/>
          <w:color w:val="333333"/>
        </w:rPr>
        <w:t xml:space="preserve"> </w:t>
      </w:r>
      <w:r w:rsidR="00522317" w:rsidRPr="00BA2072">
        <w:rPr>
          <w:rFonts w:ascii="Arial" w:hAnsi="Arial" w:cs="Arial"/>
          <w:i/>
          <w:color w:val="333333"/>
        </w:rPr>
        <w:t>Endovascular repair of aneurysm</w:t>
      </w:r>
      <w:r w:rsidRPr="00BA2072">
        <w:rPr>
          <w:rFonts w:ascii="Arial" w:hAnsi="Arial" w:cs="Arial"/>
          <w:color w:val="333333"/>
        </w:rPr>
        <w:t>, and the event must fall into one of the following DRGs F08A</w:t>
      </w:r>
      <w:r w:rsidR="001A132E">
        <w:rPr>
          <w:rFonts w:ascii="Arial" w:hAnsi="Arial" w:cs="Arial"/>
          <w:color w:val="333333"/>
        </w:rPr>
        <w:t xml:space="preserve"> </w:t>
      </w:r>
      <w:r w:rsidR="00CE42CD" w:rsidRPr="00BA2072">
        <w:rPr>
          <w:rFonts w:ascii="Arial" w:hAnsi="Arial" w:cs="Arial"/>
          <w:i/>
          <w:color w:val="333333"/>
        </w:rPr>
        <w:t xml:space="preserve">Major Reconstruct Vascular Procedures W/O CPB Pump W Catastrophic CC </w:t>
      </w:r>
      <w:r w:rsidRPr="00BA2072">
        <w:rPr>
          <w:rFonts w:ascii="Arial" w:hAnsi="Arial" w:cs="Arial"/>
          <w:color w:val="333333"/>
        </w:rPr>
        <w:t>or F08B</w:t>
      </w:r>
      <w:r w:rsidR="00CE42CD" w:rsidRPr="00BA2072">
        <w:rPr>
          <w:rFonts w:ascii="Arial" w:hAnsi="Arial" w:cs="Arial"/>
          <w:i/>
          <w:color w:val="333333"/>
        </w:rPr>
        <w:t xml:space="preserve"> Major Reconstruct Vascular Procedures W/O CPB Pump W/O Catastrophic CC</w:t>
      </w:r>
      <w:r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To be eligible for an ASD co-payment of </w:t>
      </w:r>
      <w:ins w:id="894" w:author="Tracy Thompson" w:date="2016-09-21T07:54:00Z">
        <w:r w:rsidR="001F107C">
          <w:rPr>
            <w:rFonts w:ascii="Arial" w:hAnsi="Arial" w:cs="Arial"/>
            <w:color w:val="333333"/>
          </w:rPr>
          <w:t>1.0000</w:t>
        </w:r>
      </w:ins>
      <w:del w:id="895" w:author="Tracy Thompson" w:date="2016-09-21T07:54:00Z">
        <w:r w:rsidR="001205E0" w:rsidDel="001F107C">
          <w:rPr>
            <w:rFonts w:ascii="Arial" w:hAnsi="Arial" w:cs="Arial"/>
            <w:color w:val="333333"/>
          </w:rPr>
          <w:delText>1.5493</w:delText>
        </w:r>
      </w:del>
      <w:r w:rsidRPr="00BA2072">
        <w:rPr>
          <w:rFonts w:ascii="Arial" w:hAnsi="Arial" w:cs="Arial"/>
          <w:color w:val="333333"/>
        </w:rPr>
        <w:t xml:space="preserve"> WIES the </w:t>
      </w:r>
      <w:r w:rsidR="00665D64" w:rsidRPr="00BA2072">
        <w:rPr>
          <w:rFonts w:ascii="Arial" w:hAnsi="Arial" w:cs="Arial"/>
          <w:color w:val="333333"/>
        </w:rPr>
        <w:t>facility</w:t>
      </w:r>
      <w:r w:rsidRPr="00BA2072">
        <w:rPr>
          <w:rFonts w:ascii="Arial" w:hAnsi="Arial" w:cs="Arial"/>
          <w:color w:val="333333"/>
        </w:rPr>
        <w:t xml:space="preserve"> recorded for the event </w:t>
      </w:r>
      <w:r w:rsidR="009F12E5">
        <w:rPr>
          <w:rFonts w:ascii="Arial" w:hAnsi="Arial" w:cs="Arial"/>
          <w:color w:val="333333"/>
        </w:rPr>
        <w:t xml:space="preserve">record </w:t>
      </w:r>
      <w:r w:rsidRPr="00BA2072">
        <w:rPr>
          <w:rFonts w:ascii="Arial" w:hAnsi="Arial" w:cs="Arial"/>
          <w:color w:val="333333"/>
        </w:rPr>
        <w:t xml:space="preserve">must be one of the </w:t>
      </w:r>
      <w:r w:rsidR="00886BAF" w:rsidRPr="00BA2072">
        <w:rPr>
          <w:rFonts w:ascii="Arial" w:hAnsi="Arial" w:cs="Arial"/>
          <w:color w:val="333333"/>
        </w:rPr>
        <w:t xml:space="preserve">facilities </w:t>
      </w:r>
      <w:r w:rsidRPr="00BA2072">
        <w:rPr>
          <w:rFonts w:ascii="Arial" w:hAnsi="Arial" w:cs="Arial"/>
          <w:color w:val="333333"/>
        </w:rPr>
        <w:t xml:space="preserve">listed and one of the first 30 </w:t>
      </w:r>
      <w:r w:rsidR="00ED4885">
        <w:rPr>
          <w:rFonts w:ascii="Arial" w:hAnsi="Arial" w:cs="Arial"/>
          <w:color w:val="333333"/>
        </w:rPr>
        <w:t>ACHI</w:t>
      </w:r>
      <w:r w:rsidRPr="00BA2072">
        <w:rPr>
          <w:rFonts w:ascii="Arial" w:hAnsi="Arial" w:cs="Arial"/>
          <w:color w:val="333333"/>
        </w:rPr>
        <w:t xml:space="preserve"> </w:t>
      </w:r>
      <w:del w:id="896" w:author="Tracy Thompson" w:date="2016-04-05T13:11:00Z">
        <w:r w:rsidR="00B80215" w:rsidRPr="00BA2072" w:rsidDel="00551DC3">
          <w:rPr>
            <w:rFonts w:ascii="Arial" w:hAnsi="Arial" w:cs="Arial"/>
            <w:color w:val="333333"/>
          </w:rPr>
          <w:delText>6</w:delText>
        </w:r>
      </w:del>
      <w:ins w:id="897" w:author="Tracy Thompson" w:date="2016-04-05T13:11:00Z">
        <w:r w:rsidR="00551DC3">
          <w:rPr>
            <w:rFonts w:ascii="Arial" w:hAnsi="Arial" w:cs="Arial"/>
            <w:color w:val="333333"/>
          </w:rPr>
          <w:t>8</w:t>
        </w:r>
      </w:ins>
      <w:r w:rsidR="007D7603" w:rsidRPr="00BA2072">
        <w:rPr>
          <w:rFonts w:ascii="Arial" w:hAnsi="Arial" w:cs="Arial"/>
          <w:color w:val="333333"/>
        </w:rPr>
        <w:t xml:space="preserve">th </w:t>
      </w:r>
      <w:r w:rsidRPr="00BA2072">
        <w:rPr>
          <w:rFonts w:ascii="Arial" w:hAnsi="Arial" w:cs="Arial"/>
          <w:color w:val="333333"/>
        </w:rPr>
        <w:t>Edition procedure codes must be 3874200 [617]</w:t>
      </w:r>
      <w:r w:rsidR="001A132E">
        <w:rPr>
          <w:rFonts w:ascii="Arial" w:hAnsi="Arial" w:cs="Arial"/>
          <w:color w:val="333333"/>
        </w:rPr>
        <w:t xml:space="preserve"> </w:t>
      </w:r>
      <w:r w:rsidR="00522317" w:rsidRPr="00BA2072">
        <w:rPr>
          <w:rFonts w:ascii="Arial" w:hAnsi="Arial" w:cs="Arial"/>
          <w:i/>
          <w:color w:val="333333"/>
        </w:rPr>
        <w:t>Percutaneous closure of atrial septal defect</w:t>
      </w:r>
      <w:r w:rsidRPr="00BA2072">
        <w:rPr>
          <w:rFonts w:ascii="Arial" w:hAnsi="Arial" w:cs="Arial"/>
          <w:color w:val="333333"/>
        </w:rPr>
        <w:t xml:space="preserve">, and the event must fall into </w:t>
      </w:r>
      <w:ins w:id="898" w:author="Michael Rains" w:date="2016-09-26T16:35:00Z">
        <w:r w:rsidR="00464DCA">
          <w:rPr>
            <w:rFonts w:ascii="Arial" w:hAnsi="Arial" w:cs="Arial"/>
            <w:color w:val="333333"/>
          </w:rPr>
          <w:t xml:space="preserve">either </w:t>
        </w:r>
      </w:ins>
      <w:r w:rsidRPr="00BA2072">
        <w:rPr>
          <w:rFonts w:ascii="Arial" w:hAnsi="Arial" w:cs="Arial"/>
          <w:color w:val="333333"/>
        </w:rPr>
        <w:t>the DRG F19</w:t>
      </w:r>
      <w:ins w:id="899" w:author="Tracy Thompson" w:date="2016-08-29T14:06:00Z">
        <w:r w:rsidR="00EE360D">
          <w:rPr>
            <w:rFonts w:ascii="Arial" w:hAnsi="Arial" w:cs="Arial"/>
            <w:color w:val="333333"/>
          </w:rPr>
          <w:t>A</w:t>
        </w:r>
      </w:ins>
      <w:r w:rsidR="00E20588">
        <w:rPr>
          <w:rFonts w:ascii="Arial" w:hAnsi="Arial" w:cs="Arial"/>
          <w:color w:val="333333"/>
        </w:rPr>
        <w:t xml:space="preserve"> </w:t>
      </w:r>
      <w:ins w:id="900" w:author="Tracy Thompson" w:date="2016-09-22T08:58:00Z">
        <w:r w:rsidR="00E20588" w:rsidRPr="00BA2072">
          <w:rPr>
            <w:rFonts w:ascii="Arial" w:hAnsi="Arial" w:cs="Arial"/>
            <w:i/>
            <w:color w:val="333333"/>
          </w:rPr>
          <w:t>Trans-Vascular Percutaneous Cardiac Intervention</w:t>
        </w:r>
      </w:ins>
      <w:ins w:id="901" w:author="Tracy Thompson" w:date="2016-09-22T08:59:00Z">
        <w:r w:rsidR="00E20588">
          <w:rPr>
            <w:rFonts w:ascii="Arial" w:hAnsi="Arial" w:cs="Arial"/>
            <w:i/>
            <w:color w:val="333333"/>
          </w:rPr>
          <w:t>, Age &gt;=80 or W CC</w:t>
        </w:r>
      </w:ins>
      <w:ins w:id="902" w:author="Tracy Thompson" w:date="2016-08-29T14:06:00Z">
        <w:r w:rsidR="00EE360D">
          <w:rPr>
            <w:rFonts w:ascii="Arial" w:hAnsi="Arial" w:cs="Arial"/>
            <w:color w:val="333333"/>
          </w:rPr>
          <w:t xml:space="preserve"> </w:t>
        </w:r>
      </w:ins>
      <w:ins w:id="903" w:author="Michael Rains" w:date="2016-09-26T16:35:00Z">
        <w:r w:rsidR="00464DCA">
          <w:rPr>
            <w:rFonts w:ascii="Arial" w:hAnsi="Arial" w:cs="Arial"/>
            <w:color w:val="333333"/>
          </w:rPr>
          <w:t xml:space="preserve">or the DRG </w:t>
        </w:r>
      </w:ins>
      <w:ins w:id="904" w:author="Tracy Thompson" w:date="2016-08-29T14:06:00Z">
        <w:r w:rsidR="00EE360D">
          <w:rPr>
            <w:rFonts w:ascii="Arial" w:hAnsi="Arial" w:cs="Arial"/>
            <w:color w:val="333333"/>
          </w:rPr>
          <w:t>F19B</w:t>
        </w:r>
      </w:ins>
      <w:del w:id="905" w:author="Tracy Thompson" w:date="2016-08-29T14:06:00Z">
        <w:r w:rsidRPr="00BA2072" w:rsidDel="00EE360D">
          <w:rPr>
            <w:rFonts w:ascii="Arial" w:hAnsi="Arial" w:cs="Arial"/>
            <w:color w:val="333333"/>
          </w:rPr>
          <w:delText>Z</w:delText>
        </w:r>
      </w:del>
      <w:r w:rsidR="001A132E">
        <w:rPr>
          <w:rFonts w:ascii="Arial" w:hAnsi="Arial" w:cs="Arial"/>
        </w:rPr>
        <w:t xml:space="preserve"> </w:t>
      </w:r>
      <w:r w:rsidR="007D7603" w:rsidRPr="00BA2072">
        <w:rPr>
          <w:rFonts w:ascii="Arial" w:hAnsi="Arial" w:cs="Arial"/>
          <w:i/>
          <w:color w:val="333333"/>
        </w:rPr>
        <w:t>Trans-Vascular Percutaneous Cardiac Intervention</w:t>
      </w:r>
      <w:ins w:id="906" w:author="Tracy Thompson" w:date="2016-09-22T08:59:00Z">
        <w:r w:rsidR="00E20588">
          <w:rPr>
            <w:rFonts w:ascii="Arial" w:hAnsi="Arial" w:cs="Arial"/>
            <w:i/>
            <w:color w:val="333333"/>
          </w:rPr>
          <w:t>, Age &lt;80 W/O CC</w:t>
        </w:r>
      </w:ins>
      <w:r w:rsidRPr="00BA2072">
        <w:rPr>
          <w:rFonts w:ascii="Arial" w:hAnsi="Arial" w:cs="Arial"/>
          <w:color w:val="333333"/>
        </w:rPr>
        <w:t>.</w:t>
      </w:r>
    </w:p>
    <w:p w:rsidR="00136E39" w:rsidRPr="00BA2072" w:rsidRDefault="00136E39" w:rsidP="00B65A2A">
      <w:pPr>
        <w:rPr>
          <w:rFonts w:ascii="Arial" w:hAnsi="Arial" w:cs="Arial"/>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1b:</w:t>
      </w:r>
      <w:r w:rsidRPr="00BA2072">
        <w:rPr>
          <w:rFonts w:ascii="Arial" w:hAnsi="Arial" w:cs="Arial"/>
          <w:b/>
          <w:sz w:val="20"/>
        </w:rPr>
        <w:tab/>
        <w:t xml:space="preserve"> Calculating AAA and ASD Co-payments</w:t>
      </w:r>
    </w:p>
    <w:p w:rsidR="00F102EF" w:rsidRPr="00BA2072" w:rsidRDefault="00F102EF"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sz w:val="20"/>
        </w:rPr>
      </w:pPr>
      <w:r w:rsidRPr="00BA2072">
        <w:rPr>
          <w:rFonts w:ascii="Arial" w:hAnsi="Arial" w:cs="Arial"/>
          <w:b/>
          <w:sz w:val="20"/>
        </w:rPr>
        <w:t xml:space="preserve">When event </w:t>
      </w:r>
      <w:r w:rsidR="009F12E5">
        <w:rPr>
          <w:rFonts w:ascii="Arial" w:hAnsi="Arial" w:cs="Arial"/>
          <w:b/>
          <w:sz w:val="20"/>
        </w:rPr>
        <w:t xml:space="preserve">record </w:t>
      </w:r>
      <w:r w:rsidRPr="00BA2072">
        <w:rPr>
          <w:rFonts w:ascii="Arial" w:hAnsi="Arial" w:cs="Arial"/>
          <w:b/>
          <w:sz w:val="20"/>
        </w:rPr>
        <w:t xml:space="preserve">falls into DRG F08A or F08B and </w:t>
      </w: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outlineLvl w:val="0"/>
        <w:rPr>
          <w:rFonts w:ascii="Arial" w:hAnsi="Arial" w:cs="Arial"/>
          <w:color w:val="333333"/>
          <w:sz w:val="20"/>
        </w:rPr>
      </w:pPr>
      <w:r w:rsidRPr="00BA2072">
        <w:rPr>
          <w:rFonts w:ascii="Arial" w:hAnsi="Arial" w:cs="Arial"/>
          <w:color w:val="333333"/>
          <w:sz w:val="20"/>
        </w:rPr>
        <w:t xml:space="preserve">When </w:t>
      </w:r>
      <w:r w:rsidR="008C1CEB" w:rsidRPr="00BA2072">
        <w:rPr>
          <w:rFonts w:ascii="Arial" w:hAnsi="Arial" w:cs="Arial"/>
          <w:color w:val="333333"/>
          <w:sz w:val="20"/>
        </w:rPr>
        <w:t>facility is</w:t>
      </w:r>
      <w:r w:rsidRPr="00BA2072">
        <w:rPr>
          <w:rFonts w:ascii="Arial" w:hAnsi="Arial" w:cs="Arial"/>
          <w:color w:val="333333"/>
          <w:sz w:val="20"/>
        </w:rPr>
        <w:t xml:space="preserve"> in (</w:t>
      </w:r>
      <w:r w:rsidR="003254F8">
        <w:rPr>
          <w:rFonts w:ascii="Arial" w:hAnsi="Arial" w:cs="Arial"/>
          <w:color w:val="333333"/>
          <w:sz w:val="20"/>
        </w:rPr>
        <w:t>'</w:t>
      </w:r>
      <w:r w:rsidR="003254F8" w:rsidRPr="00BA2072">
        <w:rPr>
          <w:rFonts w:ascii="Arial" w:hAnsi="Arial" w:cs="Arial"/>
          <w:color w:val="333333"/>
          <w:sz w:val="20"/>
        </w:rPr>
        <w:t>3260</w:t>
      </w:r>
      <w:r w:rsidR="003254F8">
        <w:rPr>
          <w:rFonts w:ascii="Arial" w:hAnsi="Arial" w:cs="Arial"/>
          <w:color w:val="333333"/>
          <w:sz w:val="20"/>
        </w:rPr>
        <w:t>','</w:t>
      </w:r>
      <w:r w:rsidR="003254F8" w:rsidRPr="00BA2072">
        <w:rPr>
          <w:rFonts w:ascii="Arial" w:hAnsi="Arial" w:cs="Arial"/>
          <w:color w:val="333333"/>
          <w:sz w:val="20"/>
        </w:rPr>
        <w:t>3214</w:t>
      </w:r>
      <w:r w:rsidR="003254F8">
        <w:rPr>
          <w:rFonts w:ascii="Arial" w:hAnsi="Arial" w:cs="Arial"/>
          <w:color w:val="333333"/>
          <w:sz w:val="20"/>
        </w:rPr>
        <w:t>'</w:t>
      </w:r>
      <w:r w:rsidR="003254F8" w:rsidRPr="00BA2072">
        <w:rPr>
          <w:rFonts w:ascii="Arial" w:hAnsi="Arial" w:cs="Arial"/>
          <w:color w:val="333333"/>
          <w:sz w:val="20"/>
        </w:rPr>
        <w:t>,</w:t>
      </w:r>
      <w:r w:rsidR="003254F8">
        <w:rPr>
          <w:rFonts w:ascii="Arial" w:hAnsi="Arial" w:cs="Arial"/>
          <w:color w:val="333333"/>
          <w:sz w:val="20"/>
        </w:rPr>
        <w:t>'3612','3911','</w:t>
      </w:r>
      <w:r w:rsidR="003254F8" w:rsidRPr="00BA2072">
        <w:rPr>
          <w:rFonts w:ascii="Arial" w:hAnsi="Arial" w:cs="Arial"/>
          <w:color w:val="333333"/>
          <w:sz w:val="20"/>
        </w:rPr>
        <w:t>5311</w:t>
      </w:r>
      <w:r w:rsidR="003254F8">
        <w:rPr>
          <w:rFonts w:ascii="Arial" w:hAnsi="Arial" w:cs="Arial"/>
          <w:color w:val="333333"/>
          <w:sz w:val="20"/>
        </w:rPr>
        <w:t>','</w:t>
      </w:r>
      <w:r w:rsidR="003254F8" w:rsidRPr="00BA2072">
        <w:rPr>
          <w:rFonts w:ascii="Arial" w:hAnsi="Arial" w:cs="Arial"/>
          <w:color w:val="333333"/>
          <w:sz w:val="20"/>
        </w:rPr>
        <w:t>4911</w:t>
      </w:r>
      <w:r w:rsidR="003254F8">
        <w:rPr>
          <w:rFonts w:ascii="Arial" w:hAnsi="Arial" w:cs="Arial"/>
          <w:color w:val="333333"/>
          <w:sz w:val="20"/>
        </w:rPr>
        <w:t>'</w:t>
      </w:r>
      <w:r w:rsidR="003254F8" w:rsidRPr="00BA2072">
        <w:rPr>
          <w:rFonts w:ascii="Arial" w:hAnsi="Arial" w:cs="Arial"/>
          <w:color w:val="333333"/>
          <w:sz w:val="20"/>
        </w:rPr>
        <w:t>,</w:t>
      </w:r>
      <w:r w:rsidR="003254F8">
        <w:rPr>
          <w:rFonts w:ascii="Arial" w:hAnsi="Arial" w:cs="Arial"/>
          <w:color w:val="333333"/>
          <w:sz w:val="20"/>
        </w:rPr>
        <w:t>'</w:t>
      </w:r>
      <w:r w:rsidR="003254F8" w:rsidRPr="00BA2072">
        <w:rPr>
          <w:rFonts w:ascii="Arial" w:hAnsi="Arial" w:cs="Arial"/>
          <w:color w:val="333333"/>
          <w:sz w:val="20"/>
        </w:rPr>
        <w:t>5811</w:t>
      </w:r>
      <w:r w:rsidR="003254F8">
        <w:rPr>
          <w:rFonts w:ascii="Arial" w:hAnsi="Arial" w:cs="Arial"/>
          <w:color w:val="333333"/>
          <w:sz w:val="20"/>
        </w:rPr>
        <w:t>'</w:t>
      </w:r>
      <w:r w:rsidR="003254F8" w:rsidRPr="00BA2072">
        <w:rPr>
          <w:rFonts w:ascii="Arial" w:hAnsi="Arial" w:cs="Arial"/>
          <w:color w:val="333333"/>
          <w:sz w:val="20"/>
        </w:rPr>
        <w:t>,</w:t>
      </w:r>
      <w:r w:rsidR="003254F8">
        <w:rPr>
          <w:rFonts w:ascii="Arial" w:hAnsi="Arial" w:cs="Arial"/>
          <w:color w:val="333333"/>
          <w:sz w:val="20"/>
        </w:rPr>
        <w:t>'</w:t>
      </w:r>
      <w:r w:rsidR="003254F8" w:rsidRPr="00BA2072">
        <w:rPr>
          <w:rFonts w:ascii="Arial" w:hAnsi="Arial" w:cs="Arial"/>
          <w:color w:val="333333"/>
          <w:sz w:val="20"/>
        </w:rPr>
        <w:t>4011</w:t>
      </w:r>
      <w:r w:rsidR="003254F8">
        <w:rPr>
          <w:rFonts w:ascii="Arial" w:hAnsi="Arial" w:cs="Arial"/>
          <w:color w:val="333333"/>
          <w:sz w:val="20"/>
        </w:rPr>
        <w:t>'</w:t>
      </w:r>
      <w:r w:rsidR="003254F8" w:rsidRPr="00BA2072">
        <w:rPr>
          <w:rFonts w:ascii="Arial" w:hAnsi="Arial" w:cs="Arial"/>
          <w:color w:val="333333"/>
          <w:sz w:val="20"/>
        </w:rPr>
        <w:t>,</w:t>
      </w:r>
      <w:r w:rsidR="003254F8">
        <w:rPr>
          <w:rFonts w:ascii="Arial" w:hAnsi="Arial" w:cs="Arial"/>
          <w:color w:val="333333"/>
          <w:sz w:val="20"/>
        </w:rPr>
        <w:t>'</w:t>
      </w:r>
      <w:r w:rsidR="003254F8" w:rsidRPr="00BA2072">
        <w:rPr>
          <w:rFonts w:ascii="Arial" w:hAnsi="Arial" w:cs="Arial"/>
          <w:color w:val="333333"/>
          <w:sz w:val="20"/>
        </w:rPr>
        <w:t>4211</w:t>
      </w:r>
      <w:r w:rsidR="003254F8">
        <w:rPr>
          <w:rFonts w:ascii="Arial" w:hAnsi="Arial" w:cs="Arial"/>
          <w:color w:val="333333"/>
          <w:sz w:val="20"/>
        </w:rPr>
        <w:t>'</w:t>
      </w:r>
      <w:r w:rsidRPr="00BA2072">
        <w:rPr>
          <w:rFonts w:ascii="Arial" w:hAnsi="Arial" w:cs="Arial"/>
          <w:color w:val="333333"/>
          <w:sz w:val="20"/>
        </w:rPr>
        <w:t>)</w:t>
      </w: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ind w:firstLine="709"/>
        <w:jc w:val="left"/>
        <w:rPr>
          <w:rFonts w:ascii="Arial" w:hAnsi="Arial" w:cs="Arial"/>
          <w:color w:val="333333"/>
          <w:sz w:val="20"/>
        </w:rPr>
      </w:pPr>
      <w:r w:rsidRPr="00BA2072">
        <w:rPr>
          <w:rFonts w:ascii="Arial" w:hAnsi="Arial" w:cs="Arial"/>
          <w:color w:val="333333"/>
          <w:sz w:val="20"/>
        </w:rPr>
        <w:t xml:space="preserve">and any of the first 30 recorded procedures = </w:t>
      </w:r>
      <w:r w:rsidR="003254F8">
        <w:rPr>
          <w:rFonts w:ascii="Arial" w:hAnsi="Arial" w:cs="Arial"/>
          <w:color w:val="333333"/>
          <w:sz w:val="20"/>
        </w:rPr>
        <w:t>'3311600'</w:t>
      </w:r>
      <w:r w:rsidRPr="00BA2072">
        <w:rPr>
          <w:rFonts w:ascii="Arial" w:hAnsi="Arial" w:cs="Arial"/>
          <w:color w:val="333333"/>
          <w:sz w:val="20"/>
        </w:rPr>
        <w:t xml:space="preserve"> then aaa_pay = </w:t>
      </w:r>
      <w:r w:rsidR="001205E0">
        <w:rPr>
          <w:rFonts w:ascii="Arial" w:hAnsi="Arial" w:cs="Arial"/>
          <w:color w:val="333333"/>
          <w:sz w:val="20"/>
        </w:rPr>
        <w:t>4.3219</w:t>
      </w: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else</w:t>
      </w:r>
      <w:r w:rsidR="009871F6" w:rsidRPr="00BA2072">
        <w:rPr>
          <w:rFonts w:ascii="Arial" w:hAnsi="Arial" w:cs="Arial"/>
          <w:color w:val="333333"/>
          <w:sz w:val="20"/>
        </w:rPr>
        <w:t xml:space="preserve"> </w:t>
      </w:r>
      <w:r w:rsidRPr="00BA2072">
        <w:rPr>
          <w:rFonts w:ascii="Arial" w:hAnsi="Arial" w:cs="Arial"/>
          <w:color w:val="333333"/>
          <w:sz w:val="20"/>
        </w:rPr>
        <w:t>aaa_pay = 0;</w:t>
      </w: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sz w:val="20"/>
        </w:rPr>
      </w:pPr>
      <w:r w:rsidRPr="00BA2072">
        <w:rPr>
          <w:rFonts w:ascii="Arial" w:hAnsi="Arial" w:cs="Arial"/>
          <w:b/>
          <w:sz w:val="20"/>
        </w:rPr>
        <w:t xml:space="preserve">When event </w:t>
      </w:r>
      <w:r w:rsidR="009F12E5">
        <w:rPr>
          <w:rFonts w:ascii="Arial" w:hAnsi="Arial" w:cs="Arial"/>
          <w:b/>
          <w:sz w:val="20"/>
        </w:rPr>
        <w:t xml:space="preserve">record </w:t>
      </w:r>
      <w:r w:rsidRPr="00BA2072">
        <w:rPr>
          <w:rFonts w:ascii="Arial" w:hAnsi="Arial" w:cs="Arial"/>
          <w:b/>
          <w:sz w:val="20"/>
        </w:rPr>
        <w:t>falls into DRG F19</w:t>
      </w:r>
      <w:ins w:id="907" w:author="Tracy Thompson" w:date="2016-08-29T14:06:00Z">
        <w:r w:rsidR="00EE360D">
          <w:rPr>
            <w:rFonts w:ascii="Arial" w:hAnsi="Arial" w:cs="Arial"/>
            <w:b/>
            <w:sz w:val="20"/>
          </w:rPr>
          <w:t>A or F19B</w:t>
        </w:r>
      </w:ins>
      <w:del w:id="908" w:author="Tracy Thompson" w:date="2016-08-29T14:06:00Z">
        <w:r w:rsidRPr="00BA2072" w:rsidDel="00EE360D">
          <w:rPr>
            <w:rFonts w:ascii="Arial" w:hAnsi="Arial" w:cs="Arial"/>
            <w:b/>
            <w:sz w:val="20"/>
          </w:rPr>
          <w:delText>Z</w:delText>
        </w:r>
      </w:del>
      <w:r w:rsidRPr="00BA2072">
        <w:rPr>
          <w:rFonts w:ascii="Arial" w:hAnsi="Arial" w:cs="Arial"/>
          <w:b/>
          <w:sz w:val="20"/>
        </w:rPr>
        <w:t xml:space="preserve"> and </w:t>
      </w: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outlineLvl w:val="0"/>
        <w:rPr>
          <w:rFonts w:ascii="Arial" w:hAnsi="Arial" w:cs="Arial"/>
          <w:color w:val="333333"/>
          <w:sz w:val="20"/>
        </w:rPr>
      </w:pPr>
      <w:r w:rsidRPr="00BA2072">
        <w:rPr>
          <w:rFonts w:ascii="Arial" w:hAnsi="Arial" w:cs="Arial"/>
          <w:color w:val="333333"/>
          <w:sz w:val="20"/>
        </w:rPr>
        <w:t xml:space="preserve">When </w:t>
      </w:r>
      <w:r w:rsidR="008C1CEB" w:rsidRPr="00BA2072">
        <w:rPr>
          <w:rFonts w:ascii="Arial" w:hAnsi="Arial" w:cs="Arial"/>
          <w:color w:val="333333"/>
          <w:sz w:val="20"/>
        </w:rPr>
        <w:t>facility is</w:t>
      </w:r>
      <w:r w:rsidRPr="00BA2072">
        <w:rPr>
          <w:rFonts w:ascii="Arial" w:hAnsi="Arial" w:cs="Arial"/>
          <w:color w:val="333333"/>
          <w:sz w:val="20"/>
        </w:rPr>
        <w:t xml:space="preserve"> in (</w:t>
      </w:r>
      <w:r w:rsidR="003254F8">
        <w:rPr>
          <w:rFonts w:ascii="Arial" w:hAnsi="Arial" w:cs="Arial"/>
          <w:color w:val="333333"/>
          <w:sz w:val="20"/>
        </w:rPr>
        <w:t>'</w:t>
      </w:r>
      <w:r w:rsidR="003254F8" w:rsidRPr="00BA2072">
        <w:rPr>
          <w:rFonts w:ascii="Arial" w:hAnsi="Arial" w:cs="Arial"/>
          <w:color w:val="333333"/>
          <w:sz w:val="20"/>
        </w:rPr>
        <w:t>3260</w:t>
      </w:r>
      <w:r w:rsidR="003254F8">
        <w:rPr>
          <w:rFonts w:ascii="Arial" w:hAnsi="Arial" w:cs="Arial"/>
          <w:color w:val="333333"/>
          <w:sz w:val="20"/>
        </w:rPr>
        <w:t>','</w:t>
      </w:r>
      <w:r w:rsidR="003254F8" w:rsidRPr="00BA2072">
        <w:rPr>
          <w:rFonts w:ascii="Arial" w:hAnsi="Arial" w:cs="Arial"/>
          <w:color w:val="333333"/>
          <w:sz w:val="20"/>
        </w:rPr>
        <w:t>5311</w:t>
      </w:r>
      <w:r w:rsidR="003254F8">
        <w:rPr>
          <w:rFonts w:ascii="Arial" w:hAnsi="Arial" w:cs="Arial"/>
          <w:color w:val="333333"/>
          <w:sz w:val="20"/>
        </w:rPr>
        <w:t>'</w:t>
      </w:r>
      <w:r w:rsidR="003254F8" w:rsidRPr="00BA2072">
        <w:rPr>
          <w:rFonts w:ascii="Arial" w:hAnsi="Arial" w:cs="Arial"/>
          <w:color w:val="333333"/>
          <w:sz w:val="20"/>
        </w:rPr>
        <w:t>,</w:t>
      </w:r>
      <w:r w:rsidR="003254F8">
        <w:rPr>
          <w:rFonts w:ascii="Arial" w:hAnsi="Arial" w:cs="Arial"/>
          <w:color w:val="333333"/>
          <w:sz w:val="20"/>
        </w:rPr>
        <w:t>'</w:t>
      </w:r>
      <w:r w:rsidR="003254F8" w:rsidRPr="00BA2072">
        <w:rPr>
          <w:rFonts w:ascii="Arial" w:hAnsi="Arial" w:cs="Arial"/>
          <w:color w:val="333333"/>
          <w:sz w:val="20"/>
        </w:rPr>
        <w:t>5811</w:t>
      </w:r>
      <w:r w:rsidR="003254F8">
        <w:rPr>
          <w:rFonts w:ascii="Arial" w:hAnsi="Arial" w:cs="Arial"/>
          <w:color w:val="333333"/>
          <w:sz w:val="20"/>
        </w:rPr>
        <w:t>','</w:t>
      </w:r>
      <w:r w:rsidR="003254F8" w:rsidRPr="00BA2072">
        <w:rPr>
          <w:rFonts w:ascii="Arial" w:hAnsi="Arial" w:cs="Arial"/>
          <w:color w:val="333333"/>
          <w:sz w:val="20"/>
        </w:rPr>
        <w:t>4011</w:t>
      </w:r>
      <w:r w:rsidR="003254F8">
        <w:rPr>
          <w:rFonts w:ascii="Arial" w:hAnsi="Arial" w:cs="Arial"/>
          <w:color w:val="333333"/>
          <w:sz w:val="20"/>
        </w:rPr>
        <w:t>'</w:t>
      </w:r>
      <w:r w:rsidR="003254F8" w:rsidRPr="00BA2072">
        <w:rPr>
          <w:rFonts w:ascii="Arial" w:hAnsi="Arial" w:cs="Arial"/>
          <w:color w:val="333333"/>
          <w:sz w:val="20"/>
        </w:rPr>
        <w:t>,</w:t>
      </w:r>
      <w:r w:rsidR="003254F8">
        <w:rPr>
          <w:rFonts w:ascii="Arial" w:hAnsi="Arial" w:cs="Arial"/>
          <w:color w:val="333333"/>
          <w:sz w:val="20"/>
        </w:rPr>
        <w:t>'</w:t>
      </w:r>
      <w:r w:rsidR="003254F8" w:rsidRPr="00BA2072">
        <w:rPr>
          <w:rFonts w:ascii="Arial" w:hAnsi="Arial" w:cs="Arial"/>
          <w:color w:val="333333"/>
          <w:sz w:val="20"/>
        </w:rPr>
        <w:t>4211</w:t>
      </w:r>
      <w:r w:rsidR="003254F8">
        <w:rPr>
          <w:rFonts w:ascii="Arial" w:hAnsi="Arial" w:cs="Arial"/>
          <w:color w:val="333333"/>
          <w:sz w:val="20"/>
        </w:rPr>
        <w:t>'</w:t>
      </w:r>
      <w:r w:rsidRPr="00BA2072">
        <w:rPr>
          <w:rFonts w:ascii="Arial" w:hAnsi="Arial" w:cs="Arial"/>
          <w:color w:val="333333"/>
          <w:sz w:val="20"/>
        </w:rPr>
        <w:t>)</w:t>
      </w: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ind w:firstLine="709"/>
        <w:jc w:val="left"/>
        <w:rPr>
          <w:rFonts w:ascii="Arial" w:hAnsi="Arial" w:cs="Arial"/>
          <w:color w:val="333333"/>
          <w:sz w:val="20"/>
        </w:rPr>
      </w:pPr>
      <w:r w:rsidRPr="00BA2072">
        <w:rPr>
          <w:rFonts w:ascii="Arial" w:hAnsi="Arial" w:cs="Arial"/>
          <w:color w:val="333333"/>
          <w:sz w:val="20"/>
        </w:rPr>
        <w:t xml:space="preserve">and any of the first 30 recorded procedures = </w:t>
      </w:r>
      <w:r w:rsidR="003254F8">
        <w:rPr>
          <w:rFonts w:ascii="Arial" w:hAnsi="Arial" w:cs="Arial"/>
          <w:color w:val="333333"/>
          <w:sz w:val="20"/>
        </w:rPr>
        <w:t>'3874200'</w:t>
      </w:r>
      <w:r w:rsidRPr="00BA2072">
        <w:rPr>
          <w:rFonts w:ascii="Arial" w:hAnsi="Arial" w:cs="Arial"/>
          <w:color w:val="333333"/>
          <w:sz w:val="20"/>
        </w:rPr>
        <w:t xml:space="preserve"> then asd_pay = </w:t>
      </w:r>
      <w:ins w:id="909" w:author="Tracy Thompson" w:date="2016-09-21T07:54:00Z">
        <w:r w:rsidR="001F107C">
          <w:rPr>
            <w:rFonts w:ascii="Arial" w:hAnsi="Arial" w:cs="Arial"/>
            <w:color w:val="333333"/>
            <w:sz w:val="20"/>
          </w:rPr>
          <w:t>1.0000</w:t>
        </w:r>
      </w:ins>
      <w:del w:id="910" w:author="Tracy Thompson" w:date="2016-09-21T07:54:00Z">
        <w:r w:rsidR="001205E0" w:rsidDel="001F107C">
          <w:rPr>
            <w:rFonts w:ascii="Arial" w:hAnsi="Arial" w:cs="Arial"/>
            <w:color w:val="333333"/>
            <w:sz w:val="20"/>
          </w:rPr>
          <w:delText>1.5493</w:delText>
        </w:r>
      </w:del>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else</w:t>
      </w:r>
      <w:r w:rsidR="009871F6" w:rsidRPr="00BA2072">
        <w:rPr>
          <w:rFonts w:ascii="Arial" w:hAnsi="Arial" w:cs="Arial"/>
          <w:color w:val="333333"/>
          <w:sz w:val="20"/>
        </w:rPr>
        <w:t xml:space="preserve"> </w:t>
      </w:r>
      <w:r w:rsidRPr="00BA2072">
        <w:rPr>
          <w:rFonts w:ascii="Arial" w:hAnsi="Arial" w:cs="Arial"/>
          <w:color w:val="333333"/>
          <w:sz w:val="20"/>
        </w:rPr>
        <w:t>asd_pay = 0;</w:t>
      </w: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color w:val="333333"/>
          <w:sz w:val="20"/>
        </w:rPr>
      </w:pPr>
    </w:p>
    <w:p w:rsidR="00B65A2A" w:rsidRPr="00BA2072" w:rsidRDefault="00B65A2A"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go to box 1c</w:t>
      </w:r>
    </w:p>
    <w:p w:rsidR="00E35452" w:rsidRDefault="00E35452" w:rsidP="009C41DD">
      <w:pPr>
        <w:rPr>
          <w:rFonts w:ascii="Arial" w:hAnsi="Arial" w:cs="Arial"/>
        </w:rPr>
      </w:pPr>
      <w:bookmarkStart w:id="911" w:name="_Ref211677785"/>
    </w:p>
    <w:p w:rsidR="00B65A2A" w:rsidRPr="00BA2072" w:rsidRDefault="00B65A2A" w:rsidP="00990412">
      <w:pPr>
        <w:pStyle w:val="Heading3"/>
      </w:pPr>
      <w:bookmarkStart w:id="912" w:name="_Ref304016029"/>
      <w:bookmarkStart w:id="913" w:name="_Ref304016060"/>
      <w:bookmarkStart w:id="914" w:name="_Toc469033115"/>
      <w:r w:rsidRPr="00BA2072">
        <w:t>Co</w:t>
      </w:r>
      <w:r w:rsidR="00CA4ADF" w:rsidRPr="00BA2072">
        <w:t>-</w:t>
      </w:r>
      <w:r w:rsidRPr="00BA2072">
        <w:t>payment</w:t>
      </w:r>
      <w:r w:rsidR="009871F6" w:rsidRPr="00BA2072">
        <w:t>s</w:t>
      </w:r>
      <w:r w:rsidRPr="00BA2072">
        <w:t xml:space="preserve"> for Scoliosis </w:t>
      </w:r>
      <w:r w:rsidR="00F03E43" w:rsidRPr="00BA2072">
        <w:t>I</w:t>
      </w:r>
      <w:r w:rsidRPr="00BA2072">
        <w:t>mplants</w:t>
      </w:r>
      <w:bookmarkEnd w:id="911"/>
      <w:r w:rsidR="009871F6" w:rsidRPr="00BA2072">
        <w:t xml:space="preserve"> and </w:t>
      </w:r>
      <w:r w:rsidR="00BD20C6" w:rsidRPr="00BA2072">
        <w:t>Electrophysiological Studies</w:t>
      </w:r>
      <w:bookmarkEnd w:id="912"/>
      <w:bookmarkEnd w:id="913"/>
      <w:bookmarkEnd w:id="914"/>
    </w:p>
    <w:p w:rsidR="00B65A2A" w:rsidRPr="00BA2072" w:rsidRDefault="00B65A2A" w:rsidP="00B65A2A">
      <w:pPr>
        <w:rPr>
          <w:rFonts w:ascii="Arial" w:hAnsi="Arial" w:cs="Arial"/>
        </w:rPr>
      </w:pPr>
    </w:p>
    <w:p w:rsidR="004B340C" w:rsidRPr="00BA2072" w:rsidRDefault="00F03E43" w:rsidP="00BD20C6">
      <w:pPr>
        <w:pStyle w:val="NormalArial"/>
        <w:rPr>
          <w:rFonts w:cs="Arial"/>
          <w:b/>
          <w:bCs/>
        </w:rPr>
      </w:pPr>
      <w:r w:rsidRPr="00BA2072">
        <w:rPr>
          <w:rFonts w:cs="Arial"/>
          <w:b/>
          <w:bCs/>
        </w:rPr>
        <w:t>Scoliosis I</w:t>
      </w:r>
      <w:r w:rsidR="004B340C" w:rsidRPr="00BA2072">
        <w:rPr>
          <w:rFonts w:cs="Arial"/>
          <w:b/>
          <w:bCs/>
        </w:rPr>
        <w:t>mplants</w:t>
      </w:r>
    </w:p>
    <w:p w:rsidR="00B65A2A" w:rsidRPr="00BA2072" w:rsidRDefault="00B65A2A" w:rsidP="00B65A2A">
      <w:pPr>
        <w:autoSpaceDE w:val="0"/>
        <w:autoSpaceDN w:val="0"/>
        <w:adjustRightInd w:val="0"/>
        <w:spacing w:line="240" w:lineRule="atLeast"/>
        <w:rPr>
          <w:rFonts w:ascii="Arial" w:hAnsi="Arial" w:cs="Arial"/>
          <w:color w:val="333333"/>
          <w:lang w:val="en-GB"/>
        </w:rPr>
      </w:pPr>
      <w:r w:rsidRPr="00BA2072">
        <w:rPr>
          <w:rFonts w:ascii="Arial" w:hAnsi="Arial" w:cs="Arial"/>
          <w:color w:val="333333"/>
        </w:rPr>
        <w:t>T</w:t>
      </w:r>
      <w:r w:rsidRPr="00BA2072">
        <w:rPr>
          <w:rFonts w:ascii="Arial" w:hAnsi="Arial" w:cs="Arial"/>
          <w:color w:val="333333"/>
          <w:lang w:val="en-GB"/>
        </w:rPr>
        <w:t>his rule applies to all event</w:t>
      </w:r>
      <w:r w:rsidR="00A458C1">
        <w:rPr>
          <w:rFonts w:ascii="Arial" w:hAnsi="Arial" w:cs="Arial"/>
          <w:color w:val="333333"/>
          <w:lang w:val="en-GB"/>
        </w:rPr>
        <w:t xml:space="preserve"> record</w:t>
      </w:r>
      <w:r w:rsidRPr="00BA2072">
        <w:rPr>
          <w:rFonts w:ascii="Arial" w:hAnsi="Arial" w:cs="Arial"/>
          <w:color w:val="333333"/>
          <w:lang w:val="en-GB"/>
        </w:rPr>
        <w:t xml:space="preserve">s and is not associated with any specific DRGs.  </w:t>
      </w:r>
      <w:r w:rsidR="00161423" w:rsidRPr="00BA2072">
        <w:rPr>
          <w:rFonts w:ascii="Arial" w:hAnsi="Arial" w:cs="Arial"/>
          <w:color w:val="333333"/>
          <w:lang w:val="en-GB"/>
        </w:rPr>
        <w:t>H</w:t>
      </w:r>
      <w:r w:rsidRPr="00BA2072">
        <w:rPr>
          <w:rFonts w:ascii="Arial" w:hAnsi="Arial" w:cs="Arial"/>
          <w:color w:val="333333"/>
          <w:lang w:val="en-GB"/>
        </w:rPr>
        <w:t xml:space="preserve">owever, the DRGs the co-payment appears on will generally be confined to a small group. </w:t>
      </w:r>
      <w:r w:rsidR="005B496C" w:rsidRPr="00BA2072">
        <w:rPr>
          <w:rFonts w:ascii="Arial" w:hAnsi="Arial" w:cs="Arial"/>
          <w:color w:val="333333"/>
          <w:lang w:val="en-GB"/>
        </w:rPr>
        <w:t xml:space="preserve"> </w:t>
      </w:r>
      <w:r w:rsidRPr="00BA2072">
        <w:rPr>
          <w:rFonts w:ascii="Arial" w:hAnsi="Arial" w:cs="Arial"/>
          <w:color w:val="333333"/>
          <w:lang w:val="en-GB"/>
        </w:rPr>
        <w:t xml:space="preserve">The co-payment value is </w:t>
      </w:r>
      <w:ins w:id="915" w:author="Tracy Thompson" w:date="2016-09-21T07:52:00Z">
        <w:r w:rsidR="0067668D">
          <w:rPr>
            <w:rFonts w:ascii="Arial" w:hAnsi="Arial" w:cs="Arial"/>
            <w:color w:val="333333"/>
            <w:lang w:val="en-GB"/>
          </w:rPr>
          <w:t>5.5011</w:t>
        </w:r>
      </w:ins>
      <w:del w:id="916" w:author="Tracy Thompson" w:date="2016-09-21T07:52:00Z">
        <w:r w:rsidR="001205E0" w:rsidDel="0067668D">
          <w:rPr>
            <w:rFonts w:ascii="Arial" w:hAnsi="Arial" w:cs="Arial"/>
            <w:color w:val="333333"/>
            <w:lang w:val="en-GB"/>
          </w:rPr>
          <w:delText>5.7751</w:delText>
        </w:r>
      </w:del>
      <w:r w:rsidRPr="00BA2072">
        <w:rPr>
          <w:rFonts w:ascii="Arial" w:hAnsi="Arial" w:cs="Arial"/>
          <w:color w:val="333333"/>
        </w:rPr>
        <w:t xml:space="preserve"> </w:t>
      </w:r>
      <w:r w:rsidR="00886BAF" w:rsidRPr="00BA2072">
        <w:rPr>
          <w:rFonts w:ascii="Arial" w:hAnsi="Arial" w:cs="Arial"/>
          <w:color w:val="333333"/>
        </w:rPr>
        <w:t>WIES</w:t>
      </w:r>
      <w:r w:rsidRPr="00BA2072">
        <w:rPr>
          <w:rFonts w:ascii="Arial" w:hAnsi="Arial" w:cs="Arial"/>
          <w:color w:val="333333"/>
        </w:rPr>
        <w:t>.</w:t>
      </w:r>
    </w:p>
    <w:p w:rsidR="00B65A2A" w:rsidRPr="00BA2072" w:rsidRDefault="00B65A2A" w:rsidP="00B65A2A">
      <w:pPr>
        <w:rPr>
          <w:rFonts w:ascii="Arial" w:hAnsi="Arial" w:cs="Arial"/>
          <w:color w:val="333333"/>
        </w:rPr>
      </w:pPr>
    </w:p>
    <w:p w:rsidR="001F42E5" w:rsidRPr="00BA2072"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To be eligible for a scoliosis co-payment, the age at admission must be less than</w:t>
      </w:r>
      <w:r w:rsidR="008A68A4" w:rsidRPr="00BA2072">
        <w:rPr>
          <w:rFonts w:ascii="Arial" w:hAnsi="Arial" w:cs="Arial"/>
          <w:color w:val="333333"/>
          <w:lang w:val="en-GB"/>
        </w:rPr>
        <w:t xml:space="preserve"> 19</w:t>
      </w:r>
      <w:r w:rsidRPr="00BA2072">
        <w:rPr>
          <w:rFonts w:ascii="Arial" w:hAnsi="Arial" w:cs="Arial"/>
          <w:color w:val="333333"/>
          <w:lang w:val="en-GB"/>
        </w:rPr>
        <w:t xml:space="preserve"> years and the </w:t>
      </w:r>
      <w:r w:rsidR="009220B9">
        <w:rPr>
          <w:rFonts w:ascii="Arial" w:hAnsi="Arial" w:cs="Arial"/>
          <w:color w:val="333333"/>
          <w:lang w:val="en-GB"/>
        </w:rPr>
        <w:t xml:space="preserve">DHB funding agency </w:t>
      </w:r>
      <w:r w:rsidRPr="00BA2072">
        <w:rPr>
          <w:rFonts w:ascii="Arial" w:hAnsi="Arial" w:cs="Arial"/>
          <w:color w:val="333333"/>
          <w:lang w:val="en-GB"/>
        </w:rPr>
        <w:t>must be</w:t>
      </w:r>
      <w:r w:rsidR="00F12BEE" w:rsidRPr="00BA2072">
        <w:rPr>
          <w:rFonts w:ascii="Arial" w:hAnsi="Arial" w:cs="Arial"/>
          <w:color w:val="333333"/>
          <w:lang w:val="en-GB"/>
        </w:rPr>
        <w:t>:</w:t>
      </w:r>
      <w:r w:rsidR="005B496C" w:rsidRPr="00BA2072">
        <w:rPr>
          <w:rFonts w:ascii="Arial" w:hAnsi="Arial" w:cs="Arial"/>
          <w:color w:val="333333"/>
          <w:lang w:val="en-GB"/>
        </w:rPr>
        <w:t xml:space="preserve"> </w:t>
      </w:r>
    </w:p>
    <w:p w:rsidR="00B65A2A" w:rsidRPr="00BA2072" w:rsidRDefault="009220B9" w:rsidP="00B65A2A">
      <w:pPr>
        <w:tabs>
          <w:tab w:val="num" w:pos="792"/>
        </w:tabs>
        <w:autoSpaceDE w:val="0"/>
        <w:autoSpaceDN w:val="0"/>
        <w:adjustRightInd w:val="0"/>
        <w:spacing w:line="240" w:lineRule="atLeast"/>
        <w:rPr>
          <w:rFonts w:ascii="Arial" w:hAnsi="Arial" w:cs="Arial"/>
          <w:color w:val="333333"/>
          <w:lang w:val="en-GB"/>
        </w:rPr>
      </w:pPr>
      <w:r>
        <w:rPr>
          <w:rFonts w:ascii="Arial" w:hAnsi="Arial" w:cs="Arial"/>
          <w:color w:val="333333"/>
          <w:lang w:val="en-GB"/>
        </w:rPr>
        <w:t>1022</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sidR="00B65A2A" w:rsidRPr="00BA2072">
        <w:rPr>
          <w:rFonts w:ascii="Arial" w:hAnsi="Arial" w:cs="Arial"/>
          <w:color w:val="333333"/>
          <w:lang w:val="en-GB"/>
        </w:rPr>
        <w:t>Auckland</w:t>
      </w:r>
      <w:r w:rsidR="00A72C6F" w:rsidRPr="00BA2072">
        <w:rPr>
          <w:rFonts w:ascii="Arial" w:hAnsi="Arial" w:cs="Arial"/>
          <w:color w:val="333333"/>
          <w:lang w:val="en-GB"/>
        </w:rPr>
        <w:t xml:space="preserve"> </w:t>
      </w:r>
      <w:r>
        <w:rPr>
          <w:rFonts w:ascii="Arial" w:hAnsi="Arial" w:cs="Arial"/>
          <w:color w:val="333333"/>
          <w:lang w:val="en-GB"/>
        </w:rPr>
        <w:t>DHB</w:t>
      </w:r>
      <w:r w:rsidR="00136E39" w:rsidRPr="00BA2072">
        <w:rPr>
          <w:rFonts w:ascii="Arial" w:hAnsi="Arial" w:cs="Arial"/>
          <w:color w:val="333333"/>
          <w:lang w:val="en-GB"/>
        </w:rPr>
        <w:t>)</w:t>
      </w:r>
      <w:r w:rsidR="00B65A2A" w:rsidRPr="00BA2072">
        <w:rPr>
          <w:rFonts w:ascii="Arial" w:hAnsi="Arial" w:cs="Arial"/>
          <w:color w:val="333333"/>
          <w:lang w:val="en-GB"/>
        </w:rPr>
        <w:t>,</w:t>
      </w:r>
      <w:ins w:id="917" w:author="Tracy Thompson" w:date="2016-08-29T14:09:00Z">
        <w:r w:rsidR="007C3162">
          <w:rPr>
            <w:rFonts w:ascii="Arial" w:hAnsi="Arial" w:cs="Arial"/>
            <w:color w:val="333333"/>
            <w:lang w:val="en-GB"/>
          </w:rPr>
          <w:t xml:space="preserve"> 1023 (C</w:t>
        </w:r>
        <w:r w:rsidR="00EE360D">
          <w:rPr>
            <w:rFonts w:ascii="Arial" w:hAnsi="Arial" w:cs="Arial"/>
            <w:color w:val="333333"/>
            <w:lang w:val="en-GB"/>
          </w:rPr>
          <w:t>ounties Manukau</w:t>
        </w:r>
      </w:ins>
      <w:ins w:id="918" w:author="Tracy Thompson" w:date="2016-11-21T07:54:00Z">
        <w:r w:rsidR="003254F8">
          <w:rPr>
            <w:rFonts w:ascii="Arial" w:hAnsi="Arial" w:cs="Arial"/>
            <w:color w:val="333333"/>
            <w:lang w:val="en-GB"/>
          </w:rPr>
          <w:t xml:space="preserve"> DHB</w:t>
        </w:r>
      </w:ins>
      <w:ins w:id="919" w:author="Tracy Thompson" w:date="2016-08-29T14:09:00Z">
        <w:r w:rsidR="00EE360D">
          <w:rPr>
            <w:rFonts w:ascii="Arial" w:hAnsi="Arial" w:cs="Arial"/>
            <w:color w:val="333333"/>
            <w:lang w:val="en-GB"/>
          </w:rPr>
          <w:t>), 2031 (Waikato</w:t>
        </w:r>
      </w:ins>
      <w:ins w:id="920" w:author="Tracy Thompson" w:date="2016-11-21T07:54:00Z">
        <w:r w:rsidR="003254F8">
          <w:rPr>
            <w:rFonts w:ascii="Arial" w:hAnsi="Arial" w:cs="Arial"/>
            <w:color w:val="333333"/>
            <w:lang w:val="en-GB"/>
          </w:rPr>
          <w:t xml:space="preserve"> DHB</w:t>
        </w:r>
      </w:ins>
      <w:ins w:id="921" w:author="Tracy Thompson" w:date="2016-08-29T14:09:00Z">
        <w:r w:rsidR="00EE360D">
          <w:rPr>
            <w:rFonts w:ascii="Arial" w:hAnsi="Arial" w:cs="Arial"/>
            <w:color w:val="333333"/>
            <w:lang w:val="en-GB"/>
          </w:rPr>
          <w:t>)</w:t>
        </w:r>
        <w:r w:rsidR="00EE360D" w:rsidRPr="00BA2072">
          <w:rPr>
            <w:rFonts w:ascii="Arial" w:hAnsi="Arial" w:cs="Arial"/>
            <w:color w:val="333333"/>
            <w:lang w:val="en-GB"/>
          </w:rPr>
          <w:t xml:space="preserve"> </w:t>
        </w:r>
      </w:ins>
      <w:r>
        <w:rPr>
          <w:rFonts w:ascii="Arial" w:hAnsi="Arial" w:cs="Arial"/>
          <w:color w:val="333333"/>
          <w:lang w:val="en-GB"/>
        </w:rPr>
        <w:t>3091</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Pr>
          <w:rFonts w:ascii="Arial" w:hAnsi="Arial" w:cs="Arial"/>
          <w:color w:val="333333"/>
          <w:lang w:val="en-GB"/>
        </w:rPr>
        <w:t>Capital and Coast DHB</w:t>
      </w:r>
      <w:r w:rsidR="00136E39" w:rsidRPr="00BA2072">
        <w:rPr>
          <w:rFonts w:ascii="Arial" w:hAnsi="Arial" w:cs="Arial"/>
          <w:color w:val="333333"/>
          <w:lang w:val="en-GB"/>
        </w:rPr>
        <w:t>)</w:t>
      </w:r>
      <w:r w:rsidR="00B65A2A" w:rsidRPr="00BA2072">
        <w:rPr>
          <w:rFonts w:ascii="Arial" w:hAnsi="Arial" w:cs="Arial"/>
          <w:color w:val="333333"/>
          <w:lang w:val="en-GB"/>
        </w:rPr>
        <w:t xml:space="preserve">, or </w:t>
      </w:r>
      <w:r>
        <w:rPr>
          <w:rFonts w:ascii="Arial" w:hAnsi="Arial" w:cs="Arial"/>
          <w:color w:val="333333"/>
          <w:lang w:val="en-GB"/>
        </w:rPr>
        <w:t>4160</w:t>
      </w:r>
      <w:r w:rsidR="00F12BEE" w:rsidRPr="00BA2072">
        <w:rPr>
          <w:rFonts w:ascii="Arial" w:hAnsi="Arial" w:cs="Arial"/>
          <w:color w:val="333333"/>
          <w:lang w:val="en-GB"/>
        </w:rPr>
        <w:t xml:space="preserve"> </w:t>
      </w:r>
      <w:r w:rsidR="00136E39" w:rsidRPr="00BA2072">
        <w:rPr>
          <w:rFonts w:ascii="Arial" w:hAnsi="Arial" w:cs="Arial"/>
          <w:color w:val="333333"/>
          <w:lang w:val="en-GB"/>
        </w:rPr>
        <w:t>(</w:t>
      </w:r>
      <w:r>
        <w:rPr>
          <w:rFonts w:ascii="Arial" w:hAnsi="Arial" w:cs="Arial"/>
          <w:color w:val="333333"/>
          <w:lang w:val="en-GB"/>
        </w:rPr>
        <w:t>Southern DHB</w:t>
      </w:r>
      <w:ins w:id="922" w:author="Tracy Thompson" w:date="2016-11-21T07:54:00Z">
        <w:r w:rsidR="003254F8">
          <w:rPr>
            <w:rFonts w:ascii="Arial" w:hAnsi="Arial" w:cs="Arial"/>
            <w:color w:val="333333"/>
            <w:lang w:val="en-GB"/>
          </w:rPr>
          <w:t>)</w:t>
        </w:r>
      </w:ins>
      <w:r w:rsidR="00EE360D">
        <w:rPr>
          <w:rFonts w:ascii="Arial" w:hAnsi="Arial" w:cs="Arial"/>
          <w:color w:val="333333"/>
          <w:lang w:val="en-GB"/>
        </w:rPr>
        <w:t xml:space="preserve"> </w:t>
      </w:r>
      <w:r w:rsidR="00B65A2A" w:rsidRPr="00BA2072">
        <w:rPr>
          <w:rFonts w:ascii="Arial" w:hAnsi="Arial" w:cs="Arial"/>
          <w:color w:val="333333"/>
          <w:lang w:val="en-GB"/>
        </w:rPr>
        <w:t>and</w:t>
      </w:r>
    </w:p>
    <w:p w:rsidR="00B65A2A" w:rsidRPr="00BA2072"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 xml:space="preserve">EITHER the </w:t>
      </w:r>
      <w:r w:rsidR="003D03C6" w:rsidRPr="00BA2072">
        <w:rPr>
          <w:rFonts w:ascii="Arial" w:hAnsi="Arial" w:cs="Arial"/>
          <w:color w:val="333333"/>
          <w:lang w:val="en-GB"/>
        </w:rPr>
        <w:t>NZ</w:t>
      </w:r>
      <w:r w:rsidRPr="00BA2072">
        <w:rPr>
          <w:rFonts w:ascii="Arial" w:hAnsi="Arial" w:cs="Arial"/>
          <w:color w:val="333333"/>
          <w:lang w:val="en-GB"/>
        </w:rPr>
        <w:t>drg</w:t>
      </w:r>
      <w:ins w:id="923" w:author="Tracy Thompson" w:date="2016-04-05T13:20:00Z">
        <w:r w:rsidR="00EC13DB">
          <w:rPr>
            <w:rFonts w:ascii="Arial" w:hAnsi="Arial" w:cs="Arial"/>
            <w:color w:val="333333"/>
            <w:lang w:val="en-GB"/>
          </w:rPr>
          <w:t>70</w:t>
        </w:r>
      </w:ins>
      <w:del w:id="924" w:author="Tracy Thompson" w:date="2016-04-05T13:20:00Z">
        <w:r w:rsidR="004C0CDA" w:rsidRPr="00BA2072" w:rsidDel="00EC13DB">
          <w:rPr>
            <w:rFonts w:ascii="Arial" w:hAnsi="Arial" w:cs="Arial"/>
            <w:color w:val="333333"/>
            <w:lang w:val="en-GB"/>
          </w:rPr>
          <w:delText>60</w:delText>
        </w:r>
        <w:r w:rsidR="003D03C6" w:rsidRPr="00BA2072" w:rsidDel="00EC13DB">
          <w:rPr>
            <w:rFonts w:ascii="Arial" w:hAnsi="Arial" w:cs="Arial"/>
            <w:color w:val="333333"/>
            <w:lang w:val="en-GB"/>
          </w:rPr>
          <w:delText>x</w:delText>
        </w:r>
      </w:del>
      <w:r w:rsidRPr="00BA2072">
        <w:rPr>
          <w:rFonts w:ascii="Arial" w:hAnsi="Arial" w:cs="Arial"/>
          <w:color w:val="333333"/>
          <w:lang w:val="en-GB"/>
        </w:rPr>
        <w:t xml:space="preserve"> must be 'I06Z' </w:t>
      </w:r>
    </w:p>
    <w:p w:rsidR="00B65A2A" w:rsidRDefault="00B65A2A"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 xml:space="preserve">OR the </w:t>
      </w:r>
      <w:r w:rsidR="003D03C6" w:rsidRPr="00BA2072">
        <w:rPr>
          <w:rFonts w:ascii="Arial" w:hAnsi="Arial" w:cs="Arial"/>
          <w:color w:val="333333"/>
          <w:lang w:val="en-GB"/>
        </w:rPr>
        <w:t>NZ</w:t>
      </w:r>
      <w:r w:rsidRPr="00BA2072">
        <w:rPr>
          <w:rFonts w:ascii="Arial" w:hAnsi="Arial" w:cs="Arial"/>
          <w:color w:val="333333"/>
          <w:lang w:val="en-GB"/>
        </w:rPr>
        <w:t>drg</w:t>
      </w:r>
      <w:ins w:id="925" w:author="Tracy Thompson" w:date="2016-04-05T13:31:00Z">
        <w:r w:rsidR="004045FC">
          <w:rPr>
            <w:rFonts w:ascii="Arial" w:hAnsi="Arial" w:cs="Arial"/>
            <w:color w:val="333333"/>
            <w:lang w:val="en-GB"/>
          </w:rPr>
          <w:t>70</w:t>
        </w:r>
      </w:ins>
      <w:del w:id="926" w:author="Tracy Thompson" w:date="2016-04-05T13:31:00Z">
        <w:r w:rsidR="004C0CDA" w:rsidRPr="00BA2072" w:rsidDel="004045FC">
          <w:rPr>
            <w:rFonts w:ascii="Arial" w:hAnsi="Arial" w:cs="Arial"/>
            <w:color w:val="333333"/>
            <w:lang w:val="en-GB"/>
          </w:rPr>
          <w:delText>6</w:delText>
        </w:r>
        <w:r w:rsidRPr="00BA2072" w:rsidDel="004045FC">
          <w:rPr>
            <w:rFonts w:ascii="Arial" w:hAnsi="Arial" w:cs="Arial"/>
            <w:color w:val="333333"/>
            <w:lang w:val="en-GB"/>
          </w:rPr>
          <w:delText>0</w:delText>
        </w:r>
        <w:r w:rsidR="00235547" w:rsidRPr="00BA2072" w:rsidDel="004045FC">
          <w:rPr>
            <w:rFonts w:ascii="Arial" w:hAnsi="Arial" w:cs="Arial"/>
            <w:color w:val="333333"/>
            <w:lang w:val="en-GB"/>
          </w:rPr>
          <w:delText>x</w:delText>
        </w:r>
      </w:del>
      <w:r w:rsidRPr="00BA2072">
        <w:rPr>
          <w:rFonts w:ascii="Arial" w:hAnsi="Arial" w:cs="Arial"/>
          <w:color w:val="333333"/>
          <w:lang w:val="en-GB"/>
        </w:rPr>
        <w:t xml:space="preserve"> must be 'I09A' and either one</w:t>
      </w:r>
      <w:r w:rsidR="001F42E5" w:rsidRPr="00BA2072">
        <w:rPr>
          <w:rFonts w:ascii="Arial" w:hAnsi="Arial" w:cs="Arial"/>
          <w:color w:val="333333"/>
          <w:lang w:val="en-GB"/>
        </w:rPr>
        <w:t xml:space="preserve"> of the first 2 diagnoses is in </w:t>
      </w:r>
      <w:r w:rsidRPr="00BA2072">
        <w:rPr>
          <w:rFonts w:ascii="Arial" w:hAnsi="Arial" w:cs="Arial"/>
          <w:color w:val="333333"/>
          <w:lang w:val="en-GB"/>
        </w:rPr>
        <w:t xml:space="preserve">'M41','Q763','Q675','M962','M963','M965' or one of the first 3 procedures is in </w:t>
      </w:r>
      <w:r w:rsidR="003254F8" w:rsidRPr="00BA2072">
        <w:rPr>
          <w:rFonts w:ascii="Arial" w:hAnsi="Arial" w:cs="Arial"/>
          <w:color w:val="333333"/>
          <w:lang w:val="en-GB"/>
        </w:rPr>
        <w:t>'</w:t>
      </w:r>
      <w:r w:rsidRPr="00BA2072">
        <w:rPr>
          <w:rFonts w:ascii="Arial" w:hAnsi="Arial" w:cs="Arial"/>
          <w:color w:val="333333"/>
          <w:lang w:val="en-GB"/>
        </w:rPr>
        <w:t xml:space="preserve">4031600','4867800','4868100','4868400','4868700','4869000' </w:t>
      </w:r>
      <w:r w:rsidR="0029129C">
        <w:rPr>
          <w:rFonts w:ascii="Arial" w:hAnsi="Arial" w:cs="Arial"/>
          <w:color w:val="333333"/>
          <w:lang w:val="en-GB"/>
        </w:rPr>
        <w:t xml:space="preserve">[1390] </w:t>
      </w:r>
      <w:r w:rsidRPr="00BA2072">
        <w:rPr>
          <w:rFonts w:ascii="Arial" w:hAnsi="Arial" w:cs="Arial"/>
          <w:color w:val="333333"/>
          <w:lang w:val="en-GB"/>
        </w:rPr>
        <w:t xml:space="preserve">OR for any other </w:t>
      </w:r>
      <w:r w:rsidR="003D03C6" w:rsidRPr="00BA2072">
        <w:rPr>
          <w:rFonts w:ascii="Arial" w:hAnsi="Arial" w:cs="Arial"/>
          <w:color w:val="333333"/>
          <w:lang w:val="en-GB"/>
        </w:rPr>
        <w:t>NZ</w:t>
      </w:r>
      <w:r w:rsidRPr="00BA2072">
        <w:rPr>
          <w:rFonts w:ascii="Arial" w:hAnsi="Arial" w:cs="Arial"/>
          <w:color w:val="333333"/>
          <w:lang w:val="en-GB"/>
        </w:rPr>
        <w:t>drg</w:t>
      </w:r>
      <w:ins w:id="927" w:author="Tracy Thompson" w:date="2016-04-05T13:39:00Z">
        <w:r w:rsidR="006F08BB">
          <w:rPr>
            <w:rFonts w:ascii="Arial" w:hAnsi="Arial" w:cs="Arial"/>
            <w:color w:val="333333"/>
            <w:lang w:val="en-GB"/>
          </w:rPr>
          <w:t>70</w:t>
        </w:r>
      </w:ins>
      <w:del w:id="928" w:author="Tracy Thompson" w:date="2016-04-05T13:39:00Z">
        <w:r w:rsidR="004B340C" w:rsidRPr="00BA2072" w:rsidDel="006F08BB">
          <w:rPr>
            <w:rFonts w:ascii="Arial" w:hAnsi="Arial" w:cs="Arial"/>
            <w:color w:val="333333"/>
            <w:lang w:val="en-GB"/>
          </w:rPr>
          <w:delText>6</w:delText>
        </w:r>
        <w:r w:rsidRPr="00BA2072" w:rsidDel="006F08BB">
          <w:rPr>
            <w:rFonts w:ascii="Arial" w:hAnsi="Arial" w:cs="Arial"/>
            <w:color w:val="333333"/>
            <w:lang w:val="en-GB"/>
          </w:rPr>
          <w:delText>0</w:delText>
        </w:r>
        <w:r w:rsidR="00642F39" w:rsidRPr="00BA2072" w:rsidDel="006F08BB">
          <w:rPr>
            <w:rFonts w:ascii="Arial" w:hAnsi="Arial" w:cs="Arial"/>
            <w:color w:val="333333"/>
            <w:lang w:val="en-GB"/>
          </w:rPr>
          <w:delText>x</w:delText>
        </w:r>
      </w:del>
      <w:r w:rsidRPr="00BA2072">
        <w:rPr>
          <w:rFonts w:ascii="Arial" w:hAnsi="Arial" w:cs="Arial"/>
          <w:color w:val="333333"/>
          <w:lang w:val="en-GB"/>
        </w:rPr>
        <w:t xml:space="preserve"> both the diagnosis and procedure criteria shown above </w:t>
      </w:r>
      <w:r w:rsidR="001C16C0" w:rsidRPr="00BA2072">
        <w:rPr>
          <w:rFonts w:ascii="Arial" w:hAnsi="Arial" w:cs="Arial"/>
          <w:color w:val="333333"/>
          <w:lang w:val="en-GB"/>
        </w:rPr>
        <w:t>must apply</w:t>
      </w:r>
      <w:r w:rsidRPr="00BA2072">
        <w:rPr>
          <w:rFonts w:ascii="Arial" w:hAnsi="Arial" w:cs="Arial"/>
          <w:color w:val="333333"/>
          <w:lang w:val="en-GB"/>
        </w:rPr>
        <w:t>.</w:t>
      </w:r>
    </w:p>
    <w:p w:rsidR="00E20588" w:rsidDel="00126168" w:rsidRDefault="00E20588" w:rsidP="00B65A2A">
      <w:pPr>
        <w:tabs>
          <w:tab w:val="num" w:pos="792"/>
        </w:tabs>
        <w:autoSpaceDE w:val="0"/>
        <w:autoSpaceDN w:val="0"/>
        <w:adjustRightInd w:val="0"/>
        <w:spacing w:line="240" w:lineRule="atLeast"/>
        <w:rPr>
          <w:del w:id="929" w:author="Tracy Thompson" w:date="2016-09-28T08:08:00Z"/>
          <w:rFonts w:ascii="Arial" w:hAnsi="Arial" w:cs="Arial"/>
          <w:color w:val="333333"/>
          <w:lang w:val="en-GB"/>
        </w:rPr>
      </w:pPr>
    </w:p>
    <w:p w:rsidR="00E20588" w:rsidDel="00126168" w:rsidRDefault="00E20588" w:rsidP="00B65A2A">
      <w:pPr>
        <w:tabs>
          <w:tab w:val="num" w:pos="792"/>
        </w:tabs>
        <w:autoSpaceDE w:val="0"/>
        <w:autoSpaceDN w:val="0"/>
        <w:adjustRightInd w:val="0"/>
        <w:spacing w:line="240" w:lineRule="atLeast"/>
        <w:rPr>
          <w:del w:id="930" w:author="Tracy Thompson" w:date="2016-09-28T08:08:00Z"/>
          <w:rFonts w:ascii="Arial" w:hAnsi="Arial" w:cs="Arial"/>
          <w:color w:val="333333"/>
          <w:lang w:val="en-GB"/>
        </w:rPr>
      </w:pPr>
    </w:p>
    <w:p w:rsidR="00E20588" w:rsidDel="00126168" w:rsidRDefault="00E20588" w:rsidP="00B65A2A">
      <w:pPr>
        <w:tabs>
          <w:tab w:val="num" w:pos="792"/>
        </w:tabs>
        <w:autoSpaceDE w:val="0"/>
        <w:autoSpaceDN w:val="0"/>
        <w:adjustRightInd w:val="0"/>
        <w:spacing w:line="240" w:lineRule="atLeast"/>
        <w:rPr>
          <w:del w:id="931" w:author="Tracy Thompson" w:date="2016-09-28T08:08:00Z"/>
          <w:rFonts w:ascii="Arial" w:hAnsi="Arial" w:cs="Arial"/>
          <w:color w:val="333333"/>
          <w:lang w:val="en-GB"/>
        </w:rPr>
      </w:pPr>
    </w:p>
    <w:p w:rsidR="00D5750C" w:rsidRDefault="00D5750C" w:rsidP="00B65A2A">
      <w:pPr>
        <w:tabs>
          <w:tab w:val="num" w:pos="792"/>
        </w:tabs>
        <w:autoSpaceDE w:val="0"/>
        <w:autoSpaceDN w:val="0"/>
        <w:adjustRightInd w:val="0"/>
        <w:spacing w:line="240" w:lineRule="atLeast"/>
        <w:rPr>
          <w:rFonts w:ascii="Arial" w:hAnsi="Arial" w:cs="Arial"/>
          <w:color w:val="333333"/>
          <w:lang w:val="en-GB"/>
        </w:rPr>
      </w:pPr>
    </w:p>
    <w:p w:rsidR="00ED5BFF" w:rsidRPr="00BA2072" w:rsidRDefault="004B340C" w:rsidP="00B65A2A">
      <w:pPr>
        <w:tabs>
          <w:tab w:val="num" w:pos="792"/>
        </w:tabs>
        <w:autoSpaceDE w:val="0"/>
        <w:autoSpaceDN w:val="0"/>
        <w:adjustRightInd w:val="0"/>
        <w:spacing w:line="240" w:lineRule="atLeast"/>
        <w:rPr>
          <w:rFonts w:ascii="Arial" w:hAnsi="Arial" w:cs="Arial"/>
          <w:b/>
          <w:lang w:val="en-GB"/>
        </w:rPr>
      </w:pPr>
      <w:r w:rsidRPr="00BA2072">
        <w:rPr>
          <w:rFonts w:ascii="Arial" w:hAnsi="Arial" w:cs="Arial"/>
          <w:b/>
          <w:lang w:val="en-GB"/>
        </w:rPr>
        <w:t>E</w:t>
      </w:r>
      <w:r w:rsidR="00BD20C6" w:rsidRPr="00BA2072">
        <w:rPr>
          <w:rFonts w:ascii="Arial" w:hAnsi="Arial" w:cs="Arial"/>
          <w:b/>
          <w:lang w:val="en-GB"/>
        </w:rPr>
        <w:t xml:space="preserve">lectrophysiological Studies (EPS) </w:t>
      </w:r>
    </w:p>
    <w:p w:rsidR="00DC20CA" w:rsidRPr="00701D53" w:rsidDel="00915237" w:rsidRDefault="00DC20CA" w:rsidP="00B65A2A">
      <w:pPr>
        <w:tabs>
          <w:tab w:val="num" w:pos="792"/>
        </w:tabs>
        <w:autoSpaceDE w:val="0"/>
        <w:autoSpaceDN w:val="0"/>
        <w:adjustRightInd w:val="0"/>
        <w:spacing w:line="240" w:lineRule="atLeast"/>
        <w:rPr>
          <w:del w:id="932" w:author="Tracy Thompson" w:date="2016-04-06T10:21:00Z"/>
          <w:rFonts w:ascii="Arial" w:hAnsi="Arial" w:cs="Arial"/>
          <w:color w:val="333333"/>
          <w:lang w:val="en-GB"/>
        </w:rPr>
      </w:pPr>
      <w:del w:id="933" w:author="Tracy Thompson" w:date="2016-04-06T10:21:00Z">
        <w:r w:rsidRPr="00701D53" w:rsidDel="00915237">
          <w:rPr>
            <w:rFonts w:ascii="Arial" w:hAnsi="Arial" w:cs="Arial"/>
            <w:color w:val="333333"/>
            <w:lang w:val="en-GB"/>
          </w:rPr>
          <w:delText xml:space="preserve">A review of the EPS events revealed that most EPS are </w:delText>
        </w:r>
        <w:r w:rsidRPr="002C6DFD" w:rsidDel="00915237">
          <w:rPr>
            <w:rFonts w:ascii="Arial" w:hAnsi="Arial" w:cs="Arial"/>
            <w:color w:val="333333"/>
            <w:lang w:val="en-GB"/>
          </w:rPr>
          <w:delText xml:space="preserve">accompanied by cardiac ablation. </w:delText>
        </w:r>
        <w:r w:rsidRPr="005F57FD" w:rsidDel="00915237">
          <w:rPr>
            <w:rFonts w:ascii="Arial" w:hAnsi="Arial" w:cs="Arial"/>
            <w:color w:val="333333"/>
            <w:lang w:val="en-GB"/>
          </w:rPr>
          <w:delText>Therefore</w:delText>
        </w:r>
        <w:r w:rsidR="009F00B8" w:rsidRPr="005F57FD" w:rsidDel="00915237">
          <w:rPr>
            <w:rFonts w:ascii="Arial" w:hAnsi="Arial" w:cs="Arial"/>
            <w:color w:val="333333"/>
            <w:lang w:val="en-GB"/>
          </w:rPr>
          <w:delText>,</w:delText>
        </w:r>
        <w:r w:rsidRPr="005F57FD" w:rsidDel="00915237">
          <w:rPr>
            <w:rFonts w:ascii="Arial" w:hAnsi="Arial" w:cs="Arial"/>
            <w:color w:val="333333"/>
            <w:lang w:val="en-GB"/>
          </w:rPr>
          <w:delText xml:space="preserve"> the EPS co-payment has been revised to include cardiac ablation </w:delText>
        </w:r>
        <w:r w:rsidR="0051192E" w:rsidRPr="005F57FD" w:rsidDel="00915237">
          <w:rPr>
            <w:rFonts w:ascii="Arial" w:hAnsi="Arial" w:cs="Arial"/>
            <w:color w:val="333333"/>
            <w:lang w:val="en-GB"/>
          </w:rPr>
          <w:delText xml:space="preserve">only </w:delText>
        </w:r>
        <w:r w:rsidRPr="005F57FD" w:rsidDel="00915237">
          <w:rPr>
            <w:rFonts w:ascii="Arial" w:hAnsi="Arial" w:cs="Arial"/>
            <w:color w:val="333333"/>
            <w:lang w:val="en-GB"/>
          </w:rPr>
          <w:delText>events</w:delText>
        </w:r>
        <w:r w:rsidR="00077980" w:rsidRPr="005F57FD" w:rsidDel="00915237">
          <w:rPr>
            <w:rFonts w:ascii="Arial" w:hAnsi="Arial" w:cs="Arial"/>
            <w:color w:val="333333"/>
            <w:lang w:val="en-GB"/>
          </w:rPr>
          <w:delText>, which will also m</w:delText>
        </w:r>
        <w:r w:rsidRPr="005F57FD" w:rsidDel="00915237">
          <w:rPr>
            <w:rFonts w:ascii="Arial" w:hAnsi="Arial" w:cs="Arial"/>
            <w:color w:val="333333"/>
            <w:lang w:val="en-GB"/>
          </w:rPr>
          <w:delText>ake it consistent with the procedure coding for 8th Edition.</w:delText>
        </w:r>
        <w:r w:rsidRPr="00701D53" w:rsidDel="00915237">
          <w:rPr>
            <w:color w:val="333333"/>
          </w:rPr>
          <w:delText xml:space="preserve">   </w:delText>
        </w:r>
      </w:del>
    </w:p>
    <w:p w:rsidR="00DC20CA" w:rsidDel="00913670" w:rsidRDefault="00DC20CA" w:rsidP="00B65A2A">
      <w:pPr>
        <w:tabs>
          <w:tab w:val="num" w:pos="792"/>
        </w:tabs>
        <w:autoSpaceDE w:val="0"/>
        <w:autoSpaceDN w:val="0"/>
        <w:adjustRightInd w:val="0"/>
        <w:spacing w:line="240" w:lineRule="atLeast"/>
        <w:rPr>
          <w:del w:id="934" w:author="Tracy Thompson" w:date="2016-09-28T08:28:00Z"/>
          <w:rFonts w:ascii="Arial" w:hAnsi="Arial" w:cs="Arial"/>
          <w:color w:val="333333"/>
          <w:lang w:val="en-GB"/>
        </w:rPr>
      </w:pPr>
    </w:p>
    <w:p w:rsidR="00DC20CA" w:rsidRDefault="004B340C" w:rsidP="00B65A2A">
      <w:pPr>
        <w:tabs>
          <w:tab w:val="num" w:pos="792"/>
        </w:tabs>
        <w:autoSpaceDE w:val="0"/>
        <w:autoSpaceDN w:val="0"/>
        <w:adjustRightInd w:val="0"/>
        <w:spacing w:line="240" w:lineRule="atLeast"/>
        <w:rPr>
          <w:rFonts w:ascii="Arial" w:hAnsi="Arial" w:cs="Arial"/>
          <w:color w:val="333333"/>
          <w:lang w:val="en-GB"/>
        </w:rPr>
      </w:pPr>
      <w:r w:rsidRPr="00BA2072">
        <w:rPr>
          <w:rFonts w:ascii="Arial" w:hAnsi="Arial" w:cs="Arial"/>
          <w:color w:val="333333"/>
          <w:lang w:val="en-GB"/>
        </w:rPr>
        <w:t>To be eligible for an EP</w:t>
      </w:r>
      <w:r w:rsidR="004C0CDA" w:rsidRPr="00BA2072">
        <w:rPr>
          <w:rFonts w:ascii="Arial" w:hAnsi="Arial" w:cs="Arial"/>
          <w:color w:val="333333"/>
          <w:lang w:val="en-GB"/>
        </w:rPr>
        <w:t>S</w:t>
      </w:r>
      <w:r w:rsidRPr="00BA2072">
        <w:rPr>
          <w:rFonts w:ascii="Arial" w:hAnsi="Arial" w:cs="Arial"/>
          <w:color w:val="333333"/>
          <w:lang w:val="en-GB"/>
        </w:rPr>
        <w:t xml:space="preserve"> co-payment</w:t>
      </w:r>
      <w:r w:rsidR="00886BAF" w:rsidRPr="00BA2072">
        <w:rPr>
          <w:rFonts w:ascii="Arial" w:hAnsi="Arial" w:cs="Arial"/>
          <w:color w:val="333333"/>
          <w:lang w:val="en-GB"/>
        </w:rPr>
        <w:t xml:space="preserve"> of 2.2266 WIES</w:t>
      </w:r>
      <w:r w:rsidRPr="00BA2072">
        <w:rPr>
          <w:rFonts w:ascii="Arial" w:hAnsi="Arial" w:cs="Arial"/>
          <w:color w:val="333333"/>
          <w:lang w:val="en-GB"/>
        </w:rPr>
        <w:t xml:space="preserve">, the </w:t>
      </w:r>
      <w:r w:rsidR="00886BAF" w:rsidRPr="00BA2072">
        <w:rPr>
          <w:rFonts w:ascii="Arial" w:hAnsi="Arial" w:cs="Arial"/>
          <w:color w:val="333333"/>
          <w:lang w:val="en-GB"/>
        </w:rPr>
        <w:t xml:space="preserve">facility recorded for the event </w:t>
      </w:r>
      <w:r w:rsidR="009F12E5">
        <w:rPr>
          <w:rFonts w:ascii="Arial" w:hAnsi="Arial" w:cs="Arial"/>
          <w:color w:val="333333"/>
          <w:lang w:val="en-GB"/>
        </w:rPr>
        <w:t xml:space="preserve">record </w:t>
      </w:r>
      <w:r w:rsidR="00886BAF" w:rsidRPr="00BA2072">
        <w:rPr>
          <w:rFonts w:ascii="Arial" w:hAnsi="Arial" w:cs="Arial"/>
          <w:color w:val="333333"/>
          <w:lang w:val="en-GB"/>
        </w:rPr>
        <w:t xml:space="preserve">must be one of the facilities listed and one of the </w:t>
      </w:r>
      <w:r w:rsidRPr="00BA2072">
        <w:rPr>
          <w:rFonts w:ascii="Arial" w:hAnsi="Arial" w:cs="Arial"/>
          <w:color w:val="333333"/>
          <w:lang w:val="en-GB"/>
        </w:rPr>
        <w:t xml:space="preserve">first 30 </w:t>
      </w:r>
      <w:r w:rsidR="00ED4885">
        <w:rPr>
          <w:rFonts w:ascii="Arial" w:hAnsi="Arial" w:cs="Arial"/>
          <w:color w:val="333333"/>
          <w:lang w:val="en-GB"/>
        </w:rPr>
        <w:t>ACHI</w:t>
      </w:r>
      <w:r w:rsidR="00886BAF" w:rsidRPr="00BA2072">
        <w:rPr>
          <w:rFonts w:ascii="Arial" w:hAnsi="Arial" w:cs="Arial"/>
          <w:color w:val="333333"/>
          <w:lang w:val="en-GB"/>
        </w:rPr>
        <w:t xml:space="preserve"> </w:t>
      </w:r>
      <w:del w:id="935" w:author="Tracy Thompson" w:date="2016-04-06T10:21:00Z">
        <w:r w:rsidR="00886BAF" w:rsidRPr="00BA2072" w:rsidDel="00915237">
          <w:rPr>
            <w:rFonts w:ascii="Arial" w:hAnsi="Arial" w:cs="Arial"/>
            <w:color w:val="333333"/>
            <w:lang w:val="en-GB"/>
          </w:rPr>
          <w:delText>6</w:delText>
        </w:r>
      </w:del>
      <w:ins w:id="936" w:author="Tracy Thompson" w:date="2016-04-06T10:21:00Z">
        <w:r w:rsidR="00915237">
          <w:rPr>
            <w:rFonts w:ascii="Arial" w:hAnsi="Arial" w:cs="Arial"/>
            <w:color w:val="333333"/>
            <w:lang w:val="en-GB"/>
          </w:rPr>
          <w:t>8</w:t>
        </w:r>
      </w:ins>
      <w:r w:rsidR="00642F39" w:rsidRPr="00BA2072">
        <w:rPr>
          <w:rFonts w:ascii="Arial" w:hAnsi="Arial" w:cs="Arial"/>
          <w:color w:val="333333"/>
          <w:lang w:val="en-GB"/>
        </w:rPr>
        <w:t>th</w:t>
      </w:r>
      <w:r w:rsidR="00886BAF" w:rsidRPr="00BA2072">
        <w:rPr>
          <w:rFonts w:ascii="Arial" w:hAnsi="Arial" w:cs="Arial"/>
          <w:color w:val="333333"/>
          <w:lang w:val="en-GB"/>
        </w:rPr>
        <w:t xml:space="preserve"> Edition </w:t>
      </w:r>
      <w:r w:rsidRPr="00BA2072">
        <w:rPr>
          <w:rFonts w:ascii="Arial" w:hAnsi="Arial" w:cs="Arial"/>
          <w:color w:val="333333"/>
          <w:lang w:val="en-GB"/>
        </w:rPr>
        <w:t>procedure</w:t>
      </w:r>
      <w:r w:rsidR="00886BAF" w:rsidRPr="00BA2072">
        <w:rPr>
          <w:rFonts w:ascii="Arial" w:hAnsi="Arial" w:cs="Arial"/>
          <w:color w:val="333333"/>
          <w:lang w:val="en-GB"/>
        </w:rPr>
        <w:t xml:space="preserve"> codes must be</w:t>
      </w:r>
      <w:r w:rsidR="00DC20CA">
        <w:rPr>
          <w:rFonts w:ascii="Arial" w:hAnsi="Arial" w:cs="Arial"/>
          <w:color w:val="333333"/>
          <w:lang w:val="en-GB"/>
        </w:rPr>
        <w:t>:</w:t>
      </w:r>
    </w:p>
    <w:p w:rsidR="009F00B8" w:rsidRPr="009F00B8" w:rsidRDefault="004B340C" w:rsidP="009F00B8">
      <w:pPr>
        <w:pStyle w:val="ListParagraph"/>
        <w:numPr>
          <w:ilvl w:val="0"/>
          <w:numId w:val="30"/>
        </w:numPr>
        <w:autoSpaceDE w:val="0"/>
        <w:autoSpaceDN w:val="0"/>
        <w:adjustRightInd w:val="0"/>
        <w:spacing w:line="240" w:lineRule="atLeast"/>
        <w:rPr>
          <w:rFonts w:ascii="Arial" w:hAnsi="Arial" w:cs="Arial"/>
          <w:color w:val="333333"/>
          <w:lang w:val="en-GB"/>
        </w:rPr>
      </w:pPr>
      <w:r w:rsidRPr="009F00B8">
        <w:rPr>
          <w:rFonts w:ascii="Arial" w:hAnsi="Arial" w:cs="Arial"/>
          <w:color w:val="333333"/>
          <w:lang w:val="en-GB"/>
        </w:rPr>
        <w:t>3820900</w:t>
      </w:r>
      <w:r w:rsidR="00886BAF" w:rsidRPr="009F00B8">
        <w:rPr>
          <w:rFonts w:ascii="Arial" w:hAnsi="Arial" w:cs="Arial"/>
          <w:color w:val="333333"/>
          <w:lang w:val="en-GB"/>
        </w:rPr>
        <w:t xml:space="preserve"> [665] </w:t>
      </w:r>
      <w:r w:rsidR="00886BAF" w:rsidRPr="009F00B8">
        <w:rPr>
          <w:rFonts w:ascii="Arial" w:hAnsi="Arial" w:cs="Arial"/>
          <w:i/>
          <w:color w:val="333333"/>
          <w:lang w:val="en-GB"/>
        </w:rPr>
        <w:t>Cardiac electrophysiological study,</w:t>
      </w:r>
      <w:r w:rsidR="00810EF8" w:rsidRPr="009F00B8">
        <w:rPr>
          <w:rFonts w:ascii="Arial" w:hAnsi="Arial" w:cs="Arial"/>
          <w:i/>
          <w:color w:val="333333"/>
          <w:lang w:val="en-GB"/>
        </w:rPr>
        <w:t xml:space="preserve"> </w:t>
      </w:r>
      <w:r w:rsidR="00886BAF" w:rsidRPr="009F00B8">
        <w:rPr>
          <w:rFonts w:ascii="Arial" w:hAnsi="Arial" w:cs="Arial"/>
          <w:i/>
          <w:color w:val="333333"/>
          <w:u w:val="single"/>
          <w:lang w:val="en-GB"/>
        </w:rPr>
        <w:t>&lt;</w:t>
      </w:r>
      <w:r w:rsidR="00886BAF" w:rsidRPr="009F00B8">
        <w:rPr>
          <w:rFonts w:ascii="Arial" w:hAnsi="Arial" w:cs="Arial"/>
          <w:i/>
          <w:color w:val="333333"/>
          <w:lang w:val="en-GB"/>
        </w:rPr>
        <w:t xml:space="preserve"> 3 catheters </w:t>
      </w:r>
    </w:p>
    <w:p w:rsidR="004B340C" w:rsidRPr="009F00B8" w:rsidRDefault="004B340C" w:rsidP="009F00B8">
      <w:pPr>
        <w:pStyle w:val="ListParagraph"/>
        <w:numPr>
          <w:ilvl w:val="0"/>
          <w:numId w:val="30"/>
        </w:numPr>
        <w:autoSpaceDE w:val="0"/>
        <w:autoSpaceDN w:val="0"/>
        <w:adjustRightInd w:val="0"/>
        <w:spacing w:line="240" w:lineRule="atLeast"/>
        <w:rPr>
          <w:rFonts w:ascii="Arial" w:hAnsi="Arial" w:cs="Arial"/>
          <w:i/>
          <w:color w:val="333333"/>
          <w:lang w:val="en-GB"/>
        </w:rPr>
      </w:pPr>
      <w:r w:rsidRPr="009F00B8">
        <w:rPr>
          <w:rFonts w:ascii="Arial" w:hAnsi="Arial" w:cs="Arial"/>
          <w:color w:val="333333"/>
          <w:lang w:val="en-GB"/>
        </w:rPr>
        <w:t>3821200</w:t>
      </w:r>
      <w:r w:rsidR="00886BAF" w:rsidRPr="009F00B8">
        <w:rPr>
          <w:rFonts w:ascii="Arial" w:hAnsi="Arial" w:cs="Arial"/>
          <w:color w:val="333333"/>
          <w:lang w:val="en-GB"/>
        </w:rPr>
        <w:t xml:space="preserve"> [665] </w:t>
      </w:r>
      <w:r w:rsidR="00886BAF" w:rsidRPr="009F00B8">
        <w:rPr>
          <w:rFonts w:ascii="Arial" w:hAnsi="Arial" w:cs="Arial"/>
          <w:i/>
          <w:color w:val="333333"/>
          <w:lang w:val="en-GB"/>
        </w:rPr>
        <w:t>Cardiac electrophysiological study,</w:t>
      </w:r>
      <w:r w:rsidR="00810EF8" w:rsidRPr="009F00B8">
        <w:rPr>
          <w:rFonts w:ascii="Arial" w:hAnsi="Arial" w:cs="Arial"/>
          <w:i/>
          <w:color w:val="333333"/>
          <w:lang w:val="en-GB"/>
        </w:rPr>
        <w:t xml:space="preserve"> </w:t>
      </w:r>
      <w:r w:rsidR="00886BAF" w:rsidRPr="009F00B8">
        <w:rPr>
          <w:rFonts w:ascii="Arial" w:hAnsi="Arial" w:cs="Arial"/>
          <w:i/>
          <w:color w:val="333333"/>
          <w:u w:val="single"/>
          <w:lang w:val="en-GB"/>
        </w:rPr>
        <w:t>&gt;</w:t>
      </w:r>
      <w:r w:rsidR="00886BAF" w:rsidRPr="009F00B8">
        <w:rPr>
          <w:rFonts w:ascii="Arial" w:hAnsi="Arial" w:cs="Arial"/>
          <w:i/>
          <w:color w:val="333333"/>
          <w:lang w:val="en-GB"/>
        </w:rPr>
        <w:t xml:space="preserve"> 4 catheters</w:t>
      </w:r>
    </w:p>
    <w:p w:rsidR="009F00B8" w:rsidRPr="00701D53" w:rsidRDefault="009F00B8" w:rsidP="009F00B8">
      <w:pPr>
        <w:numPr>
          <w:ilvl w:val="0"/>
          <w:numId w:val="29"/>
        </w:numPr>
        <w:spacing w:after="200" w:line="276" w:lineRule="auto"/>
        <w:contextualSpacing/>
        <w:rPr>
          <w:rFonts w:ascii="Arial" w:eastAsiaTheme="minorHAnsi" w:hAnsi="Arial" w:cs="Arial"/>
          <w:color w:val="333333"/>
          <w:szCs w:val="24"/>
        </w:rPr>
      </w:pPr>
      <w:r w:rsidRPr="00701D53">
        <w:rPr>
          <w:rFonts w:ascii="Arial" w:eastAsiaTheme="minorHAnsi" w:hAnsi="Arial" w:cs="Arial"/>
          <w:color w:val="333333"/>
          <w:szCs w:val="24"/>
        </w:rPr>
        <w:t xml:space="preserve">3828702 [601] </w:t>
      </w:r>
      <w:r w:rsidRPr="00701D53">
        <w:rPr>
          <w:rFonts w:ascii="Arial" w:eastAsiaTheme="minorHAnsi" w:hAnsi="Arial" w:cs="Arial"/>
          <w:i/>
          <w:color w:val="333333"/>
          <w:szCs w:val="24"/>
        </w:rPr>
        <w:t>Catheter ablation of arrhythmia circuit or focus involving left atrial chamber</w:t>
      </w:r>
    </w:p>
    <w:p w:rsidR="009F00B8" w:rsidRPr="00701D53" w:rsidRDefault="009F00B8" w:rsidP="009F00B8">
      <w:pPr>
        <w:numPr>
          <w:ilvl w:val="0"/>
          <w:numId w:val="29"/>
        </w:numPr>
        <w:spacing w:after="200" w:line="276" w:lineRule="auto"/>
        <w:contextualSpacing/>
        <w:rPr>
          <w:rFonts w:ascii="Arial" w:eastAsiaTheme="minorHAnsi" w:hAnsi="Arial" w:cs="Arial"/>
          <w:color w:val="333333"/>
          <w:szCs w:val="24"/>
        </w:rPr>
      </w:pPr>
      <w:r w:rsidRPr="00701D53">
        <w:rPr>
          <w:rFonts w:ascii="Arial" w:eastAsiaTheme="minorHAnsi" w:hAnsi="Arial" w:cs="Arial"/>
          <w:color w:val="333333"/>
          <w:szCs w:val="24"/>
        </w:rPr>
        <w:t xml:space="preserve">3829001 [601] </w:t>
      </w:r>
      <w:r w:rsidRPr="00701D53">
        <w:rPr>
          <w:rFonts w:ascii="Arial" w:eastAsiaTheme="minorHAnsi" w:hAnsi="Arial" w:cs="Arial"/>
          <w:i/>
          <w:color w:val="333333"/>
          <w:szCs w:val="24"/>
        </w:rPr>
        <w:t>Catheter ablation of arrhythmia circuit or focus involving both atrial chambers</w:t>
      </w:r>
    </w:p>
    <w:p w:rsidR="009F00B8" w:rsidRPr="00105083" w:rsidRDefault="009F00B8" w:rsidP="009F00B8">
      <w:pPr>
        <w:numPr>
          <w:ilvl w:val="0"/>
          <w:numId w:val="29"/>
        </w:numPr>
        <w:spacing w:after="200" w:line="276" w:lineRule="auto"/>
        <w:contextualSpacing/>
        <w:rPr>
          <w:ins w:id="937" w:author="Tracy Thompson" w:date="2016-08-29T14:10:00Z"/>
          <w:rFonts w:ascii="Arial" w:eastAsiaTheme="minorHAnsi" w:hAnsi="Arial" w:cs="Arial"/>
          <w:color w:val="333333"/>
          <w:szCs w:val="24"/>
        </w:rPr>
      </w:pPr>
      <w:r w:rsidRPr="00701D53">
        <w:rPr>
          <w:rFonts w:ascii="Arial" w:eastAsiaTheme="minorHAnsi" w:hAnsi="Arial" w:cs="Arial"/>
          <w:color w:val="333333"/>
          <w:szCs w:val="24"/>
        </w:rPr>
        <w:t xml:space="preserve">3828701 [601] </w:t>
      </w:r>
      <w:r w:rsidRPr="00701D53">
        <w:rPr>
          <w:rFonts w:ascii="Arial" w:eastAsiaTheme="minorHAnsi" w:hAnsi="Arial" w:cs="Arial"/>
          <w:i/>
          <w:color w:val="333333"/>
          <w:szCs w:val="24"/>
        </w:rPr>
        <w:t>Catheter ablation of arrhythmia circuit or focus, not elsewhere classified</w:t>
      </w:r>
    </w:p>
    <w:p w:rsidR="00105083" w:rsidRPr="00701D53" w:rsidRDefault="007C3162" w:rsidP="009F00B8">
      <w:pPr>
        <w:numPr>
          <w:ilvl w:val="0"/>
          <w:numId w:val="29"/>
        </w:numPr>
        <w:spacing w:after="200" w:line="276" w:lineRule="auto"/>
        <w:contextualSpacing/>
        <w:rPr>
          <w:rFonts w:ascii="Arial" w:eastAsiaTheme="minorHAnsi" w:hAnsi="Arial" w:cs="Arial"/>
          <w:color w:val="333333"/>
          <w:szCs w:val="24"/>
        </w:rPr>
      </w:pPr>
      <w:ins w:id="938" w:author="Tracy Thompson" w:date="2016-08-29T14:10:00Z">
        <w:r>
          <w:rPr>
            <w:rFonts w:ascii="Arial" w:eastAsiaTheme="minorHAnsi" w:hAnsi="Arial" w:cs="Arial"/>
            <w:color w:val="333333"/>
            <w:szCs w:val="24"/>
          </w:rPr>
          <w:t>38518</w:t>
        </w:r>
        <w:r w:rsidR="00105083">
          <w:rPr>
            <w:rFonts w:ascii="Arial" w:eastAsiaTheme="minorHAnsi" w:hAnsi="Arial" w:cs="Arial"/>
            <w:color w:val="333333"/>
            <w:szCs w:val="24"/>
          </w:rPr>
          <w:t xml:space="preserve">00 [609] </w:t>
        </w:r>
        <w:r w:rsidR="00105083" w:rsidRPr="00105083">
          <w:rPr>
            <w:rFonts w:ascii="Arial" w:eastAsiaTheme="minorHAnsi" w:hAnsi="Arial" w:cs="Arial"/>
            <w:i/>
            <w:color w:val="333333"/>
            <w:szCs w:val="24"/>
          </w:rPr>
          <w:t>Ventricular muscle ablation</w:t>
        </w:r>
      </w:ins>
    </w:p>
    <w:p w:rsidR="009F00B8" w:rsidRPr="00A11013" w:rsidRDefault="009F00B8" w:rsidP="009F00B8">
      <w:pPr>
        <w:numPr>
          <w:ilvl w:val="0"/>
          <w:numId w:val="29"/>
        </w:numPr>
        <w:spacing w:after="200" w:line="276" w:lineRule="auto"/>
        <w:contextualSpacing/>
        <w:rPr>
          <w:rFonts w:ascii="Arial" w:eastAsiaTheme="minorHAnsi" w:hAnsi="Arial" w:cs="Arial"/>
          <w:color w:val="333333"/>
          <w:szCs w:val="24"/>
        </w:rPr>
      </w:pPr>
      <w:r w:rsidRPr="00701D53">
        <w:rPr>
          <w:rFonts w:ascii="Arial" w:hAnsi="Arial" w:cs="Arial"/>
          <w:color w:val="333333"/>
          <w:szCs w:val="24"/>
          <w:lang w:eastAsia="en-NZ"/>
        </w:rPr>
        <w:t xml:space="preserve">3874801 [616] </w:t>
      </w:r>
      <w:r w:rsidRPr="00701D53">
        <w:rPr>
          <w:rFonts w:ascii="Arial" w:eastAsiaTheme="minorHAnsi" w:hAnsi="Arial" w:cs="Arial"/>
          <w:i/>
          <w:iCs/>
          <w:color w:val="333333"/>
          <w:szCs w:val="24"/>
        </w:rPr>
        <w:t>Percutaneous transluminal myocardial septal ablation</w:t>
      </w:r>
    </w:p>
    <w:p w:rsidR="00C953C1" w:rsidRPr="00BA2072" w:rsidRDefault="00C953C1" w:rsidP="00B65A2A">
      <w:pPr>
        <w:rPr>
          <w:rFonts w:ascii="Arial" w:hAnsi="Arial" w:cs="Arial"/>
        </w:rPr>
      </w:pPr>
    </w:p>
    <w:p w:rsidR="00B65A2A" w:rsidRPr="00BA2072" w:rsidRDefault="00B65A2A"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1c:</w:t>
      </w:r>
      <w:r w:rsidRPr="00BA2072">
        <w:rPr>
          <w:rFonts w:ascii="Arial" w:hAnsi="Arial" w:cs="Arial"/>
          <w:b/>
          <w:sz w:val="20"/>
        </w:rPr>
        <w:tab/>
        <w:t xml:space="preserve"> Calculating </w:t>
      </w:r>
      <w:r w:rsidR="00C93734" w:rsidRPr="00BA2072">
        <w:rPr>
          <w:rFonts w:ascii="Arial" w:hAnsi="Arial" w:cs="Arial"/>
          <w:b/>
          <w:sz w:val="20"/>
        </w:rPr>
        <w:t>S</w:t>
      </w:r>
      <w:r w:rsidRPr="00BA2072">
        <w:rPr>
          <w:rFonts w:ascii="Arial" w:hAnsi="Arial" w:cs="Arial"/>
          <w:b/>
          <w:sz w:val="20"/>
        </w:rPr>
        <w:t>coliosis</w:t>
      </w:r>
      <w:r w:rsidR="000E07EB" w:rsidRPr="00BA2072">
        <w:rPr>
          <w:rFonts w:ascii="Arial" w:hAnsi="Arial" w:cs="Arial"/>
          <w:b/>
          <w:sz w:val="20"/>
        </w:rPr>
        <w:t xml:space="preserve"> and EP</w:t>
      </w:r>
      <w:r w:rsidR="004C0CDA" w:rsidRPr="00BA2072">
        <w:rPr>
          <w:rFonts w:ascii="Arial" w:hAnsi="Arial" w:cs="Arial"/>
          <w:b/>
          <w:sz w:val="20"/>
        </w:rPr>
        <w:t>S</w:t>
      </w:r>
      <w:r w:rsidR="000E07EB" w:rsidRPr="00BA2072">
        <w:rPr>
          <w:rFonts w:ascii="Arial" w:hAnsi="Arial" w:cs="Arial"/>
          <w:b/>
          <w:sz w:val="20"/>
        </w:rPr>
        <w:t xml:space="preserve"> Co-payments</w:t>
      </w:r>
    </w:p>
    <w:p w:rsidR="000E07EB" w:rsidRPr="00BA2072" w:rsidRDefault="000E07EB" w:rsidP="00E35452">
      <w:pPr>
        <w:pStyle w:val="tabletext"/>
        <w:widowControl/>
        <w:pBdr>
          <w:top w:val="single" w:sz="6" w:space="1" w:color="auto"/>
          <w:left w:val="single" w:sz="6" w:space="1" w:color="auto"/>
          <w:bottom w:val="single" w:sz="6" w:space="1" w:color="auto"/>
          <w:right w:val="single" w:sz="6" w:space="4" w:color="auto"/>
        </w:pBdr>
        <w:outlineLvl w:val="0"/>
        <w:rPr>
          <w:rFonts w:ascii="Arial" w:hAnsi="Arial" w:cs="Arial"/>
          <w:b/>
          <w:sz w:val="20"/>
        </w:rPr>
      </w:pPr>
    </w:p>
    <w:p w:rsidR="00B65A2A" w:rsidRPr="00BA2072" w:rsidRDefault="00B65A2A"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b/>
          <w:sz w:val="20"/>
        </w:rPr>
        <w:t xml:space="preserve">When age at admission </w:t>
      </w:r>
      <w:r w:rsidR="008A68A4" w:rsidRPr="00BA2072">
        <w:rPr>
          <w:rFonts w:ascii="Arial" w:hAnsi="Arial" w:cs="Arial"/>
          <w:b/>
          <w:sz w:val="20"/>
        </w:rPr>
        <w:t>&lt; 19 years</w:t>
      </w:r>
      <w:r w:rsidRPr="00BA2072">
        <w:rPr>
          <w:rFonts w:ascii="Arial" w:hAnsi="Arial" w:cs="Arial"/>
          <w:b/>
          <w:sz w:val="20"/>
        </w:rPr>
        <w:t xml:space="preserve"> and </w:t>
      </w:r>
      <w:r w:rsidR="00C57D24" w:rsidRPr="00BA2072">
        <w:rPr>
          <w:rFonts w:ascii="Arial" w:hAnsi="Arial" w:cs="Arial"/>
          <w:color w:val="333333"/>
          <w:sz w:val="20"/>
        </w:rPr>
        <w:t xml:space="preserve">when </w:t>
      </w:r>
      <w:r w:rsidR="00C57D24">
        <w:rPr>
          <w:rFonts w:ascii="Arial" w:hAnsi="Arial" w:cs="Arial"/>
          <w:color w:val="333333"/>
          <w:sz w:val="20"/>
        </w:rPr>
        <w:t>DHB</w:t>
      </w:r>
      <w:r w:rsidR="00795A6A">
        <w:rPr>
          <w:rFonts w:ascii="Arial" w:hAnsi="Arial" w:cs="Arial"/>
          <w:color w:val="333333"/>
          <w:sz w:val="20"/>
        </w:rPr>
        <w:t xml:space="preserve"> </w:t>
      </w:r>
      <w:r w:rsidR="009220B9">
        <w:rPr>
          <w:rFonts w:ascii="Arial" w:hAnsi="Arial" w:cs="Arial"/>
          <w:color w:val="333333"/>
          <w:sz w:val="20"/>
        </w:rPr>
        <w:t>funding agency</w:t>
      </w:r>
      <w:r w:rsidRPr="00BA2072">
        <w:rPr>
          <w:rFonts w:ascii="Arial" w:hAnsi="Arial" w:cs="Arial"/>
          <w:color w:val="333333"/>
          <w:sz w:val="20"/>
        </w:rPr>
        <w:t xml:space="preserve"> </w:t>
      </w:r>
      <w:r w:rsidR="00432FC2" w:rsidRPr="00BA2072">
        <w:rPr>
          <w:rFonts w:ascii="Arial" w:hAnsi="Arial" w:cs="Arial"/>
          <w:color w:val="333333"/>
          <w:sz w:val="20"/>
        </w:rPr>
        <w:t xml:space="preserve">is </w:t>
      </w:r>
      <w:r w:rsidR="000B660B">
        <w:rPr>
          <w:rFonts w:ascii="Arial" w:hAnsi="Arial" w:cs="Arial"/>
          <w:color w:val="333333"/>
          <w:sz w:val="20"/>
        </w:rPr>
        <w:t>in ('</w:t>
      </w:r>
      <w:r w:rsidR="009220B9">
        <w:rPr>
          <w:rFonts w:ascii="Arial" w:hAnsi="Arial" w:cs="Arial"/>
          <w:color w:val="333333"/>
          <w:sz w:val="20"/>
        </w:rPr>
        <w:t>1022</w:t>
      </w:r>
      <w:r w:rsidR="000B660B">
        <w:rPr>
          <w:rFonts w:ascii="Arial" w:hAnsi="Arial" w:cs="Arial"/>
          <w:color w:val="333333"/>
          <w:sz w:val="20"/>
        </w:rPr>
        <w:t>'</w:t>
      </w:r>
      <w:r w:rsidRPr="00BA2072">
        <w:rPr>
          <w:rFonts w:ascii="Arial" w:hAnsi="Arial" w:cs="Arial"/>
          <w:color w:val="333333"/>
          <w:sz w:val="20"/>
        </w:rPr>
        <w:t>,</w:t>
      </w:r>
      <w:ins w:id="939" w:author="Tracy Thompson" w:date="2016-11-21T09:17:00Z">
        <w:r w:rsidR="000B660B">
          <w:rPr>
            <w:rFonts w:ascii="Arial" w:hAnsi="Arial" w:cs="Arial"/>
            <w:color w:val="333333"/>
            <w:sz w:val="20"/>
          </w:rPr>
          <w:t>'</w:t>
        </w:r>
      </w:ins>
      <w:ins w:id="940" w:author="Tracy Thompson" w:date="2016-08-29T14:08:00Z">
        <w:r w:rsidR="00EE360D">
          <w:rPr>
            <w:rFonts w:ascii="Arial" w:hAnsi="Arial" w:cs="Arial"/>
            <w:color w:val="333333"/>
            <w:sz w:val="20"/>
          </w:rPr>
          <w:t>1023</w:t>
        </w:r>
      </w:ins>
      <w:ins w:id="941" w:author="Tracy Thompson" w:date="2016-11-21T09:17:00Z">
        <w:r w:rsidR="000B660B">
          <w:rPr>
            <w:rFonts w:ascii="Arial" w:hAnsi="Arial" w:cs="Arial"/>
            <w:color w:val="333333"/>
            <w:sz w:val="20"/>
          </w:rPr>
          <w:t>'</w:t>
        </w:r>
      </w:ins>
      <w:ins w:id="942" w:author="Tracy Thompson" w:date="2016-08-29T14:08:00Z">
        <w:r w:rsidR="000B660B">
          <w:rPr>
            <w:rFonts w:ascii="Arial" w:hAnsi="Arial" w:cs="Arial"/>
            <w:color w:val="333333"/>
            <w:sz w:val="20"/>
          </w:rPr>
          <w:t>,</w:t>
        </w:r>
      </w:ins>
      <w:ins w:id="943" w:author="Tracy Thompson" w:date="2016-11-21T09:17:00Z">
        <w:r w:rsidR="000B660B">
          <w:rPr>
            <w:rFonts w:ascii="Arial" w:hAnsi="Arial" w:cs="Arial"/>
            <w:color w:val="333333"/>
            <w:sz w:val="20"/>
          </w:rPr>
          <w:t>'</w:t>
        </w:r>
      </w:ins>
      <w:ins w:id="944" w:author="Tracy Thompson" w:date="2016-08-29T14:08:00Z">
        <w:r w:rsidR="00EE360D">
          <w:rPr>
            <w:rFonts w:ascii="Arial" w:hAnsi="Arial" w:cs="Arial"/>
            <w:color w:val="333333"/>
            <w:sz w:val="20"/>
          </w:rPr>
          <w:t>2031</w:t>
        </w:r>
      </w:ins>
      <w:ins w:id="945" w:author="Tracy Thompson" w:date="2016-11-21T09:17:00Z">
        <w:r w:rsidR="000B660B">
          <w:rPr>
            <w:rFonts w:ascii="Arial" w:hAnsi="Arial" w:cs="Arial"/>
            <w:color w:val="333333"/>
            <w:sz w:val="20"/>
          </w:rPr>
          <w:t>'</w:t>
        </w:r>
      </w:ins>
      <w:ins w:id="946" w:author="Tracy Thompson" w:date="2016-08-29T14:09:00Z">
        <w:r w:rsidR="00EE360D">
          <w:rPr>
            <w:rFonts w:ascii="Arial" w:hAnsi="Arial" w:cs="Arial"/>
            <w:color w:val="333333"/>
            <w:sz w:val="20"/>
          </w:rPr>
          <w:t>,</w:t>
        </w:r>
      </w:ins>
      <w:r w:rsidR="000B660B">
        <w:rPr>
          <w:rFonts w:ascii="Arial" w:hAnsi="Arial" w:cs="Arial"/>
          <w:color w:val="333333"/>
          <w:sz w:val="20"/>
        </w:rPr>
        <w:t>'</w:t>
      </w:r>
      <w:r w:rsidR="009220B9">
        <w:rPr>
          <w:rFonts w:ascii="Arial" w:hAnsi="Arial" w:cs="Arial"/>
          <w:color w:val="333333"/>
          <w:sz w:val="20"/>
        </w:rPr>
        <w:t>3091</w:t>
      </w:r>
      <w:r w:rsidR="000B660B">
        <w:rPr>
          <w:rFonts w:ascii="Arial" w:hAnsi="Arial" w:cs="Arial"/>
          <w:color w:val="333333"/>
          <w:sz w:val="20"/>
        </w:rPr>
        <w:t>','</w:t>
      </w:r>
      <w:r w:rsidR="009220B9">
        <w:rPr>
          <w:rFonts w:ascii="Arial" w:hAnsi="Arial" w:cs="Arial"/>
          <w:color w:val="333333"/>
          <w:sz w:val="20"/>
        </w:rPr>
        <w:t>4160</w:t>
      </w:r>
      <w:r w:rsidR="000B660B">
        <w:rPr>
          <w:rFonts w:ascii="Arial" w:hAnsi="Arial" w:cs="Arial"/>
          <w:color w:val="333333"/>
          <w:sz w:val="20"/>
        </w:rPr>
        <w:t>'</w:t>
      </w:r>
      <w:r w:rsidR="009220B9">
        <w:rPr>
          <w:rFonts w:ascii="Arial" w:hAnsi="Arial" w:cs="Arial"/>
          <w:color w:val="333333"/>
          <w:sz w:val="20"/>
        </w:rPr>
        <w:t xml:space="preserve">) </w:t>
      </w:r>
      <w:r w:rsidRPr="00BA2072">
        <w:rPr>
          <w:rFonts w:ascii="Arial" w:hAnsi="Arial" w:cs="Arial"/>
          <w:color w:val="333333"/>
          <w:sz w:val="20"/>
        </w:rPr>
        <w:t>and event falls into DRG I06Z</w:t>
      </w:r>
    </w:p>
    <w:p w:rsidR="00B65A2A" w:rsidRPr="00BA2072" w:rsidRDefault="00B65A2A"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16"/>
          <w:szCs w:val="16"/>
        </w:rPr>
      </w:pPr>
    </w:p>
    <w:p w:rsidR="00B65A2A" w:rsidRPr="00BA2072" w:rsidRDefault="008875A8"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lang w:val="en-GB"/>
        </w:rPr>
      </w:pPr>
      <w:r w:rsidRPr="00BA2072">
        <w:rPr>
          <w:rFonts w:ascii="Arial" w:hAnsi="Arial" w:cs="Arial"/>
          <w:color w:val="333333"/>
          <w:sz w:val="20"/>
        </w:rPr>
        <w:t>OR</w:t>
      </w:r>
      <w:r w:rsidR="00B65A2A" w:rsidRPr="00BA2072">
        <w:rPr>
          <w:rFonts w:ascii="Arial" w:hAnsi="Arial" w:cs="Arial"/>
          <w:color w:val="333333"/>
          <w:sz w:val="20"/>
        </w:rPr>
        <w:t xml:space="preserve"> event falls into DRG</w:t>
      </w:r>
      <w:r w:rsidR="00810EF8" w:rsidRPr="00BA2072">
        <w:rPr>
          <w:rFonts w:ascii="Arial" w:hAnsi="Arial" w:cs="Arial"/>
          <w:color w:val="333333"/>
          <w:sz w:val="20"/>
        </w:rPr>
        <w:t xml:space="preserve"> </w:t>
      </w:r>
      <w:r w:rsidR="00B65A2A" w:rsidRPr="00BA2072">
        <w:rPr>
          <w:rFonts w:ascii="Arial" w:hAnsi="Arial" w:cs="Arial"/>
          <w:color w:val="333333"/>
          <w:sz w:val="20"/>
        </w:rPr>
        <w:t>I09A and either any of the first 2 recorded diagnoses in (</w:t>
      </w:r>
      <w:r w:rsidR="003254F8">
        <w:rPr>
          <w:rFonts w:ascii="Arial" w:hAnsi="Arial" w:cs="Arial"/>
          <w:color w:val="333333"/>
          <w:sz w:val="20"/>
        </w:rPr>
        <w:t>'</w:t>
      </w:r>
      <w:r w:rsidR="00B65A2A" w:rsidRPr="00BA2072">
        <w:rPr>
          <w:rFonts w:ascii="Arial" w:hAnsi="Arial" w:cs="Arial"/>
          <w:color w:val="333333"/>
          <w:sz w:val="20"/>
        </w:rPr>
        <w:t>M41</w:t>
      </w:r>
      <w:r w:rsidR="003254F8">
        <w:rPr>
          <w:rFonts w:ascii="Arial" w:hAnsi="Arial" w:cs="Arial"/>
          <w:color w:val="333333"/>
          <w:sz w:val="20"/>
        </w:rPr>
        <w:t>'</w:t>
      </w:r>
      <w:r w:rsidR="00B65A2A" w:rsidRPr="00BA2072">
        <w:rPr>
          <w:rFonts w:ascii="Arial" w:hAnsi="Arial" w:cs="Arial"/>
          <w:color w:val="333333"/>
          <w:sz w:val="20"/>
        </w:rPr>
        <w:t>,</w:t>
      </w:r>
      <w:r w:rsidR="003254F8">
        <w:rPr>
          <w:rFonts w:ascii="Arial" w:hAnsi="Arial" w:cs="Arial"/>
          <w:color w:val="333333"/>
          <w:sz w:val="20"/>
        </w:rPr>
        <w:t>'</w:t>
      </w:r>
      <w:r w:rsidR="00B65A2A" w:rsidRPr="00BA2072">
        <w:rPr>
          <w:rFonts w:ascii="Arial" w:hAnsi="Arial" w:cs="Arial"/>
          <w:color w:val="333333"/>
          <w:sz w:val="20"/>
        </w:rPr>
        <w:t>Q763</w:t>
      </w:r>
      <w:r w:rsidR="003254F8">
        <w:rPr>
          <w:rFonts w:ascii="Arial" w:hAnsi="Arial" w:cs="Arial"/>
          <w:color w:val="333333"/>
          <w:sz w:val="20"/>
        </w:rPr>
        <w:t>'</w:t>
      </w:r>
      <w:r w:rsidR="00B65A2A" w:rsidRPr="00BA2072">
        <w:rPr>
          <w:rFonts w:ascii="Arial" w:hAnsi="Arial" w:cs="Arial"/>
          <w:color w:val="333333"/>
          <w:sz w:val="20"/>
        </w:rPr>
        <w:t>,'Q675','M962','M963','M965') or any of the first 3 recorded procedures in (</w:t>
      </w:r>
      <w:r w:rsidR="00B65A2A" w:rsidRPr="00BA2072">
        <w:rPr>
          <w:rFonts w:ascii="Arial" w:hAnsi="Arial" w:cs="Arial"/>
          <w:color w:val="333333"/>
          <w:sz w:val="20"/>
          <w:lang w:val="en-GB"/>
        </w:rPr>
        <w:t>'4031600','4867800','4868100','4868400','4868700','4869000')</w:t>
      </w:r>
    </w:p>
    <w:p w:rsidR="00B65A2A" w:rsidRPr="00BA2072" w:rsidRDefault="00B65A2A"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16"/>
          <w:szCs w:val="16"/>
          <w:lang w:val="en-GB"/>
        </w:rPr>
      </w:pPr>
    </w:p>
    <w:p w:rsidR="00B65A2A" w:rsidRPr="00BA2072" w:rsidRDefault="008875A8"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lang w:val="en-GB"/>
        </w:rPr>
      </w:pPr>
      <w:r w:rsidRPr="00BA2072">
        <w:rPr>
          <w:rFonts w:ascii="Arial" w:hAnsi="Arial" w:cs="Arial"/>
          <w:color w:val="333333"/>
          <w:sz w:val="20"/>
          <w:lang w:val="en-GB"/>
        </w:rPr>
        <w:t>OR</w:t>
      </w:r>
      <w:r w:rsidR="00D31701" w:rsidRPr="00BA2072">
        <w:rPr>
          <w:rFonts w:ascii="Arial" w:hAnsi="Arial" w:cs="Arial"/>
          <w:color w:val="333333"/>
          <w:sz w:val="20"/>
          <w:lang w:val="en-GB"/>
        </w:rPr>
        <w:t xml:space="preserve"> </w:t>
      </w:r>
      <w:r w:rsidR="00B65A2A" w:rsidRPr="00BA2072">
        <w:rPr>
          <w:rFonts w:ascii="Arial" w:hAnsi="Arial" w:cs="Arial"/>
          <w:color w:val="333333"/>
          <w:sz w:val="20"/>
        </w:rPr>
        <w:t xml:space="preserve">any of the first 2 recorded diagnoses in </w:t>
      </w:r>
      <w:r w:rsidR="007C2138">
        <w:rPr>
          <w:rFonts w:ascii="Arial" w:hAnsi="Arial" w:cs="Arial"/>
          <w:color w:val="333333"/>
          <w:sz w:val="20"/>
        </w:rPr>
        <w:t>(</w:t>
      </w:r>
      <w:r w:rsidR="007C2138" w:rsidRPr="007C2138">
        <w:rPr>
          <w:rFonts w:ascii="Arial" w:hAnsi="Arial" w:cs="Arial"/>
          <w:color w:val="333333"/>
          <w:sz w:val="20"/>
        </w:rPr>
        <w:t>'M41','Q763','Q675','M962','M963','M965'</w:t>
      </w:r>
      <w:r w:rsidR="00B65A2A" w:rsidRPr="00BA2072">
        <w:rPr>
          <w:rFonts w:ascii="Arial" w:hAnsi="Arial" w:cs="Arial"/>
          <w:color w:val="333333"/>
          <w:sz w:val="20"/>
        </w:rPr>
        <w:t xml:space="preserve">) </w:t>
      </w:r>
      <w:r w:rsidRPr="00BA2072">
        <w:rPr>
          <w:rFonts w:ascii="Arial" w:hAnsi="Arial" w:cs="Arial"/>
          <w:color w:val="333333"/>
          <w:sz w:val="20"/>
        </w:rPr>
        <w:t>and</w:t>
      </w:r>
      <w:r w:rsidR="00B65A2A" w:rsidRPr="00BA2072">
        <w:rPr>
          <w:rFonts w:ascii="Arial" w:hAnsi="Arial" w:cs="Arial"/>
          <w:color w:val="333333"/>
          <w:sz w:val="20"/>
        </w:rPr>
        <w:t xml:space="preserve"> any of the first 3 recorded procedures in (</w:t>
      </w:r>
      <w:r w:rsidR="00B65A2A" w:rsidRPr="00BA2072">
        <w:rPr>
          <w:rFonts w:ascii="Arial" w:hAnsi="Arial" w:cs="Arial"/>
          <w:color w:val="333333"/>
          <w:sz w:val="20"/>
          <w:lang w:val="en-GB"/>
        </w:rPr>
        <w:t>'4031600','4867800','4868100','4868400', '4868700','4869000')</w:t>
      </w:r>
    </w:p>
    <w:p w:rsidR="00B65A2A" w:rsidRPr="00BA2072" w:rsidRDefault="00B65A2A"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lang w:val="en-GB"/>
        </w:rPr>
      </w:pPr>
    </w:p>
    <w:p w:rsidR="00B65A2A" w:rsidRPr="00BA2072" w:rsidRDefault="00810EF8"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t</w:t>
      </w:r>
      <w:r w:rsidR="00B65A2A" w:rsidRPr="00BA2072">
        <w:rPr>
          <w:rFonts w:ascii="Arial" w:hAnsi="Arial" w:cs="Arial"/>
          <w:color w:val="333333"/>
          <w:sz w:val="20"/>
        </w:rPr>
        <w:t>hen</w:t>
      </w:r>
      <w:r w:rsidR="00344780" w:rsidRPr="00BA2072">
        <w:rPr>
          <w:rFonts w:ascii="Arial" w:hAnsi="Arial" w:cs="Arial"/>
          <w:color w:val="333333"/>
          <w:sz w:val="20"/>
        </w:rPr>
        <w:t xml:space="preserve"> </w:t>
      </w:r>
      <w:r w:rsidR="00B65A2A" w:rsidRPr="00BA2072">
        <w:rPr>
          <w:rFonts w:ascii="Arial" w:hAnsi="Arial" w:cs="Arial"/>
          <w:color w:val="333333"/>
          <w:sz w:val="20"/>
        </w:rPr>
        <w:t xml:space="preserve">scol_pay = </w:t>
      </w:r>
      <w:ins w:id="947" w:author="Tracy Thompson" w:date="2016-09-21T07:53:00Z">
        <w:r w:rsidR="0067668D">
          <w:rPr>
            <w:rFonts w:ascii="Arial" w:hAnsi="Arial" w:cs="Arial"/>
            <w:color w:val="333333"/>
            <w:sz w:val="20"/>
          </w:rPr>
          <w:t>5.5011</w:t>
        </w:r>
      </w:ins>
      <w:del w:id="948" w:author="Tracy Thompson" w:date="2016-09-21T07:53:00Z">
        <w:r w:rsidR="0015055E" w:rsidDel="0067668D">
          <w:rPr>
            <w:rFonts w:ascii="Arial" w:hAnsi="Arial" w:cs="Arial"/>
            <w:color w:val="333333"/>
            <w:sz w:val="20"/>
          </w:rPr>
          <w:delText>5.7751</w:delText>
        </w:r>
      </w:del>
    </w:p>
    <w:p w:rsidR="00B65A2A" w:rsidRPr="00BA2072" w:rsidRDefault="00810EF8"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w:t>
      </w:r>
      <w:r w:rsidR="00344780" w:rsidRPr="00BA2072">
        <w:rPr>
          <w:rFonts w:ascii="Arial" w:hAnsi="Arial" w:cs="Arial"/>
          <w:color w:val="333333"/>
          <w:sz w:val="20"/>
        </w:rPr>
        <w:t xml:space="preserve"> </w:t>
      </w:r>
      <w:r w:rsidR="00B65A2A" w:rsidRPr="00BA2072">
        <w:rPr>
          <w:rFonts w:ascii="Arial" w:hAnsi="Arial" w:cs="Arial"/>
          <w:color w:val="333333"/>
          <w:sz w:val="20"/>
        </w:rPr>
        <w:t>scol_pay = 0;</w:t>
      </w:r>
    </w:p>
    <w:p w:rsidR="00432FC2" w:rsidRPr="00BA2072" w:rsidRDefault="00432FC2"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b/>
          <w:color w:val="333333"/>
          <w:sz w:val="20"/>
        </w:rPr>
      </w:pPr>
    </w:p>
    <w:p w:rsidR="00432FC2" w:rsidRPr="00BA2072" w:rsidRDefault="000E07EB" w:rsidP="001D6D23">
      <w:pPr>
        <w:pStyle w:val="tabletext"/>
        <w:widowControl/>
        <w:pBdr>
          <w:top w:val="single" w:sz="6" w:space="1" w:color="auto"/>
          <w:left w:val="single" w:sz="6" w:space="1" w:color="auto"/>
          <w:bottom w:val="single" w:sz="6" w:space="1" w:color="auto"/>
          <w:right w:val="single" w:sz="6" w:space="4" w:color="auto"/>
        </w:pBdr>
        <w:jc w:val="left"/>
        <w:outlineLvl w:val="0"/>
        <w:rPr>
          <w:rFonts w:ascii="Arial" w:hAnsi="Arial" w:cs="Arial"/>
          <w:color w:val="333333"/>
          <w:sz w:val="20"/>
        </w:rPr>
      </w:pPr>
      <w:r w:rsidRPr="00BA2072">
        <w:rPr>
          <w:rFonts w:ascii="Arial" w:hAnsi="Arial" w:cs="Arial"/>
          <w:color w:val="333333"/>
          <w:sz w:val="20"/>
        </w:rPr>
        <w:t xml:space="preserve">When </w:t>
      </w:r>
      <w:r w:rsidR="00432FC2" w:rsidRPr="00BA2072">
        <w:rPr>
          <w:rFonts w:ascii="Arial" w:hAnsi="Arial" w:cs="Arial"/>
          <w:color w:val="333333"/>
          <w:sz w:val="20"/>
        </w:rPr>
        <w:t>facility is in (</w:t>
      </w:r>
      <w:r w:rsidR="00262430">
        <w:rPr>
          <w:rFonts w:ascii="Arial" w:hAnsi="Arial" w:cs="Arial"/>
          <w:color w:val="333333"/>
          <w:sz w:val="20"/>
        </w:rPr>
        <w:t>'</w:t>
      </w:r>
      <w:r w:rsidR="00262430" w:rsidRPr="00BA2072">
        <w:rPr>
          <w:rFonts w:ascii="Arial" w:hAnsi="Arial" w:cs="Arial"/>
          <w:color w:val="333333"/>
          <w:sz w:val="20"/>
        </w:rPr>
        <w:t>3260</w:t>
      </w:r>
      <w:r w:rsidR="00262430">
        <w:rPr>
          <w:rFonts w:ascii="Arial" w:hAnsi="Arial" w:cs="Arial"/>
          <w:color w:val="333333"/>
          <w:sz w:val="20"/>
        </w:rPr>
        <w:t>'</w:t>
      </w:r>
      <w:r w:rsidR="00262430" w:rsidRPr="00BA2072">
        <w:rPr>
          <w:rFonts w:ascii="Arial" w:hAnsi="Arial" w:cs="Arial"/>
          <w:color w:val="333333"/>
          <w:sz w:val="20"/>
        </w:rPr>
        <w:t>,</w:t>
      </w:r>
      <w:r w:rsidR="00262430">
        <w:rPr>
          <w:rFonts w:ascii="Arial" w:hAnsi="Arial" w:cs="Arial"/>
          <w:color w:val="333333"/>
          <w:sz w:val="20"/>
        </w:rPr>
        <w:t>'</w:t>
      </w:r>
      <w:r w:rsidR="00262430" w:rsidRPr="00BA2072">
        <w:rPr>
          <w:rFonts w:ascii="Arial" w:hAnsi="Arial" w:cs="Arial"/>
          <w:color w:val="333333"/>
          <w:sz w:val="20"/>
        </w:rPr>
        <w:t>5311</w:t>
      </w:r>
      <w:r w:rsidR="00262430">
        <w:rPr>
          <w:rFonts w:ascii="Arial" w:hAnsi="Arial" w:cs="Arial"/>
          <w:color w:val="333333"/>
          <w:sz w:val="20"/>
        </w:rPr>
        <w:t>','</w:t>
      </w:r>
      <w:r w:rsidR="00262430" w:rsidRPr="00BA2072">
        <w:rPr>
          <w:rFonts w:ascii="Arial" w:hAnsi="Arial" w:cs="Arial"/>
          <w:color w:val="333333"/>
          <w:sz w:val="20"/>
        </w:rPr>
        <w:t>5811</w:t>
      </w:r>
      <w:r w:rsidR="00262430">
        <w:rPr>
          <w:rFonts w:ascii="Arial" w:hAnsi="Arial" w:cs="Arial"/>
          <w:color w:val="333333"/>
          <w:sz w:val="20"/>
        </w:rPr>
        <w:t>'</w:t>
      </w:r>
      <w:r w:rsidR="00262430" w:rsidRPr="00BA2072">
        <w:rPr>
          <w:rFonts w:ascii="Arial" w:hAnsi="Arial" w:cs="Arial"/>
          <w:color w:val="333333"/>
          <w:sz w:val="20"/>
        </w:rPr>
        <w:t>,</w:t>
      </w:r>
      <w:r w:rsidR="00262430">
        <w:rPr>
          <w:rFonts w:ascii="Arial" w:hAnsi="Arial" w:cs="Arial"/>
          <w:color w:val="333333"/>
          <w:sz w:val="20"/>
        </w:rPr>
        <w:t>'</w:t>
      </w:r>
      <w:r w:rsidR="00262430" w:rsidRPr="00BA2072">
        <w:rPr>
          <w:rFonts w:ascii="Arial" w:hAnsi="Arial" w:cs="Arial"/>
          <w:color w:val="333333"/>
          <w:sz w:val="20"/>
        </w:rPr>
        <w:t>4011</w:t>
      </w:r>
      <w:r w:rsidR="00262430">
        <w:rPr>
          <w:rFonts w:ascii="Arial" w:hAnsi="Arial" w:cs="Arial"/>
          <w:color w:val="333333"/>
          <w:sz w:val="20"/>
        </w:rPr>
        <w:t>'</w:t>
      </w:r>
      <w:r w:rsidR="00432FC2" w:rsidRPr="00BA2072">
        <w:rPr>
          <w:rFonts w:ascii="Arial" w:hAnsi="Arial" w:cs="Arial"/>
          <w:color w:val="333333"/>
          <w:sz w:val="20"/>
        </w:rPr>
        <w:t>)</w:t>
      </w:r>
    </w:p>
    <w:p w:rsidR="000E07EB" w:rsidRPr="00BA2072" w:rsidRDefault="00432FC2"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ab/>
      </w:r>
      <w:r w:rsidR="000E07EB" w:rsidRPr="00BA2072">
        <w:rPr>
          <w:rFonts w:ascii="Arial" w:hAnsi="Arial" w:cs="Arial"/>
          <w:color w:val="333333"/>
          <w:sz w:val="20"/>
        </w:rPr>
        <w:t xml:space="preserve">and any of the first 30 </w:t>
      </w:r>
      <w:r w:rsidRPr="00BA2072">
        <w:rPr>
          <w:rFonts w:ascii="Arial" w:hAnsi="Arial" w:cs="Arial"/>
          <w:color w:val="333333"/>
          <w:sz w:val="20"/>
        </w:rPr>
        <w:t xml:space="preserve">recorded </w:t>
      </w:r>
      <w:r w:rsidR="001C16C0" w:rsidRPr="00FB4D83">
        <w:rPr>
          <w:rFonts w:ascii="Arial" w:hAnsi="Arial" w:cs="Arial"/>
          <w:color w:val="333333"/>
          <w:sz w:val="20"/>
        </w:rPr>
        <w:t>procedures is</w:t>
      </w:r>
      <w:r w:rsidR="00344780" w:rsidRPr="00FB4D83">
        <w:rPr>
          <w:rFonts w:ascii="Arial" w:hAnsi="Arial" w:cs="Arial"/>
          <w:color w:val="333333"/>
          <w:sz w:val="20"/>
        </w:rPr>
        <w:t xml:space="preserve"> </w:t>
      </w:r>
      <w:r w:rsidR="008B4580" w:rsidRPr="00FB4D83">
        <w:rPr>
          <w:rFonts w:ascii="Arial" w:hAnsi="Arial" w:cs="Arial"/>
          <w:color w:val="333333"/>
          <w:sz w:val="20"/>
        </w:rPr>
        <w:t>in</w:t>
      </w:r>
      <w:r w:rsidR="00FB4D83" w:rsidRPr="00FB4D83">
        <w:rPr>
          <w:rFonts w:ascii="Arial" w:hAnsi="Arial" w:cs="Arial"/>
          <w:color w:val="333333"/>
          <w:sz w:val="20"/>
        </w:rPr>
        <w:t xml:space="preserve"> </w:t>
      </w:r>
      <w:r w:rsidR="008B4580" w:rsidRPr="00FB4D83">
        <w:rPr>
          <w:rFonts w:ascii="Arial" w:hAnsi="Arial" w:cs="Arial"/>
          <w:color w:val="333333"/>
          <w:sz w:val="20"/>
        </w:rPr>
        <w:t>(</w:t>
      </w:r>
      <w:r w:rsidR="00311871">
        <w:rPr>
          <w:rFonts w:ascii="Arial" w:hAnsi="Arial" w:cs="Arial"/>
          <w:color w:val="333333"/>
          <w:sz w:val="20"/>
        </w:rPr>
        <w:t>'3820900'</w:t>
      </w:r>
      <w:r w:rsidR="008B4580">
        <w:rPr>
          <w:rFonts w:ascii="Arial" w:hAnsi="Arial" w:cs="Arial"/>
          <w:color w:val="333333"/>
          <w:sz w:val="20"/>
        </w:rPr>
        <w:t>,</w:t>
      </w:r>
      <w:r w:rsidR="00311871">
        <w:rPr>
          <w:rFonts w:ascii="Arial" w:hAnsi="Arial" w:cs="Arial"/>
          <w:color w:val="333333"/>
          <w:sz w:val="20"/>
        </w:rPr>
        <w:t>'</w:t>
      </w:r>
      <w:r w:rsidR="000E07EB" w:rsidRPr="00FB4D83">
        <w:rPr>
          <w:rFonts w:ascii="Arial" w:hAnsi="Arial" w:cs="Arial"/>
          <w:color w:val="333333"/>
          <w:sz w:val="20"/>
        </w:rPr>
        <w:t>3821200</w:t>
      </w:r>
      <w:r w:rsidR="00311871">
        <w:rPr>
          <w:rFonts w:ascii="Arial" w:hAnsi="Arial" w:cs="Arial"/>
          <w:color w:val="333333"/>
          <w:sz w:val="20"/>
        </w:rPr>
        <w:t>'</w:t>
      </w:r>
      <w:r w:rsidR="008B4580" w:rsidRPr="00FB4D83">
        <w:rPr>
          <w:rFonts w:ascii="Arial" w:hAnsi="Arial" w:cs="Arial"/>
          <w:color w:val="333333"/>
          <w:sz w:val="20"/>
        </w:rPr>
        <w:t>,</w:t>
      </w:r>
      <w:r w:rsidR="00311871">
        <w:rPr>
          <w:rFonts w:ascii="Arial" w:hAnsi="Arial" w:cs="Arial"/>
          <w:color w:val="333333"/>
          <w:sz w:val="20"/>
        </w:rPr>
        <w:t>'</w:t>
      </w:r>
      <w:r w:rsidR="008B4580" w:rsidRPr="00FB4D83">
        <w:rPr>
          <w:rFonts w:ascii="Arial" w:eastAsiaTheme="minorHAnsi" w:hAnsi="Arial" w:cs="Arial"/>
          <w:color w:val="333333"/>
          <w:sz w:val="20"/>
        </w:rPr>
        <w:t>3828702</w:t>
      </w:r>
      <w:r w:rsidR="00311871">
        <w:rPr>
          <w:rFonts w:ascii="Arial" w:eastAsiaTheme="minorHAnsi" w:hAnsi="Arial" w:cs="Arial"/>
          <w:color w:val="333333"/>
          <w:sz w:val="20"/>
        </w:rPr>
        <w:t>','</w:t>
      </w:r>
      <w:r w:rsidR="008B4580" w:rsidRPr="00FB4D83">
        <w:rPr>
          <w:rFonts w:ascii="Arial" w:eastAsiaTheme="minorHAnsi" w:hAnsi="Arial" w:cs="Arial"/>
          <w:color w:val="333333"/>
          <w:sz w:val="20"/>
        </w:rPr>
        <w:t>3829001</w:t>
      </w:r>
      <w:r w:rsidR="00311871">
        <w:rPr>
          <w:rFonts w:ascii="Arial" w:eastAsiaTheme="minorHAnsi" w:hAnsi="Arial" w:cs="Arial"/>
          <w:color w:val="333333"/>
          <w:sz w:val="20"/>
        </w:rPr>
        <w:t>'</w:t>
      </w:r>
      <w:r w:rsidR="008B4580" w:rsidRPr="00FB4D83">
        <w:rPr>
          <w:rFonts w:ascii="Arial" w:eastAsiaTheme="minorHAnsi" w:hAnsi="Arial" w:cs="Arial"/>
          <w:color w:val="333333"/>
          <w:sz w:val="20"/>
        </w:rPr>
        <w:t>,</w:t>
      </w:r>
      <w:r w:rsidR="00311871">
        <w:rPr>
          <w:rFonts w:ascii="Arial" w:eastAsiaTheme="minorHAnsi" w:hAnsi="Arial" w:cs="Arial"/>
          <w:color w:val="333333"/>
          <w:sz w:val="20"/>
        </w:rPr>
        <w:t>'</w:t>
      </w:r>
      <w:r w:rsidR="008B4580" w:rsidRPr="00FB4D83">
        <w:rPr>
          <w:rFonts w:ascii="Arial" w:eastAsiaTheme="minorHAnsi" w:hAnsi="Arial" w:cs="Arial"/>
          <w:color w:val="333333"/>
          <w:sz w:val="20"/>
        </w:rPr>
        <w:t>3828701</w:t>
      </w:r>
      <w:r w:rsidR="00311871">
        <w:rPr>
          <w:rFonts w:ascii="Arial" w:eastAsiaTheme="minorHAnsi" w:hAnsi="Arial" w:cs="Arial"/>
          <w:color w:val="333333"/>
          <w:sz w:val="20"/>
        </w:rPr>
        <w:t>'</w:t>
      </w:r>
      <w:r w:rsidR="008B4580" w:rsidRPr="001E6C51">
        <w:rPr>
          <w:rFonts w:ascii="Arial" w:eastAsiaTheme="minorHAnsi" w:hAnsi="Arial" w:cs="Arial"/>
          <w:sz w:val="20"/>
        </w:rPr>
        <w:t>,</w:t>
      </w:r>
      <w:r w:rsidR="00105083">
        <w:rPr>
          <w:rFonts w:ascii="Arial" w:eastAsiaTheme="minorHAnsi" w:hAnsi="Arial" w:cs="Arial"/>
          <w:sz w:val="20"/>
        </w:rPr>
        <w:t>'</w:t>
      </w:r>
      <w:ins w:id="949" w:author="Tracy Thompson" w:date="2016-08-29T14:11:00Z">
        <w:r w:rsidR="00105083">
          <w:rPr>
            <w:rFonts w:ascii="Arial" w:eastAsiaTheme="minorHAnsi" w:hAnsi="Arial" w:cs="Arial"/>
            <w:sz w:val="20"/>
          </w:rPr>
          <w:t>3851800</w:t>
        </w:r>
      </w:ins>
      <w:ins w:id="950" w:author="Tracy Thompson" w:date="2016-11-21T08:32:00Z">
        <w:r w:rsidR="00311871">
          <w:rPr>
            <w:rFonts w:ascii="Arial" w:eastAsiaTheme="minorHAnsi" w:hAnsi="Arial" w:cs="Arial"/>
            <w:sz w:val="20"/>
          </w:rPr>
          <w:t>'</w:t>
        </w:r>
      </w:ins>
      <w:ins w:id="951" w:author="Tracy Thompson" w:date="2016-08-29T14:11:00Z">
        <w:r w:rsidR="00105083">
          <w:rPr>
            <w:rFonts w:ascii="Arial" w:eastAsiaTheme="minorHAnsi" w:hAnsi="Arial" w:cs="Arial"/>
            <w:sz w:val="20"/>
          </w:rPr>
          <w:t>,</w:t>
        </w:r>
      </w:ins>
      <w:r w:rsidR="00311871">
        <w:rPr>
          <w:rFonts w:ascii="Arial" w:eastAsiaTheme="minorHAnsi" w:hAnsi="Arial" w:cs="Arial"/>
          <w:sz w:val="20"/>
        </w:rPr>
        <w:t>'</w:t>
      </w:r>
      <w:r w:rsidR="00311871">
        <w:rPr>
          <w:rFonts w:ascii="Arial" w:hAnsi="Arial" w:cs="Arial"/>
          <w:color w:val="000000"/>
          <w:sz w:val="20"/>
          <w:lang w:eastAsia="en-NZ"/>
        </w:rPr>
        <w:t>3874801'</w:t>
      </w:r>
      <w:r w:rsidR="008B4580" w:rsidRPr="001E6C51">
        <w:rPr>
          <w:rFonts w:ascii="Arial" w:hAnsi="Arial" w:cs="Arial"/>
          <w:color w:val="000000"/>
          <w:sz w:val="20"/>
          <w:lang w:eastAsia="en-NZ"/>
        </w:rPr>
        <w:t>)</w:t>
      </w:r>
      <w:r w:rsidR="008B4580">
        <w:rPr>
          <w:rFonts w:ascii="Arial" w:hAnsi="Arial" w:cs="Arial"/>
          <w:color w:val="333333"/>
          <w:sz w:val="20"/>
        </w:rPr>
        <w:t xml:space="preserve"> </w:t>
      </w:r>
      <w:r w:rsidRPr="00BA2072">
        <w:rPr>
          <w:rFonts w:ascii="Arial" w:hAnsi="Arial" w:cs="Arial"/>
          <w:color w:val="333333"/>
          <w:sz w:val="20"/>
        </w:rPr>
        <w:t>t</w:t>
      </w:r>
      <w:r w:rsidR="000E07EB" w:rsidRPr="00BA2072">
        <w:rPr>
          <w:rFonts w:ascii="Arial" w:hAnsi="Arial" w:cs="Arial"/>
          <w:color w:val="333333"/>
          <w:sz w:val="20"/>
        </w:rPr>
        <w:t>hen ep</w:t>
      </w:r>
      <w:r w:rsidR="004C0CDA" w:rsidRPr="00BA2072">
        <w:rPr>
          <w:rFonts w:ascii="Arial" w:hAnsi="Arial" w:cs="Arial"/>
          <w:color w:val="333333"/>
          <w:sz w:val="20"/>
        </w:rPr>
        <w:t>s</w:t>
      </w:r>
      <w:r w:rsidR="000E07EB" w:rsidRPr="00BA2072">
        <w:rPr>
          <w:rFonts w:ascii="Arial" w:hAnsi="Arial" w:cs="Arial"/>
          <w:color w:val="333333"/>
          <w:sz w:val="20"/>
        </w:rPr>
        <w:t>_pay = 2.2266</w:t>
      </w:r>
    </w:p>
    <w:p w:rsidR="000E07EB" w:rsidRDefault="00432FC2"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w:t>
      </w:r>
      <w:r w:rsidR="000E07EB" w:rsidRPr="00BA2072">
        <w:rPr>
          <w:rFonts w:ascii="Arial" w:hAnsi="Arial" w:cs="Arial"/>
          <w:color w:val="333333"/>
          <w:sz w:val="20"/>
        </w:rPr>
        <w:t>lse</w:t>
      </w:r>
      <w:r w:rsidR="00344780" w:rsidRPr="00BA2072">
        <w:rPr>
          <w:rFonts w:ascii="Arial" w:hAnsi="Arial" w:cs="Arial"/>
          <w:color w:val="333333"/>
          <w:sz w:val="20"/>
        </w:rPr>
        <w:t xml:space="preserve"> </w:t>
      </w:r>
      <w:r w:rsidR="000E07EB" w:rsidRPr="00BA2072">
        <w:rPr>
          <w:rFonts w:ascii="Arial" w:hAnsi="Arial" w:cs="Arial"/>
          <w:color w:val="333333"/>
          <w:sz w:val="20"/>
        </w:rPr>
        <w:t>ep</w:t>
      </w:r>
      <w:r w:rsidR="004C0CDA" w:rsidRPr="00BA2072">
        <w:rPr>
          <w:rFonts w:ascii="Arial" w:hAnsi="Arial" w:cs="Arial"/>
          <w:color w:val="333333"/>
          <w:sz w:val="20"/>
        </w:rPr>
        <w:t>s</w:t>
      </w:r>
      <w:r w:rsidR="000E07EB" w:rsidRPr="00BA2072">
        <w:rPr>
          <w:rFonts w:ascii="Arial" w:hAnsi="Arial" w:cs="Arial"/>
          <w:color w:val="333333"/>
          <w:sz w:val="20"/>
        </w:rPr>
        <w:t>_pay = 0</w:t>
      </w:r>
    </w:p>
    <w:p w:rsidR="00B65A2A" w:rsidRPr="00BA2072" w:rsidRDefault="00B65A2A" w:rsidP="001D6D23">
      <w:pPr>
        <w:pStyle w:val="tabletext"/>
        <w:widowControl/>
        <w:pBdr>
          <w:top w:val="single" w:sz="6" w:space="1" w:color="auto"/>
          <w:left w:val="single" w:sz="6" w:space="1"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go to box </w:t>
      </w:r>
      <w:r w:rsidR="0011535A">
        <w:rPr>
          <w:rFonts w:ascii="Arial" w:hAnsi="Arial" w:cs="Arial"/>
          <w:color w:val="333333"/>
          <w:sz w:val="20"/>
        </w:rPr>
        <w:t>1d</w:t>
      </w:r>
    </w:p>
    <w:p w:rsidR="00A11013" w:rsidRDefault="00A11013" w:rsidP="00A11013">
      <w:pPr>
        <w:pStyle w:val="Heading3"/>
        <w:numPr>
          <w:ilvl w:val="0"/>
          <w:numId w:val="0"/>
        </w:numPr>
        <w:ind w:left="720"/>
      </w:pPr>
      <w:bookmarkStart w:id="952" w:name="_Ref369180375"/>
      <w:bookmarkStart w:id="953" w:name="_Ref373920056"/>
      <w:bookmarkStart w:id="954" w:name="_Toc511625996"/>
      <w:bookmarkStart w:id="955" w:name="_Toc515687095"/>
    </w:p>
    <w:p w:rsidR="0045147C" w:rsidRDefault="0045147C" w:rsidP="00040DF6">
      <w:pPr>
        <w:pStyle w:val="Heading3"/>
      </w:pPr>
      <w:bookmarkStart w:id="956" w:name="_Ref462310362"/>
      <w:bookmarkStart w:id="957" w:name="_Toc469033116"/>
      <w:r>
        <w:t>Co-payment for Live Donor Nephrectomy</w:t>
      </w:r>
      <w:bookmarkEnd w:id="952"/>
      <w:bookmarkEnd w:id="953"/>
      <w:bookmarkEnd w:id="956"/>
      <w:bookmarkEnd w:id="957"/>
    </w:p>
    <w:p w:rsidR="009516F5" w:rsidRDefault="008E5548" w:rsidP="0045147C">
      <w:pPr>
        <w:rPr>
          <w:rFonts w:ascii="Arial" w:hAnsi="Arial" w:cs="Arial"/>
          <w:color w:val="333333"/>
          <w:lang w:val="en-GB"/>
        </w:rPr>
      </w:pPr>
      <w:r w:rsidRPr="009C3217">
        <w:rPr>
          <w:rFonts w:ascii="Arial" w:hAnsi="Arial" w:cs="Arial"/>
          <w:color w:val="333333"/>
        </w:rPr>
        <w:t xml:space="preserve">To be eligible for a live donor nephrectomy co-payment </w:t>
      </w:r>
      <w:r w:rsidR="006E34BD" w:rsidRPr="009C3217">
        <w:rPr>
          <w:rFonts w:ascii="Arial" w:hAnsi="Arial" w:cs="Arial"/>
          <w:color w:val="333333"/>
        </w:rPr>
        <w:t xml:space="preserve">(LDNB) </w:t>
      </w:r>
      <w:r w:rsidR="002B7DE8" w:rsidRPr="009C3217">
        <w:rPr>
          <w:rFonts w:ascii="Arial" w:hAnsi="Arial" w:cs="Arial"/>
          <w:color w:val="333333"/>
        </w:rPr>
        <w:t xml:space="preserve">of </w:t>
      </w:r>
      <w:ins w:id="958" w:author="Tracy Thompson" w:date="2016-09-21T07:21:00Z">
        <w:r w:rsidR="00D3076C">
          <w:rPr>
            <w:rFonts w:ascii="Arial" w:hAnsi="Arial" w:cs="Arial"/>
            <w:color w:val="333333"/>
          </w:rPr>
          <w:t>1.4357</w:t>
        </w:r>
      </w:ins>
      <w:del w:id="959" w:author="Tracy Thompson" w:date="2016-09-21T07:21:00Z">
        <w:r w:rsidR="00D2077C" w:rsidRPr="00D3076C" w:rsidDel="00D3076C">
          <w:rPr>
            <w:rFonts w:ascii="Arial" w:hAnsi="Arial" w:cs="Arial"/>
            <w:color w:val="333333"/>
          </w:rPr>
          <w:delText>0.7049</w:delText>
        </w:r>
      </w:del>
      <w:r w:rsidR="00D2077C" w:rsidRPr="009C3217">
        <w:rPr>
          <w:rFonts w:ascii="Arial" w:hAnsi="Arial" w:cs="Arial"/>
          <w:color w:val="333333"/>
        </w:rPr>
        <w:t xml:space="preserve"> </w:t>
      </w:r>
      <w:r w:rsidRPr="009C3217">
        <w:rPr>
          <w:rFonts w:ascii="Arial" w:hAnsi="Arial" w:cs="Arial"/>
          <w:color w:val="333333"/>
        </w:rPr>
        <w:t xml:space="preserve">the </w:t>
      </w:r>
      <w:r w:rsidR="006463B1" w:rsidRPr="009C3217">
        <w:rPr>
          <w:rFonts w:ascii="Arial" w:hAnsi="Arial" w:cs="Arial"/>
          <w:color w:val="333333"/>
          <w:lang w:val="en-GB"/>
        </w:rPr>
        <w:t>DRG</w:t>
      </w:r>
      <w:r w:rsidRPr="009C3217">
        <w:rPr>
          <w:rFonts w:ascii="Arial" w:hAnsi="Arial" w:cs="Arial"/>
          <w:color w:val="333333"/>
          <w:lang w:val="en-GB"/>
        </w:rPr>
        <w:t xml:space="preserve"> must be </w:t>
      </w:r>
      <w:r w:rsidR="006463B1" w:rsidRPr="009C3217">
        <w:rPr>
          <w:rFonts w:ascii="Arial" w:hAnsi="Arial" w:cs="Arial"/>
          <w:color w:val="333333"/>
          <w:lang w:val="en-GB"/>
        </w:rPr>
        <w:t xml:space="preserve">L04B </w:t>
      </w:r>
      <w:r w:rsidR="006463B1" w:rsidRPr="009C3217">
        <w:rPr>
          <w:rFonts w:ascii="Arial" w:hAnsi="Arial" w:cs="Arial"/>
          <w:i/>
          <w:color w:val="333333"/>
        </w:rPr>
        <w:t xml:space="preserve">Kidney, Ureter and Major Bladder Procedures for Non-Neoplasm </w:t>
      </w:r>
      <w:ins w:id="960" w:author="Tracy Thompson" w:date="2016-04-06T10:29:00Z">
        <w:r w:rsidR="00E41837">
          <w:rPr>
            <w:rFonts w:ascii="Arial" w:hAnsi="Arial" w:cs="Arial"/>
            <w:i/>
            <w:color w:val="333333"/>
          </w:rPr>
          <w:t>W/O Cat CC</w:t>
        </w:r>
      </w:ins>
      <w:del w:id="961" w:author="Tracy Thompson" w:date="2016-04-06T10:29:00Z">
        <w:r w:rsidR="006463B1" w:rsidRPr="009C3217" w:rsidDel="00E41837">
          <w:rPr>
            <w:rFonts w:ascii="Arial" w:hAnsi="Arial" w:cs="Arial"/>
            <w:i/>
            <w:color w:val="333333"/>
          </w:rPr>
          <w:delText>with Severe CC</w:delText>
        </w:r>
      </w:del>
      <w:r w:rsidR="006463B1" w:rsidRPr="009C3217">
        <w:rPr>
          <w:rFonts w:ascii="Arial" w:hAnsi="Arial" w:cs="Arial"/>
          <w:color w:val="333333"/>
        </w:rPr>
        <w:t xml:space="preserve"> </w:t>
      </w:r>
      <w:r w:rsidR="006463B1" w:rsidRPr="009C3217">
        <w:rPr>
          <w:rFonts w:ascii="Arial" w:hAnsi="Arial" w:cs="Arial"/>
          <w:color w:val="333333"/>
          <w:lang w:val="en-GB"/>
        </w:rPr>
        <w:t xml:space="preserve">and one of the first 30 </w:t>
      </w:r>
      <w:r w:rsidR="00ED4885">
        <w:rPr>
          <w:rFonts w:ascii="Arial" w:hAnsi="Arial" w:cs="Arial"/>
          <w:color w:val="333333"/>
          <w:lang w:val="en-GB"/>
        </w:rPr>
        <w:t>ACHI</w:t>
      </w:r>
      <w:r w:rsidRPr="009C3217">
        <w:rPr>
          <w:rFonts w:ascii="Arial" w:hAnsi="Arial" w:cs="Arial"/>
          <w:color w:val="333333"/>
          <w:lang w:val="en-GB"/>
        </w:rPr>
        <w:t xml:space="preserve"> </w:t>
      </w:r>
      <w:del w:id="962" w:author="Tracy Thompson" w:date="2016-04-06T10:25:00Z">
        <w:r w:rsidR="007060B4" w:rsidDel="00915237">
          <w:rPr>
            <w:rFonts w:ascii="Arial" w:hAnsi="Arial" w:cs="Arial"/>
            <w:color w:val="333333"/>
            <w:lang w:val="en-GB"/>
          </w:rPr>
          <w:delText>6</w:delText>
        </w:r>
      </w:del>
      <w:ins w:id="963" w:author="Tracy Thompson" w:date="2016-04-06T10:25:00Z">
        <w:r w:rsidR="00915237">
          <w:rPr>
            <w:rFonts w:ascii="Arial" w:hAnsi="Arial" w:cs="Arial"/>
            <w:color w:val="333333"/>
            <w:lang w:val="en-GB"/>
          </w:rPr>
          <w:t>8</w:t>
        </w:r>
      </w:ins>
      <w:r w:rsidR="007060B4" w:rsidRPr="007060B4">
        <w:rPr>
          <w:rFonts w:ascii="Arial" w:hAnsi="Arial" w:cs="Arial"/>
          <w:color w:val="333333"/>
          <w:lang w:val="en-GB"/>
        </w:rPr>
        <w:t>th</w:t>
      </w:r>
      <w:r w:rsidR="007060B4">
        <w:rPr>
          <w:rFonts w:ascii="Arial" w:hAnsi="Arial" w:cs="Arial"/>
          <w:color w:val="333333"/>
          <w:lang w:val="en-GB"/>
        </w:rPr>
        <w:t xml:space="preserve"> Edition </w:t>
      </w:r>
      <w:r w:rsidR="006463B1" w:rsidRPr="009C3217">
        <w:rPr>
          <w:rFonts w:ascii="Arial" w:hAnsi="Arial" w:cs="Arial"/>
          <w:color w:val="333333"/>
          <w:lang w:val="en-GB"/>
        </w:rPr>
        <w:t xml:space="preserve">procedure codes must be </w:t>
      </w:r>
    </w:p>
    <w:p w:rsidR="009516F5" w:rsidRDefault="009516F5" w:rsidP="0045147C">
      <w:pPr>
        <w:rPr>
          <w:rFonts w:ascii="Arial" w:hAnsi="Arial" w:cs="Arial"/>
          <w:color w:val="333333"/>
          <w:lang w:val="en-GB"/>
        </w:rPr>
      </w:pPr>
    </w:p>
    <w:p w:rsidR="00311871" w:rsidRDefault="0045147C" w:rsidP="0045147C">
      <w:pPr>
        <w:rPr>
          <w:rFonts w:ascii="Arial" w:hAnsi="Arial" w:cs="Arial"/>
          <w:color w:val="333333"/>
          <w:szCs w:val="24"/>
        </w:rPr>
      </w:pPr>
      <w:r w:rsidRPr="009C3217">
        <w:rPr>
          <w:rFonts w:ascii="Arial" w:hAnsi="Arial" w:cs="Arial"/>
          <w:color w:val="333333"/>
          <w:szCs w:val="24"/>
        </w:rPr>
        <w:t xml:space="preserve">3651604 [1050] </w:t>
      </w:r>
      <w:r w:rsidRPr="009C3217">
        <w:rPr>
          <w:rFonts w:ascii="Arial" w:hAnsi="Arial" w:cs="Arial"/>
          <w:i/>
          <w:color w:val="333333"/>
          <w:szCs w:val="24"/>
        </w:rPr>
        <w:t>Lapa</w:t>
      </w:r>
      <w:r w:rsidR="00F273C7" w:rsidRPr="009C3217">
        <w:rPr>
          <w:rFonts w:ascii="Arial" w:hAnsi="Arial" w:cs="Arial"/>
          <w:i/>
          <w:color w:val="333333"/>
          <w:szCs w:val="24"/>
        </w:rPr>
        <w:t>roscopic complete nephrectomy for transplantation, living</w:t>
      </w:r>
      <w:r w:rsidR="00F273C7" w:rsidRPr="009C3217">
        <w:rPr>
          <w:rFonts w:ascii="Arial" w:hAnsi="Arial" w:cs="Arial"/>
          <w:color w:val="333333"/>
          <w:szCs w:val="24"/>
        </w:rPr>
        <w:t xml:space="preserve"> </w:t>
      </w:r>
      <w:r w:rsidR="00F273C7" w:rsidRPr="009C3217">
        <w:rPr>
          <w:rFonts w:ascii="Arial" w:hAnsi="Arial" w:cs="Arial"/>
          <w:i/>
          <w:color w:val="333333"/>
          <w:szCs w:val="24"/>
        </w:rPr>
        <w:t>donor</w:t>
      </w:r>
      <w:r w:rsidR="00F273C7" w:rsidRPr="009C3217">
        <w:rPr>
          <w:rFonts w:ascii="Arial" w:hAnsi="Arial" w:cs="Arial"/>
          <w:color w:val="333333"/>
          <w:szCs w:val="24"/>
        </w:rPr>
        <w:t xml:space="preserve"> </w:t>
      </w:r>
    </w:p>
    <w:p w:rsidR="00311871" w:rsidRDefault="0045147C" w:rsidP="0045147C">
      <w:pPr>
        <w:rPr>
          <w:rFonts w:ascii="Arial" w:hAnsi="Arial" w:cs="Arial"/>
          <w:color w:val="333333"/>
          <w:szCs w:val="24"/>
        </w:rPr>
      </w:pPr>
      <w:r w:rsidRPr="009C3217">
        <w:rPr>
          <w:rFonts w:ascii="Arial" w:hAnsi="Arial" w:cs="Arial"/>
          <w:color w:val="333333"/>
          <w:szCs w:val="24"/>
        </w:rPr>
        <w:t xml:space="preserve">or </w:t>
      </w:r>
    </w:p>
    <w:p w:rsidR="0045147C" w:rsidRDefault="0045147C" w:rsidP="0045147C">
      <w:pPr>
        <w:rPr>
          <w:rFonts w:ascii="Arial" w:hAnsi="Arial" w:cs="Arial"/>
          <w:color w:val="333333"/>
          <w:szCs w:val="24"/>
        </w:rPr>
      </w:pPr>
      <w:r w:rsidRPr="009C3217">
        <w:rPr>
          <w:rFonts w:ascii="Arial" w:hAnsi="Arial" w:cs="Arial"/>
          <w:color w:val="333333"/>
          <w:szCs w:val="24"/>
        </w:rPr>
        <w:t xml:space="preserve">651605 [1050] </w:t>
      </w:r>
      <w:r w:rsidR="00F273C7" w:rsidRPr="009C3217">
        <w:rPr>
          <w:rFonts w:ascii="Arial" w:hAnsi="Arial" w:cs="Arial"/>
          <w:i/>
          <w:color w:val="333333"/>
          <w:szCs w:val="24"/>
        </w:rPr>
        <w:t>Complete nephrectomy for transplantation, living donor</w:t>
      </w:r>
      <w:r w:rsidR="006463B1" w:rsidRPr="009C3217">
        <w:rPr>
          <w:rFonts w:ascii="Arial" w:hAnsi="Arial" w:cs="Arial"/>
          <w:color w:val="333333"/>
          <w:szCs w:val="24"/>
        </w:rPr>
        <w:t>.</w:t>
      </w:r>
    </w:p>
    <w:p w:rsidR="00526F6B" w:rsidRPr="009C3217" w:rsidDel="00913670" w:rsidRDefault="00526F6B" w:rsidP="0045147C">
      <w:pPr>
        <w:rPr>
          <w:del w:id="964" w:author="Tracy Thompson" w:date="2016-09-28T08:29:00Z"/>
          <w:rFonts w:ascii="Arial" w:hAnsi="Arial" w:cs="Arial"/>
          <w:color w:val="333333"/>
          <w:szCs w:val="24"/>
        </w:rPr>
      </w:pPr>
    </w:p>
    <w:p w:rsidR="00311871" w:rsidRDefault="00D2077C">
      <w:pPr>
        <w:rPr>
          <w:rFonts w:ascii="Arial" w:hAnsi="Arial" w:cs="Arial"/>
          <w:color w:val="333333"/>
          <w:szCs w:val="24"/>
        </w:rPr>
      </w:pPr>
      <w:del w:id="965" w:author="Tracy Thompson" w:date="2016-09-21T07:17:00Z">
        <w:r w:rsidRPr="009C3217" w:rsidDel="00D3076C">
          <w:rPr>
            <w:rFonts w:ascii="Arial" w:hAnsi="Arial" w:cs="Arial"/>
            <w:color w:val="333333"/>
          </w:rPr>
          <w:delText xml:space="preserve">To be eligible for a live donor nephrectomy co-payment </w:delText>
        </w:r>
        <w:r w:rsidR="006E34BD" w:rsidRPr="009C3217" w:rsidDel="00D3076C">
          <w:rPr>
            <w:rFonts w:ascii="Arial" w:hAnsi="Arial" w:cs="Arial"/>
            <w:color w:val="333333"/>
          </w:rPr>
          <w:delText xml:space="preserve">(LDNC) </w:delText>
        </w:r>
        <w:r w:rsidR="002B7DE8" w:rsidRPr="009C3217" w:rsidDel="00D3076C">
          <w:rPr>
            <w:rFonts w:ascii="Arial" w:hAnsi="Arial" w:cs="Arial"/>
            <w:color w:val="333333"/>
          </w:rPr>
          <w:delText xml:space="preserve">of </w:delText>
        </w:r>
        <w:r w:rsidRPr="009C3217" w:rsidDel="00D3076C">
          <w:rPr>
            <w:rFonts w:ascii="Arial" w:hAnsi="Arial" w:cs="Arial"/>
            <w:color w:val="333333"/>
          </w:rPr>
          <w:delText xml:space="preserve">1.4982 the </w:delText>
        </w:r>
        <w:r w:rsidRPr="009C3217" w:rsidDel="00D3076C">
          <w:rPr>
            <w:rFonts w:ascii="Arial" w:hAnsi="Arial" w:cs="Arial"/>
            <w:color w:val="333333"/>
            <w:lang w:val="en-GB"/>
          </w:rPr>
          <w:delText xml:space="preserve">DRG must be </w:delText>
        </w:r>
        <w:r w:rsidRPr="009C3217" w:rsidDel="00D3076C">
          <w:rPr>
            <w:rFonts w:ascii="Arial" w:hAnsi="Arial" w:cs="Arial"/>
            <w:color w:val="333333"/>
          </w:rPr>
          <w:delText xml:space="preserve">L04C </w:delText>
        </w:r>
        <w:r w:rsidRPr="009C3217" w:rsidDel="00D3076C">
          <w:rPr>
            <w:rFonts w:ascii="Arial" w:hAnsi="Arial" w:cs="Arial"/>
            <w:i/>
            <w:color w:val="333333"/>
          </w:rPr>
          <w:delText xml:space="preserve">Kidney, Ureter and Major Bladder Procedures for Non-Neoplasm </w:delText>
        </w:r>
      </w:del>
      <w:del w:id="966" w:author="Tracy Thompson" w:date="2016-04-06T10:33:00Z">
        <w:r w:rsidRPr="009C3217" w:rsidDel="00E41837">
          <w:rPr>
            <w:rFonts w:ascii="Arial" w:hAnsi="Arial" w:cs="Arial"/>
            <w:i/>
            <w:color w:val="333333"/>
          </w:rPr>
          <w:delText>without catastrophic or Severe CC,</w:delText>
        </w:r>
      </w:del>
      <w:del w:id="967" w:author="Tracy Thompson" w:date="2016-09-21T07:17:00Z">
        <w:r w:rsidRPr="009C3217" w:rsidDel="00D3076C">
          <w:rPr>
            <w:rFonts w:ascii="Arial" w:hAnsi="Arial" w:cs="Arial"/>
            <w:color w:val="333333"/>
            <w:lang w:val="en-GB"/>
          </w:rPr>
          <w:delText xml:space="preserve"> and one of the first 30 </w:delText>
        </w:r>
        <w:r w:rsidR="00ED4885" w:rsidDel="00D3076C">
          <w:rPr>
            <w:rFonts w:ascii="Arial" w:hAnsi="Arial" w:cs="Arial"/>
            <w:color w:val="333333"/>
            <w:lang w:val="en-GB"/>
          </w:rPr>
          <w:delText>ACHI</w:delText>
        </w:r>
        <w:r w:rsidR="007060B4" w:rsidDel="00D3076C">
          <w:rPr>
            <w:rFonts w:ascii="Arial" w:hAnsi="Arial" w:cs="Arial"/>
            <w:color w:val="333333"/>
            <w:lang w:val="en-GB"/>
          </w:rPr>
          <w:delText xml:space="preserve"> </w:delText>
        </w:r>
      </w:del>
      <w:del w:id="968" w:author="Tracy Thompson" w:date="2016-04-28T10:27:00Z">
        <w:r w:rsidR="007060B4" w:rsidDel="009516F5">
          <w:rPr>
            <w:rFonts w:ascii="Arial" w:hAnsi="Arial" w:cs="Arial"/>
            <w:color w:val="333333"/>
            <w:lang w:val="en-GB"/>
          </w:rPr>
          <w:delText>6</w:delText>
        </w:r>
      </w:del>
      <w:del w:id="969" w:author="Tracy Thompson" w:date="2016-09-21T07:17:00Z">
        <w:r w:rsidR="007060B4" w:rsidDel="00D3076C">
          <w:rPr>
            <w:rFonts w:ascii="Arial" w:hAnsi="Arial" w:cs="Arial"/>
            <w:color w:val="333333"/>
            <w:lang w:val="en-GB"/>
          </w:rPr>
          <w:delText xml:space="preserve">th Edition </w:delText>
        </w:r>
        <w:r w:rsidRPr="009C3217" w:rsidDel="00D3076C">
          <w:rPr>
            <w:rFonts w:ascii="Arial" w:hAnsi="Arial" w:cs="Arial"/>
            <w:color w:val="333333"/>
            <w:lang w:val="en-GB"/>
          </w:rPr>
          <w:delText xml:space="preserve">procedure codes must be </w:delText>
        </w:r>
        <w:r w:rsidRPr="009C3217" w:rsidDel="00D3076C">
          <w:rPr>
            <w:rFonts w:ascii="Arial" w:hAnsi="Arial" w:cs="Arial"/>
            <w:color w:val="333333"/>
            <w:szCs w:val="24"/>
          </w:rPr>
          <w:delText xml:space="preserve">3651604 [1050] </w:delText>
        </w:r>
        <w:r w:rsidRPr="009C3217" w:rsidDel="00D3076C">
          <w:rPr>
            <w:rFonts w:ascii="Arial" w:hAnsi="Arial" w:cs="Arial"/>
            <w:i/>
            <w:color w:val="333333"/>
            <w:szCs w:val="24"/>
          </w:rPr>
          <w:delText>Laparoscopic complete nephrectomy for transplantation, living</w:delText>
        </w:r>
        <w:r w:rsidRPr="009C3217" w:rsidDel="00D3076C">
          <w:rPr>
            <w:rFonts w:ascii="Arial" w:hAnsi="Arial" w:cs="Arial"/>
            <w:color w:val="333333"/>
            <w:szCs w:val="24"/>
          </w:rPr>
          <w:delText xml:space="preserve"> </w:delText>
        </w:r>
        <w:r w:rsidRPr="009C3217" w:rsidDel="00D3076C">
          <w:rPr>
            <w:rFonts w:ascii="Arial" w:hAnsi="Arial" w:cs="Arial"/>
            <w:i/>
            <w:color w:val="333333"/>
            <w:szCs w:val="24"/>
          </w:rPr>
          <w:delText>donor</w:delText>
        </w:r>
        <w:r w:rsidRPr="009C3217" w:rsidDel="00D3076C">
          <w:rPr>
            <w:rFonts w:ascii="Arial" w:hAnsi="Arial" w:cs="Arial"/>
            <w:color w:val="333333"/>
            <w:szCs w:val="24"/>
          </w:rPr>
          <w:delText xml:space="preserve"> or 3651605 [1050] </w:delText>
        </w:r>
        <w:r w:rsidRPr="009C3217" w:rsidDel="00D3076C">
          <w:rPr>
            <w:rFonts w:ascii="Arial" w:hAnsi="Arial" w:cs="Arial"/>
            <w:i/>
            <w:color w:val="333333"/>
            <w:szCs w:val="24"/>
          </w:rPr>
          <w:delText>Complete nephrectomy for transplantation, living donor</w:delText>
        </w:r>
        <w:r w:rsidRPr="009C3217" w:rsidDel="00D3076C">
          <w:rPr>
            <w:rFonts w:ascii="Arial" w:hAnsi="Arial" w:cs="Arial"/>
            <w:color w:val="333333"/>
            <w:szCs w:val="24"/>
          </w:rPr>
          <w:delText>.</w:delText>
        </w:r>
      </w:del>
    </w:p>
    <w:p w:rsidR="001C4F43" w:rsidRDefault="001C4F43">
      <w:pPr>
        <w:rPr>
          <w:rFonts w:ascii="Arial" w:hAnsi="Arial" w:cs="Arial"/>
          <w:color w:val="333333"/>
          <w:szCs w:val="24"/>
        </w:rPr>
      </w:pPr>
    </w:p>
    <w:p w:rsidR="0011535A" w:rsidRPr="00BA2072" w:rsidRDefault="0011535A" w:rsidP="001D6D23">
      <w:pPr>
        <w:pStyle w:val="tabletext"/>
        <w:widowControl/>
        <w:pBdr>
          <w:top w:val="single" w:sz="6" w:space="1" w:color="auto"/>
          <w:left w:val="single" w:sz="6" w:space="4" w:color="auto"/>
          <w:bottom w:val="single" w:sz="6" w:space="1" w:color="auto"/>
          <w:right w:val="single" w:sz="6" w:space="4" w:color="auto"/>
        </w:pBdr>
        <w:jc w:val="left"/>
        <w:outlineLvl w:val="0"/>
        <w:rPr>
          <w:rFonts w:ascii="Arial" w:hAnsi="Arial" w:cs="Arial"/>
          <w:b/>
          <w:sz w:val="20"/>
        </w:rPr>
      </w:pPr>
      <w:r w:rsidRPr="00BA2072">
        <w:rPr>
          <w:rFonts w:ascii="Arial" w:hAnsi="Arial" w:cs="Arial"/>
          <w:b/>
          <w:sz w:val="20"/>
        </w:rPr>
        <w:t>Box 1</w:t>
      </w:r>
      <w:r>
        <w:rPr>
          <w:rFonts w:ascii="Arial" w:hAnsi="Arial" w:cs="Arial"/>
          <w:b/>
          <w:sz w:val="20"/>
        </w:rPr>
        <w:t>d</w:t>
      </w:r>
      <w:r w:rsidRPr="00BA2072">
        <w:rPr>
          <w:rFonts w:ascii="Arial" w:hAnsi="Arial" w:cs="Arial"/>
          <w:b/>
          <w:sz w:val="20"/>
        </w:rPr>
        <w:t>:</w:t>
      </w:r>
      <w:r w:rsidRPr="00BA2072">
        <w:rPr>
          <w:rFonts w:ascii="Arial" w:hAnsi="Arial" w:cs="Arial"/>
          <w:b/>
          <w:sz w:val="20"/>
        </w:rPr>
        <w:tab/>
        <w:t xml:space="preserve"> Calculating </w:t>
      </w:r>
      <w:r>
        <w:rPr>
          <w:rFonts w:ascii="Arial" w:hAnsi="Arial" w:cs="Arial"/>
          <w:b/>
          <w:sz w:val="20"/>
        </w:rPr>
        <w:t>Live Donor Nephrectomy</w:t>
      </w:r>
      <w:r w:rsidR="00C57D24">
        <w:rPr>
          <w:rFonts w:ascii="Arial" w:hAnsi="Arial" w:cs="Arial"/>
          <w:b/>
          <w:sz w:val="20"/>
        </w:rPr>
        <w:t xml:space="preserve"> (LDN)</w:t>
      </w:r>
      <w:r w:rsidR="00B72BA8">
        <w:rPr>
          <w:rFonts w:ascii="Arial" w:hAnsi="Arial" w:cs="Arial"/>
          <w:b/>
          <w:sz w:val="20"/>
        </w:rPr>
        <w:t xml:space="preserve"> </w:t>
      </w:r>
      <w:r w:rsidR="00E35452">
        <w:rPr>
          <w:rFonts w:ascii="Arial" w:hAnsi="Arial" w:cs="Arial"/>
          <w:b/>
          <w:sz w:val="20"/>
        </w:rPr>
        <w:t>Co-payment</w:t>
      </w:r>
    </w:p>
    <w:p w:rsidR="0011535A" w:rsidRPr="00BA2072" w:rsidRDefault="0011535A" w:rsidP="001D6D23">
      <w:pPr>
        <w:pStyle w:val="tabletext"/>
        <w:widowControl/>
        <w:pBdr>
          <w:top w:val="single" w:sz="6" w:space="1" w:color="auto"/>
          <w:left w:val="single" w:sz="6" w:space="4" w:color="auto"/>
          <w:bottom w:val="single" w:sz="6" w:space="1" w:color="auto"/>
          <w:right w:val="single" w:sz="6" w:space="4" w:color="auto"/>
        </w:pBdr>
        <w:jc w:val="left"/>
        <w:outlineLvl w:val="0"/>
        <w:rPr>
          <w:rFonts w:ascii="Arial" w:hAnsi="Arial" w:cs="Arial"/>
          <w:b/>
          <w:sz w:val="20"/>
        </w:rPr>
      </w:pPr>
    </w:p>
    <w:p w:rsidR="0011535A" w:rsidRPr="00007FBA" w:rsidRDefault="0011535A" w:rsidP="001D6D23">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falls into L04B</w:t>
      </w:r>
      <w:r w:rsidRPr="00BA2072">
        <w:rPr>
          <w:rFonts w:ascii="Arial" w:hAnsi="Arial" w:cs="Arial"/>
          <w:b/>
          <w:sz w:val="20"/>
        </w:rPr>
        <w:t xml:space="preserve"> </w:t>
      </w:r>
      <w:r w:rsidRPr="00007FBA">
        <w:rPr>
          <w:rFonts w:ascii="Arial" w:hAnsi="Arial" w:cs="Arial"/>
          <w:color w:val="333333"/>
          <w:sz w:val="20"/>
        </w:rPr>
        <w:t>and one of the procedure</w:t>
      </w:r>
      <w:r w:rsidR="007060B4" w:rsidRPr="00007FBA">
        <w:rPr>
          <w:rFonts w:ascii="Arial" w:hAnsi="Arial" w:cs="Arial"/>
          <w:color w:val="333333"/>
          <w:sz w:val="20"/>
        </w:rPr>
        <w:t xml:space="preserve">s recorded </w:t>
      </w:r>
      <w:r w:rsidR="00311871">
        <w:rPr>
          <w:rFonts w:ascii="Arial" w:hAnsi="Arial" w:cs="Arial"/>
          <w:color w:val="333333"/>
          <w:sz w:val="20"/>
        </w:rPr>
        <w:t>'</w:t>
      </w:r>
      <w:r w:rsidRPr="00007FBA">
        <w:rPr>
          <w:rFonts w:ascii="Arial" w:hAnsi="Arial" w:cs="Arial"/>
          <w:color w:val="333333"/>
          <w:sz w:val="20"/>
        </w:rPr>
        <w:t>3651604</w:t>
      </w:r>
      <w:r w:rsidR="00311871">
        <w:rPr>
          <w:rFonts w:ascii="Arial" w:hAnsi="Arial" w:cs="Arial"/>
          <w:color w:val="333333"/>
          <w:sz w:val="20"/>
        </w:rPr>
        <w:t>'</w:t>
      </w:r>
      <w:r w:rsidR="001D6D23">
        <w:rPr>
          <w:rFonts w:ascii="Arial" w:hAnsi="Arial" w:cs="Arial"/>
          <w:color w:val="333333"/>
          <w:sz w:val="20"/>
        </w:rPr>
        <w:t>,</w:t>
      </w:r>
      <w:r w:rsidR="00311871">
        <w:rPr>
          <w:rFonts w:ascii="Arial" w:hAnsi="Arial" w:cs="Arial"/>
          <w:color w:val="333333"/>
          <w:sz w:val="20"/>
        </w:rPr>
        <w:t>'</w:t>
      </w:r>
      <w:r w:rsidRPr="00007FBA">
        <w:rPr>
          <w:rFonts w:ascii="Arial" w:hAnsi="Arial" w:cs="Arial"/>
          <w:color w:val="333333"/>
          <w:sz w:val="20"/>
        </w:rPr>
        <w:t>3651605</w:t>
      </w:r>
      <w:r w:rsidR="00311871">
        <w:rPr>
          <w:rFonts w:ascii="Arial" w:hAnsi="Arial" w:cs="Arial"/>
          <w:color w:val="333333"/>
          <w:sz w:val="20"/>
        </w:rPr>
        <w:t>'</w:t>
      </w:r>
      <w:r w:rsidRPr="00007FBA">
        <w:rPr>
          <w:rFonts w:ascii="Arial" w:hAnsi="Arial" w:cs="Arial"/>
          <w:color w:val="333333"/>
          <w:sz w:val="20"/>
        </w:rPr>
        <w:t xml:space="preserve"> is in the first 30 procedure codes for the event</w:t>
      </w:r>
    </w:p>
    <w:p w:rsidR="0011535A" w:rsidRPr="00BA2072" w:rsidRDefault="0011535A" w:rsidP="001D6D23">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16"/>
          <w:szCs w:val="16"/>
        </w:rPr>
      </w:pPr>
    </w:p>
    <w:p w:rsidR="0011535A" w:rsidRPr="00BA2072" w:rsidRDefault="0011535A" w:rsidP="001D6D23">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then l</w:t>
      </w:r>
      <w:r>
        <w:rPr>
          <w:rFonts w:ascii="Arial" w:hAnsi="Arial" w:cs="Arial"/>
          <w:color w:val="333333"/>
          <w:sz w:val="20"/>
        </w:rPr>
        <w:t>dn</w:t>
      </w:r>
      <w:r w:rsidRPr="00BA2072">
        <w:rPr>
          <w:rFonts w:ascii="Arial" w:hAnsi="Arial" w:cs="Arial"/>
          <w:color w:val="333333"/>
          <w:sz w:val="20"/>
        </w:rPr>
        <w:t xml:space="preserve">_pay = </w:t>
      </w:r>
      <w:ins w:id="970" w:author="Tracy Thompson" w:date="2016-09-21T07:44:00Z">
        <w:r w:rsidR="0067668D">
          <w:rPr>
            <w:rFonts w:ascii="Arial" w:hAnsi="Arial" w:cs="Arial"/>
            <w:color w:val="333333"/>
            <w:sz w:val="20"/>
          </w:rPr>
          <w:t>1.4357</w:t>
        </w:r>
      </w:ins>
      <w:del w:id="971" w:author="Tracy Thompson" w:date="2016-09-21T07:44:00Z">
        <w:r w:rsidDel="0067668D">
          <w:rPr>
            <w:rFonts w:ascii="Arial" w:hAnsi="Arial" w:cs="Arial"/>
            <w:color w:val="333333"/>
            <w:sz w:val="20"/>
          </w:rPr>
          <w:delText>0</w:delText>
        </w:r>
        <w:r w:rsidRPr="00BA2072" w:rsidDel="0067668D">
          <w:rPr>
            <w:rFonts w:ascii="Arial" w:hAnsi="Arial" w:cs="Arial"/>
            <w:color w:val="333333"/>
            <w:sz w:val="20"/>
          </w:rPr>
          <w:delText>.</w:delText>
        </w:r>
        <w:r w:rsidDel="0067668D">
          <w:rPr>
            <w:rFonts w:ascii="Arial" w:hAnsi="Arial" w:cs="Arial"/>
            <w:color w:val="333333"/>
            <w:sz w:val="20"/>
          </w:rPr>
          <w:delText>70</w:delText>
        </w:r>
        <w:r w:rsidRPr="00BA2072" w:rsidDel="0067668D">
          <w:rPr>
            <w:rFonts w:ascii="Arial" w:hAnsi="Arial" w:cs="Arial"/>
            <w:color w:val="333333"/>
            <w:sz w:val="20"/>
          </w:rPr>
          <w:delText>49</w:delText>
        </w:r>
      </w:del>
    </w:p>
    <w:p w:rsidR="0011535A" w:rsidRPr="00BA2072" w:rsidRDefault="0011535A" w:rsidP="001D6D23">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else l</w:t>
      </w:r>
      <w:r>
        <w:rPr>
          <w:rFonts w:ascii="Arial" w:hAnsi="Arial" w:cs="Arial"/>
          <w:color w:val="333333"/>
          <w:sz w:val="20"/>
        </w:rPr>
        <w:t>dn</w:t>
      </w:r>
      <w:r w:rsidRPr="00BA2072">
        <w:rPr>
          <w:rFonts w:ascii="Arial" w:hAnsi="Arial" w:cs="Arial"/>
          <w:color w:val="333333"/>
          <w:sz w:val="20"/>
        </w:rPr>
        <w:t>_pay = 0;</w:t>
      </w:r>
    </w:p>
    <w:p w:rsidR="0011535A" w:rsidRPr="00BA2072" w:rsidRDefault="0011535A" w:rsidP="001D6D23">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color w:val="333333"/>
          <w:sz w:val="20"/>
        </w:rPr>
      </w:pPr>
    </w:p>
    <w:p w:rsidR="0011535A" w:rsidRPr="00BA2072" w:rsidDel="00D3076C" w:rsidRDefault="0011535A" w:rsidP="001D6D23">
      <w:pPr>
        <w:pStyle w:val="tabletext"/>
        <w:widowControl/>
        <w:pBdr>
          <w:top w:val="single" w:sz="6" w:space="1" w:color="auto"/>
          <w:left w:val="single" w:sz="6" w:space="4" w:color="auto"/>
          <w:bottom w:val="single" w:sz="6" w:space="1" w:color="auto"/>
          <w:right w:val="single" w:sz="6" w:space="4" w:color="auto"/>
        </w:pBdr>
        <w:jc w:val="left"/>
        <w:rPr>
          <w:del w:id="972" w:author="Tracy Thompson" w:date="2016-09-21T07:18:00Z"/>
          <w:rFonts w:ascii="Arial" w:hAnsi="Arial" w:cs="Arial"/>
          <w:color w:val="333333"/>
          <w:sz w:val="20"/>
        </w:rPr>
      </w:pPr>
      <w:del w:id="973" w:author="Tracy Thompson" w:date="2016-09-21T07:18:00Z">
        <w:r w:rsidDel="00D3076C">
          <w:rPr>
            <w:rFonts w:ascii="Arial" w:hAnsi="Arial" w:cs="Arial"/>
            <w:b/>
            <w:sz w:val="20"/>
          </w:rPr>
          <w:delText xml:space="preserve">When event </w:delText>
        </w:r>
        <w:r w:rsidR="009F12E5" w:rsidDel="00D3076C">
          <w:rPr>
            <w:rFonts w:ascii="Arial" w:hAnsi="Arial" w:cs="Arial"/>
            <w:b/>
            <w:sz w:val="20"/>
          </w:rPr>
          <w:delText xml:space="preserve">record </w:delText>
        </w:r>
        <w:r w:rsidDel="00D3076C">
          <w:rPr>
            <w:rFonts w:ascii="Arial" w:hAnsi="Arial" w:cs="Arial"/>
            <w:b/>
            <w:sz w:val="20"/>
          </w:rPr>
          <w:delText>falls into L04C</w:delText>
        </w:r>
        <w:r w:rsidRPr="00BA2072" w:rsidDel="00D3076C">
          <w:rPr>
            <w:rFonts w:ascii="Arial" w:hAnsi="Arial" w:cs="Arial"/>
            <w:b/>
            <w:sz w:val="20"/>
          </w:rPr>
          <w:delText xml:space="preserve"> </w:delText>
        </w:r>
        <w:r w:rsidRPr="007060B4" w:rsidDel="00D3076C">
          <w:rPr>
            <w:rFonts w:ascii="Arial" w:hAnsi="Arial" w:cs="Arial"/>
            <w:sz w:val="20"/>
          </w:rPr>
          <w:delText xml:space="preserve">and </w:delText>
        </w:r>
        <w:r w:rsidRPr="005A514F" w:rsidDel="00D3076C">
          <w:rPr>
            <w:rFonts w:ascii="Arial" w:hAnsi="Arial" w:cs="Arial"/>
            <w:sz w:val="20"/>
          </w:rPr>
          <w:delText>one</w:delText>
        </w:r>
        <w:r w:rsidDel="00D3076C">
          <w:rPr>
            <w:rFonts w:ascii="Arial" w:hAnsi="Arial" w:cs="Arial"/>
            <w:sz w:val="20"/>
          </w:rPr>
          <w:delText xml:space="preserve"> of the procedure</w:delText>
        </w:r>
        <w:r w:rsidR="007060B4" w:rsidDel="00D3076C">
          <w:rPr>
            <w:rFonts w:ascii="Arial" w:hAnsi="Arial" w:cs="Arial"/>
            <w:sz w:val="20"/>
          </w:rPr>
          <w:delText xml:space="preserve">s recorded </w:delText>
        </w:r>
        <w:r w:rsidR="00B42B86" w:rsidDel="00D3076C">
          <w:rPr>
            <w:rFonts w:ascii="Arial" w:hAnsi="Arial" w:cs="Arial"/>
            <w:sz w:val="20"/>
          </w:rPr>
          <w:delText>‘</w:delText>
        </w:r>
        <w:r w:rsidDel="00D3076C">
          <w:rPr>
            <w:rFonts w:ascii="Arial" w:hAnsi="Arial" w:cs="Arial"/>
            <w:sz w:val="20"/>
          </w:rPr>
          <w:delText>3651604</w:delText>
        </w:r>
        <w:r w:rsidR="00B42B86" w:rsidDel="00D3076C">
          <w:rPr>
            <w:rFonts w:ascii="Arial" w:hAnsi="Arial" w:cs="Arial"/>
            <w:sz w:val="20"/>
          </w:rPr>
          <w:delText>’ or ‘</w:delText>
        </w:r>
        <w:r w:rsidDel="00D3076C">
          <w:rPr>
            <w:rFonts w:ascii="Arial" w:hAnsi="Arial" w:cs="Arial"/>
            <w:sz w:val="20"/>
          </w:rPr>
          <w:delText>3651605</w:delText>
        </w:r>
        <w:r w:rsidR="00B42B86" w:rsidDel="00D3076C">
          <w:rPr>
            <w:rFonts w:ascii="Arial" w:hAnsi="Arial" w:cs="Arial"/>
            <w:sz w:val="20"/>
          </w:rPr>
          <w:delText>’</w:delText>
        </w:r>
        <w:r w:rsidDel="00D3076C">
          <w:rPr>
            <w:rFonts w:ascii="Arial" w:hAnsi="Arial" w:cs="Arial"/>
            <w:sz w:val="20"/>
          </w:rPr>
          <w:delText xml:space="preserve"> is in the first 30 procedure codes for the event</w:delText>
        </w:r>
      </w:del>
    </w:p>
    <w:p w:rsidR="0011535A" w:rsidRPr="00BA2072" w:rsidDel="00D3076C" w:rsidRDefault="0011535A" w:rsidP="001D6D23">
      <w:pPr>
        <w:pStyle w:val="tabletext"/>
        <w:widowControl/>
        <w:pBdr>
          <w:top w:val="single" w:sz="6" w:space="1" w:color="auto"/>
          <w:left w:val="single" w:sz="6" w:space="4" w:color="auto"/>
          <w:bottom w:val="single" w:sz="6" w:space="1" w:color="auto"/>
          <w:right w:val="single" w:sz="6" w:space="4" w:color="auto"/>
        </w:pBdr>
        <w:jc w:val="left"/>
        <w:rPr>
          <w:del w:id="974" w:author="Tracy Thompson" w:date="2016-09-21T07:18:00Z"/>
          <w:rFonts w:ascii="Arial" w:hAnsi="Arial" w:cs="Arial"/>
          <w:color w:val="333333"/>
          <w:sz w:val="16"/>
          <w:szCs w:val="16"/>
        </w:rPr>
      </w:pPr>
    </w:p>
    <w:p w:rsidR="0011535A" w:rsidRPr="00BA2072" w:rsidDel="00D3076C" w:rsidRDefault="0011535A" w:rsidP="001D6D23">
      <w:pPr>
        <w:pStyle w:val="tabletext"/>
        <w:widowControl/>
        <w:pBdr>
          <w:top w:val="single" w:sz="6" w:space="1" w:color="auto"/>
          <w:left w:val="single" w:sz="6" w:space="4" w:color="auto"/>
          <w:bottom w:val="single" w:sz="6" w:space="1" w:color="auto"/>
          <w:right w:val="single" w:sz="6" w:space="4" w:color="auto"/>
        </w:pBdr>
        <w:jc w:val="left"/>
        <w:rPr>
          <w:del w:id="975" w:author="Tracy Thompson" w:date="2016-09-21T07:18:00Z"/>
          <w:rFonts w:ascii="Arial" w:hAnsi="Arial" w:cs="Arial"/>
          <w:color w:val="333333"/>
          <w:sz w:val="20"/>
        </w:rPr>
      </w:pPr>
      <w:del w:id="976" w:author="Tracy Thompson" w:date="2016-09-21T07:18:00Z">
        <w:r w:rsidRPr="00BA2072" w:rsidDel="00D3076C">
          <w:rPr>
            <w:rFonts w:ascii="Arial" w:hAnsi="Arial" w:cs="Arial"/>
            <w:color w:val="333333"/>
            <w:sz w:val="20"/>
          </w:rPr>
          <w:delText>then l</w:delText>
        </w:r>
        <w:r w:rsidDel="00D3076C">
          <w:rPr>
            <w:rFonts w:ascii="Arial" w:hAnsi="Arial" w:cs="Arial"/>
            <w:color w:val="333333"/>
            <w:sz w:val="20"/>
          </w:rPr>
          <w:delText>dn</w:delText>
        </w:r>
        <w:r w:rsidRPr="00BA2072" w:rsidDel="00D3076C">
          <w:rPr>
            <w:rFonts w:ascii="Arial" w:hAnsi="Arial" w:cs="Arial"/>
            <w:color w:val="333333"/>
            <w:sz w:val="20"/>
          </w:rPr>
          <w:delText xml:space="preserve">_pay = </w:delText>
        </w:r>
        <w:r w:rsidDel="00D3076C">
          <w:rPr>
            <w:rFonts w:ascii="Arial" w:hAnsi="Arial" w:cs="Arial"/>
            <w:color w:val="333333"/>
            <w:sz w:val="20"/>
          </w:rPr>
          <w:delText>1</w:delText>
        </w:r>
        <w:r w:rsidRPr="00BA2072" w:rsidDel="00D3076C">
          <w:rPr>
            <w:rFonts w:ascii="Arial" w:hAnsi="Arial" w:cs="Arial"/>
            <w:color w:val="333333"/>
            <w:sz w:val="20"/>
          </w:rPr>
          <w:delText>.49</w:delText>
        </w:r>
        <w:r w:rsidDel="00D3076C">
          <w:rPr>
            <w:rFonts w:ascii="Arial" w:hAnsi="Arial" w:cs="Arial"/>
            <w:color w:val="333333"/>
            <w:sz w:val="20"/>
          </w:rPr>
          <w:delText>82</w:delText>
        </w:r>
      </w:del>
    </w:p>
    <w:p w:rsidR="0011535A" w:rsidDel="00D3076C" w:rsidRDefault="0011535A" w:rsidP="001D6D23">
      <w:pPr>
        <w:pStyle w:val="tabletext"/>
        <w:widowControl/>
        <w:pBdr>
          <w:top w:val="single" w:sz="6" w:space="1" w:color="auto"/>
          <w:left w:val="single" w:sz="6" w:space="4" w:color="auto"/>
          <w:bottom w:val="single" w:sz="6" w:space="1" w:color="auto"/>
          <w:right w:val="single" w:sz="6" w:space="4" w:color="auto"/>
        </w:pBdr>
        <w:jc w:val="left"/>
        <w:rPr>
          <w:del w:id="977" w:author="Tracy Thompson" w:date="2016-09-21T07:18:00Z"/>
          <w:rFonts w:ascii="Arial" w:hAnsi="Arial" w:cs="Arial"/>
          <w:color w:val="333333"/>
          <w:sz w:val="20"/>
        </w:rPr>
      </w:pPr>
      <w:del w:id="978" w:author="Tracy Thompson" w:date="2016-09-21T07:18:00Z">
        <w:r w:rsidRPr="00BA2072" w:rsidDel="00D3076C">
          <w:rPr>
            <w:rFonts w:ascii="Arial" w:hAnsi="Arial" w:cs="Arial"/>
            <w:color w:val="333333"/>
            <w:sz w:val="20"/>
          </w:rPr>
          <w:delText>else l</w:delText>
        </w:r>
        <w:r w:rsidDel="00D3076C">
          <w:rPr>
            <w:rFonts w:ascii="Arial" w:hAnsi="Arial" w:cs="Arial"/>
            <w:color w:val="333333"/>
            <w:sz w:val="20"/>
          </w:rPr>
          <w:delText>dn</w:delText>
        </w:r>
        <w:r w:rsidRPr="00BA2072" w:rsidDel="00D3076C">
          <w:rPr>
            <w:rFonts w:ascii="Arial" w:hAnsi="Arial" w:cs="Arial"/>
            <w:color w:val="333333"/>
            <w:sz w:val="20"/>
          </w:rPr>
          <w:delText>_pay = 0;</w:delText>
        </w:r>
      </w:del>
    </w:p>
    <w:p w:rsidR="0011535A" w:rsidRPr="00BA2072" w:rsidRDefault="0011535A" w:rsidP="001D6D23">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go to box </w:t>
      </w:r>
      <w:r w:rsidR="00B72BA8">
        <w:rPr>
          <w:rFonts w:ascii="Arial" w:hAnsi="Arial" w:cs="Arial"/>
          <w:color w:val="333333"/>
          <w:sz w:val="20"/>
        </w:rPr>
        <w:t>1e</w:t>
      </w:r>
    </w:p>
    <w:p w:rsidR="00577F84" w:rsidRDefault="00577F84" w:rsidP="006D3B88">
      <w:bookmarkStart w:id="979" w:name="_Ref400105086"/>
    </w:p>
    <w:p w:rsidR="00B72BA8" w:rsidRPr="00CA3D0B" w:rsidRDefault="00B72BA8" w:rsidP="00990412">
      <w:pPr>
        <w:pStyle w:val="Heading3"/>
      </w:pPr>
      <w:bookmarkStart w:id="980" w:name="_Ref402251656"/>
      <w:bookmarkStart w:id="981" w:name="_Ref462310371"/>
      <w:bookmarkStart w:id="982" w:name="_Toc469033117"/>
      <w:r w:rsidRPr="00B72BA8">
        <w:t>Co-payment for E</w:t>
      </w:r>
      <w:r w:rsidR="0077615A">
        <w:t>ndovascu</w:t>
      </w:r>
      <w:r w:rsidR="009874DC">
        <w:t>lar</w:t>
      </w:r>
      <w:r w:rsidR="0077615A">
        <w:t xml:space="preserve"> </w:t>
      </w:r>
      <w:r w:rsidRPr="00B72BA8">
        <w:t>Treatment of Cerebral Aneurysms</w:t>
      </w:r>
      <w:bookmarkEnd w:id="979"/>
      <w:r w:rsidR="0077615A">
        <w:t xml:space="preserve"> </w:t>
      </w:r>
      <w:bookmarkEnd w:id="980"/>
      <w:ins w:id="983" w:author="Tracy Thompson" w:date="2016-08-29T14:13:00Z">
        <w:r w:rsidR="00105083" w:rsidRPr="00CA3D0B">
          <w:t>and Clot Retrieval</w:t>
        </w:r>
      </w:ins>
      <w:ins w:id="984" w:author="Tracy Thompson" w:date="2016-08-29T14:20:00Z">
        <w:r w:rsidR="0009522D" w:rsidRPr="00CA3D0B">
          <w:t xml:space="preserve"> </w:t>
        </w:r>
      </w:ins>
      <w:ins w:id="985" w:author="Tracy Thompson" w:date="2016-08-29T14:19:00Z">
        <w:r w:rsidR="00CA3D0B" w:rsidRPr="00CA3D0B">
          <w:t>for T</w:t>
        </w:r>
        <w:r w:rsidR="00105083" w:rsidRPr="00CA3D0B">
          <w:t>reatment of Strokes</w:t>
        </w:r>
        <w:bookmarkEnd w:id="981"/>
        <w:bookmarkEnd w:id="982"/>
        <w:r w:rsidR="00105083" w:rsidRPr="00CA3D0B">
          <w:t xml:space="preserve"> </w:t>
        </w:r>
      </w:ins>
    </w:p>
    <w:p w:rsidR="00B72BA8" w:rsidRDefault="00143F2B" w:rsidP="00B72BA8">
      <w:pPr>
        <w:rPr>
          <w:ins w:id="986" w:author="Tracy Thompson" w:date="2016-09-21T07:25:00Z"/>
          <w:rFonts w:ascii="Arial" w:hAnsi="Arial" w:cs="Arial"/>
          <w:i/>
          <w:color w:val="333333"/>
          <w:szCs w:val="24"/>
        </w:rPr>
      </w:pPr>
      <w:r w:rsidRPr="00A54CA5">
        <w:rPr>
          <w:rFonts w:ascii="Arial" w:hAnsi="Arial" w:cs="Arial"/>
          <w:color w:val="333333"/>
        </w:rPr>
        <w:t>To be eligible for a</w:t>
      </w:r>
      <w:r w:rsidR="00F92B29" w:rsidRPr="00A54CA5">
        <w:rPr>
          <w:rFonts w:ascii="Arial" w:hAnsi="Arial" w:cs="Arial"/>
          <w:color w:val="333333"/>
        </w:rPr>
        <w:t>n</w:t>
      </w:r>
      <w:r w:rsidRPr="00A54CA5">
        <w:rPr>
          <w:rFonts w:ascii="Arial" w:hAnsi="Arial" w:cs="Arial"/>
          <w:color w:val="333333"/>
        </w:rPr>
        <w:t xml:space="preserve"> endovascular repair co-payment the DRG must be B02A</w:t>
      </w:r>
      <w:r>
        <w:t xml:space="preserve"> </w:t>
      </w:r>
      <w:r w:rsidRPr="00A54CA5">
        <w:rPr>
          <w:rFonts w:ascii="Arial" w:hAnsi="Arial" w:cs="Arial"/>
          <w:i/>
          <w:color w:val="333333"/>
          <w:szCs w:val="24"/>
        </w:rPr>
        <w:t>Cranial Proc</w:t>
      </w:r>
      <w:ins w:id="987" w:author="Tracy Thompson" w:date="2016-04-28T10:41:00Z">
        <w:r w:rsidR="00B05BEC">
          <w:rPr>
            <w:rFonts w:ascii="Arial" w:hAnsi="Arial" w:cs="Arial"/>
            <w:i/>
            <w:color w:val="333333"/>
            <w:szCs w:val="24"/>
          </w:rPr>
          <w:t>s</w:t>
        </w:r>
      </w:ins>
      <w:del w:id="988" w:author="Tracy Thompson" w:date="2016-04-28T10:41:00Z">
        <w:r w:rsidRPr="00A54CA5" w:rsidDel="00B05BEC">
          <w:rPr>
            <w:rFonts w:ascii="Arial" w:hAnsi="Arial" w:cs="Arial"/>
            <w:i/>
            <w:color w:val="333333"/>
            <w:szCs w:val="24"/>
          </w:rPr>
          <w:delText>edures</w:delText>
        </w:r>
      </w:del>
      <w:ins w:id="989" w:author="Tracy Thompson" w:date="2016-04-28T10:41:00Z">
        <w:r w:rsidR="00B05BEC">
          <w:rPr>
            <w:rFonts w:ascii="Arial" w:hAnsi="Arial" w:cs="Arial"/>
            <w:i/>
            <w:color w:val="333333"/>
            <w:szCs w:val="24"/>
          </w:rPr>
          <w:t xml:space="preserve"> W Cerebral Haemorrhage</w:t>
        </w:r>
      </w:ins>
      <w:r w:rsidRPr="00A54CA5">
        <w:rPr>
          <w:rFonts w:ascii="Arial" w:hAnsi="Arial" w:cs="Arial"/>
          <w:i/>
          <w:color w:val="333333"/>
          <w:szCs w:val="24"/>
        </w:rPr>
        <w:t xml:space="preserve"> W Cat</w:t>
      </w:r>
      <w:del w:id="990" w:author="Tracy Thompson" w:date="2016-04-28T10:42:00Z">
        <w:r w:rsidRPr="00A54CA5" w:rsidDel="00B05BEC">
          <w:rPr>
            <w:rFonts w:ascii="Arial" w:hAnsi="Arial" w:cs="Arial"/>
            <w:i/>
            <w:color w:val="333333"/>
            <w:szCs w:val="24"/>
          </w:rPr>
          <w:delText>astrophic</w:delText>
        </w:r>
      </w:del>
      <w:r w:rsidRPr="00A54CA5">
        <w:rPr>
          <w:rFonts w:ascii="Arial" w:hAnsi="Arial" w:cs="Arial"/>
          <w:i/>
          <w:color w:val="333333"/>
          <w:szCs w:val="24"/>
        </w:rPr>
        <w:t xml:space="preserve"> </w:t>
      </w:r>
      <w:r w:rsidRPr="002E1C55">
        <w:rPr>
          <w:rFonts w:ascii="Arial" w:hAnsi="Arial" w:cs="Arial"/>
          <w:i/>
          <w:color w:val="333333"/>
          <w:szCs w:val="24"/>
        </w:rPr>
        <w:t>CC</w:t>
      </w:r>
      <w:r w:rsidRPr="002E1C55">
        <w:rPr>
          <w:rFonts w:ascii="Arial" w:hAnsi="Arial" w:cs="Arial"/>
          <w:color w:val="333333"/>
        </w:rPr>
        <w:t>,</w:t>
      </w:r>
      <w:r w:rsidRPr="002E1C55">
        <w:rPr>
          <w:rFonts w:ascii="Arial" w:hAnsi="Arial" w:cs="Arial"/>
        </w:rPr>
        <w:t xml:space="preserve"> </w:t>
      </w:r>
      <w:r w:rsidRPr="002E1C55">
        <w:rPr>
          <w:rFonts w:ascii="Arial" w:hAnsi="Arial" w:cs="Arial"/>
          <w:color w:val="333333"/>
        </w:rPr>
        <w:t xml:space="preserve">B02B </w:t>
      </w:r>
      <w:r w:rsidRPr="002E1C55">
        <w:rPr>
          <w:rFonts w:ascii="Arial" w:hAnsi="Arial" w:cs="Arial"/>
          <w:i/>
          <w:color w:val="333333"/>
          <w:szCs w:val="24"/>
        </w:rPr>
        <w:t>Cranial</w:t>
      </w:r>
      <w:r w:rsidRPr="00701D53">
        <w:rPr>
          <w:rFonts w:ascii="Arial" w:hAnsi="Arial" w:cs="Arial"/>
          <w:i/>
          <w:color w:val="333333"/>
          <w:szCs w:val="24"/>
        </w:rPr>
        <w:t xml:space="preserve"> </w:t>
      </w:r>
      <w:r w:rsidRPr="00A54CA5">
        <w:rPr>
          <w:rFonts w:ascii="Arial" w:hAnsi="Arial" w:cs="Arial"/>
          <w:i/>
          <w:color w:val="333333"/>
          <w:szCs w:val="24"/>
        </w:rPr>
        <w:t>Proc</w:t>
      </w:r>
      <w:ins w:id="991" w:author="Tracy Thompson" w:date="2016-04-28T10:42:00Z">
        <w:r w:rsidR="00B05BEC">
          <w:rPr>
            <w:rFonts w:ascii="Arial" w:hAnsi="Arial" w:cs="Arial"/>
            <w:i/>
            <w:color w:val="333333"/>
            <w:szCs w:val="24"/>
          </w:rPr>
          <w:t>s</w:t>
        </w:r>
      </w:ins>
      <w:del w:id="992" w:author="Tracy Thompson" w:date="2016-04-28T10:42:00Z">
        <w:r w:rsidRPr="00A54CA5" w:rsidDel="00B05BEC">
          <w:rPr>
            <w:rFonts w:ascii="Arial" w:hAnsi="Arial" w:cs="Arial"/>
            <w:i/>
            <w:color w:val="333333"/>
            <w:szCs w:val="24"/>
          </w:rPr>
          <w:delText>edures</w:delText>
        </w:r>
      </w:del>
      <w:r w:rsidRPr="00A54CA5">
        <w:rPr>
          <w:rFonts w:ascii="Arial" w:hAnsi="Arial" w:cs="Arial"/>
          <w:i/>
          <w:color w:val="333333"/>
          <w:szCs w:val="24"/>
        </w:rPr>
        <w:t xml:space="preserve"> W</w:t>
      </w:r>
      <w:ins w:id="993" w:author="Tracy Thompson" w:date="2016-04-28T10:42:00Z">
        <w:r w:rsidR="00B05BEC">
          <w:rPr>
            <w:rFonts w:ascii="Arial" w:hAnsi="Arial" w:cs="Arial"/>
            <w:i/>
            <w:color w:val="333333"/>
            <w:szCs w:val="24"/>
          </w:rPr>
          <w:t xml:space="preserve">/O Cerebral Haem W Cat CC or (W Cerebral </w:t>
        </w:r>
      </w:ins>
      <w:ins w:id="994" w:author="Tracy Thompson" w:date="2016-05-03T10:09:00Z">
        <w:r w:rsidR="00AB1ED9">
          <w:rPr>
            <w:rFonts w:ascii="Arial" w:hAnsi="Arial" w:cs="Arial"/>
            <w:i/>
            <w:color w:val="333333"/>
            <w:szCs w:val="24"/>
          </w:rPr>
          <w:t>Haem</w:t>
        </w:r>
      </w:ins>
      <w:ins w:id="995" w:author="Tracy Thompson" w:date="2016-04-28T10:42:00Z">
        <w:r w:rsidR="00B05BEC">
          <w:rPr>
            <w:rFonts w:ascii="Arial" w:hAnsi="Arial" w:cs="Arial"/>
            <w:i/>
            <w:color w:val="333333"/>
            <w:szCs w:val="24"/>
          </w:rPr>
          <w:t xml:space="preserve"> W</w:t>
        </w:r>
      </w:ins>
      <w:r w:rsidRPr="00A54CA5">
        <w:rPr>
          <w:rFonts w:ascii="Arial" w:hAnsi="Arial" w:cs="Arial"/>
          <w:i/>
          <w:color w:val="333333"/>
          <w:szCs w:val="24"/>
        </w:rPr>
        <w:t xml:space="preserve"> Sev</w:t>
      </w:r>
      <w:del w:id="996" w:author="Tracy Thompson" w:date="2016-04-28T10:43:00Z">
        <w:r w:rsidRPr="00A54CA5" w:rsidDel="00B05BEC">
          <w:rPr>
            <w:rFonts w:ascii="Arial" w:hAnsi="Arial" w:cs="Arial"/>
            <w:i/>
            <w:color w:val="333333"/>
            <w:szCs w:val="24"/>
          </w:rPr>
          <w:delText>ere</w:delText>
        </w:r>
      </w:del>
      <w:r w:rsidRPr="00A54CA5">
        <w:rPr>
          <w:rFonts w:ascii="Arial" w:hAnsi="Arial" w:cs="Arial"/>
          <w:i/>
          <w:color w:val="333333"/>
          <w:szCs w:val="24"/>
        </w:rPr>
        <w:t xml:space="preserve"> CC</w:t>
      </w:r>
      <w:ins w:id="997" w:author="Tracy Thompson" w:date="2016-09-21T07:07:00Z">
        <w:r w:rsidR="00CA3D0B">
          <w:rPr>
            <w:rFonts w:ascii="Arial" w:hAnsi="Arial" w:cs="Arial"/>
            <w:i/>
            <w:color w:val="333333"/>
            <w:szCs w:val="24"/>
          </w:rPr>
          <w:t>)</w:t>
        </w:r>
      </w:ins>
      <w:r>
        <w:t xml:space="preserve"> </w:t>
      </w:r>
      <w:r w:rsidR="009F12E5" w:rsidRPr="00A54CA5">
        <w:rPr>
          <w:rFonts w:ascii="Arial" w:hAnsi="Arial" w:cs="Arial"/>
          <w:color w:val="333333"/>
        </w:rPr>
        <w:t>or</w:t>
      </w:r>
      <w:r w:rsidRPr="00A54CA5">
        <w:rPr>
          <w:rFonts w:ascii="Arial" w:hAnsi="Arial" w:cs="Arial"/>
          <w:color w:val="333333"/>
        </w:rPr>
        <w:t xml:space="preserve"> B02C</w:t>
      </w:r>
      <w:r w:rsidRPr="00143F2B">
        <w:t xml:space="preserve"> </w:t>
      </w:r>
      <w:r w:rsidRPr="00A54CA5">
        <w:rPr>
          <w:rFonts w:ascii="Arial" w:hAnsi="Arial" w:cs="Arial"/>
          <w:i/>
          <w:color w:val="333333"/>
          <w:szCs w:val="24"/>
        </w:rPr>
        <w:t>Cranial Proc</w:t>
      </w:r>
      <w:ins w:id="998" w:author="Tracy Thompson" w:date="2016-04-28T10:43:00Z">
        <w:r w:rsidR="00B05BEC">
          <w:rPr>
            <w:rFonts w:ascii="Arial" w:hAnsi="Arial" w:cs="Arial"/>
            <w:i/>
            <w:color w:val="333333"/>
            <w:szCs w:val="24"/>
          </w:rPr>
          <w:t>s</w:t>
        </w:r>
      </w:ins>
      <w:del w:id="999" w:author="Tracy Thompson" w:date="2016-04-28T10:43:00Z">
        <w:r w:rsidRPr="00A54CA5" w:rsidDel="00B05BEC">
          <w:rPr>
            <w:rFonts w:ascii="Arial" w:hAnsi="Arial" w:cs="Arial"/>
            <w:i/>
            <w:color w:val="333333"/>
            <w:szCs w:val="24"/>
          </w:rPr>
          <w:delText>edures</w:delText>
        </w:r>
      </w:del>
      <w:r w:rsidRPr="00A54CA5">
        <w:rPr>
          <w:rFonts w:ascii="Arial" w:hAnsi="Arial" w:cs="Arial"/>
          <w:i/>
          <w:color w:val="333333"/>
          <w:szCs w:val="24"/>
        </w:rPr>
        <w:t xml:space="preserve"> W/O </w:t>
      </w:r>
      <w:ins w:id="1000" w:author="Tracy Thompson" w:date="2016-04-28T10:43:00Z">
        <w:r w:rsidR="00B05BEC">
          <w:rPr>
            <w:rFonts w:ascii="Arial" w:hAnsi="Arial" w:cs="Arial"/>
            <w:i/>
            <w:color w:val="333333"/>
            <w:szCs w:val="24"/>
          </w:rPr>
          <w:t xml:space="preserve">Cerebral Haem W Sev CC or W/O </w:t>
        </w:r>
      </w:ins>
      <w:r w:rsidRPr="00A54CA5">
        <w:rPr>
          <w:rFonts w:ascii="Arial" w:hAnsi="Arial" w:cs="Arial"/>
          <w:i/>
          <w:color w:val="333333"/>
          <w:szCs w:val="24"/>
        </w:rPr>
        <w:t>Cat</w:t>
      </w:r>
      <w:del w:id="1001" w:author="Tracy Thompson" w:date="2016-04-28T10:43:00Z">
        <w:r w:rsidRPr="00A54CA5" w:rsidDel="00B05BEC">
          <w:rPr>
            <w:rFonts w:ascii="Arial" w:hAnsi="Arial" w:cs="Arial"/>
            <w:i/>
            <w:color w:val="333333"/>
            <w:szCs w:val="24"/>
          </w:rPr>
          <w:delText xml:space="preserve">astrophic or </w:delText>
        </w:r>
      </w:del>
      <w:ins w:id="1002" w:author="Tracy Thompson" w:date="2016-04-28T10:43:00Z">
        <w:r w:rsidR="00B05BEC">
          <w:rPr>
            <w:rFonts w:ascii="Arial" w:hAnsi="Arial" w:cs="Arial"/>
            <w:i/>
            <w:color w:val="333333"/>
            <w:szCs w:val="24"/>
          </w:rPr>
          <w:t>/</w:t>
        </w:r>
      </w:ins>
      <w:r w:rsidRPr="00A54CA5">
        <w:rPr>
          <w:rFonts w:ascii="Arial" w:hAnsi="Arial" w:cs="Arial"/>
          <w:i/>
          <w:color w:val="333333"/>
          <w:szCs w:val="24"/>
        </w:rPr>
        <w:t>Sev</w:t>
      </w:r>
      <w:del w:id="1003" w:author="Tracy Thompson" w:date="2016-04-28T10:43:00Z">
        <w:r w:rsidRPr="00A54CA5" w:rsidDel="00B05BEC">
          <w:rPr>
            <w:rFonts w:ascii="Arial" w:hAnsi="Arial" w:cs="Arial"/>
            <w:i/>
            <w:color w:val="333333"/>
            <w:szCs w:val="24"/>
          </w:rPr>
          <w:delText>ere</w:delText>
        </w:r>
      </w:del>
      <w:r w:rsidRPr="00A54CA5">
        <w:rPr>
          <w:rFonts w:ascii="Arial" w:hAnsi="Arial" w:cs="Arial"/>
          <w:i/>
          <w:color w:val="333333"/>
          <w:szCs w:val="24"/>
        </w:rPr>
        <w:t xml:space="preserve"> CC </w:t>
      </w:r>
      <w:r w:rsidRPr="00A54CA5">
        <w:rPr>
          <w:rFonts w:ascii="Arial" w:hAnsi="Arial" w:cs="Arial"/>
          <w:color w:val="333333"/>
        </w:rPr>
        <w:t xml:space="preserve">and one of the first 30 </w:t>
      </w:r>
      <w:r w:rsidR="00ED4885" w:rsidRPr="00A54CA5">
        <w:rPr>
          <w:rFonts w:ascii="Arial" w:hAnsi="Arial" w:cs="Arial"/>
          <w:color w:val="333333"/>
        </w:rPr>
        <w:t>ACHI</w:t>
      </w:r>
      <w:r w:rsidRPr="00A54CA5">
        <w:rPr>
          <w:rFonts w:ascii="Arial" w:hAnsi="Arial" w:cs="Arial"/>
          <w:color w:val="333333"/>
        </w:rPr>
        <w:t xml:space="preserve"> </w:t>
      </w:r>
      <w:del w:id="1004" w:author="Tracy Thompson" w:date="2016-04-28T10:44:00Z">
        <w:r w:rsidRPr="00A54CA5" w:rsidDel="00B05BEC">
          <w:rPr>
            <w:rFonts w:ascii="Arial" w:hAnsi="Arial" w:cs="Arial"/>
            <w:color w:val="333333"/>
          </w:rPr>
          <w:delText>6</w:delText>
        </w:r>
      </w:del>
      <w:ins w:id="1005" w:author="Tracy Thompson" w:date="2016-04-28T10:44:00Z">
        <w:r w:rsidR="00B05BEC">
          <w:rPr>
            <w:rFonts w:ascii="Arial" w:hAnsi="Arial" w:cs="Arial"/>
            <w:color w:val="333333"/>
          </w:rPr>
          <w:t>8</w:t>
        </w:r>
      </w:ins>
      <w:r w:rsidRPr="00A54CA5">
        <w:rPr>
          <w:rFonts w:ascii="Arial" w:hAnsi="Arial" w:cs="Arial"/>
          <w:color w:val="333333"/>
        </w:rPr>
        <w:t>th Edition procedure codes must be 3980000 [11]</w:t>
      </w:r>
      <w:r>
        <w:t xml:space="preserve"> </w:t>
      </w:r>
      <w:r w:rsidRPr="00A54CA5">
        <w:rPr>
          <w:rFonts w:ascii="Arial" w:hAnsi="Arial" w:cs="Arial"/>
          <w:i/>
          <w:color w:val="333333"/>
          <w:szCs w:val="24"/>
        </w:rPr>
        <w:t>Clipping of cerebral aneurysm</w:t>
      </w:r>
      <w:r w:rsidR="00F92B29">
        <w:t xml:space="preserve"> </w:t>
      </w:r>
      <w:r w:rsidR="00F92B29" w:rsidRPr="00A54CA5">
        <w:rPr>
          <w:rFonts w:ascii="Arial" w:hAnsi="Arial" w:cs="Arial"/>
          <w:color w:val="333333"/>
        </w:rPr>
        <w:t xml:space="preserve">or </w:t>
      </w:r>
      <w:del w:id="1006" w:author="Tracy Thompson" w:date="2016-04-28T10:45:00Z">
        <w:r w:rsidR="00F92B29" w:rsidRPr="00A54CA5" w:rsidDel="00B05BEC">
          <w:rPr>
            <w:rFonts w:ascii="Arial" w:hAnsi="Arial" w:cs="Arial"/>
            <w:color w:val="333333"/>
          </w:rPr>
          <w:delText xml:space="preserve">9003300 </w:delText>
        </w:r>
      </w:del>
      <w:ins w:id="1007" w:author="Tracy Thompson" w:date="2016-04-28T10:45:00Z">
        <w:r w:rsidR="002E1C55">
          <w:rPr>
            <w:rFonts w:ascii="Arial" w:hAnsi="Arial" w:cs="Arial"/>
            <w:color w:val="333333"/>
          </w:rPr>
          <w:t>35412</w:t>
        </w:r>
        <w:r w:rsidR="00B05BEC">
          <w:rPr>
            <w:rFonts w:ascii="Arial" w:hAnsi="Arial" w:cs="Arial"/>
            <w:color w:val="333333"/>
          </w:rPr>
          <w:t>00</w:t>
        </w:r>
      </w:ins>
      <w:ins w:id="1008" w:author="Tracy Thompson" w:date="2016-04-28T10:46:00Z">
        <w:r w:rsidR="00B05BEC">
          <w:rPr>
            <w:rFonts w:ascii="Arial" w:hAnsi="Arial" w:cs="Arial"/>
            <w:color w:val="333333"/>
          </w:rPr>
          <w:t xml:space="preserve"> </w:t>
        </w:r>
      </w:ins>
      <w:r w:rsidR="00F92B29" w:rsidRPr="00A54CA5">
        <w:rPr>
          <w:rFonts w:ascii="Arial" w:hAnsi="Arial" w:cs="Arial"/>
          <w:color w:val="333333"/>
        </w:rPr>
        <w:t>[11]</w:t>
      </w:r>
      <w:r w:rsidR="00F92B29">
        <w:t xml:space="preserve"> </w:t>
      </w:r>
      <w:r w:rsidR="00F92B29" w:rsidRPr="00A54CA5">
        <w:rPr>
          <w:rFonts w:ascii="Arial" w:hAnsi="Arial" w:cs="Arial"/>
          <w:i/>
          <w:color w:val="333333"/>
          <w:szCs w:val="24"/>
        </w:rPr>
        <w:t>Endovascular occlusion of cerebral aneurysm or arteriovenous malformation</w:t>
      </w:r>
      <w:ins w:id="1009" w:author="Tracy Thompson" w:date="2016-09-21T07:25:00Z">
        <w:r w:rsidR="00E045BD">
          <w:rPr>
            <w:rFonts w:ascii="Arial" w:hAnsi="Arial" w:cs="Arial"/>
            <w:i/>
            <w:color w:val="333333"/>
            <w:szCs w:val="24"/>
          </w:rPr>
          <w:t>.</w:t>
        </w:r>
      </w:ins>
    </w:p>
    <w:p w:rsidR="00E045BD" w:rsidRDefault="00E045BD" w:rsidP="00B72BA8">
      <w:pPr>
        <w:rPr>
          <w:ins w:id="1010" w:author="Tracy Thompson" w:date="2016-09-21T07:25:00Z"/>
          <w:rFonts w:ascii="Arial" w:hAnsi="Arial" w:cs="Arial"/>
          <w:color w:val="333333"/>
          <w:szCs w:val="24"/>
        </w:rPr>
      </w:pPr>
    </w:p>
    <w:p w:rsidR="00BA2BD1" w:rsidRDefault="00E045BD" w:rsidP="00B72BA8">
      <w:pPr>
        <w:rPr>
          <w:rFonts w:ascii="Arial" w:hAnsi="Arial" w:cs="Arial"/>
          <w:color w:val="333333"/>
          <w:szCs w:val="24"/>
        </w:rPr>
      </w:pPr>
      <w:ins w:id="1011" w:author="Tracy Thompson" w:date="2016-09-21T07:25:00Z">
        <w:r>
          <w:rPr>
            <w:rFonts w:ascii="Arial" w:hAnsi="Arial" w:cs="Arial"/>
            <w:color w:val="333333"/>
            <w:szCs w:val="24"/>
          </w:rPr>
          <w:t>To be eligible for a clot retrieval co-payment the DRG</w:t>
        </w:r>
      </w:ins>
      <w:ins w:id="1012" w:author="Tracy Thompson" w:date="2016-09-21T07:28:00Z">
        <w:r>
          <w:rPr>
            <w:rFonts w:ascii="Arial" w:hAnsi="Arial" w:cs="Arial"/>
            <w:color w:val="333333"/>
            <w:szCs w:val="24"/>
          </w:rPr>
          <w:t xml:space="preserve"> </w:t>
        </w:r>
      </w:ins>
      <w:ins w:id="1013" w:author="Tracy Thompson" w:date="2016-09-21T07:26:00Z">
        <w:r w:rsidRPr="00E045BD">
          <w:rPr>
            <w:rFonts w:ascii="Arial" w:hAnsi="Arial" w:cs="Arial"/>
            <w:color w:val="333333"/>
            <w:szCs w:val="24"/>
          </w:rPr>
          <w:t xml:space="preserve">must be </w:t>
        </w:r>
      </w:ins>
      <w:ins w:id="1014" w:author="Michael Rains" w:date="2016-09-26T16:37:00Z">
        <w:r w:rsidR="00464DCA">
          <w:rPr>
            <w:rFonts w:ascii="Arial" w:hAnsi="Arial" w:cs="Arial"/>
            <w:color w:val="333333"/>
            <w:szCs w:val="24"/>
          </w:rPr>
          <w:t>either</w:t>
        </w:r>
      </w:ins>
      <w:r w:rsidR="00BA2BD1">
        <w:rPr>
          <w:rFonts w:ascii="Arial" w:hAnsi="Arial" w:cs="Arial"/>
          <w:color w:val="333333"/>
          <w:szCs w:val="24"/>
        </w:rPr>
        <w:t>:</w:t>
      </w:r>
      <w:ins w:id="1015" w:author="Michael Rains" w:date="2016-09-26T16:37:00Z">
        <w:r w:rsidR="00464DCA">
          <w:rPr>
            <w:rFonts w:ascii="Arial" w:hAnsi="Arial" w:cs="Arial"/>
            <w:color w:val="333333"/>
            <w:szCs w:val="24"/>
          </w:rPr>
          <w:t xml:space="preserve"> </w:t>
        </w:r>
      </w:ins>
    </w:p>
    <w:p w:rsidR="00BA2BD1" w:rsidRDefault="00E045BD" w:rsidP="00B72BA8">
      <w:pPr>
        <w:rPr>
          <w:rFonts w:ascii="Arial" w:hAnsi="Arial" w:cs="Arial"/>
          <w:color w:val="333333"/>
          <w:szCs w:val="24"/>
        </w:rPr>
      </w:pPr>
      <w:ins w:id="1016" w:author="Tracy Thompson" w:date="2016-09-21T07:26:00Z">
        <w:r w:rsidRPr="00E045BD">
          <w:rPr>
            <w:rFonts w:ascii="Arial" w:hAnsi="Arial" w:cs="Arial"/>
            <w:color w:val="333333"/>
            <w:szCs w:val="24"/>
          </w:rPr>
          <w:t xml:space="preserve">B02A </w:t>
        </w:r>
        <w:r w:rsidRPr="00E045BD">
          <w:rPr>
            <w:rFonts w:ascii="Arial" w:hAnsi="Arial" w:cs="Arial"/>
            <w:i/>
            <w:color w:val="333333"/>
            <w:szCs w:val="24"/>
          </w:rPr>
          <w:t>Cranial Procs W Cerebral Haemorrhage W Cat CC</w:t>
        </w:r>
        <w:r w:rsidRPr="00E045BD">
          <w:rPr>
            <w:rFonts w:ascii="Arial" w:hAnsi="Arial" w:cs="Arial"/>
            <w:color w:val="333333"/>
            <w:szCs w:val="24"/>
          </w:rPr>
          <w:t xml:space="preserve">, </w:t>
        </w:r>
      </w:ins>
      <w:ins w:id="1017" w:author="Michael Rains" w:date="2016-09-26T16:38:00Z">
        <w:r w:rsidR="00464DCA">
          <w:rPr>
            <w:rFonts w:ascii="Arial" w:hAnsi="Arial" w:cs="Arial"/>
            <w:color w:val="333333"/>
            <w:szCs w:val="24"/>
          </w:rPr>
          <w:t xml:space="preserve">or </w:t>
        </w:r>
      </w:ins>
    </w:p>
    <w:p w:rsidR="00BA2BD1" w:rsidRDefault="00E045BD" w:rsidP="00B72BA8">
      <w:pPr>
        <w:rPr>
          <w:rFonts w:ascii="Arial" w:hAnsi="Arial" w:cs="Arial"/>
          <w:i/>
          <w:color w:val="333333"/>
          <w:szCs w:val="24"/>
        </w:rPr>
      </w:pPr>
      <w:ins w:id="1018" w:author="Tracy Thompson" w:date="2016-09-21T07:26:00Z">
        <w:r w:rsidRPr="00E045BD">
          <w:rPr>
            <w:rFonts w:ascii="Arial" w:hAnsi="Arial" w:cs="Arial"/>
            <w:color w:val="333333"/>
            <w:szCs w:val="24"/>
          </w:rPr>
          <w:t xml:space="preserve">B02B </w:t>
        </w:r>
        <w:r w:rsidRPr="00E045BD">
          <w:rPr>
            <w:rFonts w:ascii="Arial" w:hAnsi="Arial" w:cs="Arial"/>
            <w:i/>
            <w:color w:val="333333"/>
            <w:szCs w:val="24"/>
          </w:rPr>
          <w:t>Cranial Procs W/O Cerebral Haem W Cat CC or (W Cerebral Haem W Sev CC)</w:t>
        </w:r>
        <w:r w:rsidRPr="00E045BD">
          <w:rPr>
            <w:rFonts w:ascii="Arial" w:hAnsi="Arial" w:cs="Arial"/>
            <w:color w:val="333333"/>
            <w:szCs w:val="24"/>
          </w:rPr>
          <w:t xml:space="preserve"> or B02C </w:t>
        </w:r>
        <w:r w:rsidRPr="00E045BD">
          <w:rPr>
            <w:rFonts w:ascii="Arial" w:hAnsi="Arial" w:cs="Arial"/>
            <w:i/>
            <w:color w:val="333333"/>
            <w:szCs w:val="24"/>
          </w:rPr>
          <w:t xml:space="preserve">Cranial Procs W/O Cerebral Haem W Sev CC or W/O Cat/Sev CC </w:t>
        </w:r>
      </w:ins>
    </w:p>
    <w:p w:rsidR="00E045BD" w:rsidRPr="00E045BD" w:rsidRDefault="00E045BD" w:rsidP="00B72BA8">
      <w:ins w:id="1019" w:author="Tracy Thompson" w:date="2016-09-21T07:26:00Z">
        <w:r w:rsidRPr="00E045BD">
          <w:rPr>
            <w:rFonts w:ascii="Arial" w:hAnsi="Arial" w:cs="Arial"/>
            <w:color w:val="333333"/>
            <w:szCs w:val="24"/>
          </w:rPr>
          <w:t>and one of the first 30 ACHI 8th Edition procedure codes must be</w:t>
        </w:r>
      </w:ins>
      <w:ins w:id="1020" w:author="Tracy Thompson" w:date="2016-09-21T07:30:00Z">
        <w:r>
          <w:rPr>
            <w:rFonts w:ascii="Arial" w:hAnsi="Arial" w:cs="Arial"/>
            <w:color w:val="333333"/>
            <w:szCs w:val="24"/>
          </w:rPr>
          <w:t xml:space="preserve"> </w:t>
        </w:r>
      </w:ins>
      <w:ins w:id="1021" w:author="Tracy Thompson" w:date="2016-09-21T07:34:00Z">
        <w:r w:rsidR="001B7830">
          <w:rPr>
            <w:rFonts w:ascii="Arial" w:hAnsi="Arial" w:cs="Arial"/>
            <w:color w:val="333333"/>
            <w:szCs w:val="24"/>
          </w:rPr>
          <w:t xml:space="preserve">9023500 [702] </w:t>
        </w:r>
        <w:r w:rsidR="001B7830" w:rsidRPr="001B7830">
          <w:rPr>
            <w:rFonts w:ascii="Arial" w:hAnsi="Arial" w:cs="Arial"/>
            <w:i/>
            <w:color w:val="333333"/>
            <w:szCs w:val="24"/>
          </w:rPr>
          <w:t>Embolectomy or thrombectomy of intracranial artery</w:t>
        </w:r>
        <w:r w:rsidR="001B7830">
          <w:rPr>
            <w:rFonts w:ascii="Arial" w:hAnsi="Arial" w:cs="Arial"/>
            <w:color w:val="333333"/>
            <w:szCs w:val="24"/>
          </w:rPr>
          <w:t xml:space="preserve"> or 9023501 [729] </w:t>
        </w:r>
        <w:r w:rsidR="001B7830" w:rsidRPr="001B7830">
          <w:rPr>
            <w:rFonts w:ascii="Arial" w:hAnsi="Arial" w:cs="Arial"/>
            <w:i/>
            <w:color w:val="333333"/>
            <w:szCs w:val="24"/>
          </w:rPr>
          <w:t>Thrombectomy of intracranial vein</w:t>
        </w:r>
        <w:r w:rsidR="001B7830">
          <w:rPr>
            <w:rFonts w:ascii="Arial" w:hAnsi="Arial" w:cs="Arial"/>
            <w:color w:val="333333"/>
            <w:szCs w:val="24"/>
          </w:rPr>
          <w:t>.</w:t>
        </w:r>
      </w:ins>
    </w:p>
    <w:p w:rsidR="00F92B29" w:rsidRPr="00F92B29" w:rsidRDefault="00F92B29" w:rsidP="00B72BA8"/>
    <w:p w:rsidR="00F92B29" w:rsidRPr="00391706" w:rsidRDefault="00F92B29" w:rsidP="00B72BA8">
      <w:pPr>
        <w:rPr>
          <w:rFonts w:ascii="Arial" w:hAnsi="Arial" w:cs="Arial"/>
          <w:color w:val="333333"/>
        </w:rPr>
      </w:pPr>
      <w:r w:rsidRPr="00391706">
        <w:rPr>
          <w:rFonts w:ascii="Arial" w:hAnsi="Arial" w:cs="Arial"/>
          <w:color w:val="333333"/>
        </w:rPr>
        <w:t>Co-payment values are:</w:t>
      </w:r>
    </w:p>
    <w:p w:rsidR="00F92B29" w:rsidRPr="00391706" w:rsidRDefault="00D3076C" w:rsidP="00CC31C2">
      <w:pPr>
        <w:pStyle w:val="ListParagraph"/>
        <w:numPr>
          <w:ilvl w:val="0"/>
          <w:numId w:val="17"/>
        </w:numPr>
        <w:rPr>
          <w:rFonts w:ascii="Arial" w:eastAsia="Times New Roman" w:hAnsi="Arial" w:cs="Arial"/>
          <w:i/>
          <w:color w:val="333333"/>
          <w:szCs w:val="24"/>
        </w:rPr>
      </w:pPr>
      <w:ins w:id="1022" w:author="Tracy Thompson" w:date="2016-09-21T07:22:00Z">
        <w:r>
          <w:rPr>
            <w:rFonts w:ascii="Arial" w:eastAsia="Times New Roman" w:hAnsi="Arial" w:cs="Arial"/>
            <w:color w:val="333333"/>
          </w:rPr>
          <w:t>4.5199</w:t>
        </w:r>
      </w:ins>
      <w:del w:id="1023" w:author="Tracy Thompson" w:date="2016-09-21T07:22:00Z">
        <w:r w:rsidR="00F92B29" w:rsidRPr="00391706" w:rsidDel="00D3076C">
          <w:rPr>
            <w:rFonts w:ascii="Arial" w:eastAsia="Times New Roman" w:hAnsi="Arial" w:cs="Arial"/>
            <w:color w:val="333333"/>
          </w:rPr>
          <w:delText>5.9718</w:delText>
        </w:r>
      </w:del>
      <w:r w:rsidR="00F92B29" w:rsidRPr="00391706">
        <w:rPr>
          <w:rFonts w:ascii="Arial" w:eastAsia="Times New Roman" w:hAnsi="Arial" w:cs="Arial"/>
          <w:color w:val="333333"/>
        </w:rPr>
        <w:t xml:space="preserve"> for B02A</w:t>
      </w:r>
      <w:r w:rsidR="00F92B29" w:rsidRPr="00391706">
        <w:rPr>
          <w:rFonts w:ascii="Arial" w:hAnsi="Arial" w:cs="Arial"/>
          <w:color w:val="333333"/>
        </w:rPr>
        <w:t xml:space="preserve"> </w:t>
      </w:r>
      <w:r w:rsidR="00F92B29" w:rsidRPr="00391706">
        <w:rPr>
          <w:rFonts w:ascii="Arial" w:eastAsia="Times New Roman" w:hAnsi="Arial" w:cs="Arial"/>
          <w:i/>
          <w:color w:val="333333"/>
          <w:szCs w:val="24"/>
        </w:rPr>
        <w:t>Cranial Proc</w:t>
      </w:r>
      <w:ins w:id="1024" w:author="Tracy Thompson" w:date="2016-09-22T12:10:00Z">
        <w:r w:rsidR="0053302D">
          <w:rPr>
            <w:rFonts w:ascii="Arial" w:eastAsia="Times New Roman" w:hAnsi="Arial" w:cs="Arial"/>
            <w:i/>
            <w:color w:val="333333"/>
            <w:szCs w:val="24"/>
          </w:rPr>
          <w:t>s</w:t>
        </w:r>
      </w:ins>
      <w:del w:id="1025" w:author="Tracy Thompson" w:date="2016-09-22T12:10:00Z">
        <w:r w:rsidR="00F92B29" w:rsidRPr="00391706" w:rsidDel="0053302D">
          <w:rPr>
            <w:rFonts w:ascii="Arial" w:eastAsia="Times New Roman" w:hAnsi="Arial" w:cs="Arial"/>
            <w:i/>
            <w:color w:val="333333"/>
            <w:szCs w:val="24"/>
          </w:rPr>
          <w:delText>e</w:delText>
        </w:r>
      </w:del>
      <w:del w:id="1026" w:author="Tracy Thompson" w:date="2016-04-28T11:35:00Z">
        <w:r w:rsidR="00F92B29" w:rsidRPr="00391706" w:rsidDel="008A33C5">
          <w:rPr>
            <w:rFonts w:ascii="Arial" w:eastAsia="Times New Roman" w:hAnsi="Arial" w:cs="Arial"/>
            <w:i/>
            <w:color w:val="333333"/>
            <w:szCs w:val="24"/>
          </w:rPr>
          <w:delText>dures</w:delText>
        </w:r>
      </w:del>
      <w:ins w:id="1027" w:author="Tracy Thompson" w:date="2016-04-28T11:35:00Z">
        <w:r w:rsidR="008A33C5">
          <w:rPr>
            <w:rFonts w:ascii="Arial" w:eastAsia="Times New Roman" w:hAnsi="Arial" w:cs="Arial"/>
            <w:i/>
            <w:color w:val="333333"/>
            <w:szCs w:val="24"/>
          </w:rPr>
          <w:t xml:space="preserve"> W Cerebral Haemorrhage</w:t>
        </w:r>
      </w:ins>
      <w:r w:rsidR="00F92B29" w:rsidRPr="00391706">
        <w:rPr>
          <w:rFonts w:ascii="Arial" w:eastAsia="Times New Roman" w:hAnsi="Arial" w:cs="Arial"/>
          <w:i/>
          <w:color w:val="333333"/>
          <w:szCs w:val="24"/>
        </w:rPr>
        <w:t xml:space="preserve"> </w:t>
      </w:r>
      <w:r w:rsidR="00F92B29" w:rsidRPr="00007FBA">
        <w:rPr>
          <w:rFonts w:ascii="Arial" w:eastAsia="Times New Roman" w:hAnsi="Arial" w:cs="Arial"/>
          <w:i/>
          <w:color w:val="333333"/>
          <w:szCs w:val="24"/>
        </w:rPr>
        <w:t xml:space="preserve">W </w:t>
      </w:r>
      <w:r w:rsidR="00F92B29" w:rsidRPr="00391706">
        <w:rPr>
          <w:rFonts w:ascii="Arial" w:eastAsia="Times New Roman" w:hAnsi="Arial" w:cs="Arial"/>
          <w:i/>
          <w:color w:val="333333"/>
          <w:szCs w:val="24"/>
        </w:rPr>
        <w:t>Cat</w:t>
      </w:r>
      <w:del w:id="1028" w:author="Tracy Thompson" w:date="2016-04-28T11:36:00Z">
        <w:r w:rsidR="00F92B29" w:rsidRPr="00391706" w:rsidDel="008A33C5">
          <w:rPr>
            <w:rFonts w:ascii="Arial" w:eastAsia="Times New Roman" w:hAnsi="Arial" w:cs="Arial"/>
            <w:i/>
            <w:color w:val="333333"/>
            <w:szCs w:val="24"/>
          </w:rPr>
          <w:delText>astrophic</w:delText>
        </w:r>
      </w:del>
      <w:r w:rsidR="00F92B29" w:rsidRPr="00391706">
        <w:rPr>
          <w:rFonts w:ascii="Arial" w:eastAsia="Times New Roman" w:hAnsi="Arial" w:cs="Arial"/>
          <w:i/>
          <w:color w:val="333333"/>
          <w:szCs w:val="24"/>
        </w:rPr>
        <w:t xml:space="preserve"> CC </w:t>
      </w:r>
    </w:p>
    <w:p w:rsidR="00F92B29" w:rsidRPr="00391706" w:rsidRDefault="00D3076C" w:rsidP="00CC31C2">
      <w:pPr>
        <w:pStyle w:val="ListParagraph"/>
        <w:numPr>
          <w:ilvl w:val="0"/>
          <w:numId w:val="17"/>
        </w:numPr>
        <w:rPr>
          <w:rFonts w:ascii="Arial" w:hAnsi="Arial" w:cs="Arial"/>
          <w:color w:val="333333"/>
        </w:rPr>
      </w:pPr>
      <w:ins w:id="1029" w:author="Tracy Thompson" w:date="2016-09-21T07:22:00Z">
        <w:r>
          <w:rPr>
            <w:rFonts w:ascii="Arial" w:eastAsia="Times New Roman" w:hAnsi="Arial" w:cs="Arial"/>
            <w:color w:val="333333"/>
          </w:rPr>
          <w:t>3.3551</w:t>
        </w:r>
      </w:ins>
      <w:del w:id="1030" w:author="Tracy Thompson" w:date="2016-09-21T07:22:00Z">
        <w:r w:rsidR="00F92B29" w:rsidRPr="00391706" w:rsidDel="00D3076C">
          <w:rPr>
            <w:rFonts w:ascii="Arial" w:eastAsia="Times New Roman" w:hAnsi="Arial" w:cs="Arial"/>
            <w:color w:val="333333"/>
          </w:rPr>
          <w:delText>3.8572</w:delText>
        </w:r>
      </w:del>
      <w:r w:rsidR="00F92B29" w:rsidRPr="00391706">
        <w:rPr>
          <w:rFonts w:ascii="Arial" w:eastAsia="Times New Roman" w:hAnsi="Arial" w:cs="Arial"/>
          <w:color w:val="333333"/>
        </w:rPr>
        <w:t xml:space="preserve"> for B02B</w:t>
      </w:r>
      <w:r w:rsidR="00F92B29" w:rsidRPr="00391706">
        <w:rPr>
          <w:rFonts w:ascii="Arial" w:hAnsi="Arial" w:cs="Arial"/>
          <w:color w:val="333333"/>
        </w:rPr>
        <w:t xml:space="preserve"> </w:t>
      </w:r>
      <w:r w:rsidR="00F92B29" w:rsidRPr="00391706">
        <w:rPr>
          <w:rFonts w:ascii="Arial" w:hAnsi="Arial" w:cs="Arial"/>
          <w:i/>
          <w:color w:val="333333"/>
        </w:rPr>
        <w:t>Cranial Proc</w:t>
      </w:r>
      <w:ins w:id="1031" w:author="Tracy Thompson" w:date="2016-04-28T11:36:00Z">
        <w:r w:rsidR="008A33C5">
          <w:rPr>
            <w:rFonts w:ascii="Arial" w:hAnsi="Arial" w:cs="Arial"/>
            <w:i/>
            <w:color w:val="333333"/>
          </w:rPr>
          <w:t>s</w:t>
        </w:r>
      </w:ins>
      <w:del w:id="1032" w:author="Tracy Thompson" w:date="2016-04-28T11:36:00Z">
        <w:r w:rsidR="00F92B29" w:rsidRPr="00391706" w:rsidDel="008A33C5">
          <w:rPr>
            <w:rFonts w:ascii="Arial" w:hAnsi="Arial" w:cs="Arial"/>
            <w:i/>
            <w:color w:val="333333"/>
          </w:rPr>
          <w:delText>edures</w:delText>
        </w:r>
      </w:del>
      <w:ins w:id="1033" w:author="Tracy Thompson" w:date="2016-04-28T11:36:00Z">
        <w:r w:rsidR="008A33C5">
          <w:rPr>
            <w:rFonts w:ascii="Arial" w:hAnsi="Arial" w:cs="Arial"/>
            <w:i/>
            <w:color w:val="333333"/>
          </w:rPr>
          <w:t xml:space="preserve"> W/O Cerebral Haem W Cat CC or (W Cerebral Haem</w:t>
        </w:r>
      </w:ins>
      <w:r w:rsidR="00F92B29" w:rsidRPr="00391706">
        <w:rPr>
          <w:rFonts w:ascii="Arial" w:hAnsi="Arial" w:cs="Arial"/>
          <w:i/>
          <w:color w:val="333333"/>
        </w:rPr>
        <w:t xml:space="preserve"> W Sev</w:t>
      </w:r>
      <w:del w:id="1034" w:author="Tracy Thompson" w:date="2016-04-28T11:36:00Z">
        <w:r w:rsidR="00F92B29" w:rsidRPr="00391706" w:rsidDel="008A33C5">
          <w:rPr>
            <w:rFonts w:ascii="Arial" w:hAnsi="Arial" w:cs="Arial"/>
            <w:i/>
            <w:color w:val="333333"/>
          </w:rPr>
          <w:delText>ere</w:delText>
        </w:r>
      </w:del>
      <w:r w:rsidR="00F92B29" w:rsidRPr="00391706">
        <w:rPr>
          <w:rFonts w:ascii="Arial" w:hAnsi="Arial" w:cs="Arial"/>
          <w:i/>
          <w:color w:val="333333"/>
        </w:rPr>
        <w:t xml:space="preserve"> CC</w:t>
      </w:r>
      <w:ins w:id="1035" w:author="Tracy Thompson" w:date="2016-04-28T11:37:00Z">
        <w:r w:rsidR="008A33C5">
          <w:rPr>
            <w:rFonts w:ascii="Arial" w:hAnsi="Arial" w:cs="Arial"/>
            <w:color w:val="333333"/>
          </w:rPr>
          <w:t>)</w:t>
        </w:r>
      </w:ins>
      <w:del w:id="1036" w:author="Tracy Thompson" w:date="2016-04-28T11:37:00Z">
        <w:r w:rsidR="00F92B29" w:rsidRPr="00391706" w:rsidDel="008A33C5">
          <w:rPr>
            <w:rFonts w:ascii="Arial" w:hAnsi="Arial" w:cs="Arial"/>
            <w:color w:val="333333"/>
          </w:rPr>
          <w:delText xml:space="preserve"> </w:delText>
        </w:r>
      </w:del>
      <w:r w:rsidR="00F92B29" w:rsidRPr="00391706">
        <w:rPr>
          <w:rFonts w:ascii="Arial" w:hAnsi="Arial" w:cs="Arial"/>
          <w:color w:val="333333"/>
        </w:rPr>
        <w:t xml:space="preserve"> </w:t>
      </w:r>
    </w:p>
    <w:p w:rsidR="00C328E1" w:rsidRPr="00391706" w:rsidRDefault="00D3076C" w:rsidP="00C328E1">
      <w:pPr>
        <w:pStyle w:val="ListParagraph"/>
        <w:numPr>
          <w:ilvl w:val="0"/>
          <w:numId w:val="17"/>
        </w:numPr>
        <w:rPr>
          <w:rFonts w:ascii="Arial" w:hAnsi="Arial" w:cs="Arial"/>
        </w:rPr>
      </w:pPr>
      <w:ins w:id="1037" w:author="Tracy Thompson" w:date="2016-09-21T07:22:00Z">
        <w:r>
          <w:rPr>
            <w:rFonts w:ascii="Arial" w:eastAsia="Times New Roman" w:hAnsi="Arial" w:cs="Arial"/>
            <w:color w:val="333333"/>
          </w:rPr>
          <w:t>3.9556</w:t>
        </w:r>
      </w:ins>
      <w:del w:id="1038" w:author="Tracy Thompson" w:date="2016-09-21T07:22:00Z">
        <w:r w:rsidR="00F92B29" w:rsidRPr="00391706" w:rsidDel="00D3076C">
          <w:rPr>
            <w:rFonts w:ascii="Arial" w:eastAsia="Times New Roman" w:hAnsi="Arial" w:cs="Arial"/>
            <w:color w:val="333333"/>
          </w:rPr>
          <w:delText>4.1666</w:delText>
        </w:r>
      </w:del>
      <w:r w:rsidR="00F92B29" w:rsidRPr="00391706">
        <w:rPr>
          <w:rFonts w:ascii="Arial" w:eastAsia="Times New Roman" w:hAnsi="Arial" w:cs="Arial"/>
          <w:color w:val="333333"/>
        </w:rPr>
        <w:t xml:space="preserve"> for B02C</w:t>
      </w:r>
      <w:r w:rsidR="00F92B29" w:rsidRPr="00391706">
        <w:rPr>
          <w:rFonts w:ascii="Arial" w:hAnsi="Arial" w:cs="Arial"/>
          <w:color w:val="333333"/>
        </w:rPr>
        <w:t xml:space="preserve"> </w:t>
      </w:r>
      <w:r w:rsidR="00F92B29" w:rsidRPr="00391706">
        <w:rPr>
          <w:rFonts w:ascii="Arial" w:hAnsi="Arial" w:cs="Arial"/>
          <w:i/>
          <w:color w:val="333333"/>
        </w:rPr>
        <w:t>Cranial Proc</w:t>
      </w:r>
      <w:ins w:id="1039" w:author="Tracy Thompson" w:date="2016-04-28T11:37:00Z">
        <w:r w:rsidR="008A33C5">
          <w:rPr>
            <w:rFonts w:ascii="Arial" w:hAnsi="Arial" w:cs="Arial"/>
            <w:i/>
            <w:color w:val="333333"/>
          </w:rPr>
          <w:t>s</w:t>
        </w:r>
      </w:ins>
      <w:del w:id="1040" w:author="Tracy Thompson" w:date="2016-04-28T11:37:00Z">
        <w:r w:rsidR="00F92B29" w:rsidRPr="00391706" w:rsidDel="008A33C5">
          <w:rPr>
            <w:rFonts w:ascii="Arial" w:hAnsi="Arial" w:cs="Arial"/>
            <w:i/>
            <w:color w:val="333333"/>
          </w:rPr>
          <w:delText>edures</w:delText>
        </w:r>
      </w:del>
      <w:ins w:id="1041" w:author="Tracy Thompson" w:date="2016-04-28T11:37:00Z">
        <w:r w:rsidR="008A33C5">
          <w:rPr>
            <w:rFonts w:ascii="Arial" w:hAnsi="Arial" w:cs="Arial"/>
            <w:i/>
            <w:color w:val="333333"/>
          </w:rPr>
          <w:t xml:space="preserve"> W/O Cerebral Haem W Sev CC</w:t>
        </w:r>
      </w:ins>
      <w:r w:rsidR="00F92B29" w:rsidRPr="00391706">
        <w:rPr>
          <w:rFonts w:ascii="Arial" w:hAnsi="Arial" w:cs="Arial"/>
          <w:i/>
          <w:color w:val="333333"/>
        </w:rPr>
        <w:t xml:space="preserve"> W/O Cat</w:t>
      </w:r>
      <w:del w:id="1042" w:author="Tracy Thompson" w:date="2016-04-28T11:37:00Z">
        <w:r w:rsidR="00F92B29" w:rsidRPr="00391706" w:rsidDel="008A33C5">
          <w:rPr>
            <w:rFonts w:ascii="Arial" w:hAnsi="Arial" w:cs="Arial"/>
            <w:i/>
            <w:color w:val="333333"/>
          </w:rPr>
          <w:delText xml:space="preserve">astrophic or </w:delText>
        </w:r>
      </w:del>
      <w:ins w:id="1043" w:author="Tracy Thompson" w:date="2016-04-28T11:37:00Z">
        <w:r w:rsidR="008A33C5">
          <w:rPr>
            <w:rFonts w:ascii="Arial" w:hAnsi="Arial" w:cs="Arial"/>
            <w:i/>
            <w:color w:val="333333"/>
          </w:rPr>
          <w:t>/</w:t>
        </w:r>
      </w:ins>
      <w:r w:rsidR="00F92B29" w:rsidRPr="00391706">
        <w:rPr>
          <w:rFonts w:ascii="Arial" w:hAnsi="Arial" w:cs="Arial"/>
          <w:i/>
          <w:color w:val="333333"/>
        </w:rPr>
        <w:t>Sev</w:t>
      </w:r>
      <w:del w:id="1044" w:author="Tracy Thompson" w:date="2016-04-28T11:37:00Z">
        <w:r w:rsidR="00F92B29" w:rsidRPr="00391706" w:rsidDel="008A33C5">
          <w:rPr>
            <w:rFonts w:ascii="Arial" w:hAnsi="Arial" w:cs="Arial"/>
            <w:i/>
            <w:color w:val="333333"/>
          </w:rPr>
          <w:delText>ere</w:delText>
        </w:r>
      </w:del>
      <w:r w:rsidR="00F92B29" w:rsidRPr="00391706">
        <w:rPr>
          <w:rFonts w:ascii="Arial" w:hAnsi="Arial" w:cs="Arial"/>
          <w:i/>
          <w:color w:val="333333"/>
        </w:rPr>
        <w:t xml:space="preserve"> CC</w:t>
      </w:r>
    </w:p>
    <w:p w:rsidR="00C328E1" w:rsidRPr="00391706" w:rsidRDefault="00C328E1" w:rsidP="00C328E1">
      <w:pPr>
        <w:pStyle w:val="ListParagraph"/>
        <w:rPr>
          <w:rFonts w:ascii="Arial" w:hAnsi="Arial" w:cs="Arial"/>
        </w:rPr>
      </w:pPr>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outlineLvl w:val="0"/>
        <w:rPr>
          <w:rFonts w:ascii="Arial" w:hAnsi="Arial" w:cs="Arial"/>
          <w:b/>
          <w:sz w:val="20"/>
        </w:rPr>
      </w:pPr>
      <w:r w:rsidRPr="00BA2072">
        <w:rPr>
          <w:rFonts w:ascii="Arial" w:hAnsi="Arial" w:cs="Arial"/>
          <w:b/>
          <w:sz w:val="20"/>
        </w:rPr>
        <w:t>Box 1</w:t>
      </w:r>
      <w:r>
        <w:rPr>
          <w:rFonts w:ascii="Arial" w:hAnsi="Arial" w:cs="Arial"/>
          <w:b/>
          <w:sz w:val="20"/>
        </w:rPr>
        <w:t>e</w:t>
      </w:r>
      <w:r w:rsidRPr="00BA2072">
        <w:rPr>
          <w:rFonts w:ascii="Arial" w:hAnsi="Arial" w:cs="Arial"/>
          <w:b/>
          <w:sz w:val="20"/>
        </w:rPr>
        <w:t>:</w:t>
      </w:r>
      <w:r w:rsidRPr="00BA2072">
        <w:rPr>
          <w:rFonts w:ascii="Arial" w:hAnsi="Arial" w:cs="Arial"/>
          <w:b/>
          <w:sz w:val="20"/>
        </w:rPr>
        <w:tab/>
        <w:t xml:space="preserve"> Calculating </w:t>
      </w:r>
      <w:r>
        <w:rPr>
          <w:rFonts w:ascii="Arial" w:hAnsi="Arial" w:cs="Arial"/>
          <w:b/>
          <w:sz w:val="20"/>
        </w:rPr>
        <w:t xml:space="preserve">Cerebral Aneurysm </w:t>
      </w:r>
      <w:ins w:id="1045" w:author="Tracy Thompson" w:date="2016-09-21T07:46:00Z">
        <w:r w:rsidR="0067668D">
          <w:rPr>
            <w:rFonts w:ascii="Arial" w:hAnsi="Arial" w:cs="Arial"/>
            <w:b/>
            <w:sz w:val="20"/>
          </w:rPr>
          <w:t xml:space="preserve">and Clot Retrieval </w:t>
        </w:r>
      </w:ins>
      <w:r>
        <w:rPr>
          <w:rFonts w:ascii="Arial" w:hAnsi="Arial" w:cs="Arial"/>
          <w:b/>
          <w:sz w:val="20"/>
        </w:rPr>
        <w:t>Co-payment</w:t>
      </w:r>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outlineLvl w:val="0"/>
        <w:rPr>
          <w:rFonts w:ascii="Arial" w:hAnsi="Arial" w:cs="Arial"/>
          <w:b/>
          <w:sz w:val="20"/>
        </w:rPr>
      </w:pPr>
    </w:p>
    <w:p w:rsidR="00B72BA8" w:rsidRPr="00007FBA"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1D6D23">
        <w:rPr>
          <w:rFonts w:ascii="Arial" w:hAnsi="Arial" w:cs="Arial"/>
          <w:b/>
          <w:sz w:val="20"/>
        </w:rPr>
        <w:t xml:space="preserve">DRG </w:t>
      </w:r>
      <w:r w:rsidR="00B42B86">
        <w:rPr>
          <w:rFonts w:ascii="Arial" w:hAnsi="Arial" w:cs="Arial"/>
          <w:b/>
          <w:sz w:val="20"/>
        </w:rPr>
        <w:t xml:space="preserve">B02A </w:t>
      </w:r>
      <w:r w:rsidRPr="00007FBA">
        <w:rPr>
          <w:rFonts w:ascii="Arial" w:hAnsi="Arial" w:cs="Arial"/>
          <w:color w:val="333333"/>
          <w:sz w:val="20"/>
        </w:rPr>
        <w:t xml:space="preserve">and one of the procedures recorded </w:t>
      </w:r>
      <w:r w:rsidR="00311871">
        <w:rPr>
          <w:rFonts w:ascii="Arial" w:hAnsi="Arial" w:cs="Arial"/>
          <w:color w:val="333333"/>
          <w:sz w:val="20"/>
        </w:rPr>
        <w:t>'3980000'</w:t>
      </w:r>
      <w:ins w:id="1046" w:author="Tracy Thompson" w:date="2016-09-21T07:44:00Z">
        <w:r w:rsidR="0067668D" w:rsidRPr="00007FBA">
          <w:rPr>
            <w:rFonts w:ascii="Arial" w:hAnsi="Arial" w:cs="Arial"/>
            <w:color w:val="333333"/>
            <w:sz w:val="20"/>
          </w:rPr>
          <w:t>,</w:t>
        </w:r>
      </w:ins>
      <w:del w:id="1047" w:author="Tracy Thompson" w:date="2016-09-21T07:44:00Z">
        <w:r w:rsidR="00B42B86" w:rsidRPr="00007FBA" w:rsidDel="0067668D">
          <w:rPr>
            <w:rFonts w:ascii="Arial" w:hAnsi="Arial" w:cs="Arial"/>
            <w:color w:val="333333"/>
            <w:sz w:val="20"/>
          </w:rPr>
          <w:delText>or</w:delText>
        </w:r>
      </w:del>
      <w:del w:id="1048" w:author="Tracy Thompson" w:date="2016-04-28T11:38:00Z">
        <w:r w:rsidR="00B42B86" w:rsidRPr="00007FBA" w:rsidDel="008A33C5">
          <w:rPr>
            <w:rFonts w:ascii="Arial" w:hAnsi="Arial" w:cs="Arial"/>
            <w:color w:val="333333"/>
            <w:sz w:val="20"/>
          </w:rPr>
          <w:delText>9003300</w:delText>
        </w:r>
      </w:del>
      <w:ins w:id="1049" w:author="Tracy Thompson" w:date="2016-11-21T08:53:00Z">
        <w:r w:rsidR="00311871">
          <w:rPr>
            <w:rFonts w:ascii="Arial" w:hAnsi="Arial" w:cs="Arial"/>
            <w:color w:val="333333"/>
            <w:sz w:val="20"/>
          </w:rPr>
          <w:t>'</w:t>
        </w:r>
      </w:ins>
      <w:ins w:id="1050" w:author="Tracy Thompson" w:date="2016-04-28T11:38:00Z">
        <w:r w:rsidR="008A33C5" w:rsidRPr="00007FBA">
          <w:rPr>
            <w:rFonts w:ascii="Arial" w:hAnsi="Arial" w:cs="Arial"/>
            <w:color w:val="333333"/>
            <w:sz w:val="20"/>
          </w:rPr>
          <w:t>3541200</w:t>
        </w:r>
      </w:ins>
      <w:ins w:id="1051" w:author="Tracy Thompson" w:date="2016-11-21T08:53:00Z">
        <w:r w:rsidR="00311871">
          <w:rPr>
            <w:rFonts w:ascii="Arial" w:hAnsi="Arial" w:cs="Arial"/>
            <w:color w:val="333333"/>
            <w:sz w:val="20"/>
          </w:rPr>
          <w:t>'</w:t>
        </w:r>
      </w:ins>
      <w:ins w:id="1052" w:author="Tracy Thompson" w:date="2016-09-21T07:44:00Z">
        <w:r w:rsidR="0067668D" w:rsidRPr="00007FBA">
          <w:rPr>
            <w:rFonts w:ascii="Arial" w:hAnsi="Arial" w:cs="Arial"/>
            <w:color w:val="333333"/>
            <w:sz w:val="20"/>
          </w:rPr>
          <w:t>,</w:t>
        </w:r>
      </w:ins>
      <w:ins w:id="1053" w:author="Tracy Thompson" w:date="2016-11-21T08:53:00Z">
        <w:r w:rsidR="00311871">
          <w:rPr>
            <w:rFonts w:ascii="Arial" w:hAnsi="Arial" w:cs="Arial"/>
            <w:color w:val="333333"/>
            <w:sz w:val="20"/>
          </w:rPr>
          <w:t>'</w:t>
        </w:r>
      </w:ins>
      <w:ins w:id="1054" w:author="Tracy Thompson" w:date="2016-09-21T07:44:00Z">
        <w:r w:rsidR="0067668D" w:rsidRPr="00007FBA">
          <w:rPr>
            <w:rFonts w:ascii="Arial" w:hAnsi="Arial" w:cs="Arial"/>
            <w:color w:val="333333"/>
            <w:sz w:val="20"/>
          </w:rPr>
          <w:t>9023500</w:t>
        </w:r>
      </w:ins>
      <w:ins w:id="1055" w:author="Tracy Thompson" w:date="2016-11-21T08:53:00Z">
        <w:r w:rsidR="00311871">
          <w:rPr>
            <w:rFonts w:ascii="Arial" w:hAnsi="Arial" w:cs="Arial"/>
            <w:color w:val="333333"/>
            <w:sz w:val="20"/>
          </w:rPr>
          <w:t>',</w:t>
        </w:r>
      </w:ins>
      <w:ins w:id="1056" w:author="Tracy Thompson" w:date="2016-11-21T08:54:00Z">
        <w:r w:rsidR="00311871">
          <w:rPr>
            <w:rFonts w:ascii="Arial" w:hAnsi="Arial" w:cs="Arial"/>
            <w:color w:val="333333"/>
            <w:sz w:val="20"/>
          </w:rPr>
          <w:t>'</w:t>
        </w:r>
      </w:ins>
      <w:ins w:id="1057" w:author="Tracy Thompson" w:date="2016-09-21T07:45:00Z">
        <w:r w:rsidR="0067668D" w:rsidRPr="00007FBA">
          <w:rPr>
            <w:rFonts w:ascii="Arial" w:hAnsi="Arial" w:cs="Arial"/>
            <w:color w:val="333333"/>
            <w:sz w:val="20"/>
          </w:rPr>
          <w:t>9023501</w:t>
        </w:r>
      </w:ins>
      <w:ins w:id="1058" w:author="Tracy Thompson" w:date="2016-11-21T08:54:00Z">
        <w:r w:rsidR="00311871">
          <w:rPr>
            <w:rFonts w:ascii="Arial" w:hAnsi="Arial" w:cs="Arial"/>
            <w:color w:val="333333"/>
            <w:sz w:val="20"/>
          </w:rPr>
          <w:t>'</w:t>
        </w:r>
      </w:ins>
      <w:r w:rsidRPr="00007FBA">
        <w:rPr>
          <w:rFonts w:ascii="Arial" w:hAnsi="Arial" w:cs="Arial"/>
          <w:color w:val="333333"/>
          <w:sz w:val="20"/>
        </w:rPr>
        <w:t xml:space="preserve"> is</w:t>
      </w:r>
      <w:r w:rsidR="0067668D" w:rsidRPr="00007FBA">
        <w:rPr>
          <w:rFonts w:ascii="Arial" w:hAnsi="Arial" w:cs="Arial"/>
          <w:color w:val="333333"/>
          <w:sz w:val="20"/>
        </w:rPr>
        <w:t xml:space="preserve"> i</w:t>
      </w:r>
      <w:r w:rsidR="00C57D24" w:rsidRPr="00007FBA">
        <w:rPr>
          <w:rFonts w:ascii="Arial" w:hAnsi="Arial" w:cs="Arial"/>
          <w:color w:val="333333"/>
          <w:sz w:val="20"/>
        </w:rPr>
        <w:t xml:space="preserve">n </w:t>
      </w:r>
      <w:r w:rsidRPr="00007FBA">
        <w:rPr>
          <w:rFonts w:ascii="Arial" w:hAnsi="Arial" w:cs="Arial"/>
          <w:color w:val="333333"/>
          <w:sz w:val="20"/>
        </w:rPr>
        <w:t>the first 30 procedure codes for the event</w:t>
      </w:r>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16"/>
          <w:szCs w:val="16"/>
        </w:rPr>
      </w:pPr>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then </w:t>
      </w:r>
      <w:r w:rsidR="0090114A">
        <w:rPr>
          <w:rFonts w:ascii="Arial" w:hAnsi="Arial" w:cs="Arial"/>
          <w:color w:val="333333"/>
          <w:sz w:val="20"/>
        </w:rPr>
        <w:t>C</w:t>
      </w:r>
      <w:r w:rsidR="00B42B86">
        <w:rPr>
          <w:rFonts w:ascii="Arial" w:hAnsi="Arial" w:cs="Arial"/>
          <w:color w:val="333333"/>
          <w:sz w:val="20"/>
        </w:rPr>
        <w:t>A</w:t>
      </w:r>
      <w:ins w:id="1059" w:author="Tracy Thompson" w:date="2016-10-04T07:46:00Z">
        <w:r w:rsidR="00093B9F">
          <w:rPr>
            <w:rFonts w:ascii="Arial" w:hAnsi="Arial" w:cs="Arial"/>
            <w:color w:val="333333"/>
            <w:sz w:val="20"/>
          </w:rPr>
          <w:t>A</w:t>
        </w:r>
      </w:ins>
      <w:r w:rsidRPr="00BA2072">
        <w:rPr>
          <w:rFonts w:ascii="Arial" w:hAnsi="Arial" w:cs="Arial"/>
          <w:color w:val="333333"/>
          <w:sz w:val="20"/>
        </w:rPr>
        <w:t xml:space="preserve">_pay = </w:t>
      </w:r>
      <w:ins w:id="1060" w:author="Tracy Thompson" w:date="2016-09-21T07:47:00Z">
        <w:r w:rsidR="0067668D">
          <w:rPr>
            <w:rFonts w:ascii="Arial" w:hAnsi="Arial" w:cs="Arial"/>
            <w:color w:val="333333"/>
            <w:sz w:val="20"/>
          </w:rPr>
          <w:t>4.5199</w:t>
        </w:r>
      </w:ins>
      <w:del w:id="1061" w:author="Tracy Thompson" w:date="2016-09-21T07:47:00Z">
        <w:r w:rsidR="00B42B86" w:rsidDel="0067668D">
          <w:rPr>
            <w:rFonts w:ascii="Arial" w:hAnsi="Arial" w:cs="Arial"/>
            <w:color w:val="333333"/>
            <w:sz w:val="20"/>
          </w:rPr>
          <w:delText>5.9718</w:delText>
        </w:r>
      </w:del>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else </w:t>
      </w:r>
      <w:r w:rsidR="0090114A">
        <w:rPr>
          <w:rFonts w:ascii="Arial" w:hAnsi="Arial" w:cs="Arial"/>
          <w:color w:val="333333"/>
          <w:sz w:val="20"/>
        </w:rPr>
        <w:t>CA</w:t>
      </w:r>
      <w:ins w:id="1062" w:author="Tracy Thompson" w:date="2016-10-04T07:47:00Z">
        <w:r w:rsidR="00093B9F">
          <w:rPr>
            <w:rFonts w:ascii="Arial" w:hAnsi="Arial" w:cs="Arial"/>
            <w:color w:val="333333"/>
            <w:sz w:val="20"/>
          </w:rPr>
          <w:t>A</w:t>
        </w:r>
      </w:ins>
      <w:r w:rsidR="00093B9F">
        <w:rPr>
          <w:rFonts w:ascii="Arial" w:hAnsi="Arial" w:cs="Arial"/>
          <w:color w:val="333333"/>
          <w:sz w:val="20"/>
        </w:rPr>
        <w:t>_</w:t>
      </w:r>
      <w:r w:rsidRPr="00BA2072">
        <w:rPr>
          <w:rFonts w:ascii="Arial" w:hAnsi="Arial" w:cs="Arial"/>
          <w:color w:val="333333"/>
          <w:sz w:val="20"/>
        </w:rPr>
        <w:t>pay = 0;</w:t>
      </w:r>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b/>
          <w:color w:val="333333"/>
          <w:sz w:val="20"/>
        </w:rPr>
      </w:pPr>
    </w:p>
    <w:p w:rsidR="00B72BA8" w:rsidRPr="00007FBA"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Pr>
          <w:rFonts w:ascii="Arial" w:hAnsi="Arial" w:cs="Arial"/>
          <w:b/>
          <w:sz w:val="20"/>
        </w:rPr>
        <w:t xml:space="preserve">When event </w:t>
      </w:r>
      <w:r w:rsidR="009F12E5">
        <w:rPr>
          <w:rFonts w:ascii="Arial" w:hAnsi="Arial" w:cs="Arial"/>
          <w:b/>
          <w:sz w:val="20"/>
        </w:rPr>
        <w:t xml:space="preserve">record </w:t>
      </w:r>
      <w:r>
        <w:rPr>
          <w:rFonts w:ascii="Arial" w:hAnsi="Arial" w:cs="Arial"/>
          <w:b/>
          <w:sz w:val="20"/>
        </w:rPr>
        <w:t xml:space="preserve">falls into </w:t>
      </w:r>
      <w:r w:rsidR="001D6D23">
        <w:rPr>
          <w:rFonts w:ascii="Arial" w:hAnsi="Arial" w:cs="Arial"/>
          <w:b/>
          <w:sz w:val="20"/>
        </w:rPr>
        <w:t xml:space="preserve">DRG </w:t>
      </w:r>
      <w:r w:rsidR="00B42B86">
        <w:rPr>
          <w:rFonts w:ascii="Arial" w:hAnsi="Arial" w:cs="Arial"/>
          <w:b/>
          <w:sz w:val="20"/>
        </w:rPr>
        <w:t xml:space="preserve">B02B </w:t>
      </w:r>
      <w:r w:rsidRPr="00007FBA">
        <w:rPr>
          <w:rFonts w:ascii="Arial" w:hAnsi="Arial" w:cs="Arial"/>
          <w:color w:val="333333"/>
          <w:sz w:val="20"/>
        </w:rPr>
        <w:t xml:space="preserve">and one of the procedures recorded </w:t>
      </w:r>
      <w:r w:rsidR="00311871">
        <w:rPr>
          <w:rFonts w:ascii="Arial" w:hAnsi="Arial" w:cs="Arial"/>
          <w:color w:val="333333"/>
          <w:sz w:val="20"/>
        </w:rPr>
        <w:t>'3980000'</w:t>
      </w:r>
      <w:ins w:id="1063" w:author="Tracy Thompson" w:date="2016-09-21T07:47:00Z">
        <w:r w:rsidR="0067668D" w:rsidRPr="00007FBA">
          <w:rPr>
            <w:rFonts w:ascii="Arial" w:hAnsi="Arial" w:cs="Arial"/>
            <w:color w:val="333333"/>
            <w:sz w:val="20"/>
          </w:rPr>
          <w:t>,</w:t>
        </w:r>
      </w:ins>
      <w:del w:id="1064" w:author="Tracy Thompson" w:date="2016-09-21T07:47:00Z">
        <w:r w:rsidR="00B42B86" w:rsidRPr="00007FBA" w:rsidDel="0067668D">
          <w:rPr>
            <w:rFonts w:ascii="Arial" w:hAnsi="Arial" w:cs="Arial"/>
            <w:color w:val="333333"/>
            <w:sz w:val="20"/>
          </w:rPr>
          <w:delText>or</w:delText>
        </w:r>
      </w:del>
      <w:del w:id="1065" w:author="Tracy Thompson" w:date="2016-04-28T11:38:00Z">
        <w:r w:rsidR="00B42B86" w:rsidRPr="00007FBA" w:rsidDel="008A33C5">
          <w:rPr>
            <w:rFonts w:ascii="Arial" w:hAnsi="Arial" w:cs="Arial"/>
            <w:color w:val="333333"/>
            <w:sz w:val="20"/>
          </w:rPr>
          <w:delText>9003300</w:delText>
        </w:r>
      </w:del>
      <w:ins w:id="1066" w:author="Tracy Thompson" w:date="2016-11-21T08:54:00Z">
        <w:r w:rsidR="00311871">
          <w:rPr>
            <w:rFonts w:ascii="Arial" w:hAnsi="Arial" w:cs="Arial"/>
            <w:color w:val="333333"/>
            <w:sz w:val="20"/>
          </w:rPr>
          <w:t>'</w:t>
        </w:r>
      </w:ins>
      <w:ins w:id="1067" w:author="Tracy Thompson" w:date="2016-04-28T11:38:00Z">
        <w:r w:rsidR="008A33C5" w:rsidRPr="00007FBA">
          <w:rPr>
            <w:rFonts w:ascii="Arial" w:hAnsi="Arial" w:cs="Arial"/>
            <w:color w:val="333333"/>
            <w:sz w:val="20"/>
          </w:rPr>
          <w:t>3541200</w:t>
        </w:r>
      </w:ins>
      <w:ins w:id="1068" w:author="Tracy Thompson" w:date="2016-11-21T08:54:00Z">
        <w:r w:rsidR="00311871">
          <w:rPr>
            <w:rFonts w:ascii="Arial" w:hAnsi="Arial" w:cs="Arial"/>
            <w:color w:val="333333"/>
            <w:sz w:val="20"/>
          </w:rPr>
          <w:t>'</w:t>
        </w:r>
      </w:ins>
      <w:ins w:id="1069" w:author="Tracy Thompson" w:date="2016-09-21T07:47:00Z">
        <w:r w:rsidR="0067668D" w:rsidRPr="00007FBA">
          <w:rPr>
            <w:rFonts w:ascii="Arial" w:hAnsi="Arial" w:cs="Arial"/>
            <w:color w:val="333333"/>
            <w:sz w:val="20"/>
          </w:rPr>
          <w:t>,</w:t>
        </w:r>
      </w:ins>
      <w:ins w:id="1070" w:author="Tracy Thompson" w:date="2016-11-21T08:55:00Z">
        <w:r w:rsidR="00311871">
          <w:rPr>
            <w:rFonts w:ascii="Arial" w:hAnsi="Arial" w:cs="Arial"/>
            <w:color w:val="333333"/>
            <w:sz w:val="20"/>
          </w:rPr>
          <w:t>'</w:t>
        </w:r>
      </w:ins>
      <w:ins w:id="1071" w:author="Tracy Thompson" w:date="2016-09-21T07:47:00Z">
        <w:r w:rsidR="0067668D" w:rsidRPr="00007FBA">
          <w:rPr>
            <w:rFonts w:ascii="Arial" w:hAnsi="Arial" w:cs="Arial"/>
            <w:color w:val="333333"/>
            <w:sz w:val="20"/>
          </w:rPr>
          <w:t>9023500</w:t>
        </w:r>
      </w:ins>
      <w:ins w:id="1072" w:author="Tracy Thompson" w:date="2016-11-21T08:55:00Z">
        <w:r w:rsidR="00311871">
          <w:rPr>
            <w:rFonts w:ascii="Arial" w:hAnsi="Arial" w:cs="Arial"/>
            <w:color w:val="333333"/>
            <w:sz w:val="20"/>
          </w:rPr>
          <w:t>','</w:t>
        </w:r>
      </w:ins>
      <w:ins w:id="1073" w:author="Tracy Thompson" w:date="2016-09-21T07:47:00Z">
        <w:r w:rsidR="0067668D" w:rsidRPr="00007FBA">
          <w:rPr>
            <w:rFonts w:ascii="Arial" w:hAnsi="Arial" w:cs="Arial"/>
            <w:color w:val="333333"/>
            <w:sz w:val="20"/>
          </w:rPr>
          <w:t>9023501</w:t>
        </w:r>
      </w:ins>
      <w:ins w:id="1074" w:author="Tracy Thompson" w:date="2016-11-21T08:55:00Z">
        <w:r w:rsidR="00311871">
          <w:rPr>
            <w:rFonts w:ascii="Arial" w:hAnsi="Arial" w:cs="Arial"/>
            <w:color w:val="333333"/>
            <w:sz w:val="20"/>
          </w:rPr>
          <w:t>'</w:t>
        </w:r>
      </w:ins>
      <w:r w:rsidR="00B42B86" w:rsidRPr="00007FBA">
        <w:rPr>
          <w:rFonts w:ascii="Arial" w:hAnsi="Arial" w:cs="Arial"/>
          <w:color w:val="333333"/>
          <w:sz w:val="20"/>
        </w:rPr>
        <w:t xml:space="preserve"> </w:t>
      </w:r>
      <w:r w:rsidRPr="00007FBA">
        <w:rPr>
          <w:rFonts w:ascii="Arial" w:hAnsi="Arial" w:cs="Arial"/>
          <w:color w:val="333333"/>
          <w:sz w:val="20"/>
        </w:rPr>
        <w:t>is in the first 30 procedure codes for the event</w:t>
      </w:r>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16"/>
          <w:szCs w:val="16"/>
        </w:rPr>
      </w:pPr>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then </w:t>
      </w:r>
      <w:r w:rsidR="0090114A">
        <w:rPr>
          <w:rFonts w:ascii="Arial" w:hAnsi="Arial" w:cs="Arial"/>
          <w:color w:val="333333"/>
          <w:sz w:val="20"/>
        </w:rPr>
        <w:t>CA</w:t>
      </w:r>
      <w:ins w:id="1075" w:author="Tracy Thompson" w:date="2016-10-04T07:47:00Z">
        <w:r w:rsidR="00093B9F">
          <w:rPr>
            <w:rFonts w:ascii="Arial" w:hAnsi="Arial" w:cs="Arial"/>
            <w:color w:val="333333"/>
            <w:sz w:val="20"/>
          </w:rPr>
          <w:t>B</w:t>
        </w:r>
      </w:ins>
      <w:r w:rsidRPr="00BA2072">
        <w:rPr>
          <w:rFonts w:ascii="Arial" w:hAnsi="Arial" w:cs="Arial"/>
          <w:color w:val="333333"/>
          <w:sz w:val="20"/>
        </w:rPr>
        <w:t xml:space="preserve">_pay = </w:t>
      </w:r>
      <w:ins w:id="1076" w:author="Tracy Thompson" w:date="2016-09-21T07:48:00Z">
        <w:r w:rsidR="0067668D">
          <w:rPr>
            <w:rFonts w:ascii="Arial" w:hAnsi="Arial" w:cs="Arial"/>
            <w:color w:val="333333"/>
            <w:sz w:val="20"/>
          </w:rPr>
          <w:t>3.3551</w:t>
        </w:r>
      </w:ins>
      <w:del w:id="1077" w:author="Tracy Thompson" w:date="2016-09-21T07:48:00Z">
        <w:r w:rsidR="00B42B86" w:rsidDel="0067668D">
          <w:rPr>
            <w:rFonts w:ascii="Arial" w:hAnsi="Arial" w:cs="Arial"/>
            <w:color w:val="333333"/>
            <w:sz w:val="20"/>
          </w:rPr>
          <w:delText>3.8572</w:delText>
        </w:r>
      </w:del>
    </w:p>
    <w:p w:rsidR="00B72BA8"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else </w:t>
      </w:r>
      <w:r w:rsidR="0090114A">
        <w:rPr>
          <w:rFonts w:ascii="Arial" w:hAnsi="Arial" w:cs="Arial"/>
          <w:color w:val="333333"/>
          <w:sz w:val="20"/>
        </w:rPr>
        <w:t>CA</w:t>
      </w:r>
      <w:ins w:id="1078" w:author="Tracy Thompson" w:date="2016-10-04T07:47:00Z">
        <w:r w:rsidR="00093B9F">
          <w:rPr>
            <w:rFonts w:ascii="Arial" w:hAnsi="Arial" w:cs="Arial"/>
            <w:color w:val="333333"/>
            <w:sz w:val="20"/>
          </w:rPr>
          <w:t>B</w:t>
        </w:r>
      </w:ins>
      <w:r w:rsidRPr="00BA2072">
        <w:rPr>
          <w:rFonts w:ascii="Arial" w:hAnsi="Arial" w:cs="Arial"/>
          <w:color w:val="333333"/>
          <w:sz w:val="20"/>
        </w:rPr>
        <w:t>_pay = 0;</w:t>
      </w:r>
    </w:p>
    <w:p w:rsidR="00B72BA8"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p>
    <w:p w:rsidR="00B42B86" w:rsidRPr="00B42B86" w:rsidRDefault="00B42B86" w:rsidP="00311871">
      <w:pPr>
        <w:pStyle w:val="tabletext"/>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42B86">
        <w:rPr>
          <w:rFonts w:ascii="Arial" w:hAnsi="Arial" w:cs="Arial"/>
          <w:b/>
          <w:color w:val="333333"/>
          <w:sz w:val="20"/>
        </w:rPr>
        <w:t>When event</w:t>
      </w:r>
      <w:r w:rsidR="009F12E5">
        <w:rPr>
          <w:rFonts w:ascii="Arial" w:hAnsi="Arial" w:cs="Arial"/>
          <w:b/>
          <w:color w:val="333333"/>
          <w:sz w:val="20"/>
        </w:rPr>
        <w:t xml:space="preserve"> record</w:t>
      </w:r>
      <w:r w:rsidRPr="00B42B86">
        <w:rPr>
          <w:rFonts w:ascii="Arial" w:hAnsi="Arial" w:cs="Arial"/>
          <w:b/>
          <w:color w:val="333333"/>
          <w:sz w:val="20"/>
        </w:rPr>
        <w:t xml:space="preserve"> falls into </w:t>
      </w:r>
      <w:r w:rsidR="001D6D23">
        <w:rPr>
          <w:rFonts w:ascii="Arial" w:hAnsi="Arial" w:cs="Arial"/>
          <w:b/>
          <w:color w:val="333333"/>
          <w:sz w:val="20"/>
        </w:rPr>
        <w:t xml:space="preserve">DRG </w:t>
      </w:r>
      <w:r w:rsidRPr="00B42B86">
        <w:rPr>
          <w:rFonts w:ascii="Arial" w:hAnsi="Arial" w:cs="Arial"/>
          <w:b/>
          <w:color w:val="333333"/>
          <w:sz w:val="20"/>
        </w:rPr>
        <w:t>B02</w:t>
      </w:r>
      <w:r>
        <w:rPr>
          <w:rFonts w:ascii="Arial" w:hAnsi="Arial" w:cs="Arial"/>
          <w:b/>
          <w:color w:val="333333"/>
          <w:sz w:val="20"/>
        </w:rPr>
        <w:t>C</w:t>
      </w:r>
      <w:r w:rsidRPr="00B42B86">
        <w:rPr>
          <w:rFonts w:ascii="Arial" w:hAnsi="Arial" w:cs="Arial"/>
          <w:color w:val="333333"/>
          <w:sz w:val="20"/>
        </w:rPr>
        <w:t xml:space="preserve"> and </w:t>
      </w:r>
      <w:r>
        <w:rPr>
          <w:rFonts w:ascii="Arial" w:hAnsi="Arial" w:cs="Arial"/>
          <w:color w:val="333333"/>
          <w:sz w:val="20"/>
        </w:rPr>
        <w:t xml:space="preserve">one of the procedures recorded </w:t>
      </w:r>
      <w:r w:rsidR="001D6D23">
        <w:rPr>
          <w:rFonts w:ascii="Arial" w:hAnsi="Arial" w:cs="Arial"/>
          <w:color w:val="333333"/>
          <w:sz w:val="20"/>
        </w:rPr>
        <w:t>'</w:t>
      </w:r>
      <w:r w:rsidRPr="00B42B86">
        <w:rPr>
          <w:rFonts w:ascii="Arial" w:hAnsi="Arial" w:cs="Arial"/>
          <w:color w:val="333333"/>
          <w:sz w:val="20"/>
        </w:rPr>
        <w:t>3980000</w:t>
      </w:r>
      <w:r w:rsidR="001D6D23">
        <w:rPr>
          <w:rFonts w:ascii="Arial" w:hAnsi="Arial" w:cs="Arial"/>
          <w:color w:val="333333"/>
          <w:sz w:val="20"/>
        </w:rPr>
        <w:t>'</w:t>
      </w:r>
      <w:ins w:id="1079" w:author="Tracy Thompson" w:date="2016-09-21T07:48:00Z">
        <w:r w:rsidR="0067668D">
          <w:rPr>
            <w:rFonts w:ascii="Arial" w:hAnsi="Arial" w:cs="Arial"/>
            <w:color w:val="333333"/>
            <w:sz w:val="20"/>
          </w:rPr>
          <w:t>,</w:t>
        </w:r>
      </w:ins>
      <w:del w:id="1080" w:author="Tracy Thompson" w:date="2016-09-21T07:48:00Z">
        <w:r w:rsidDel="0067668D">
          <w:rPr>
            <w:rFonts w:ascii="Arial" w:hAnsi="Arial" w:cs="Arial"/>
            <w:color w:val="333333"/>
            <w:sz w:val="20"/>
          </w:rPr>
          <w:delText>or</w:delText>
        </w:r>
      </w:del>
      <w:del w:id="1081" w:author="Tracy Thompson" w:date="2016-04-28T11:38:00Z">
        <w:r w:rsidRPr="00B42B86" w:rsidDel="008A33C5">
          <w:rPr>
            <w:rFonts w:ascii="Arial" w:hAnsi="Arial" w:cs="Arial"/>
            <w:color w:val="333333"/>
            <w:sz w:val="20"/>
          </w:rPr>
          <w:delText>9003300</w:delText>
        </w:r>
      </w:del>
      <w:ins w:id="1082" w:author="Tracy Thompson" w:date="2016-11-21T08:57:00Z">
        <w:r w:rsidR="001D6D23">
          <w:rPr>
            <w:rFonts w:ascii="Arial" w:hAnsi="Arial" w:cs="Arial"/>
            <w:color w:val="333333"/>
            <w:sz w:val="20"/>
          </w:rPr>
          <w:t>'</w:t>
        </w:r>
      </w:ins>
      <w:ins w:id="1083" w:author="Tracy Thompson" w:date="2016-04-28T11:38:00Z">
        <w:r w:rsidR="008A33C5">
          <w:rPr>
            <w:rFonts w:ascii="Arial" w:hAnsi="Arial" w:cs="Arial"/>
            <w:color w:val="333333"/>
            <w:sz w:val="20"/>
          </w:rPr>
          <w:t>3541200</w:t>
        </w:r>
      </w:ins>
      <w:ins w:id="1084" w:author="Tracy Thompson" w:date="2016-11-21T08:57:00Z">
        <w:r w:rsidR="001D6D23">
          <w:rPr>
            <w:rFonts w:ascii="Arial" w:hAnsi="Arial" w:cs="Arial"/>
            <w:color w:val="333333"/>
            <w:sz w:val="20"/>
          </w:rPr>
          <w:t>'</w:t>
        </w:r>
      </w:ins>
      <w:ins w:id="1085" w:author="Tracy Thompson" w:date="2016-09-21T07:48:00Z">
        <w:r w:rsidR="0067668D">
          <w:rPr>
            <w:rFonts w:ascii="Arial" w:hAnsi="Arial" w:cs="Arial"/>
            <w:color w:val="333333"/>
            <w:sz w:val="20"/>
          </w:rPr>
          <w:t>,</w:t>
        </w:r>
      </w:ins>
      <w:ins w:id="1086" w:author="Tracy Thompson" w:date="2016-11-21T08:57:00Z">
        <w:r w:rsidR="001D6D23">
          <w:rPr>
            <w:rFonts w:ascii="Arial" w:hAnsi="Arial" w:cs="Arial"/>
            <w:color w:val="333333"/>
            <w:sz w:val="20"/>
          </w:rPr>
          <w:t>'</w:t>
        </w:r>
      </w:ins>
      <w:ins w:id="1087" w:author="Tracy Thompson" w:date="2016-09-21T07:48:00Z">
        <w:r w:rsidR="0067668D">
          <w:rPr>
            <w:rFonts w:ascii="Arial" w:hAnsi="Arial" w:cs="Arial"/>
            <w:color w:val="333333"/>
            <w:sz w:val="20"/>
          </w:rPr>
          <w:t>9023500</w:t>
        </w:r>
      </w:ins>
      <w:ins w:id="1088" w:author="Tracy Thompson" w:date="2016-11-21T08:57:00Z">
        <w:r w:rsidR="001D6D23">
          <w:rPr>
            <w:rFonts w:ascii="Arial" w:hAnsi="Arial" w:cs="Arial"/>
            <w:color w:val="333333"/>
            <w:sz w:val="20"/>
          </w:rPr>
          <w:t>','</w:t>
        </w:r>
      </w:ins>
      <w:ins w:id="1089" w:author="Tracy Thompson" w:date="2016-09-21T07:48:00Z">
        <w:r w:rsidR="0067668D">
          <w:rPr>
            <w:rFonts w:ascii="Arial" w:hAnsi="Arial" w:cs="Arial"/>
            <w:color w:val="333333"/>
            <w:sz w:val="20"/>
          </w:rPr>
          <w:t>9023501</w:t>
        </w:r>
      </w:ins>
      <w:ins w:id="1090" w:author="Tracy Thompson" w:date="2016-11-21T08:57:00Z">
        <w:r w:rsidR="001D6D23">
          <w:rPr>
            <w:rFonts w:ascii="Arial" w:hAnsi="Arial" w:cs="Arial"/>
            <w:color w:val="333333"/>
            <w:sz w:val="20"/>
          </w:rPr>
          <w:t>'</w:t>
        </w:r>
      </w:ins>
      <w:r w:rsidRPr="00B42B86">
        <w:rPr>
          <w:rFonts w:ascii="Arial" w:hAnsi="Arial" w:cs="Arial"/>
          <w:color w:val="333333"/>
          <w:sz w:val="20"/>
        </w:rPr>
        <w:t xml:space="preserve"> is in the first 30 procedure codes for the event</w:t>
      </w:r>
    </w:p>
    <w:p w:rsidR="00B42B86" w:rsidRPr="00B42B86" w:rsidRDefault="00B42B86" w:rsidP="00311871">
      <w:pPr>
        <w:pStyle w:val="tabletext"/>
        <w:pBdr>
          <w:top w:val="single" w:sz="6" w:space="1" w:color="auto"/>
          <w:left w:val="single" w:sz="6" w:space="4" w:color="auto"/>
          <w:bottom w:val="single" w:sz="6" w:space="1" w:color="auto"/>
          <w:right w:val="single" w:sz="6" w:space="4" w:color="auto"/>
        </w:pBdr>
        <w:jc w:val="left"/>
        <w:rPr>
          <w:rFonts w:ascii="Arial" w:hAnsi="Arial" w:cs="Arial"/>
          <w:color w:val="333333"/>
          <w:sz w:val="20"/>
        </w:rPr>
      </w:pPr>
    </w:p>
    <w:p w:rsidR="00B42B86" w:rsidRPr="00B42B86" w:rsidRDefault="00B42B86" w:rsidP="00311871">
      <w:pPr>
        <w:pStyle w:val="tabletext"/>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Pr>
          <w:rFonts w:ascii="Arial" w:hAnsi="Arial" w:cs="Arial"/>
          <w:color w:val="333333"/>
          <w:sz w:val="20"/>
        </w:rPr>
        <w:t>then C</w:t>
      </w:r>
      <w:r w:rsidR="0090114A">
        <w:rPr>
          <w:rFonts w:ascii="Arial" w:hAnsi="Arial" w:cs="Arial"/>
          <w:color w:val="333333"/>
          <w:sz w:val="20"/>
        </w:rPr>
        <w:t>A</w:t>
      </w:r>
      <w:ins w:id="1091" w:author="Tracy Thompson" w:date="2016-10-04T07:48:00Z">
        <w:r w:rsidR="00093B9F">
          <w:rPr>
            <w:rFonts w:ascii="Arial" w:hAnsi="Arial" w:cs="Arial"/>
            <w:color w:val="333333"/>
            <w:sz w:val="20"/>
          </w:rPr>
          <w:t>C</w:t>
        </w:r>
      </w:ins>
      <w:r w:rsidRPr="00B42B86">
        <w:rPr>
          <w:rFonts w:ascii="Arial" w:hAnsi="Arial" w:cs="Arial"/>
          <w:color w:val="333333"/>
          <w:sz w:val="20"/>
        </w:rPr>
        <w:t xml:space="preserve">_pay = </w:t>
      </w:r>
      <w:ins w:id="1092" w:author="Tracy Thompson" w:date="2016-09-21T07:48:00Z">
        <w:r w:rsidR="0067668D">
          <w:rPr>
            <w:rFonts w:ascii="Arial" w:hAnsi="Arial" w:cs="Arial"/>
            <w:color w:val="333333"/>
            <w:sz w:val="20"/>
          </w:rPr>
          <w:t>3.9556</w:t>
        </w:r>
      </w:ins>
      <w:del w:id="1093" w:author="Tracy Thompson" w:date="2016-09-21T07:48:00Z">
        <w:r w:rsidDel="0067668D">
          <w:rPr>
            <w:rFonts w:ascii="Arial" w:hAnsi="Arial" w:cs="Arial"/>
            <w:color w:val="333333"/>
            <w:sz w:val="20"/>
          </w:rPr>
          <w:delText>4.1666</w:delText>
        </w:r>
      </w:del>
    </w:p>
    <w:p w:rsidR="00B42B86" w:rsidRDefault="00B42B86"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42B86">
        <w:rPr>
          <w:rFonts w:ascii="Arial" w:hAnsi="Arial" w:cs="Arial"/>
          <w:color w:val="333333"/>
          <w:sz w:val="20"/>
        </w:rPr>
        <w:t xml:space="preserve">else </w:t>
      </w:r>
      <w:r>
        <w:rPr>
          <w:rFonts w:ascii="Arial" w:hAnsi="Arial" w:cs="Arial"/>
          <w:color w:val="333333"/>
          <w:sz w:val="20"/>
        </w:rPr>
        <w:t>C</w:t>
      </w:r>
      <w:r w:rsidR="0090114A">
        <w:rPr>
          <w:rFonts w:ascii="Arial" w:hAnsi="Arial" w:cs="Arial"/>
          <w:color w:val="333333"/>
          <w:sz w:val="20"/>
        </w:rPr>
        <w:t>A</w:t>
      </w:r>
      <w:ins w:id="1094" w:author="Tracy Thompson" w:date="2016-10-04T07:48:00Z">
        <w:r w:rsidR="00093B9F">
          <w:rPr>
            <w:rFonts w:ascii="Arial" w:hAnsi="Arial" w:cs="Arial"/>
            <w:color w:val="333333"/>
            <w:sz w:val="20"/>
          </w:rPr>
          <w:t>C</w:t>
        </w:r>
      </w:ins>
      <w:r w:rsidRPr="00B42B86">
        <w:rPr>
          <w:rFonts w:ascii="Arial" w:hAnsi="Arial" w:cs="Arial"/>
          <w:color w:val="333333"/>
          <w:sz w:val="20"/>
        </w:rPr>
        <w:t>_pay = 0;</w:t>
      </w:r>
    </w:p>
    <w:p w:rsidR="00B42B86" w:rsidRPr="00BA2072" w:rsidRDefault="00B42B86"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p>
    <w:p w:rsidR="00B72BA8" w:rsidRPr="00BA2072" w:rsidRDefault="00B72BA8" w:rsidP="00311871">
      <w:pPr>
        <w:pStyle w:val="tabletext"/>
        <w:widowControl/>
        <w:pBdr>
          <w:top w:val="single" w:sz="6" w:space="1" w:color="auto"/>
          <w:left w:val="single" w:sz="6" w:space="4" w:color="auto"/>
          <w:bottom w:val="single" w:sz="6" w:space="1" w:color="auto"/>
          <w:right w:val="single" w:sz="6" w:space="4" w:color="auto"/>
        </w:pBdr>
        <w:jc w:val="left"/>
        <w:rPr>
          <w:rFonts w:ascii="Arial" w:hAnsi="Arial" w:cs="Arial"/>
          <w:color w:val="333333"/>
          <w:sz w:val="20"/>
        </w:rPr>
      </w:pPr>
      <w:r w:rsidRPr="00BA2072">
        <w:rPr>
          <w:rFonts w:ascii="Arial" w:hAnsi="Arial" w:cs="Arial"/>
          <w:color w:val="333333"/>
          <w:sz w:val="20"/>
        </w:rPr>
        <w:t xml:space="preserve">go to box </w:t>
      </w:r>
      <w:ins w:id="1095" w:author="Tracy Thompson" w:date="2016-08-29T14:22:00Z">
        <w:r w:rsidR="0009522D">
          <w:rPr>
            <w:rFonts w:ascii="Arial" w:hAnsi="Arial" w:cs="Arial"/>
            <w:color w:val="333333"/>
            <w:sz w:val="20"/>
          </w:rPr>
          <w:t>1f</w:t>
        </w:r>
      </w:ins>
      <w:del w:id="1096" w:author="Tracy Thompson" w:date="2016-08-29T14:22:00Z">
        <w:r w:rsidRPr="00BA2072" w:rsidDel="0009522D">
          <w:rPr>
            <w:rFonts w:ascii="Arial" w:hAnsi="Arial" w:cs="Arial"/>
            <w:color w:val="333333"/>
            <w:sz w:val="20"/>
          </w:rPr>
          <w:delText>2a</w:delText>
        </w:r>
      </w:del>
    </w:p>
    <w:p w:rsidR="00577F84" w:rsidRDefault="00577F84" w:rsidP="00B72BA8">
      <w:pPr>
        <w:rPr>
          <w:ins w:id="1097" w:author="Tracy Thompson" w:date="2016-08-29T14:20:00Z"/>
        </w:rPr>
      </w:pPr>
    </w:p>
    <w:p w:rsidR="0009522D" w:rsidRDefault="0009522D" w:rsidP="0009522D">
      <w:pPr>
        <w:pStyle w:val="Heading3"/>
        <w:rPr>
          <w:ins w:id="1098" w:author="Tracy Thompson" w:date="2016-08-29T14:20:00Z"/>
        </w:rPr>
      </w:pPr>
      <w:bookmarkStart w:id="1099" w:name="_Ref462310380"/>
      <w:bookmarkStart w:id="1100" w:name="_Toc469033118"/>
      <w:ins w:id="1101" w:author="Tracy Thompson" w:date="2016-08-29T14:20:00Z">
        <w:r>
          <w:t>Isolated Limb Infusion (ILI)</w:t>
        </w:r>
        <w:bookmarkEnd w:id="1099"/>
        <w:bookmarkEnd w:id="1100"/>
      </w:ins>
    </w:p>
    <w:p w:rsidR="000B660B" w:rsidRPr="00954474" w:rsidRDefault="0072397B" w:rsidP="00B72BA8">
      <w:pPr>
        <w:rPr>
          <w:rFonts w:ascii="Arial" w:hAnsi="Arial" w:cs="Arial"/>
          <w:color w:val="333333"/>
        </w:rPr>
      </w:pPr>
      <w:ins w:id="1102" w:author="Tracy Thompson" w:date="2016-08-29T14:25:00Z">
        <w:r w:rsidRPr="00954474">
          <w:rPr>
            <w:rFonts w:ascii="Arial" w:hAnsi="Arial" w:cs="Arial"/>
            <w:color w:val="333333"/>
          </w:rPr>
          <w:t>To be elig</w:t>
        </w:r>
      </w:ins>
      <w:ins w:id="1103" w:author="Tracy Thompson" w:date="2016-08-29T14:26:00Z">
        <w:r w:rsidRPr="00954474">
          <w:rPr>
            <w:rFonts w:ascii="Arial" w:hAnsi="Arial" w:cs="Arial"/>
            <w:color w:val="333333"/>
          </w:rPr>
          <w:t>ible f</w:t>
        </w:r>
      </w:ins>
      <w:ins w:id="1104" w:author="Tracy Thompson" w:date="2016-08-29T14:25:00Z">
        <w:r w:rsidRPr="00954474">
          <w:rPr>
            <w:rFonts w:ascii="Arial" w:hAnsi="Arial" w:cs="Arial"/>
            <w:color w:val="333333"/>
          </w:rPr>
          <w:t xml:space="preserve">or an </w:t>
        </w:r>
      </w:ins>
      <w:ins w:id="1105" w:author="Tracy Thompson" w:date="2016-08-29T14:26:00Z">
        <w:r w:rsidRPr="00954474">
          <w:rPr>
            <w:rFonts w:ascii="Arial" w:hAnsi="Arial" w:cs="Arial"/>
            <w:color w:val="333333"/>
          </w:rPr>
          <w:t xml:space="preserve">isolated limb infusion co-payment </w:t>
        </w:r>
      </w:ins>
      <w:ins w:id="1106" w:author="Tracy Thompson" w:date="2016-08-29T14:27:00Z">
        <w:r w:rsidRPr="00954474">
          <w:rPr>
            <w:rFonts w:ascii="Arial" w:hAnsi="Arial" w:cs="Arial"/>
            <w:color w:val="333333"/>
          </w:rPr>
          <w:t xml:space="preserve">the DRG must be J69B </w:t>
        </w:r>
        <w:r w:rsidRPr="00954474">
          <w:rPr>
            <w:rFonts w:ascii="Arial" w:hAnsi="Arial" w:cs="Arial"/>
            <w:i/>
            <w:color w:val="333333"/>
          </w:rPr>
          <w:t>Skin malignancy W/O Catastrophic CC</w:t>
        </w:r>
      </w:ins>
      <w:ins w:id="1107" w:author="Tracy Thompson" w:date="2016-08-29T14:28:00Z">
        <w:r w:rsidRPr="00954474">
          <w:rPr>
            <w:rFonts w:ascii="Arial" w:hAnsi="Arial" w:cs="Arial"/>
            <w:color w:val="333333"/>
          </w:rPr>
          <w:t xml:space="preserve"> and one of the first 30 ACHI 8th Edition procedure codes </w:t>
        </w:r>
      </w:ins>
      <w:ins w:id="1108" w:author="Tracy Thompson" w:date="2016-08-29T14:29:00Z">
        <w:r w:rsidRPr="00954474">
          <w:rPr>
            <w:rFonts w:ascii="Arial" w:hAnsi="Arial" w:cs="Arial"/>
            <w:color w:val="333333"/>
          </w:rPr>
          <w:t>must be 3453300 [1886</w:t>
        </w:r>
      </w:ins>
      <w:ins w:id="1109" w:author="Tracy Thompson" w:date="2016-08-29T14:30:00Z">
        <w:r w:rsidR="00093DDB" w:rsidRPr="00954474">
          <w:rPr>
            <w:rFonts w:ascii="Arial" w:hAnsi="Arial" w:cs="Arial"/>
            <w:color w:val="333333"/>
          </w:rPr>
          <w:t xml:space="preserve">] </w:t>
        </w:r>
        <w:r w:rsidR="00093DDB" w:rsidRPr="00954474">
          <w:rPr>
            <w:rFonts w:ascii="Arial" w:hAnsi="Arial" w:cs="Arial"/>
            <w:i/>
            <w:color w:val="333333"/>
          </w:rPr>
          <w:t>Isolated limb perfusion.</w:t>
        </w:r>
      </w:ins>
      <w:ins w:id="1110" w:author="Tracy Thompson" w:date="2016-08-29T14:31:00Z">
        <w:r w:rsidR="00093DDB" w:rsidRPr="00954474">
          <w:rPr>
            <w:rFonts w:ascii="Arial" w:hAnsi="Arial" w:cs="Arial"/>
            <w:color w:val="333333"/>
          </w:rPr>
          <w:t xml:space="preserve"> </w:t>
        </w:r>
      </w:ins>
    </w:p>
    <w:p w:rsidR="0009522D" w:rsidRPr="00954474" w:rsidRDefault="00093DDB" w:rsidP="00B72BA8">
      <w:pPr>
        <w:rPr>
          <w:ins w:id="1111" w:author="Tracy Thompson" w:date="2016-08-29T14:30:00Z"/>
          <w:rFonts w:ascii="Arial" w:hAnsi="Arial" w:cs="Arial"/>
          <w:color w:val="333333"/>
        </w:rPr>
      </w:pPr>
      <w:ins w:id="1112" w:author="Tracy Thompson" w:date="2016-08-29T14:31:00Z">
        <w:r w:rsidRPr="00954474">
          <w:rPr>
            <w:rFonts w:ascii="Arial" w:hAnsi="Arial" w:cs="Arial"/>
            <w:color w:val="333333"/>
          </w:rPr>
          <w:t xml:space="preserve">The co-payment value is </w:t>
        </w:r>
      </w:ins>
      <w:ins w:id="1113" w:author="Tracy Thompson" w:date="2016-09-21T07:49:00Z">
        <w:r w:rsidR="0067668D" w:rsidRPr="00954474">
          <w:rPr>
            <w:rFonts w:ascii="Arial" w:hAnsi="Arial" w:cs="Arial"/>
            <w:color w:val="333333"/>
          </w:rPr>
          <w:t>2.6486</w:t>
        </w:r>
      </w:ins>
      <w:ins w:id="1114" w:author="Tracy Thompson" w:date="2016-09-21T07:53:00Z">
        <w:r w:rsidR="0067668D" w:rsidRPr="00954474">
          <w:rPr>
            <w:rFonts w:ascii="Arial" w:hAnsi="Arial" w:cs="Arial"/>
            <w:color w:val="333333"/>
          </w:rPr>
          <w:t xml:space="preserve"> WIES</w:t>
        </w:r>
      </w:ins>
      <w:ins w:id="1115" w:author="Tracy Thompson" w:date="2016-09-21T07:49:00Z">
        <w:r w:rsidR="0067668D" w:rsidRPr="00954474">
          <w:rPr>
            <w:rFonts w:ascii="Arial" w:hAnsi="Arial" w:cs="Arial"/>
            <w:color w:val="333333"/>
          </w:rPr>
          <w:t>.</w:t>
        </w:r>
      </w:ins>
    </w:p>
    <w:p w:rsidR="0009522D" w:rsidRDefault="0009522D" w:rsidP="00B72BA8">
      <w:pPr>
        <w:rPr>
          <w:ins w:id="1116" w:author="Tracy Thompson" w:date="2016-08-29T14:21:00Z"/>
        </w:rPr>
      </w:pPr>
    </w:p>
    <w:p w:rsidR="0009522D" w:rsidRPr="00BA2072" w:rsidRDefault="0009522D" w:rsidP="002B66C8">
      <w:pPr>
        <w:pStyle w:val="tabletext"/>
        <w:widowControl/>
        <w:pBdr>
          <w:top w:val="single" w:sz="6" w:space="2" w:color="auto"/>
          <w:left w:val="single" w:sz="6" w:space="4" w:color="auto"/>
          <w:bottom w:val="single" w:sz="6" w:space="1" w:color="auto"/>
          <w:right w:val="single" w:sz="6" w:space="4" w:color="auto"/>
        </w:pBdr>
        <w:outlineLvl w:val="0"/>
        <w:rPr>
          <w:ins w:id="1117" w:author="Tracy Thompson" w:date="2016-08-29T14:21:00Z"/>
          <w:rFonts w:ascii="Arial" w:hAnsi="Arial" w:cs="Arial"/>
          <w:b/>
          <w:sz w:val="20"/>
        </w:rPr>
      </w:pPr>
      <w:ins w:id="1118" w:author="Tracy Thompson" w:date="2016-08-29T14:21:00Z">
        <w:r w:rsidRPr="00BA2072">
          <w:rPr>
            <w:rFonts w:ascii="Arial" w:hAnsi="Arial" w:cs="Arial"/>
            <w:b/>
            <w:sz w:val="20"/>
          </w:rPr>
          <w:t>Box 1</w:t>
        </w:r>
        <w:r>
          <w:rPr>
            <w:rFonts w:ascii="Arial" w:hAnsi="Arial" w:cs="Arial"/>
            <w:b/>
            <w:sz w:val="20"/>
          </w:rPr>
          <w:t>f</w:t>
        </w:r>
        <w:r w:rsidR="002B66C8">
          <w:rPr>
            <w:rFonts w:ascii="Arial" w:hAnsi="Arial" w:cs="Arial"/>
            <w:b/>
            <w:sz w:val="20"/>
          </w:rPr>
          <w:t>:</w:t>
        </w:r>
        <w:r w:rsidR="002B66C8">
          <w:rPr>
            <w:rFonts w:ascii="Arial" w:hAnsi="Arial" w:cs="Arial"/>
            <w:b/>
            <w:sz w:val="20"/>
          </w:rPr>
          <w:tab/>
        </w:r>
        <w:r w:rsidR="002B66C8">
          <w:rPr>
            <w:rFonts w:ascii="Arial" w:hAnsi="Arial" w:cs="Arial"/>
            <w:b/>
            <w:sz w:val="20"/>
          </w:rPr>
          <w:tab/>
        </w:r>
        <w:r w:rsidRPr="00BA2072">
          <w:rPr>
            <w:rFonts w:ascii="Arial" w:hAnsi="Arial" w:cs="Arial"/>
            <w:b/>
            <w:sz w:val="20"/>
          </w:rPr>
          <w:t xml:space="preserve">Calculating </w:t>
        </w:r>
        <w:r>
          <w:rPr>
            <w:rFonts w:ascii="Arial" w:hAnsi="Arial" w:cs="Arial"/>
            <w:b/>
            <w:sz w:val="20"/>
          </w:rPr>
          <w:t>Isolated Limb Infusion (ILI) Co-payment</w:t>
        </w:r>
      </w:ins>
    </w:p>
    <w:p w:rsidR="0009522D" w:rsidRPr="00BA2072" w:rsidRDefault="0009522D" w:rsidP="002B66C8">
      <w:pPr>
        <w:pStyle w:val="tabletext"/>
        <w:widowControl/>
        <w:pBdr>
          <w:top w:val="single" w:sz="6" w:space="2" w:color="auto"/>
          <w:left w:val="single" w:sz="6" w:space="4" w:color="auto"/>
          <w:bottom w:val="single" w:sz="6" w:space="1" w:color="auto"/>
          <w:right w:val="single" w:sz="6" w:space="4" w:color="auto"/>
        </w:pBdr>
        <w:outlineLvl w:val="0"/>
        <w:rPr>
          <w:ins w:id="1119" w:author="Tracy Thompson" w:date="2016-08-29T14:21:00Z"/>
          <w:rFonts w:ascii="Arial" w:hAnsi="Arial" w:cs="Arial"/>
          <w:b/>
          <w:sz w:val="20"/>
        </w:rPr>
      </w:pPr>
    </w:p>
    <w:p w:rsidR="0009522D" w:rsidRPr="00954474" w:rsidRDefault="0009522D" w:rsidP="002B66C8">
      <w:pPr>
        <w:pStyle w:val="tabletext"/>
        <w:widowControl/>
        <w:pBdr>
          <w:top w:val="single" w:sz="6" w:space="2" w:color="auto"/>
          <w:left w:val="single" w:sz="6" w:space="4" w:color="auto"/>
          <w:bottom w:val="single" w:sz="6" w:space="1" w:color="auto"/>
          <w:right w:val="single" w:sz="6" w:space="4" w:color="auto"/>
        </w:pBdr>
        <w:rPr>
          <w:ins w:id="1120" w:author="Tracy Thompson" w:date="2016-08-29T14:21:00Z"/>
          <w:rFonts w:ascii="Arial" w:hAnsi="Arial" w:cs="Arial"/>
          <w:color w:val="333333"/>
          <w:sz w:val="20"/>
        </w:rPr>
      </w:pPr>
      <w:ins w:id="1121" w:author="Tracy Thompson" w:date="2016-08-29T14:21:00Z">
        <w:r>
          <w:rPr>
            <w:rFonts w:ascii="Arial" w:hAnsi="Arial" w:cs="Arial"/>
            <w:b/>
            <w:sz w:val="20"/>
          </w:rPr>
          <w:t xml:space="preserve">When event record falls into </w:t>
        </w:r>
      </w:ins>
      <w:ins w:id="1122" w:author="Tracy Thompson" w:date="2016-11-21T09:10:00Z">
        <w:r w:rsidR="000B660B">
          <w:rPr>
            <w:rFonts w:ascii="Arial" w:hAnsi="Arial" w:cs="Arial"/>
            <w:b/>
            <w:sz w:val="20"/>
          </w:rPr>
          <w:t xml:space="preserve">DRG </w:t>
        </w:r>
      </w:ins>
      <w:ins w:id="1123" w:author="Tracy Thompson" w:date="2016-08-29T14:24:00Z">
        <w:r w:rsidR="0072397B">
          <w:rPr>
            <w:rFonts w:ascii="Arial" w:hAnsi="Arial" w:cs="Arial"/>
            <w:b/>
            <w:sz w:val="20"/>
          </w:rPr>
          <w:t>J69B</w:t>
        </w:r>
      </w:ins>
      <w:ins w:id="1124" w:author="Tracy Thompson" w:date="2016-08-29T14:21:00Z">
        <w:r>
          <w:rPr>
            <w:rFonts w:ascii="Arial" w:hAnsi="Arial" w:cs="Arial"/>
            <w:b/>
            <w:sz w:val="20"/>
          </w:rPr>
          <w:t xml:space="preserve"> </w:t>
        </w:r>
        <w:r w:rsidRPr="00954474">
          <w:rPr>
            <w:rFonts w:ascii="Arial" w:hAnsi="Arial" w:cs="Arial"/>
            <w:color w:val="333333"/>
            <w:sz w:val="20"/>
          </w:rPr>
          <w:t xml:space="preserve">and the procedure recorded </w:t>
        </w:r>
      </w:ins>
      <w:ins w:id="1125" w:author="Tracy Thompson" w:date="2016-11-21T09:10:00Z">
        <w:r w:rsidR="000B660B" w:rsidRPr="00954474">
          <w:rPr>
            <w:rFonts w:ascii="Arial" w:hAnsi="Arial" w:cs="Arial"/>
            <w:color w:val="333333"/>
            <w:sz w:val="20"/>
          </w:rPr>
          <w:t>'</w:t>
        </w:r>
      </w:ins>
      <w:ins w:id="1126" w:author="Tracy Thompson" w:date="2016-08-29T14:24:00Z">
        <w:r w:rsidR="0072397B" w:rsidRPr="00954474">
          <w:rPr>
            <w:rFonts w:ascii="Arial" w:hAnsi="Arial" w:cs="Arial"/>
            <w:color w:val="333333"/>
            <w:sz w:val="20"/>
          </w:rPr>
          <w:t>3453300</w:t>
        </w:r>
      </w:ins>
      <w:ins w:id="1127" w:author="Tracy Thompson" w:date="2016-11-21T09:10:00Z">
        <w:r w:rsidR="000B660B" w:rsidRPr="00954474">
          <w:rPr>
            <w:rFonts w:ascii="Arial" w:hAnsi="Arial" w:cs="Arial"/>
            <w:color w:val="333333"/>
            <w:sz w:val="20"/>
          </w:rPr>
          <w:t>'</w:t>
        </w:r>
      </w:ins>
      <w:ins w:id="1128" w:author="Tracy Thompson" w:date="2016-08-29T14:21:00Z">
        <w:r w:rsidRPr="00954474">
          <w:rPr>
            <w:rFonts w:ascii="Arial" w:hAnsi="Arial" w:cs="Arial"/>
            <w:color w:val="333333"/>
            <w:sz w:val="20"/>
          </w:rPr>
          <w:t xml:space="preserve"> is</w:t>
        </w:r>
      </w:ins>
      <w:ins w:id="1129" w:author="Tracy Thompson" w:date="2016-08-29T14:22:00Z">
        <w:r w:rsidRPr="00954474">
          <w:rPr>
            <w:rFonts w:ascii="Arial" w:hAnsi="Arial" w:cs="Arial"/>
            <w:color w:val="333333"/>
            <w:sz w:val="20"/>
          </w:rPr>
          <w:t xml:space="preserve"> </w:t>
        </w:r>
      </w:ins>
      <w:ins w:id="1130" w:author="Tracy Thompson" w:date="2016-08-29T14:21:00Z">
        <w:r w:rsidRPr="00954474">
          <w:rPr>
            <w:rFonts w:ascii="Arial" w:hAnsi="Arial" w:cs="Arial"/>
            <w:color w:val="333333"/>
            <w:sz w:val="20"/>
          </w:rPr>
          <w:t>in the first 30 procedure codes for the event</w:t>
        </w:r>
      </w:ins>
    </w:p>
    <w:p w:rsidR="0009522D" w:rsidRPr="00954474" w:rsidRDefault="0009522D" w:rsidP="002B66C8">
      <w:pPr>
        <w:pStyle w:val="tabletext"/>
        <w:widowControl/>
        <w:pBdr>
          <w:top w:val="single" w:sz="6" w:space="2" w:color="auto"/>
          <w:left w:val="single" w:sz="6" w:space="4" w:color="auto"/>
          <w:bottom w:val="single" w:sz="6" w:space="1" w:color="auto"/>
          <w:right w:val="single" w:sz="6" w:space="4" w:color="auto"/>
        </w:pBdr>
        <w:rPr>
          <w:ins w:id="1131" w:author="Tracy Thompson" w:date="2016-08-29T14:21:00Z"/>
          <w:rFonts w:ascii="Arial" w:hAnsi="Arial" w:cs="Arial"/>
          <w:color w:val="333333"/>
          <w:sz w:val="16"/>
          <w:szCs w:val="16"/>
        </w:rPr>
      </w:pPr>
    </w:p>
    <w:p w:rsidR="0009522D" w:rsidRPr="00954474" w:rsidRDefault="0009522D" w:rsidP="002B66C8">
      <w:pPr>
        <w:pStyle w:val="tabletext"/>
        <w:widowControl/>
        <w:pBdr>
          <w:top w:val="single" w:sz="6" w:space="2" w:color="auto"/>
          <w:left w:val="single" w:sz="6" w:space="4" w:color="auto"/>
          <w:bottom w:val="single" w:sz="6" w:space="1" w:color="auto"/>
          <w:right w:val="single" w:sz="6" w:space="4" w:color="auto"/>
        </w:pBdr>
        <w:rPr>
          <w:ins w:id="1132" w:author="Tracy Thompson" w:date="2016-08-29T14:21:00Z"/>
          <w:rFonts w:ascii="Arial" w:hAnsi="Arial" w:cs="Arial"/>
          <w:color w:val="333333"/>
          <w:sz w:val="20"/>
        </w:rPr>
      </w:pPr>
      <w:ins w:id="1133" w:author="Tracy Thompson" w:date="2016-08-29T14:21:00Z">
        <w:r w:rsidRPr="00954474">
          <w:rPr>
            <w:rFonts w:ascii="Arial" w:hAnsi="Arial" w:cs="Arial"/>
            <w:color w:val="333333"/>
            <w:sz w:val="20"/>
          </w:rPr>
          <w:t xml:space="preserve">then </w:t>
        </w:r>
      </w:ins>
      <w:ins w:id="1134" w:author="Tracy Thompson" w:date="2016-08-29T14:25:00Z">
        <w:r w:rsidR="0072397B" w:rsidRPr="00954474">
          <w:rPr>
            <w:rFonts w:ascii="Arial" w:hAnsi="Arial" w:cs="Arial"/>
            <w:color w:val="333333"/>
            <w:sz w:val="20"/>
          </w:rPr>
          <w:t>ILI_</w:t>
        </w:r>
      </w:ins>
      <w:ins w:id="1135" w:author="Tracy Thompson" w:date="2016-08-29T14:21:00Z">
        <w:r w:rsidRPr="00954474">
          <w:rPr>
            <w:rFonts w:ascii="Arial" w:hAnsi="Arial" w:cs="Arial"/>
            <w:color w:val="333333"/>
            <w:sz w:val="20"/>
          </w:rPr>
          <w:t xml:space="preserve">pay = </w:t>
        </w:r>
      </w:ins>
      <w:ins w:id="1136" w:author="Tracy Thompson" w:date="2016-09-21T07:49:00Z">
        <w:r w:rsidR="0067668D" w:rsidRPr="00954474">
          <w:rPr>
            <w:rFonts w:ascii="Arial" w:hAnsi="Arial" w:cs="Arial"/>
            <w:color w:val="333333"/>
            <w:sz w:val="20"/>
          </w:rPr>
          <w:t>2.6486</w:t>
        </w:r>
      </w:ins>
    </w:p>
    <w:p w:rsidR="0009522D" w:rsidRPr="00954474" w:rsidRDefault="0009522D" w:rsidP="002B66C8">
      <w:pPr>
        <w:pStyle w:val="tabletext"/>
        <w:widowControl/>
        <w:pBdr>
          <w:top w:val="single" w:sz="6" w:space="2" w:color="auto"/>
          <w:left w:val="single" w:sz="6" w:space="4" w:color="auto"/>
          <w:bottom w:val="single" w:sz="6" w:space="1" w:color="auto"/>
          <w:right w:val="single" w:sz="6" w:space="4" w:color="auto"/>
        </w:pBdr>
        <w:rPr>
          <w:ins w:id="1137" w:author="Tracy Thompson" w:date="2016-08-29T14:21:00Z"/>
          <w:rFonts w:ascii="Arial" w:hAnsi="Arial" w:cs="Arial"/>
          <w:color w:val="333333"/>
          <w:sz w:val="20"/>
        </w:rPr>
      </w:pPr>
      <w:ins w:id="1138" w:author="Tracy Thompson" w:date="2016-08-29T14:21:00Z">
        <w:r w:rsidRPr="00954474">
          <w:rPr>
            <w:rFonts w:ascii="Arial" w:hAnsi="Arial" w:cs="Arial"/>
            <w:color w:val="333333"/>
            <w:sz w:val="20"/>
          </w:rPr>
          <w:t xml:space="preserve">else </w:t>
        </w:r>
      </w:ins>
      <w:ins w:id="1139" w:author="Tracy Thompson" w:date="2016-08-29T14:25:00Z">
        <w:r w:rsidR="0072397B" w:rsidRPr="00954474">
          <w:rPr>
            <w:rFonts w:ascii="Arial" w:hAnsi="Arial" w:cs="Arial"/>
            <w:color w:val="333333"/>
            <w:sz w:val="20"/>
          </w:rPr>
          <w:t>ILI</w:t>
        </w:r>
      </w:ins>
      <w:ins w:id="1140" w:author="Tracy Thompson" w:date="2016-08-29T14:21:00Z">
        <w:r w:rsidRPr="00954474">
          <w:rPr>
            <w:rFonts w:ascii="Arial" w:hAnsi="Arial" w:cs="Arial"/>
            <w:color w:val="333333"/>
            <w:sz w:val="20"/>
          </w:rPr>
          <w:t>_pay = 0;</w:t>
        </w:r>
      </w:ins>
    </w:p>
    <w:p w:rsidR="0009522D" w:rsidRPr="00954474" w:rsidRDefault="0009522D" w:rsidP="002B66C8">
      <w:pPr>
        <w:pStyle w:val="tabletext"/>
        <w:widowControl/>
        <w:pBdr>
          <w:top w:val="single" w:sz="6" w:space="2" w:color="auto"/>
          <w:left w:val="single" w:sz="6" w:space="4" w:color="auto"/>
          <w:bottom w:val="single" w:sz="6" w:space="1" w:color="auto"/>
          <w:right w:val="single" w:sz="6" w:space="4" w:color="auto"/>
        </w:pBdr>
        <w:rPr>
          <w:ins w:id="1141" w:author="Tracy Thompson" w:date="2016-08-29T14:21:00Z"/>
          <w:rFonts w:ascii="Arial" w:hAnsi="Arial" w:cs="Arial"/>
          <w:b/>
          <w:color w:val="333333"/>
          <w:sz w:val="20"/>
        </w:rPr>
      </w:pPr>
    </w:p>
    <w:p w:rsidR="0009522D" w:rsidRPr="00954474" w:rsidRDefault="0009522D" w:rsidP="002B66C8">
      <w:pPr>
        <w:pStyle w:val="tabletext"/>
        <w:widowControl/>
        <w:pBdr>
          <w:top w:val="single" w:sz="6" w:space="2" w:color="auto"/>
          <w:left w:val="single" w:sz="6" w:space="4" w:color="auto"/>
          <w:bottom w:val="single" w:sz="6" w:space="1" w:color="auto"/>
          <w:right w:val="single" w:sz="6" w:space="4" w:color="auto"/>
        </w:pBdr>
        <w:rPr>
          <w:ins w:id="1142" w:author="Tracy Thompson" w:date="2016-08-29T14:21:00Z"/>
          <w:rFonts w:ascii="Arial" w:hAnsi="Arial" w:cs="Arial"/>
          <w:color w:val="333333"/>
          <w:sz w:val="20"/>
        </w:rPr>
      </w:pPr>
      <w:ins w:id="1143" w:author="Tracy Thompson" w:date="2016-08-29T14:21:00Z">
        <w:r w:rsidRPr="00954474">
          <w:rPr>
            <w:rFonts w:ascii="Arial" w:hAnsi="Arial" w:cs="Arial"/>
            <w:color w:val="333333"/>
            <w:sz w:val="20"/>
          </w:rPr>
          <w:t>go to box 2a</w:t>
        </w:r>
      </w:ins>
    </w:p>
    <w:p w:rsidR="00DC0FFA" w:rsidRPr="00DC0FFA" w:rsidRDefault="00DC0FFA" w:rsidP="00DC0FFA"/>
    <w:p w:rsidR="00B65A2A" w:rsidRPr="00BA2072" w:rsidRDefault="00B65A2A" w:rsidP="00990412">
      <w:pPr>
        <w:pStyle w:val="Heading3"/>
      </w:pPr>
      <w:bookmarkStart w:id="1144" w:name="_Toc469033119"/>
      <w:r w:rsidRPr="00BA2072">
        <w:t>Base WIES</w:t>
      </w:r>
      <w:bookmarkEnd w:id="954"/>
      <w:bookmarkEnd w:id="955"/>
      <w:bookmarkEnd w:id="1144"/>
    </w:p>
    <w:p w:rsidR="00B65A2A" w:rsidRPr="00BA2072" w:rsidRDefault="00B65A2A" w:rsidP="00B65A2A">
      <w:pPr>
        <w:rPr>
          <w:rFonts w:ascii="Arial" w:hAnsi="Arial" w:cs="Arial"/>
          <w:color w:val="333333"/>
        </w:rPr>
      </w:pPr>
      <w:r w:rsidRPr="00BA2072">
        <w:rPr>
          <w:rFonts w:ascii="Arial" w:hAnsi="Arial" w:cs="Arial"/>
          <w:color w:val="333333"/>
        </w:rPr>
        <w:t>To calculate a patient's base WIES proceed as follows to determine:</w:t>
      </w:r>
    </w:p>
    <w:p w:rsidR="00B65A2A" w:rsidRPr="00BA2072" w:rsidRDefault="00B65A2A" w:rsidP="000B660B">
      <w:pPr>
        <w:numPr>
          <w:ilvl w:val="0"/>
          <w:numId w:val="2"/>
        </w:numPr>
        <w:rPr>
          <w:rFonts w:ascii="Arial" w:hAnsi="Arial" w:cs="Arial"/>
          <w:color w:val="333333"/>
          <w:lang w:val="en-US"/>
        </w:rPr>
      </w:pPr>
      <w:r w:rsidRPr="00BA2072">
        <w:rPr>
          <w:rFonts w:ascii="Arial" w:hAnsi="Arial" w:cs="Arial"/>
          <w:color w:val="333333"/>
          <w:lang w:val="en-US"/>
        </w:rPr>
        <w:t>The patient’s NZdrg</w:t>
      </w:r>
      <w:ins w:id="1145" w:author="Tracy Thompson" w:date="2016-04-28T11:39:00Z">
        <w:r w:rsidR="008A33C5">
          <w:rPr>
            <w:rFonts w:ascii="Arial" w:hAnsi="Arial" w:cs="Arial"/>
            <w:color w:val="333333"/>
            <w:lang w:val="en-US"/>
          </w:rPr>
          <w:t>70</w:t>
        </w:r>
      </w:ins>
      <w:del w:id="1146" w:author="Tracy Thompson" w:date="2016-04-28T11:39:00Z">
        <w:r w:rsidR="00A24402" w:rsidRPr="00BA2072" w:rsidDel="008A33C5">
          <w:rPr>
            <w:rFonts w:ascii="Arial" w:hAnsi="Arial" w:cs="Arial"/>
            <w:color w:val="333333"/>
            <w:lang w:val="en-US"/>
          </w:rPr>
          <w:delText>6</w:delText>
        </w:r>
        <w:r w:rsidRPr="00BA2072" w:rsidDel="008A33C5">
          <w:rPr>
            <w:rFonts w:ascii="Arial" w:hAnsi="Arial" w:cs="Arial"/>
            <w:color w:val="333333"/>
            <w:lang w:val="en-US"/>
          </w:rPr>
          <w:delText>0</w:delText>
        </w:r>
        <w:r w:rsidR="00642F39" w:rsidRPr="00BA2072" w:rsidDel="008A33C5">
          <w:rPr>
            <w:rFonts w:ascii="Arial" w:hAnsi="Arial" w:cs="Arial"/>
            <w:color w:val="333333"/>
            <w:lang w:val="en-US"/>
          </w:rPr>
          <w:delText>x</w:delText>
        </w:r>
      </w:del>
    </w:p>
    <w:p w:rsidR="00B65A2A" w:rsidRPr="00BA2072" w:rsidRDefault="00B65A2A" w:rsidP="000B660B">
      <w:pPr>
        <w:numPr>
          <w:ilvl w:val="0"/>
          <w:numId w:val="2"/>
        </w:numPr>
        <w:rPr>
          <w:rFonts w:ascii="Arial" w:hAnsi="Arial" w:cs="Arial"/>
          <w:color w:val="333333"/>
          <w:lang w:val="en-US"/>
        </w:rPr>
      </w:pPr>
      <w:r w:rsidRPr="00BA2072">
        <w:rPr>
          <w:rFonts w:ascii="Arial" w:hAnsi="Arial" w:cs="Arial"/>
          <w:color w:val="333333"/>
          <w:lang w:val="en-US"/>
        </w:rPr>
        <w:t>The</w:t>
      </w:r>
      <w:r w:rsidR="00810EF8" w:rsidRPr="00BA2072">
        <w:rPr>
          <w:rFonts w:ascii="Arial" w:hAnsi="Arial" w:cs="Arial"/>
          <w:color w:val="333333"/>
          <w:lang w:val="en-US"/>
        </w:rPr>
        <w:t xml:space="preserve"> patient’s length of stay (LOS)</w:t>
      </w:r>
    </w:p>
    <w:p w:rsidR="00B65A2A" w:rsidRPr="00BA2072" w:rsidRDefault="00B65A2A" w:rsidP="000B660B">
      <w:pPr>
        <w:numPr>
          <w:ilvl w:val="0"/>
          <w:numId w:val="2"/>
        </w:numPr>
        <w:rPr>
          <w:rFonts w:ascii="Arial" w:hAnsi="Arial" w:cs="Arial"/>
          <w:color w:val="333333"/>
          <w:lang w:val="en-US"/>
        </w:rPr>
      </w:pPr>
      <w:r w:rsidRPr="00BA2072">
        <w:rPr>
          <w:rFonts w:ascii="Arial" w:hAnsi="Arial" w:cs="Arial"/>
          <w:color w:val="333333"/>
          <w:lang w:val="en-US"/>
        </w:rPr>
        <w:t>The patient’s length of st</w:t>
      </w:r>
      <w:r w:rsidR="00D96C6E" w:rsidRPr="00BA2072">
        <w:rPr>
          <w:rFonts w:ascii="Arial" w:hAnsi="Arial" w:cs="Arial"/>
          <w:color w:val="333333"/>
          <w:lang w:val="en-US"/>
        </w:rPr>
        <w:t>ay category (LOS_cat: “S”</w:t>
      </w:r>
      <w:r w:rsidR="00BD7589">
        <w:rPr>
          <w:rFonts w:ascii="Arial" w:hAnsi="Arial" w:cs="Arial"/>
          <w:color w:val="333333"/>
          <w:lang w:val="en-US"/>
        </w:rPr>
        <w:t xml:space="preserve"> </w:t>
      </w:r>
      <w:r w:rsidR="00D96C6E" w:rsidRPr="00BA2072">
        <w:rPr>
          <w:rFonts w:ascii="Arial" w:hAnsi="Arial" w:cs="Arial"/>
          <w:color w:val="333333"/>
          <w:lang w:val="en-US"/>
        </w:rPr>
        <w:t>= same</w:t>
      </w:r>
      <w:r w:rsidRPr="00BA2072">
        <w:rPr>
          <w:rFonts w:ascii="Arial" w:hAnsi="Arial" w:cs="Arial"/>
          <w:color w:val="333333"/>
          <w:lang w:val="en-US"/>
        </w:rPr>
        <w:t>da</w:t>
      </w:r>
      <w:r w:rsidR="00810EF8" w:rsidRPr="00BA2072">
        <w:rPr>
          <w:rFonts w:ascii="Arial" w:hAnsi="Arial" w:cs="Arial"/>
          <w:color w:val="333333"/>
          <w:lang w:val="en-US"/>
        </w:rPr>
        <w:t>y, “O”</w:t>
      </w:r>
      <w:r w:rsidR="00BD7589">
        <w:rPr>
          <w:rFonts w:ascii="Arial" w:hAnsi="Arial" w:cs="Arial"/>
          <w:color w:val="333333"/>
          <w:lang w:val="en-US"/>
        </w:rPr>
        <w:t xml:space="preserve"> </w:t>
      </w:r>
      <w:r w:rsidR="00810EF8" w:rsidRPr="00BA2072">
        <w:rPr>
          <w:rFonts w:ascii="Arial" w:hAnsi="Arial" w:cs="Arial"/>
          <w:color w:val="333333"/>
          <w:lang w:val="en-US"/>
        </w:rPr>
        <w:t>= one day, “M”= multiday)</w:t>
      </w:r>
    </w:p>
    <w:p w:rsidR="00432AC8" w:rsidRPr="00BA2072" w:rsidRDefault="00B65A2A" w:rsidP="000B660B">
      <w:pPr>
        <w:numPr>
          <w:ilvl w:val="0"/>
          <w:numId w:val="2"/>
        </w:numPr>
        <w:rPr>
          <w:rFonts w:ascii="Arial" w:hAnsi="Arial" w:cs="Arial"/>
          <w:color w:val="333333"/>
          <w:lang w:val="en-US"/>
        </w:rPr>
      </w:pPr>
      <w:r w:rsidRPr="00BA2072">
        <w:rPr>
          <w:rFonts w:ascii="Arial" w:hAnsi="Arial" w:cs="Arial"/>
          <w:color w:val="333333"/>
          <w:lang w:val="en-US"/>
        </w:rPr>
        <w:t>The number of mechanical ventilat</w:t>
      </w:r>
      <w:r w:rsidR="00432AC8" w:rsidRPr="00BA2072">
        <w:rPr>
          <w:rFonts w:ascii="Arial" w:hAnsi="Arial" w:cs="Arial"/>
          <w:color w:val="333333"/>
          <w:lang w:val="en-US"/>
        </w:rPr>
        <w:t>ion co-payment days (“adjmvday”)</w:t>
      </w:r>
    </w:p>
    <w:p w:rsidR="00B65A2A" w:rsidRPr="00BA2072" w:rsidRDefault="00432AC8" w:rsidP="000B660B">
      <w:pPr>
        <w:ind w:left="360" w:firstLine="360"/>
        <w:rPr>
          <w:rFonts w:ascii="Arial" w:hAnsi="Arial" w:cs="Arial"/>
          <w:color w:val="333333"/>
          <w:lang w:val="en-US"/>
        </w:rPr>
      </w:pPr>
      <w:r w:rsidRPr="00BA2072">
        <w:rPr>
          <w:rFonts w:ascii="Arial" w:hAnsi="Arial" w:cs="Arial"/>
          <w:color w:val="333333"/>
          <w:lang w:val="en-US"/>
        </w:rPr>
        <w:t>(</w:t>
      </w:r>
      <w:r w:rsidR="00B65A2A" w:rsidRPr="00BA2072">
        <w:rPr>
          <w:rFonts w:ascii="Arial" w:hAnsi="Arial" w:cs="Arial"/>
          <w:color w:val="333333"/>
          <w:lang w:val="en-US"/>
        </w:rPr>
        <w:t xml:space="preserve">see </w:t>
      </w:r>
      <w:r w:rsidR="004C0CDA" w:rsidRPr="00BA2072">
        <w:rPr>
          <w:rFonts w:ascii="Arial" w:hAnsi="Arial" w:cs="Arial"/>
          <w:color w:val="333333"/>
          <w:lang w:val="en-US"/>
        </w:rPr>
        <w:t>B</w:t>
      </w:r>
      <w:r w:rsidR="00B65A2A" w:rsidRPr="00BA2072">
        <w:rPr>
          <w:rFonts w:ascii="Arial" w:hAnsi="Arial" w:cs="Arial"/>
          <w:color w:val="333333"/>
          <w:lang w:val="en-US"/>
        </w:rPr>
        <w:t>ox 1a</w:t>
      </w:r>
      <w:r w:rsidR="00810EF8" w:rsidRPr="00BA2072">
        <w:rPr>
          <w:rFonts w:ascii="Arial" w:hAnsi="Arial" w:cs="Arial"/>
          <w:color w:val="333333"/>
          <w:lang w:val="en-US"/>
        </w:rPr>
        <w:t>)</w:t>
      </w:r>
    </w:p>
    <w:p w:rsidR="00B65A2A" w:rsidRDefault="00B65A2A" w:rsidP="000B660B">
      <w:pPr>
        <w:numPr>
          <w:ilvl w:val="0"/>
          <w:numId w:val="2"/>
        </w:numPr>
        <w:rPr>
          <w:rFonts w:ascii="Arial" w:hAnsi="Arial" w:cs="Arial"/>
          <w:color w:val="333333"/>
          <w:lang w:val="en-US"/>
        </w:rPr>
      </w:pPr>
      <w:r w:rsidRPr="00BA2072">
        <w:rPr>
          <w:rFonts w:ascii="Arial" w:hAnsi="Arial" w:cs="Arial"/>
          <w:color w:val="333333"/>
          <w:lang w:val="en-US"/>
        </w:rPr>
        <w:t>The patient’s inlier status (“I”</w:t>
      </w:r>
      <w:r w:rsidR="00BD7589">
        <w:rPr>
          <w:rFonts w:ascii="Arial" w:hAnsi="Arial" w:cs="Arial"/>
          <w:color w:val="333333"/>
          <w:lang w:val="en-US"/>
        </w:rPr>
        <w:t xml:space="preserve"> </w:t>
      </w:r>
      <w:r w:rsidRPr="00BA2072">
        <w:rPr>
          <w:rFonts w:ascii="Arial" w:hAnsi="Arial" w:cs="Arial"/>
          <w:color w:val="333333"/>
          <w:lang w:val="en-US"/>
        </w:rPr>
        <w:t>= inlier, “L”</w:t>
      </w:r>
      <w:r w:rsidR="00BD7589">
        <w:rPr>
          <w:rFonts w:ascii="Arial" w:hAnsi="Arial" w:cs="Arial"/>
          <w:color w:val="333333"/>
          <w:lang w:val="en-US"/>
        </w:rPr>
        <w:t xml:space="preserve"> </w:t>
      </w:r>
      <w:r w:rsidRPr="00BA2072">
        <w:rPr>
          <w:rFonts w:ascii="Arial" w:hAnsi="Arial" w:cs="Arial"/>
          <w:color w:val="333333"/>
          <w:lang w:val="en-US"/>
        </w:rPr>
        <w:t>= low outlier, “H”</w:t>
      </w:r>
      <w:r w:rsidR="00BD7589">
        <w:rPr>
          <w:rFonts w:ascii="Arial" w:hAnsi="Arial" w:cs="Arial"/>
          <w:color w:val="333333"/>
          <w:lang w:val="en-US"/>
        </w:rPr>
        <w:t xml:space="preserve"> </w:t>
      </w:r>
      <w:r w:rsidRPr="00BA2072">
        <w:rPr>
          <w:rFonts w:ascii="Arial" w:hAnsi="Arial" w:cs="Arial"/>
          <w:color w:val="333333"/>
          <w:lang w:val="en-US"/>
        </w:rPr>
        <w:t>= high outlier).</w:t>
      </w:r>
    </w:p>
    <w:p w:rsidR="00B30D17" w:rsidRDefault="00B30D17" w:rsidP="00B30D17">
      <w:pPr>
        <w:ind w:left="720"/>
        <w:rPr>
          <w:rFonts w:ascii="Arial" w:hAnsi="Arial" w:cs="Arial"/>
          <w:color w:val="333333"/>
          <w:lang w:val="en-US"/>
        </w:rPr>
      </w:pPr>
    </w:p>
    <w:p w:rsidR="00B65A2A" w:rsidRDefault="00B65A2A" w:rsidP="00B65A2A">
      <w:pPr>
        <w:numPr>
          <w:ilvl w:val="12"/>
          <w:numId w:val="0"/>
        </w:numPr>
        <w:rPr>
          <w:rFonts w:ascii="Arial" w:hAnsi="Arial" w:cs="Arial"/>
          <w:color w:val="333333"/>
        </w:rPr>
      </w:pPr>
      <w:r w:rsidRPr="00BA2072">
        <w:rPr>
          <w:rFonts w:ascii="Arial" w:hAnsi="Arial" w:cs="Arial"/>
          <w:color w:val="333333"/>
        </w:rPr>
        <w:t>The patient’s length of stay and length of stay category are derived from the admission date, discharge date and leave days.  A maximum length of stay of one year (365 days) is used.  Technical specifications are given in Box 2a.</w:t>
      </w:r>
    </w:p>
    <w:p w:rsidR="00DF65C9" w:rsidRDefault="00DF65C9" w:rsidP="00B65A2A">
      <w:pPr>
        <w:numPr>
          <w:ilvl w:val="12"/>
          <w:numId w:val="0"/>
        </w:numPr>
        <w:rPr>
          <w:rFonts w:ascii="Arial" w:hAnsi="Arial" w:cs="Arial"/>
          <w:color w:val="333333"/>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2a:</w:t>
      </w:r>
      <w:r w:rsidRPr="00BA2072">
        <w:rPr>
          <w:rFonts w:ascii="Arial" w:hAnsi="Arial" w:cs="Arial"/>
          <w:b/>
          <w:sz w:val="20"/>
        </w:rPr>
        <w:tab/>
        <w:t>Determining Length of Stay Category and Maximum Length of Stay</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Sameday</w:t>
      </w:r>
      <w:r w:rsidR="00BD7589">
        <w:rPr>
          <w:rFonts w:ascii="Arial" w:hAnsi="Arial" w:cs="Arial"/>
          <w:color w:val="333333"/>
          <w:sz w:val="20"/>
        </w:rPr>
        <w:t xml:space="preserve"> </w:t>
      </w:r>
      <w:r w:rsidRPr="00BA2072">
        <w:rPr>
          <w:rFonts w:ascii="Arial" w:hAnsi="Arial" w:cs="Arial"/>
          <w:color w:val="333333"/>
          <w:sz w:val="20"/>
        </w:rPr>
        <w:t>=</w:t>
      </w:r>
      <w:r w:rsidR="00BD7589">
        <w:rPr>
          <w:rFonts w:ascii="Arial" w:hAnsi="Arial" w:cs="Arial"/>
          <w:color w:val="333333"/>
          <w:sz w:val="20"/>
        </w:rPr>
        <w:t xml:space="preserve"> </w:t>
      </w:r>
      <w:r w:rsidRPr="00BA2072">
        <w:rPr>
          <w:rFonts w:ascii="Arial" w:hAnsi="Arial" w:cs="Arial"/>
          <w:color w:val="333333"/>
          <w:sz w:val="20"/>
        </w:rPr>
        <w:t>'Y' if admission date = discharge date</w:t>
      </w:r>
    </w:p>
    <w:p w:rsidR="00B65A2A" w:rsidRPr="00BA2072" w:rsidRDefault="00810EF8"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 sameday</w:t>
      </w:r>
      <w:r w:rsidR="00BD7589">
        <w:rPr>
          <w:rFonts w:ascii="Arial" w:hAnsi="Arial" w:cs="Arial"/>
          <w:color w:val="333333"/>
          <w:sz w:val="20"/>
        </w:rPr>
        <w:t xml:space="preserve"> </w:t>
      </w:r>
      <w:r w:rsidR="00B65A2A" w:rsidRPr="00BA2072">
        <w:rPr>
          <w:rFonts w:ascii="Arial" w:hAnsi="Arial" w:cs="Arial"/>
          <w:color w:val="333333"/>
          <w:sz w:val="20"/>
        </w:rPr>
        <w:t>=</w:t>
      </w:r>
      <w:r w:rsidR="00BD7589">
        <w:rPr>
          <w:rFonts w:ascii="Arial" w:hAnsi="Arial" w:cs="Arial"/>
          <w:color w:val="333333"/>
          <w:sz w:val="20"/>
        </w:rPr>
        <w:t xml:space="preserve"> </w:t>
      </w:r>
      <w:r w:rsidR="00B65A2A" w:rsidRPr="00BA2072">
        <w:rPr>
          <w:rFonts w:ascii="Arial" w:hAnsi="Arial" w:cs="Arial"/>
          <w:color w:val="333333"/>
          <w:sz w:val="20"/>
        </w:rPr>
        <w:t>'N'</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If (sameday = </w:t>
      </w:r>
      <w:r w:rsidR="000B660B">
        <w:rPr>
          <w:rFonts w:ascii="Arial" w:hAnsi="Arial" w:cs="Arial"/>
          <w:color w:val="333333"/>
          <w:sz w:val="20"/>
        </w:rPr>
        <w:t>'</w:t>
      </w:r>
      <w:r w:rsidRPr="00BA2072">
        <w:rPr>
          <w:rFonts w:ascii="Arial" w:hAnsi="Arial" w:cs="Arial"/>
          <w:color w:val="333333"/>
          <w:sz w:val="20"/>
        </w:rPr>
        <w:t>Y</w:t>
      </w:r>
      <w:r w:rsidR="000B660B">
        <w:rPr>
          <w:rFonts w:ascii="Arial" w:hAnsi="Arial" w:cs="Arial"/>
          <w:color w:val="333333"/>
          <w:sz w:val="20"/>
        </w:rPr>
        <w:t>'</w:t>
      </w:r>
      <w:r w:rsidRPr="00BA2072">
        <w:rPr>
          <w:rFonts w:ascii="Arial" w:hAnsi="Arial" w:cs="Arial"/>
          <w:color w:val="333333"/>
          <w:sz w:val="20"/>
        </w:rPr>
        <w:t>) then</w:t>
      </w:r>
    </w:p>
    <w:p w:rsidR="00B65A2A" w:rsidRPr="00BA2072" w:rsidRDefault="00B65A2A"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LOS_cat = “S”</w:t>
      </w:r>
    </w:p>
    <w:p w:rsidR="00B65A2A" w:rsidRPr="00BA2072" w:rsidRDefault="00B65A2A"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810EF8" w:rsidRPr="00BA2072" w:rsidRDefault="00810EF8" w:rsidP="00810EF8">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
    <w:p w:rsidR="00B65A2A"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 xml:space="preserve">else if </w:t>
      </w:r>
      <w:r w:rsidR="00B65A2A" w:rsidRPr="00BA2072">
        <w:rPr>
          <w:rFonts w:ascii="Arial" w:hAnsi="Arial" w:cs="Arial"/>
          <w:color w:val="333333"/>
          <w:sz w:val="20"/>
        </w:rPr>
        <w:t>(s</w:t>
      </w:r>
      <w:r w:rsidR="000B660B">
        <w:rPr>
          <w:rFonts w:ascii="Arial" w:hAnsi="Arial" w:cs="Arial"/>
          <w:color w:val="333333"/>
          <w:sz w:val="20"/>
        </w:rPr>
        <w:t>ameday = 'N'</w:t>
      </w:r>
      <w:r w:rsidR="00B65A2A" w:rsidRPr="00BA2072">
        <w:rPr>
          <w:rFonts w:ascii="Arial" w:hAnsi="Arial" w:cs="Arial"/>
          <w:color w:val="333333"/>
          <w:sz w:val="20"/>
        </w:rPr>
        <w:t>) and (LOS less than or equal to 1)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LOS_cat = “O”</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w:t>
      </w:r>
    </w:p>
    <w:p w:rsidR="00B65A2A"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outlineLvl w:val="0"/>
        <w:rPr>
          <w:rFonts w:ascii="Arial" w:hAnsi="Arial" w:cs="Arial"/>
          <w:color w:val="333333"/>
          <w:sz w:val="20"/>
        </w:rPr>
      </w:pPr>
      <w:r w:rsidRPr="00BA2072">
        <w:rPr>
          <w:rFonts w:ascii="Arial" w:hAnsi="Arial" w:cs="Arial"/>
          <w:color w:val="333333"/>
          <w:sz w:val="20"/>
        </w:rPr>
        <w:t>LOS_cat = “M“</w:t>
      </w:r>
    </w:p>
    <w:p w:rsidR="000B660B" w:rsidRPr="00BA2072" w:rsidRDefault="000B660B"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outlineLvl w:val="0"/>
        <w:rPr>
          <w:rFonts w:ascii="Arial" w:hAnsi="Arial" w:cs="Arial"/>
          <w:i/>
          <w:color w:val="333333"/>
          <w:sz w:val="20"/>
        </w:rPr>
      </w:pP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step/box 2b</w:t>
      </w:r>
    </w:p>
    <w:p w:rsidR="00B65A2A" w:rsidRDefault="00B65A2A" w:rsidP="00B65A2A">
      <w:pPr>
        <w:numPr>
          <w:ilvl w:val="12"/>
          <w:numId w:val="0"/>
        </w:numPr>
        <w:rPr>
          <w:rFonts w:ascii="Arial" w:hAnsi="Arial" w:cs="Arial"/>
          <w:color w:val="333333"/>
        </w:rPr>
      </w:pPr>
      <w:r w:rsidRPr="00BA2072">
        <w:rPr>
          <w:rFonts w:ascii="Arial" w:hAnsi="Arial" w:cs="Arial"/>
          <w:color w:val="333333"/>
        </w:rPr>
        <w:t>The patient’s inlier status is determined by comparing the patient’s length of stay with the inlier boundaries for the NZdrg</w:t>
      </w:r>
      <w:ins w:id="1147" w:author="Tracy Thompson" w:date="2016-04-28T11:39:00Z">
        <w:r w:rsidR="008A33C5">
          <w:rPr>
            <w:rFonts w:ascii="Arial" w:hAnsi="Arial" w:cs="Arial"/>
            <w:color w:val="333333"/>
          </w:rPr>
          <w:t>70</w:t>
        </w:r>
      </w:ins>
      <w:del w:id="1148" w:author="Tracy Thompson" w:date="2016-04-28T11:39:00Z">
        <w:r w:rsidR="00B95865" w:rsidRPr="00BA2072" w:rsidDel="008A33C5">
          <w:rPr>
            <w:rFonts w:ascii="Arial" w:hAnsi="Arial" w:cs="Arial"/>
            <w:color w:val="333333"/>
          </w:rPr>
          <w:delText>6</w:delText>
        </w:r>
        <w:r w:rsidRPr="00BA2072" w:rsidDel="008A33C5">
          <w:rPr>
            <w:rFonts w:ascii="Arial" w:hAnsi="Arial" w:cs="Arial"/>
            <w:color w:val="333333"/>
          </w:rPr>
          <w:delText>0</w:delText>
        </w:r>
        <w:r w:rsidR="00642F39" w:rsidRPr="00BA2072" w:rsidDel="008A33C5">
          <w:rPr>
            <w:rFonts w:ascii="Arial" w:hAnsi="Arial" w:cs="Arial"/>
            <w:color w:val="333333"/>
          </w:rPr>
          <w:delText>x</w:delText>
        </w:r>
      </w:del>
      <w:r w:rsidRPr="00BA2072">
        <w:rPr>
          <w:rFonts w:ascii="Arial" w:hAnsi="Arial" w:cs="Arial"/>
          <w:color w:val="333333"/>
        </w:rPr>
        <w:t xml:space="preserve"> to which the patient is allocated. </w:t>
      </w:r>
      <w:r w:rsidR="008303ED" w:rsidRPr="00BA2072">
        <w:rPr>
          <w:rFonts w:ascii="Arial" w:hAnsi="Arial" w:cs="Arial"/>
          <w:color w:val="333333"/>
        </w:rPr>
        <w:t xml:space="preserve"> </w:t>
      </w:r>
      <w:r w:rsidRPr="00BA2072">
        <w:rPr>
          <w:rFonts w:ascii="Arial" w:hAnsi="Arial" w:cs="Arial"/>
          <w:color w:val="333333"/>
        </w:rPr>
        <w:t xml:space="preserve">The low inlier (lb) and the high inlier (hb) boundaries are given in the </w:t>
      </w:r>
      <w:r w:rsidR="001B4F92">
        <w:rPr>
          <w:rFonts w:ascii="Arial" w:hAnsi="Arial" w:cs="Arial"/>
          <w:color w:val="333333"/>
        </w:rPr>
        <w:t>WIESNZ1</w:t>
      </w:r>
      <w:ins w:id="1149" w:author="Tracy Thompson" w:date="2016-04-28T11:39:00Z">
        <w:r w:rsidR="008A33C5">
          <w:rPr>
            <w:rFonts w:ascii="Arial" w:hAnsi="Arial" w:cs="Arial"/>
            <w:color w:val="333333"/>
          </w:rPr>
          <w:t>7</w:t>
        </w:r>
      </w:ins>
      <w:del w:id="1150" w:author="Tracy Thompson" w:date="2016-04-28T11:39:00Z">
        <w:r w:rsidR="001B4F92" w:rsidDel="008A33C5">
          <w:rPr>
            <w:rFonts w:ascii="Arial" w:hAnsi="Arial" w:cs="Arial"/>
            <w:color w:val="333333"/>
          </w:rPr>
          <w:delText>6</w:delText>
        </w:r>
      </w:del>
      <w:r w:rsidRPr="00BA2072">
        <w:rPr>
          <w:rFonts w:ascii="Arial" w:hAnsi="Arial" w:cs="Arial"/>
          <w:color w:val="333333"/>
        </w:rPr>
        <w:t xml:space="preserve"> weights table. </w:t>
      </w:r>
    </w:p>
    <w:p w:rsidR="00FA4865" w:rsidRPr="00BA2072" w:rsidRDefault="00FA4865" w:rsidP="00B65A2A">
      <w:pPr>
        <w:numPr>
          <w:ilvl w:val="12"/>
          <w:numId w:val="0"/>
        </w:numPr>
        <w:rPr>
          <w:rFonts w:ascii="Arial" w:hAnsi="Arial" w:cs="Arial"/>
          <w:color w:val="333333"/>
        </w:rPr>
      </w:pPr>
    </w:p>
    <w:p w:rsidR="00B65A2A" w:rsidRPr="00BA2072" w:rsidRDefault="00B65A2A" w:rsidP="00B65A2A">
      <w:pPr>
        <w:numPr>
          <w:ilvl w:val="12"/>
          <w:numId w:val="0"/>
        </w:numPr>
        <w:rPr>
          <w:rFonts w:ascii="Arial" w:hAnsi="Arial" w:cs="Arial"/>
          <w:color w:val="333333"/>
        </w:rPr>
      </w:pPr>
      <w:r w:rsidRPr="00BA2072">
        <w:rPr>
          <w:rFonts w:ascii="Arial" w:hAnsi="Arial" w:cs="Arial"/>
          <w:color w:val="333333"/>
        </w:rPr>
        <w:t>A patient is classified as an inlier when their length of stay is greater than or equal to the</w:t>
      </w:r>
      <w:r w:rsidR="007A35A0">
        <w:rPr>
          <w:rFonts w:ascii="Arial" w:hAnsi="Arial" w:cs="Arial"/>
          <w:color w:val="333333"/>
        </w:rPr>
        <w:t xml:space="preserve"> l</w:t>
      </w:r>
      <w:r w:rsidRPr="00BA2072">
        <w:rPr>
          <w:rFonts w:ascii="Arial" w:hAnsi="Arial" w:cs="Arial"/>
          <w:color w:val="333333"/>
        </w:rPr>
        <w:t>ow inlier boundary (lb) and less than or equal to the sum of the high inlier boundary plus any mechanical ventilation co-payment days (hb+adjmvday). Patients with a length of stay less than the low inlier boundary are classified as low outliers.</w:t>
      </w:r>
    </w:p>
    <w:p w:rsidR="00B65A2A" w:rsidRPr="00BA2072" w:rsidRDefault="00B65A2A" w:rsidP="00B65A2A">
      <w:pPr>
        <w:numPr>
          <w:ilvl w:val="12"/>
          <w:numId w:val="0"/>
        </w:numPr>
        <w:rPr>
          <w:rFonts w:ascii="Arial" w:hAnsi="Arial" w:cs="Arial"/>
          <w:color w:val="333333"/>
        </w:rPr>
      </w:pPr>
    </w:p>
    <w:p w:rsidR="00B65A2A" w:rsidRDefault="00B65A2A" w:rsidP="00B65A2A">
      <w:pPr>
        <w:numPr>
          <w:ilvl w:val="12"/>
          <w:numId w:val="0"/>
        </w:numPr>
        <w:rPr>
          <w:rFonts w:ascii="Arial" w:hAnsi="Arial" w:cs="Arial"/>
          <w:color w:val="333333"/>
        </w:rPr>
      </w:pPr>
      <w:r w:rsidRPr="00BA2072">
        <w:rPr>
          <w:rFonts w:ascii="Arial" w:hAnsi="Arial" w:cs="Arial"/>
          <w:color w:val="333333"/>
        </w:rPr>
        <w:t xml:space="preserve">Patients with a length of stay greater than the sum </w:t>
      </w:r>
      <w:r w:rsidR="007A35A0">
        <w:rPr>
          <w:rFonts w:ascii="Arial" w:hAnsi="Arial" w:cs="Arial"/>
          <w:color w:val="333333"/>
        </w:rPr>
        <w:t xml:space="preserve">of the high inlier boundary and </w:t>
      </w:r>
      <w:r w:rsidRPr="00BA2072">
        <w:rPr>
          <w:rFonts w:ascii="Arial" w:hAnsi="Arial" w:cs="Arial"/>
          <w:color w:val="333333"/>
        </w:rPr>
        <w:t xml:space="preserve">mechanical ventilation co-payment days are classified as high outliers.  Technical specifications are given in </w:t>
      </w:r>
      <w:r w:rsidR="004C0CDA" w:rsidRPr="00BA2072">
        <w:rPr>
          <w:rFonts w:ascii="Arial" w:hAnsi="Arial" w:cs="Arial"/>
          <w:color w:val="333333"/>
        </w:rPr>
        <w:t>B</w:t>
      </w:r>
      <w:r w:rsidRPr="00BA2072">
        <w:rPr>
          <w:rFonts w:ascii="Arial" w:hAnsi="Arial" w:cs="Arial"/>
          <w:color w:val="333333"/>
        </w:rPr>
        <w:t>ox 2b below.</w:t>
      </w:r>
    </w:p>
    <w:p w:rsidR="00701D53" w:rsidRPr="00BA2072" w:rsidRDefault="00701D53" w:rsidP="00B65A2A">
      <w:pPr>
        <w:numPr>
          <w:ilvl w:val="12"/>
          <w:numId w:val="0"/>
        </w:numPr>
        <w:rPr>
          <w:rFonts w:ascii="Arial" w:hAnsi="Arial" w:cs="Arial"/>
          <w:color w:val="333333"/>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2b:</w:t>
      </w:r>
      <w:r w:rsidRPr="00BA2072">
        <w:rPr>
          <w:rFonts w:ascii="Arial" w:hAnsi="Arial" w:cs="Arial"/>
          <w:b/>
          <w:sz w:val="20"/>
        </w:rPr>
        <w:tab/>
        <w:t>Calculate Inlier Status</w:t>
      </w:r>
    </w:p>
    <w:p w:rsidR="002A1A12"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sz w:val="20"/>
        </w:rPr>
      </w:pP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If LOS &lt;</w:t>
      </w:r>
      <w:r w:rsidR="008303ED" w:rsidRPr="00BA2072">
        <w:rPr>
          <w:rFonts w:ascii="Arial" w:hAnsi="Arial" w:cs="Arial"/>
          <w:color w:val="333333"/>
          <w:sz w:val="20"/>
        </w:rPr>
        <w:t xml:space="preserve"> </w:t>
      </w:r>
      <w:r w:rsidRPr="00BA2072">
        <w:rPr>
          <w:rFonts w:ascii="Arial" w:hAnsi="Arial" w:cs="Arial"/>
          <w:color w:val="333333"/>
          <w:sz w:val="20"/>
        </w:rPr>
        <w:t>lb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Inlier = “L”</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 box 2c</w:t>
      </w:r>
    </w:p>
    <w:p w:rsidR="002A1A12"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2A1A12"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w:t>
      </w:r>
      <w:r w:rsidR="00B65A2A" w:rsidRPr="00BA2072">
        <w:rPr>
          <w:rFonts w:ascii="Arial" w:hAnsi="Arial" w:cs="Arial"/>
          <w:color w:val="333333"/>
          <w:sz w:val="20"/>
        </w:rPr>
        <w:t>lse if LOS &gt; (hb + adjmvday) then</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outlineLvl w:val="0"/>
        <w:rPr>
          <w:rFonts w:ascii="Arial" w:hAnsi="Arial" w:cs="Arial"/>
          <w:color w:val="333333"/>
          <w:sz w:val="20"/>
        </w:rPr>
      </w:pPr>
      <w:r w:rsidRPr="00BA2072">
        <w:rPr>
          <w:rFonts w:ascii="Arial" w:hAnsi="Arial" w:cs="Arial"/>
          <w:color w:val="333333"/>
          <w:sz w:val="20"/>
        </w:rPr>
        <w:t>Inlier = “H”</w:t>
      </w:r>
    </w:p>
    <w:p w:rsidR="002A1A12" w:rsidRPr="00BA2072" w:rsidRDefault="001C16C0"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w:t>
      </w:r>
      <w:r w:rsidR="004A74C3" w:rsidRPr="00BA2072">
        <w:rPr>
          <w:rFonts w:ascii="Arial" w:hAnsi="Arial" w:cs="Arial"/>
          <w:color w:val="333333"/>
          <w:sz w:val="20"/>
        </w:rPr>
        <w:t xml:space="preserve"> </w:t>
      </w:r>
      <w:r w:rsidR="00365205" w:rsidRPr="00BA2072">
        <w:rPr>
          <w:rFonts w:ascii="Arial" w:hAnsi="Arial" w:cs="Arial"/>
          <w:color w:val="333333"/>
          <w:sz w:val="20"/>
        </w:rPr>
        <w:t>box</w:t>
      </w:r>
      <w:r w:rsidR="00B65A2A" w:rsidRPr="00BA2072">
        <w:rPr>
          <w:rFonts w:ascii="Arial" w:hAnsi="Arial" w:cs="Arial"/>
          <w:color w:val="333333"/>
          <w:sz w:val="20"/>
        </w:rPr>
        <w:t xml:space="preserve"> 2c</w:t>
      </w:r>
    </w:p>
    <w:p w:rsidR="00B65A2A" w:rsidRPr="00BA2072" w:rsidRDefault="00B65A2A" w:rsidP="00B65A2A">
      <w:pPr>
        <w:pStyle w:val="tabletext"/>
        <w:widowControl/>
        <w:numPr>
          <w:ilvl w:val="12"/>
          <w:numId w:val="0"/>
        </w:numPr>
        <w:pBdr>
          <w:top w:val="single" w:sz="6" w:space="1" w:color="auto"/>
          <w:left w:val="single" w:sz="6" w:space="4" w:color="auto"/>
          <w:bottom w:val="single" w:sz="6" w:space="1" w:color="auto"/>
          <w:right w:val="single" w:sz="6" w:space="4" w:color="auto"/>
        </w:pBdr>
        <w:rPr>
          <w:rFonts w:ascii="Arial" w:hAnsi="Arial" w:cs="Arial"/>
          <w:color w:val="333333"/>
          <w:sz w:val="20"/>
        </w:rPr>
      </w:pPr>
      <w:r w:rsidRPr="00BA2072">
        <w:rPr>
          <w:rFonts w:ascii="Arial" w:hAnsi="Arial" w:cs="Arial"/>
          <w:color w:val="333333"/>
          <w:sz w:val="20"/>
        </w:rPr>
        <w:t>else</w:t>
      </w: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20"/>
        <w:outlineLvl w:val="0"/>
        <w:rPr>
          <w:rFonts w:ascii="Arial" w:hAnsi="Arial" w:cs="Arial"/>
          <w:color w:val="333333"/>
          <w:sz w:val="20"/>
        </w:rPr>
      </w:pPr>
      <w:r w:rsidRPr="00BA2072">
        <w:rPr>
          <w:rFonts w:ascii="Arial" w:hAnsi="Arial" w:cs="Arial"/>
          <w:color w:val="333333"/>
          <w:sz w:val="20"/>
        </w:rPr>
        <w:t>Inlier = “I”</w:t>
      </w:r>
    </w:p>
    <w:p w:rsidR="00C57D24" w:rsidRDefault="00C57D24"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p>
    <w:p w:rsidR="00B65A2A" w:rsidRPr="00BA2072" w:rsidRDefault="00B65A2A" w:rsidP="004A74C3">
      <w:pPr>
        <w:pStyle w:val="tabletext"/>
        <w:widowControl/>
        <w:numPr>
          <w:ilvl w:val="12"/>
          <w:numId w:val="0"/>
        </w:numPr>
        <w:pBdr>
          <w:top w:val="single" w:sz="6" w:space="1" w:color="auto"/>
          <w:left w:val="single" w:sz="6" w:space="4" w:color="auto"/>
          <w:bottom w:val="single" w:sz="6" w:space="1" w:color="auto"/>
          <w:right w:val="single" w:sz="6" w:space="4" w:color="auto"/>
        </w:pBdr>
        <w:ind w:firstLine="709"/>
        <w:rPr>
          <w:rFonts w:ascii="Arial" w:hAnsi="Arial" w:cs="Arial"/>
          <w:color w:val="333333"/>
          <w:sz w:val="20"/>
        </w:rPr>
      </w:pPr>
      <w:r w:rsidRPr="00BA2072">
        <w:rPr>
          <w:rFonts w:ascii="Arial" w:hAnsi="Arial" w:cs="Arial"/>
          <w:color w:val="333333"/>
          <w:sz w:val="20"/>
        </w:rPr>
        <w:t>go to box 2c</w:t>
      </w:r>
    </w:p>
    <w:p w:rsidR="004A765C" w:rsidRDefault="004A765C" w:rsidP="00B65A2A">
      <w:pPr>
        <w:numPr>
          <w:ilvl w:val="12"/>
          <w:numId w:val="0"/>
        </w:numPr>
        <w:rPr>
          <w:rFonts w:ascii="Arial" w:hAnsi="Arial" w:cs="Arial"/>
          <w:color w:val="333333"/>
        </w:rPr>
      </w:pPr>
    </w:p>
    <w:p w:rsidR="00B65A2A" w:rsidRPr="0043125F" w:rsidRDefault="00B65A2A" w:rsidP="00B65A2A">
      <w:pPr>
        <w:numPr>
          <w:ilvl w:val="12"/>
          <w:numId w:val="0"/>
        </w:numPr>
        <w:rPr>
          <w:rFonts w:ascii="Arial" w:hAnsi="Arial" w:cs="Arial"/>
          <w:color w:val="333333"/>
        </w:rPr>
      </w:pPr>
      <w:r w:rsidRPr="0043125F">
        <w:rPr>
          <w:rFonts w:ascii="Arial" w:hAnsi="Arial" w:cs="Arial"/>
          <w:color w:val="333333"/>
        </w:rPr>
        <w:t xml:space="preserve">Separate columns occur in the </w:t>
      </w:r>
      <w:r w:rsidR="001B4F92" w:rsidRPr="0043125F">
        <w:rPr>
          <w:rFonts w:ascii="Arial" w:hAnsi="Arial" w:cs="Arial"/>
          <w:color w:val="333333"/>
        </w:rPr>
        <w:t>WIESNZ1</w:t>
      </w:r>
      <w:ins w:id="1151" w:author="Tracy Thompson" w:date="2016-04-28T11:40:00Z">
        <w:r w:rsidR="008A33C5" w:rsidRPr="0043125F">
          <w:rPr>
            <w:rFonts w:ascii="Arial" w:hAnsi="Arial" w:cs="Arial"/>
            <w:color w:val="333333"/>
          </w:rPr>
          <w:t>7</w:t>
        </w:r>
      </w:ins>
      <w:del w:id="1152" w:author="Tracy Thompson" w:date="2016-04-28T11:40:00Z">
        <w:r w:rsidR="001B4F92" w:rsidRPr="0043125F" w:rsidDel="008A33C5">
          <w:rPr>
            <w:rFonts w:ascii="Arial" w:hAnsi="Arial" w:cs="Arial"/>
            <w:color w:val="333333"/>
          </w:rPr>
          <w:delText>6</w:delText>
        </w:r>
      </w:del>
      <w:r w:rsidRPr="0043125F">
        <w:rPr>
          <w:rFonts w:ascii="Arial" w:hAnsi="Arial" w:cs="Arial"/>
          <w:color w:val="333333"/>
        </w:rPr>
        <w:t xml:space="preserve"> weights table for episodes that are:</w:t>
      </w:r>
    </w:p>
    <w:p w:rsidR="00B65A2A" w:rsidRPr="0043125F" w:rsidRDefault="00B65A2A" w:rsidP="009917E3">
      <w:pPr>
        <w:numPr>
          <w:ilvl w:val="0"/>
          <w:numId w:val="2"/>
        </w:numPr>
        <w:rPr>
          <w:rFonts w:ascii="Arial" w:hAnsi="Arial" w:cs="Arial"/>
          <w:color w:val="333333"/>
          <w:lang w:val="en-US"/>
        </w:rPr>
      </w:pPr>
      <w:r w:rsidRPr="0043125F">
        <w:rPr>
          <w:rFonts w:ascii="Arial" w:hAnsi="Arial" w:cs="Arial"/>
          <w:color w:val="333333"/>
          <w:lang w:val="en-US"/>
        </w:rPr>
        <w:t>sameday</w:t>
      </w:r>
    </w:p>
    <w:p w:rsidR="00B65A2A" w:rsidRPr="0043125F" w:rsidRDefault="00B65A2A" w:rsidP="009917E3">
      <w:pPr>
        <w:numPr>
          <w:ilvl w:val="0"/>
          <w:numId w:val="2"/>
        </w:numPr>
        <w:rPr>
          <w:rFonts w:ascii="Arial" w:hAnsi="Arial" w:cs="Arial"/>
          <w:color w:val="333333"/>
          <w:lang w:val="en-US"/>
        </w:rPr>
      </w:pPr>
      <w:r w:rsidRPr="0043125F">
        <w:rPr>
          <w:rFonts w:ascii="Arial" w:hAnsi="Arial" w:cs="Arial"/>
          <w:color w:val="333333"/>
          <w:lang w:val="en-US"/>
        </w:rPr>
        <w:t>one day</w:t>
      </w:r>
    </w:p>
    <w:p w:rsidR="00B65A2A" w:rsidRPr="0043125F" w:rsidRDefault="00B65A2A" w:rsidP="009917E3">
      <w:pPr>
        <w:numPr>
          <w:ilvl w:val="0"/>
          <w:numId w:val="2"/>
        </w:numPr>
        <w:rPr>
          <w:rFonts w:ascii="Arial" w:hAnsi="Arial" w:cs="Arial"/>
          <w:color w:val="333333"/>
          <w:lang w:val="en-US"/>
        </w:rPr>
      </w:pPr>
      <w:r w:rsidRPr="0043125F">
        <w:rPr>
          <w:rFonts w:ascii="Arial" w:hAnsi="Arial" w:cs="Arial"/>
          <w:color w:val="333333"/>
          <w:lang w:val="en-US"/>
        </w:rPr>
        <w:t>multiday low outliers</w:t>
      </w:r>
    </w:p>
    <w:p w:rsidR="007060B4" w:rsidRPr="0043125F" w:rsidRDefault="00B65A2A" w:rsidP="009917E3">
      <w:pPr>
        <w:numPr>
          <w:ilvl w:val="0"/>
          <w:numId w:val="2"/>
        </w:numPr>
        <w:rPr>
          <w:rFonts w:ascii="Arial" w:hAnsi="Arial" w:cs="Arial"/>
          <w:color w:val="333333"/>
          <w:lang w:val="en-US"/>
        </w:rPr>
      </w:pPr>
      <w:r w:rsidRPr="0043125F">
        <w:rPr>
          <w:rFonts w:ascii="Arial" w:hAnsi="Arial" w:cs="Arial"/>
          <w:color w:val="333333"/>
          <w:lang w:val="en-US"/>
        </w:rPr>
        <w:t>multiday inliers</w:t>
      </w:r>
    </w:p>
    <w:p w:rsidR="00B65A2A" w:rsidRPr="0043125F" w:rsidRDefault="00B65A2A" w:rsidP="009917E3">
      <w:pPr>
        <w:numPr>
          <w:ilvl w:val="0"/>
          <w:numId w:val="2"/>
        </w:numPr>
        <w:rPr>
          <w:rFonts w:ascii="Arial" w:hAnsi="Arial" w:cs="Arial"/>
          <w:color w:val="333333"/>
          <w:lang w:val="en-US"/>
        </w:rPr>
      </w:pPr>
      <w:r w:rsidRPr="0043125F">
        <w:rPr>
          <w:rFonts w:ascii="Arial" w:hAnsi="Arial" w:cs="Arial"/>
          <w:color w:val="333333"/>
          <w:lang w:val="en-US"/>
        </w:rPr>
        <w:t xml:space="preserve">high outliers. </w:t>
      </w:r>
    </w:p>
    <w:p w:rsidR="00B65A2A" w:rsidRPr="0043125F" w:rsidRDefault="00B65A2A" w:rsidP="00B65A2A">
      <w:pPr>
        <w:rPr>
          <w:rFonts w:ascii="Arial" w:hAnsi="Arial" w:cs="Arial"/>
          <w:color w:val="333333"/>
        </w:rPr>
      </w:pPr>
    </w:p>
    <w:p w:rsidR="00526F6B" w:rsidRPr="0043125F" w:rsidRDefault="00B65A2A" w:rsidP="00B65A2A">
      <w:pPr>
        <w:rPr>
          <w:rFonts w:ascii="Arial" w:hAnsi="Arial" w:cs="Arial"/>
          <w:color w:val="333333"/>
        </w:rPr>
      </w:pPr>
      <w:r w:rsidRPr="0043125F">
        <w:rPr>
          <w:rFonts w:ascii="Arial" w:hAnsi="Arial" w:cs="Arial"/>
          <w:color w:val="333333"/>
        </w:rPr>
        <w:t xml:space="preserve">The base WIES score for sameday episodes (inlier and low outlier), one day episodes (inlier and low outliers), and multiday inliers can be read directly from the </w:t>
      </w:r>
      <w:r w:rsidR="001B4F92" w:rsidRPr="0043125F">
        <w:rPr>
          <w:rFonts w:ascii="Arial" w:hAnsi="Arial" w:cs="Arial"/>
          <w:color w:val="333333"/>
        </w:rPr>
        <w:t>WIESNZ1</w:t>
      </w:r>
      <w:ins w:id="1153" w:author="Tracy Thompson" w:date="2016-09-22T09:07:00Z">
        <w:r w:rsidR="00E20588" w:rsidRPr="0043125F">
          <w:rPr>
            <w:rFonts w:ascii="Arial" w:hAnsi="Arial" w:cs="Arial"/>
            <w:color w:val="333333"/>
          </w:rPr>
          <w:t>7</w:t>
        </w:r>
      </w:ins>
      <w:del w:id="1154" w:author="Tracy Thompson" w:date="2016-04-28T11:40:00Z">
        <w:r w:rsidR="001B4F92" w:rsidRPr="0043125F" w:rsidDel="008A33C5">
          <w:rPr>
            <w:rFonts w:ascii="Arial" w:hAnsi="Arial" w:cs="Arial"/>
            <w:color w:val="333333"/>
          </w:rPr>
          <w:delText>6</w:delText>
        </w:r>
      </w:del>
      <w:r w:rsidRPr="0043125F">
        <w:rPr>
          <w:rFonts w:ascii="Arial" w:hAnsi="Arial" w:cs="Arial"/>
          <w:color w:val="333333"/>
        </w:rPr>
        <w:t xml:space="preserve"> weights table using the appropriate column and row (NZdrg</w:t>
      </w:r>
      <w:ins w:id="1155" w:author="Tracy Thompson" w:date="2016-04-28T11:40:00Z">
        <w:r w:rsidR="008A33C5" w:rsidRPr="0043125F">
          <w:rPr>
            <w:rFonts w:ascii="Arial" w:hAnsi="Arial" w:cs="Arial"/>
            <w:color w:val="333333"/>
          </w:rPr>
          <w:t>70</w:t>
        </w:r>
      </w:ins>
      <w:del w:id="1156" w:author="Tracy Thompson" w:date="2016-04-28T11:40:00Z">
        <w:r w:rsidR="00A24402" w:rsidRPr="0043125F" w:rsidDel="008A33C5">
          <w:rPr>
            <w:rFonts w:ascii="Arial" w:hAnsi="Arial" w:cs="Arial"/>
            <w:color w:val="333333"/>
          </w:rPr>
          <w:delText>6</w:delText>
        </w:r>
        <w:r w:rsidRPr="0043125F" w:rsidDel="008A33C5">
          <w:rPr>
            <w:rFonts w:ascii="Arial" w:hAnsi="Arial" w:cs="Arial"/>
            <w:color w:val="333333"/>
          </w:rPr>
          <w:delText>0</w:delText>
        </w:r>
        <w:r w:rsidR="00642F39" w:rsidRPr="0043125F" w:rsidDel="008A33C5">
          <w:rPr>
            <w:rFonts w:ascii="Arial" w:hAnsi="Arial" w:cs="Arial"/>
            <w:color w:val="333333"/>
          </w:rPr>
          <w:delText>x</w:delText>
        </w:r>
      </w:del>
      <w:r w:rsidRPr="0043125F">
        <w:rPr>
          <w:rFonts w:ascii="Arial" w:hAnsi="Arial" w:cs="Arial"/>
          <w:color w:val="333333"/>
        </w:rPr>
        <w:t>).</w:t>
      </w:r>
    </w:p>
    <w:p w:rsidR="00526F6B" w:rsidRPr="0043125F" w:rsidRDefault="00B65A2A" w:rsidP="00B65A2A">
      <w:pPr>
        <w:rPr>
          <w:rFonts w:ascii="Arial" w:hAnsi="Arial" w:cs="Arial"/>
          <w:color w:val="333333"/>
        </w:rPr>
      </w:pPr>
      <w:r w:rsidRPr="0043125F">
        <w:rPr>
          <w:rFonts w:ascii="Arial" w:hAnsi="Arial" w:cs="Arial"/>
          <w:color w:val="333333"/>
        </w:rPr>
        <w:t xml:space="preserve">  </w:t>
      </w:r>
    </w:p>
    <w:p w:rsidR="00526F6B" w:rsidRPr="0043125F" w:rsidRDefault="00B65A2A" w:rsidP="00B65A2A">
      <w:pPr>
        <w:rPr>
          <w:rFonts w:ascii="Arial" w:hAnsi="Arial" w:cs="Arial"/>
          <w:color w:val="333333"/>
        </w:rPr>
      </w:pPr>
      <w:r w:rsidRPr="0043125F">
        <w:rPr>
          <w:rFonts w:ascii="Arial" w:hAnsi="Arial" w:cs="Arial"/>
          <w:color w:val="333333"/>
        </w:rPr>
        <w:t xml:space="preserve">The base WIES score for multiday low outliers can be calculated by multiplying the patient’s length of stay less one day, by the per diem weight given in the </w:t>
      </w:r>
      <w:r w:rsidR="001B4F92" w:rsidRPr="0043125F">
        <w:rPr>
          <w:rFonts w:ascii="Arial" w:hAnsi="Arial" w:cs="Arial"/>
          <w:color w:val="333333"/>
        </w:rPr>
        <w:t>WIESNZ1</w:t>
      </w:r>
      <w:ins w:id="1157" w:author="Tracy Thompson" w:date="2016-04-28T11:40:00Z">
        <w:r w:rsidR="008A33C5" w:rsidRPr="0043125F">
          <w:rPr>
            <w:rFonts w:ascii="Arial" w:hAnsi="Arial" w:cs="Arial"/>
            <w:color w:val="333333"/>
          </w:rPr>
          <w:t>7</w:t>
        </w:r>
      </w:ins>
      <w:del w:id="1158" w:author="Tracy Thompson" w:date="2016-04-28T11:40:00Z">
        <w:r w:rsidR="001B4F92" w:rsidRPr="0043125F" w:rsidDel="008A33C5">
          <w:rPr>
            <w:rFonts w:ascii="Arial" w:hAnsi="Arial" w:cs="Arial"/>
            <w:color w:val="333333"/>
          </w:rPr>
          <w:delText>6</w:delText>
        </w:r>
      </w:del>
      <w:r w:rsidRPr="0043125F">
        <w:rPr>
          <w:rFonts w:ascii="Arial" w:hAnsi="Arial" w:cs="Arial"/>
          <w:color w:val="333333"/>
        </w:rPr>
        <w:t xml:space="preserve"> weights table and adding the one day inlier weight (from table).</w:t>
      </w:r>
    </w:p>
    <w:p w:rsidR="00526F6B" w:rsidRPr="0043125F" w:rsidRDefault="00526F6B" w:rsidP="00B65A2A">
      <w:pPr>
        <w:rPr>
          <w:rFonts w:ascii="Arial" w:hAnsi="Arial" w:cs="Arial"/>
          <w:color w:val="333333"/>
        </w:rPr>
      </w:pPr>
    </w:p>
    <w:p w:rsidR="00B65A2A" w:rsidRPr="0043125F" w:rsidRDefault="00B65A2A" w:rsidP="00B65A2A">
      <w:pPr>
        <w:rPr>
          <w:rFonts w:ascii="Arial" w:hAnsi="Arial" w:cs="Arial"/>
          <w:color w:val="333333"/>
        </w:rPr>
      </w:pPr>
      <w:r w:rsidRPr="0043125F">
        <w:rPr>
          <w:rFonts w:ascii="Arial" w:hAnsi="Arial" w:cs="Arial"/>
          <w:color w:val="333333"/>
        </w:rPr>
        <w:t>The base WIES score for high outliers is obtained by multiplying the number of high outlier days by the high outlier per diem weight (from table) and adding the multid</w:t>
      </w:r>
      <w:r w:rsidR="00432AC8" w:rsidRPr="0043125F">
        <w:rPr>
          <w:rFonts w:ascii="Arial" w:hAnsi="Arial" w:cs="Arial"/>
          <w:color w:val="333333"/>
        </w:rPr>
        <w:t xml:space="preserve">ay inlier weight (from table). </w:t>
      </w:r>
      <w:r w:rsidRPr="0043125F">
        <w:rPr>
          <w:rFonts w:ascii="Arial" w:hAnsi="Arial" w:cs="Arial"/>
          <w:color w:val="333333"/>
        </w:rPr>
        <w:t xml:space="preserve">Technical details are provided in </w:t>
      </w:r>
      <w:r w:rsidR="004C0CDA" w:rsidRPr="0043125F">
        <w:rPr>
          <w:rFonts w:ascii="Arial" w:hAnsi="Arial" w:cs="Arial"/>
          <w:color w:val="333333"/>
        </w:rPr>
        <w:t>B</w:t>
      </w:r>
      <w:r w:rsidRPr="0043125F">
        <w:rPr>
          <w:rFonts w:ascii="Arial" w:hAnsi="Arial" w:cs="Arial"/>
          <w:color w:val="333333"/>
        </w:rPr>
        <w:t>ox 2c.</w:t>
      </w:r>
    </w:p>
    <w:p w:rsidR="004F7A7B" w:rsidRPr="00BA2072" w:rsidRDefault="004F7A7B" w:rsidP="00B65A2A">
      <w:pPr>
        <w:rPr>
          <w:rFonts w:ascii="Arial" w:hAnsi="Arial" w:cs="Arial"/>
          <w:color w:val="333333"/>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sidRPr="00BA2072">
        <w:rPr>
          <w:rFonts w:ascii="Arial" w:hAnsi="Arial" w:cs="Arial"/>
          <w:b/>
          <w:sz w:val="20"/>
        </w:rPr>
        <w:t>Box 2c:</w:t>
      </w:r>
      <w:r w:rsidRPr="00BA2072">
        <w:rPr>
          <w:rFonts w:ascii="Arial" w:hAnsi="Arial" w:cs="Arial"/>
          <w:b/>
          <w:sz w:val="20"/>
        </w:rPr>
        <w:tab/>
        <w:t>Calculate Base WIES</w:t>
      </w:r>
    </w:p>
    <w:p w:rsidR="00B65A2A" w:rsidRPr="00BA2072" w:rsidRDefault="00B65A2A" w:rsidP="00205089">
      <w:pPr>
        <w:pStyle w:val="tabletext"/>
        <w:widowControl/>
        <w:pBdr>
          <w:top w:val="single" w:sz="6" w:space="1" w:color="auto"/>
          <w:left w:val="single" w:sz="6" w:space="4" w:color="auto"/>
          <w:bottom w:val="single" w:sz="6" w:space="1" w:color="auto"/>
          <w:right w:val="single" w:sz="6" w:space="4" w:color="auto"/>
        </w:pBdr>
        <w:jc w:val="center"/>
        <w:rPr>
          <w:rFonts w:ascii="Arial" w:hAnsi="Arial" w:cs="Arial"/>
          <w:sz w:val="20"/>
        </w:rPr>
      </w:pP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 xml:space="preserve">Select Inlier </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“L”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t>“Low Outliers”</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select</w:t>
      </w:r>
      <w:r w:rsidR="004F7A7B" w:rsidRPr="00BA2072">
        <w:rPr>
          <w:rFonts w:ascii="Arial" w:hAnsi="Arial" w:cs="Arial"/>
          <w:color w:val="333333"/>
          <w:sz w:val="20"/>
        </w:rPr>
        <w:t xml:space="preserve"> </w:t>
      </w:r>
      <w:r w:rsidRPr="00BA2072">
        <w:rPr>
          <w:rFonts w:ascii="Arial" w:hAnsi="Arial" w:cs="Arial"/>
          <w:color w:val="333333"/>
          <w:sz w:val="20"/>
        </w:rPr>
        <w:t>LOS_cat</w:t>
      </w:r>
    </w:p>
    <w:p w:rsidR="00B65A2A" w:rsidRPr="00BA2072" w:rsidRDefault="00365205"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w:t>
      </w:r>
      <w:r w:rsidR="00B65A2A" w:rsidRPr="00BA2072">
        <w:rPr>
          <w:rFonts w:ascii="Arial" w:hAnsi="Arial" w:cs="Arial"/>
          <w:color w:val="333333"/>
          <w:sz w:val="20"/>
        </w:rPr>
        <w:t>S” do</w:t>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t>“Same Day”</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sd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4F7A7B"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“O”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“One Day”</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od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4F7A7B" w:rsidP="004F7A7B">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“M”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“Multi day Low Outlier”</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 xml:space="preserve">base_WIES = (LOS-1)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Pr="00BA2072">
        <w:rPr>
          <w:rFonts w:ascii="Arial" w:hAnsi="Arial" w:cs="Arial"/>
          <w:color w:val="333333"/>
          <w:sz w:val="20"/>
        </w:rPr>
        <w:t>lo_pd + od</w:t>
      </w:r>
    </w:p>
    <w:p w:rsidR="00B65A2A" w:rsidRPr="00BA2072" w:rsidRDefault="00B65A2A" w:rsidP="004F7A7B">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r w:rsidRPr="00BA2072">
        <w:rPr>
          <w:rFonts w:ascii="Arial" w:hAnsi="Arial" w:cs="Arial"/>
          <w:color w:val="333333"/>
          <w:sz w:val="20"/>
        </w:rPr>
        <w:tab/>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“I”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“Inlier”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select</w:t>
      </w:r>
      <w:r w:rsidR="00150C96" w:rsidRPr="00BA2072">
        <w:rPr>
          <w:rFonts w:ascii="Arial" w:hAnsi="Arial" w:cs="Arial"/>
          <w:color w:val="333333"/>
          <w:sz w:val="20"/>
        </w:rPr>
        <w:t xml:space="preserve"> </w:t>
      </w:r>
      <w:r w:rsidRPr="00BA2072">
        <w:rPr>
          <w:rFonts w:ascii="Arial" w:hAnsi="Arial" w:cs="Arial"/>
          <w:color w:val="333333"/>
          <w:sz w:val="20"/>
        </w:rPr>
        <w:t>LOS_cat</w:t>
      </w:r>
    </w:p>
    <w:p w:rsidR="00B65A2A" w:rsidRPr="00BA2072" w:rsidRDefault="00365205"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w:t>
      </w:r>
      <w:r w:rsidR="00B65A2A" w:rsidRPr="00BA2072">
        <w:rPr>
          <w:rFonts w:ascii="Arial" w:hAnsi="Arial" w:cs="Arial"/>
          <w:color w:val="333333"/>
          <w:sz w:val="20"/>
        </w:rPr>
        <w:t>S” do</w:t>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r>
      <w:r w:rsidR="00B65A2A" w:rsidRPr="00BA2072">
        <w:rPr>
          <w:rFonts w:ascii="Arial" w:hAnsi="Arial" w:cs="Arial"/>
          <w:color w:val="333333"/>
          <w:sz w:val="20"/>
        </w:rPr>
        <w:tab/>
        <w:t>“Same 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sd</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“O”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“One 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od</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150C96" w:rsidP="00150C96">
      <w:pPr>
        <w:pStyle w:val="tabletext"/>
        <w:widowControl/>
        <w:pBdr>
          <w:top w:val="single" w:sz="6" w:space="1" w:color="auto"/>
          <w:left w:val="single" w:sz="6" w:space="4" w:color="auto"/>
          <w:bottom w:val="single" w:sz="6" w:space="1" w:color="auto"/>
          <w:right w:val="single" w:sz="6" w:space="4" w:color="auto"/>
        </w:pBdr>
        <w:ind w:firstLine="1843"/>
        <w:rPr>
          <w:rFonts w:ascii="Arial" w:hAnsi="Arial" w:cs="Arial"/>
          <w:color w:val="333333"/>
          <w:sz w:val="20"/>
        </w:rPr>
      </w:pPr>
      <w:r w:rsidRPr="00BA2072">
        <w:rPr>
          <w:rFonts w:ascii="Arial" w:hAnsi="Arial" w:cs="Arial"/>
          <w:color w:val="333333"/>
          <w:sz w:val="20"/>
        </w:rPr>
        <w:t>case “M”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00B65A2A" w:rsidRPr="00BA2072">
        <w:rPr>
          <w:rFonts w:ascii="Arial" w:hAnsi="Arial" w:cs="Arial"/>
          <w:color w:val="333333"/>
          <w:sz w:val="20"/>
        </w:rPr>
        <w:t>“Multi day Inlier”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base_WIES = md_in</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694"/>
        <w:rPr>
          <w:rFonts w:ascii="Arial" w:hAnsi="Arial" w:cs="Arial"/>
          <w:color w:val="333333"/>
          <w:sz w:val="20"/>
        </w:rPr>
      </w:pPr>
      <w:r w:rsidRPr="00BA2072">
        <w:rPr>
          <w:rFonts w:ascii="Arial" w:hAnsi="Arial" w:cs="Arial"/>
          <w:color w:val="333333"/>
          <w:sz w:val="20"/>
        </w:rPr>
        <w:t>go to box 3</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284"/>
        <w:rPr>
          <w:rFonts w:ascii="Arial" w:hAnsi="Arial" w:cs="Arial"/>
          <w:color w:val="333333"/>
          <w:sz w:val="20"/>
        </w:rPr>
      </w:pPr>
      <w:r w:rsidRPr="00BA2072">
        <w:rPr>
          <w:rFonts w:ascii="Arial" w:hAnsi="Arial" w:cs="Arial"/>
          <w:color w:val="333333"/>
          <w:sz w:val="20"/>
        </w:rPr>
        <w:t>case “H” do</w:t>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r>
      <w:r w:rsidRPr="00BA2072">
        <w:rPr>
          <w:rFonts w:ascii="Arial" w:hAnsi="Arial" w:cs="Arial"/>
          <w:color w:val="333333"/>
          <w:sz w:val="20"/>
        </w:rPr>
        <w:tab/>
        <w:t>“High Outlier”</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 xml:space="preserve">high_days = </w:t>
      </w:r>
      <w:r w:rsidR="00365205" w:rsidRPr="00BA2072">
        <w:rPr>
          <w:rFonts w:ascii="Arial" w:hAnsi="Arial" w:cs="Arial"/>
          <w:color w:val="333333"/>
          <w:sz w:val="20"/>
        </w:rPr>
        <w:t>max (</w:t>
      </w:r>
      <w:r w:rsidRPr="00BA2072">
        <w:rPr>
          <w:rFonts w:ascii="Arial" w:hAnsi="Arial" w:cs="Arial"/>
          <w:color w:val="333333"/>
          <w:sz w:val="20"/>
        </w:rPr>
        <w:t>0, LOS - hb - adjmvday)</w:t>
      </w: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base_WIES = Md_in + high_days</w:t>
      </w:r>
      <w:r w:rsidR="00150C96" w:rsidRPr="00BA2072">
        <w:rPr>
          <w:rFonts w:ascii="Arial" w:hAnsi="Arial" w:cs="Arial"/>
          <w:color w:val="333333"/>
          <w:sz w:val="20"/>
        </w:rPr>
        <w:t xml:space="preserve"> </w:t>
      </w:r>
      <w:r w:rsidR="00C10769" w:rsidRPr="00BA2072">
        <w:rPr>
          <w:rFonts w:ascii="Arial" w:hAnsi="Arial" w:cs="Arial"/>
          <w:color w:val="333333"/>
          <w:sz w:val="20"/>
        </w:rPr>
        <w:fldChar w:fldCharType="begin"/>
      </w:r>
      <w:r w:rsidRPr="00BA2072">
        <w:rPr>
          <w:rFonts w:ascii="Arial" w:hAnsi="Arial" w:cs="Arial"/>
          <w:color w:val="333333"/>
          <w:sz w:val="20"/>
        </w:rPr>
        <w:instrText>symbol 180 \f "Symbol" \s 12</w:instrText>
      </w:r>
      <w:r w:rsidR="00C10769" w:rsidRPr="00BA2072">
        <w:rPr>
          <w:rFonts w:ascii="Arial" w:hAnsi="Arial" w:cs="Arial"/>
          <w:color w:val="333333"/>
          <w:sz w:val="20"/>
        </w:rPr>
        <w:fldChar w:fldCharType="separate"/>
      </w:r>
      <w:r w:rsidRPr="00BA2072">
        <w:rPr>
          <w:rFonts w:ascii="Arial" w:hAnsi="Arial" w:cs="Arial"/>
          <w:color w:val="333333"/>
          <w:sz w:val="20"/>
        </w:rPr>
        <w:t>´</w:t>
      </w:r>
      <w:r w:rsidR="00C10769" w:rsidRPr="00BA2072">
        <w:rPr>
          <w:rFonts w:ascii="Arial" w:hAnsi="Arial" w:cs="Arial"/>
          <w:color w:val="333333"/>
          <w:sz w:val="20"/>
        </w:rPr>
        <w:fldChar w:fldCharType="end"/>
      </w:r>
      <w:r w:rsidR="00150C96" w:rsidRPr="00BA2072">
        <w:rPr>
          <w:rFonts w:ascii="Arial" w:hAnsi="Arial" w:cs="Arial"/>
          <w:color w:val="333333"/>
          <w:sz w:val="20"/>
        </w:rPr>
        <w:t xml:space="preserve"> </w:t>
      </w:r>
      <w:r w:rsidRPr="00BA2072">
        <w:rPr>
          <w:rFonts w:ascii="Arial" w:hAnsi="Arial" w:cs="Arial"/>
          <w:color w:val="333333"/>
          <w:sz w:val="20"/>
        </w:rPr>
        <w:t>ho_pd</w:t>
      </w:r>
    </w:p>
    <w:p w:rsidR="00C57D24" w:rsidRDefault="00C57D24"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p>
    <w:p w:rsidR="00B65A2A" w:rsidRPr="00BA2072" w:rsidRDefault="00B65A2A" w:rsidP="00150C96">
      <w:pPr>
        <w:pStyle w:val="tabletext"/>
        <w:widowControl/>
        <w:pBdr>
          <w:top w:val="single" w:sz="6" w:space="1" w:color="auto"/>
          <w:left w:val="single" w:sz="6" w:space="4" w:color="auto"/>
          <w:bottom w:val="single" w:sz="6" w:space="1" w:color="auto"/>
          <w:right w:val="single" w:sz="6" w:space="4" w:color="auto"/>
        </w:pBdr>
        <w:ind w:firstLine="1276"/>
        <w:rPr>
          <w:rFonts w:ascii="Arial" w:hAnsi="Arial" w:cs="Arial"/>
          <w:color w:val="333333"/>
          <w:sz w:val="20"/>
        </w:rPr>
      </w:pPr>
      <w:r w:rsidRPr="00BA2072">
        <w:rPr>
          <w:rFonts w:ascii="Arial" w:hAnsi="Arial" w:cs="Arial"/>
          <w:color w:val="333333"/>
          <w:sz w:val="20"/>
        </w:rPr>
        <w:t>go to box 3</w:t>
      </w:r>
    </w:p>
    <w:p w:rsidR="00A11013" w:rsidRDefault="00A11013"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 xml:space="preserve">High outlier days are days stayed in excess of the high outlier boundary plus any mechanical co-payment ventilation days (“adjmvdays” see </w:t>
      </w:r>
      <w:r w:rsidR="004C0CDA" w:rsidRPr="00BA2072">
        <w:rPr>
          <w:rFonts w:ascii="Arial" w:hAnsi="Arial" w:cs="Arial"/>
          <w:color w:val="333333"/>
        </w:rPr>
        <w:t>B</w:t>
      </w:r>
      <w:r w:rsidRPr="00BA2072">
        <w:rPr>
          <w:rFonts w:ascii="Arial" w:hAnsi="Arial" w:cs="Arial"/>
          <w:color w:val="333333"/>
        </w:rPr>
        <w:t>oxes 1 and 2b).</w:t>
      </w:r>
    </w:p>
    <w:p w:rsidR="00265C8B" w:rsidRDefault="00265C8B" w:rsidP="00B65A2A">
      <w:pPr>
        <w:rPr>
          <w:rFonts w:ascii="Arial" w:hAnsi="Arial" w:cs="Arial"/>
          <w:color w:val="333333"/>
        </w:rPr>
      </w:pPr>
    </w:p>
    <w:p w:rsidR="00B65A2A" w:rsidRPr="00BA2072" w:rsidRDefault="00B65A2A" w:rsidP="00990412">
      <w:pPr>
        <w:pStyle w:val="Heading3"/>
      </w:pPr>
      <w:bookmarkStart w:id="1159" w:name="_Toc511625997"/>
      <w:bookmarkStart w:id="1160" w:name="_Toc515687096"/>
      <w:bookmarkStart w:id="1161" w:name="_Toc469033120"/>
      <w:r w:rsidRPr="00BA2072">
        <w:t xml:space="preserve">Final WIES </w:t>
      </w:r>
      <w:r w:rsidR="00C93734" w:rsidRPr="00BA2072">
        <w:t>W</w:t>
      </w:r>
      <w:r w:rsidRPr="00BA2072">
        <w:t>eight</w:t>
      </w:r>
      <w:bookmarkEnd w:id="1159"/>
      <w:bookmarkEnd w:id="1160"/>
      <w:bookmarkEnd w:id="1161"/>
    </w:p>
    <w:p w:rsidR="00B65A2A" w:rsidRDefault="00B65A2A" w:rsidP="00B65A2A">
      <w:pPr>
        <w:pStyle w:val="BodyText2"/>
        <w:rPr>
          <w:rFonts w:ascii="Arial" w:hAnsi="Arial" w:cs="Arial"/>
          <w:color w:val="333333"/>
        </w:rPr>
      </w:pPr>
      <w:r w:rsidRPr="00BA2072">
        <w:rPr>
          <w:rFonts w:ascii="Arial" w:hAnsi="Arial" w:cs="Arial"/>
          <w:color w:val="333333"/>
        </w:rPr>
        <w:t xml:space="preserve">The WIES </w:t>
      </w:r>
      <w:r w:rsidR="00271517" w:rsidRPr="00BA2072">
        <w:rPr>
          <w:rFonts w:ascii="Arial" w:hAnsi="Arial" w:cs="Arial"/>
          <w:color w:val="333333"/>
        </w:rPr>
        <w:t xml:space="preserve">weight </w:t>
      </w:r>
      <w:r w:rsidRPr="00BA2072">
        <w:rPr>
          <w:rFonts w:ascii="Arial" w:hAnsi="Arial" w:cs="Arial"/>
          <w:color w:val="333333"/>
        </w:rPr>
        <w:t xml:space="preserve">is calculated by adding the base WIES and the co-payment WIES. Details are provided in </w:t>
      </w:r>
      <w:r w:rsidR="004C0CDA" w:rsidRPr="00BA2072">
        <w:rPr>
          <w:rFonts w:ascii="Arial" w:hAnsi="Arial" w:cs="Arial"/>
          <w:color w:val="333333"/>
        </w:rPr>
        <w:t>B</w:t>
      </w:r>
      <w:r w:rsidRPr="00BA2072">
        <w:rPr>
          <w:rFonts w:ascii="Arial" w:hAnsi="Arial" w:cs="Arial"/>
          <w:color w:val="333333"/>
        </w:rPr>
        <w:t>ox 3.</w:t>
      </w:r>
    </w:p>
    <w:p w:rsidR="00B65A2A" w:rsidRPr="00BA2072" w:rsidRDefault="00B65A2A" w:rsidP="00B65A2A">
      <w:pPr>
        <w:rPr>
          <w:rFonts w:ascii="Arial" w:hAnsi="Arial" w:cs="Arial"/>
          <w:color w:val="333333"/>
        </w:rPr>
      </w:pPr>
    </w:p>
    <w:p w:rsidR="00B65A2A" w:rsidRPr="00BA2072" w:rsidRDefault="009917E3"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b/>
          <w:sz w:val="20"/>
        </w:rPr>
      </w:pPr>
      <w:r>
        <w:rPr>
          <w:rFonts w:ascii="Arial" w:hAnsi="Arial" w:cs="Arial"/>
          <w:b/>
          <w:sz w:val="20"/>
        </w:rPr>
        <w:t>Box 3:</w:t>
      </w:r>
      <w:r>
        <w:rPr>
          <w:rFonts w:ascii="Arial" w:hAnsi="Arial" w:cs="Arial"/>
          <w:b/>
          <w:sz w:val="20"/>
        </w:rPr>
        <w:tab/>
      </w:r>
      <w:r>
        <w:rPr>
          <w:rFonts w:ascii="Arial" w:hAnsi="Arial" w:cs="Arial"/>
          <w:b/>
          <w:sz w:val="20"/>
        </w:rPr>
        <w:tab/>
      </w:r>
      <w:r w:rsidR="00B65A2A" w:rsidRPr="00BA2072">
        <w:rPr>
          <w:rFonts w:ascii="Arial" w:hAnsi="Arial" w:cs="Arial"/>
          <w:b/>
          <w:sz w:val="20"/>
        </w:rPr>
        <w:t xml:space="preserve">Calculating WIES </w:t>
      </w:r>
      <w:r w:rsidR="00C93734" w:rsidRPr="00BA2072">
        <w:rPr>
          <w:rFonts w:ascii="Arial" w:hAnsi="Arial" w:cs="Arial"/>
          <w:b/>
          <w:sz w:val="20"/>
        </w:rPr>
        <w:t>Weight</w:t>
      </w:r>
    </w:p>
    <w:p w:rsidR="00B65A2A" w:rsidRPr="00BA2072" w:rsidRDefault="00B65A2A" w:rsidP="00B65A2A">
      <w:pPr>
        <w:pStyle w:val="tabletext"/>
        <w:widowControl/>
        <w:pBdr>
          <w:top w:val="single" w:sz="6" w:space="1" w:color="auto"/>
          <w:left w:val="single" w:sz="6" w:space="4" w:color="auto"/>
          <w:bottom w:val="single" w:sz="6" w:space="1" w:color="auto"/>
          <w:right w:val="single" w:sz="6" w:space="4" w:color="auto"/>
        </w:pBdr>
        <w:rPr>
          <w:rFonts w:ascii="Arial" w:hAnsi="Arial" w:cs="Arial"/>
          <w:color w:val="333333"/>
          <w:sz w:val="20"/>
        </w:rPr>
      </w:pPr>
    </w:p>
    <w:p w:rsidR="00B65A2A" w:rsidRPr="00BA2072" w:rsidRDefault="001B4F92"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Pr>
          <w:rFonts w:ascii="Arial" w:hAnsi="Arial" w:cs="Arial"/>
          <w:color w:val="333333"/>
          <w:sz w:val="20"/>
        </w:rPr>
        <w:t>WIESNZ1</w:t>
      </w:r>
      <w:ins w:id="1162" w:author="Tracy Thompson" w:date="2016-04-28T11:40:00Z">
        <w:r w:rsidR="008A33C5">
          <w:rPr>
            <w:rFonts w:ascii="Arial" w:hAnsi="Arial" w:cs="Arial"/>
            <w:color w:val="333333"/>
            <w:sz w:val="20"/>
          </w:rPr>
          <w:t>7</w:t>
        </w:r>
      </w:ins>
      <w:del w:id="1163" w:author="Tracy Thompson" w:date="2016-04-28T11:40:00Z">
        <w:r w:rsidDel="008A33C5">
          <w:rPr>
            <w:rFonts w:ascii="Arial" w:hAnsi="Arial" w:cs="Arial"/>
            <w:color w:val="333333"/>
            <w:sz w:val="20"/>
          </w:rPr>
          <w:delText>6</w:delText>
        </w:r>
      </w:del>
      <w:r w:rsidR="00B65A2A" w:rsidRPr="00BA2072">
        <w:rPr>
          <w:rFonts w:ascii="Arial" w:hAnsi="Arial" w:cs="Arial"/>
          <w:color w:val="333333"/>
          <w:sz w:val="20"/>
        </w:rPr>
        <w:t xml:space="preserve"> = base_WIES + mv_copay + aaa_pay + asd_pay + scol_pay</w:t>
      </w:r>
      <w:r w:rsidR="003324A2" w:rsidRPr="00BA2072">
        <w:rPr>
          <w:rFonts w:ascii="Arial" w:hAnsi="Arial" w:cs="Arial"/>
          <w:color w:val="333333"/>
          <w:sz w:val="20"/>
        </w:rPr>
        <w:t xml:space="preserve"> + ep</w:t>
      </w:r>
      <w:r w:rsidR="004C0CDA" w:rsidRPr="00BA2072">
        <w:rPr>
          <w:rFonts w:ascii="Arial" w:hAnsi="Arial" w:cs="Arial"/>
          <w:color w:val="333333"/>
          <w:sz w:val="20"/>
        </w:rPr>
        <w:t>s</w:t>
      </w:r>
      <w:r w:rsidR="003324A2" w:rsidRPr="00BA2072">
        <w:rPr>
          <w:rFonts w:ascii="Arial" w:hAnsi="Arial" w:cs="Arial"/>
          <w:color w:val="333333"/>
          <w:sz w:val="20"/>
        </w:rPr>
        <w:t>_pay</w:t>
      </w:r>
      <w:r w:rsidR="007060B4">
        <w:rPr>
          <w:rFonts w:ascii="Arial" w:hAnsi="Arial" w:cs="Arial"/>
          <w:color w:val="333333"/>
          <w:sz w:val="20"/>
        </w:rPr>
        <w:t xml:space="preserve"> + ldn_pay</w:t>
      </w:r>
      <w:r w:rsidR="00426202">
        <w:rPr>
          <w:rFonts w:ascii="Arial" w:hAnsi="Arial" w:cs="Arial"/>
          <w:color w:val="333333"/>
          <w:sz w:val="20"/>
        </w:rPr>
        <w:t xml:space="preserve"> + </w:t>
      </w:r>
      <w:r w:rsidR="009874DC">
        <w:rPr>
          <w:rFonts w:ascii="Arial" w:hAnsi="Arial" w:cs="Arial"/>
          <w:color w:val="333333"/>
          <w:sz w:val="20"/>
        </w:rPr>
        <w:t>ca</w:t>
      </w:r>
      <w:r w:rsidR="00426202">
        <w:rPr>
          <w:rFonts w:ascii="Arial" w:hAnsi="Arial" w:cs="Arial"/>
          <w:color w:val="333333"/>
          <w:sz w:val="20"/>
        </w:rPr>
        <w:t>_pay</w:t>
      </w:r>
      <w:ins w:id="1164" w:author="Tracy Thompson" w:date="2016-08-29T14:23:00Z">
        <w:r w:rsidR="00411EE2">
          <w:rPr>
            <w:rFonts w:ascii="Arial" w:hAnsi="Arial" w:cs="Arial"/>
            <w:color w:val="333333"/>
            <w:sz w:val="20"/>
          </w:rPr>
          <w:t xml:space="preserve"> </w:t>
        </w:r>
        <w:r w:rsidR="0009522D">
          <w:rPr>
            <w:rFonts w:ascii="Arial" w:hAnsi="Arial" w:cs="Arial"/>
            <w:color w:val="333333"/>
            <w:sz w:val="20"/>
          </w:rPr>
          <w:t>+ ili_pay</w:t>
        </w:r>
      </w:ins>
    </w:p>
    <w:p w:rsidR="00E83957" w:rsidRPr="00BA2072"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
    <w:p w:rsidR="00D63A74" w:rsidRPr="00BA2072" w:rsidRDefault="00D63A74"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This formula applies in all cases, except as follows:</w:t>
      </w:r>
    </w:p>
    <w:p w:rsidR="00E83957"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Event</w:t>
      </w:r>
      <w:r w:rsidR="00A458C1">
        <w:rPr>
          <w:rFonts w:ascii="Arial" w:hAnsi="Arial" w:cs="Arial"/>
          <w:color w:val="333333"/>
          <w:sz w:val="20"/>
        </w:rPr>
        <w:t xml:space="preserve"> records</w:t>
      </w:r>
      <w:r w:rsidRPr="00BA2072">
        <w:rPr>
          <w:rFonts w:ascii="Arial" w:hAnsi="Arial" w:cs="Arial"/>
          <w:color w:val="333333"/>
          <w:sz w:val="20"/>
        </w:rPr>
        <w:t xml:space="preserve"> with </w:t>
      </w:r>
      <w:r w:rsidR="00D5750C">
        <w:rPr>
          <w:rFonts w:ascii="Arial" w:hAnsi="Arial" w:cs="Arial"/>
          <w:color w:val="333333"/>
          <w:sz w:val="20"/>
        </w:rPr>
        <w:t>an excluded purchase unit S40007</w:t>
      </w:r>
      <w:r w:rsidRPr="00BA2072">
        <w:rPr>
          <w:rFonts w:ascii="Arial" w:hAnsi="Arial" w:cs="Arial"/>
          <w:color w:val="333333"/>
          <w:sz w:val="20"/>
        </w:rPr>
        <w:t xml:space="preserve"> will be assigned </w:t>
      </w:r>
      <w:r w:rsidR="00716AC3" w:rsidRPr="00BA2072">
        <w:rPr>
          <w:rFonts w:ascii="Arial" w:hAnsi="Arial" w:cs="Arial"/>
          <w:color w:val="333333"/>
          <w:sz w:val="20"/>
        </w:rPr>
        <w:t>an</w:t>
      </w:r>
      <w:r w:rsidRPr="00BA2072">
        <w:rPr>
          <w:rFonts w:ascii="Arial" w:hAnsi="Arial" w:cs="Arial"/>
          <w:color w:val="333333"/>
          <w:sz w:val="20"/>
        </w:rPr>
        <w:t xml:space="preserve"> NZ</w:t>
      </w:r>
      <w:r w:rsidR="00F83D94" w:rsidRPr="00BA2072">
        <w:rPr>
          <w:rFonts w:ascii="Arial" w:hAnsi="Arial" w:cs="Arial"/>
          <w:color w:val="333333"/>
          <w:sz w:val="20"/>
        </w:rPr>
        <w:t>drg</w:t>
      </w:r>
      <w:ins w:id="1165" w:author="Tracy Thompson" w:date="2016-04-28T11:40:00Z">
        <w:r w:rsidR="008A33C5">
          <w:rPr>
            <w:rFonts w:ascii="Arial" w:hAnsi="Arial" w:cs="Arial"/>
            <w:color w:val="333333"/>
            <w:sz w:val="20"/>
          </w:rPr>
          <w:t>70</w:t>
        </w:r>
      </w:ins>
      <w:del w:id="1166" w:author="Tracy Thompson" w:date="2016-04-28T11:40:00Z">
        <w:r w:rsidR="00F83D94" w:rsidRPr="00BA2072" w:rsidDel="008A33C5">
          <w:rPr>
            <w:rFonts w:ascii="Arial" w:hAnsi="Arial" w:cs="Arial"/>
            <w:color w:val="333333"/>
            <w:sz w:val="20"/>
          </w:rPr>
          <w:delText>60</w:delText>
        </w:r>
        <w:r w:rsidR="00642F39" w:rsidRPr="00BA2072" w:rsidDel="008A33C5">
          <w:rPr>
            <w:rFonts w:ascii="Arial" w:hAnsi="Arial" w:cs="Arial"/>
            <w:color w:val="333333"/>
            <w:sz w:val="20"/>
          </w:rPr>
          <w:delText>x</w:delText>
        </w:r>
      </w:del>
      <w:r w:rsidR="00E73B9B" w:rsidRPr="00BA2072">
        <w:rPr>
          <w:rFonts w:ascii="Arial" w:hAnsi="Arial" w:cs="Arial"/>
          <w:color w:val="333333"/>
          <w:sz w:val="20"/>
        </w:rPr>
        <w:t xml:space="preserve"> </w:t>
      </w:r>
      <w:r w:rsidRPr="00BA2072">
        <w:rPr>
          <w:rFonts w:ascii="Arial" w:hAnsi="Arial" w:cs="Arial"/>
          <w:color w:val="333333"/>
          <w:sz w:val="20"/>
        </w:rPr>
        <w:t>of C03W and cost weight equal to 0.0</w:t>
      </w:r>
      <w:r w:rsidR="00C252BA" w:rsidRPr="00BA2072">
        <w:rPr>
          <w:rFonts w:ascii="Arial" w:hAnsi="Arial" w:cs="Arial"/>
          <w:color w:val="333333"/>
          <w:sz w:val="20"/>
        </w:rPr>
        <w:t>4</w:t>
      </w:r>
      <w:r w:rsidR="0031421B">
        <w:rPr>
          <w:rFonts w:ascii="Arial" w:hAnsi="Arial" w:cs="Arial"/>
          <w:color w:val="333333"/>
          <w:sz w:val="20"/>
        </w:rPr>
        <w:t>94</w:t>
      </w:r>
      <w:r w:rsidRPr="00BA2072">
        <w:rPr>
          <w:rFonts w:ascii="Arial" w:hAnsi="Arial" w:cs="Arial"/>
          <w:color w:val="333333"/>
          <w:sz w:val="20"/>
        </w:rPr>
        <w:t>.</w:t>
      </w:r>
    </w:p>
    <w:p w:rsidR="00C57D24" w:rsidRPr="00BA2072" w:rsidRDefault="00C57D24"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p>
    <w:p w:rsidR="003E0211" w:rsidRPr="00BA2072" w:rsidRDefault="00E83957" w:rsidP="00B65A2A">
      <w:pPr>
        <w:pStyle w:val="tabletext"/>
        <w:widowControl/>
        <w:pBdr>
          <w:top w:val="single" w:sz="6" w:space="1" w:color="auto"/>
          <w:left w:val="single" w:sz="6" w:space="4" w:color="auto"/>
          <w:bottom w:val="single" w:sz="6" w:space="1" w:color="auto"/>
          <w:right w:val="single" w:sz="6" w:space="4" w:color="auto"/>
        </w:pBdr>
        <w:outlineLvl w:val="0"/>
        <w:rPr>
          <w:rFonts w:ascii="Arial" w:hAnsi="Arial" w:cs="Arial"/>
          <w:color w:val="333333"/>
          <w:sz w:val="20"/>
        </w:rPr>
      </w:pPr>
      <w:r w:rsidRPr="00BA2072">
        <w:rPr>
          <w:rFonts w:ascii="Arial" w:hAnsi="Arial" w:cs="Arial"/>
          <w:color w:val="333333"/>
          <w:sz w:val="20"/>
        </w:rPr>
        <w:t>Event</w:t>
      </w:r>
      <w:r w:rsidR="00A458C1">
        <w:rPr>
          <w:rFonts w:ascii="Arial" w:hAnsi="Arial" w:cs="Arial"/>
          <w:color w:val="333333"/>
          <w:sz w:val="20"/>
        </w:rPr>
        <w:t xml:space="preserve"> record</w:t>
      </w:r>
      <w:r w:rsidRPr="00BA2072">
        <w:rPr>
          <w:rFonts w:ascii="Arial" w:hAnsi="Arial" w:cs="Arial"/>
          <w:color w:val="333333"/>
          <w:sz w:val="20"/>
        </w:rPr>
        <w:t xml:space="preserve">s with an excluded purchase unit of MS02016 will be assigned </w:t>
      </w:r>
      <w:r w:rsidR="00716AC3" w:rsidRPr="00BA2072">
        <w:rPr>
          <w:rFonts w:ascii="Arial" w:hAnsi="Arial" w:cs="Arial"/>
          <w:color w:val="333333"/>
          <w:sz w:val="20"/>
        </w:rPr>
        <w:t>an</w:t>
      </w:r>
      <w:r w:rsidRPr="00BA2072">
        <w:rPr>
          <w:rFonts w:ascii="Arial" w:hAnsi="Arial" w:cs="Arial"/>
          <w:color w:val="333333"/>
          <w:sz w:val="20"/>
        </w:rPr>
        <w:t xml:space="preserve"> NZ</w:t>
      </w:r>
      <w:r w:rsidR="00F83D94" w:rsidRPr="00BA2072">
        <w:rPr>
          <w:rFonts w:ascii="Arial" w:hAnsi="Arial" w:cs="Arial"/>
          <w:color w:val="333333"/>
          <w:sz w:val="20"/>
        </w:rPr>
        <w:t>drg</w:t>
      </w:r>
      <w:ins w:id="1167" w:author="Tracy Thompson" w:date="2016-04-28T11:41:00Z">
        <w:r w:rsidR="008A33C5">
          <w:rPr>
            <w:rFonts w:ascii="Arial" w:hAnsi="Arial" w:cs="Arial"/>
            <w:color w:val="333333"/>
            <w:sz w:val="20"/>
          </w:rPr>
          <w:t>70</w:t>
        </w:r>
      </w:ins>
      <w:del w:id="1168" w:author="Tracy Thompson" w:date="2016-04-28T11:41:00Z">
        <w:r w:rsidR="00F83D94" w:rsidRPr="00BA2072" w:rsidDel="008A33C5">
          <w:rPr>
            <w:rFonts w:ascii="Arial" w:hAnsi="Arial" w:cs="Arial"/>
            <w:color w:val="333333"/>
            <w:sz w:val="20"/>
          </w:rPr>
          <w:delText>60</w:delText>
        </w:r>
        <w:r w:rsidR="00642F39" w:rsidRPr="00BA2072" w:rsidDel="008A33C5">
          <w:rPr>
            <w:rFonts w:ascii="Arial" w:hAnsi="Arial" w:cs="Arial"/>
            <w:color w:val="333333"/>
            <w:sz w:val="20"/>
          </w:rPr>
          <w:delText>x</w:delText>
        </w:r>
      </w:del>
      <w:r w:rsidRPr="00BA2072">
        <w:rPr>
          <w:rFonts w:ascii="Arial" w:hAnsi="Arial" w:cs="Arial"/>
          <w:color w:val="333333"/>
          <w:sz w:val="20"/>
        </w:rPr>
        <w:t xml:space="preserve"> of J1</w:t>
      </w:r>
      <w:r w:rsidR="00C252BA" w:rsidRPr="00BA2072">
        <w:rPr>
          <w:rFonts w:ascii="Arial" w:hAnsi="Arial" w:cs="Arial"/>
          <w:color w:val="333333"/>
          <w:sz w:val="20"/>
        </w:rPr>
        <w:t xml:space="preserve">1W and cost weight </w:t>
      </w:r>
      <w:r w:rsidR="00C252BA" w:rsidRPr="009B2567">
        <w:rPr>
          <w:rFonts w:ascii="Arial" w:hAnsi="Arial" w:cs="Arial"/>
          <w:color w:val="333333"/>
          <w:sz w:val="20"/>
        </w:rPr>
        <w:t>equal to 0.</w:t>
      </w:r>
      <w:r w:rsidR="0031421B">
        <w:rPr>
          <w:rFonts w:ascii="Arial" w:hAnsi="Arial" w:cs="Arial"/>
          <w:color w:val="333333"/>
          <w:sz w:val="20"/>
        </w:rPr>
        <w:t>2425</w:t>
      </w:r>
      <w:r w:rsidRPr="009B2567">
        <w:rPr>
          <w:rFonts w:ascii="Arial" w:hAnsi="Arial" w:cs="Arial"/>
          <w:color w:val="333333"/>
          <w:sz w:val="20"/>
        </w:rPr>
        <w:t>.</w:t>
      </w:r>
    </w:p>
    <w:p w:rsidR="00B65A2A" w:rsidRPr="00BA2072" w:rsidRDefault="00B65A2A" w:rsidP="00DF65C9">
      <w:pPr>
        <w:pStyle w:val="Heading1"/>
      </w:pPr>
      <w:bookmarkStart w:id="1169" w:name="_Toc511625998"/>
      <w:bookmarkStart w:id="1170" w:name="_Toc515687097"/>
      <w:bookmarkStart w:id="1171" w:name="_Toc469033121"/>
      <w:r w:rsidRPr="00BA2072">
        <w:t xml:space="preserve">Purchase Unit </w:t>
      </w:r>
      <w:r w:rsidR="00C93734" w:rsidRPr="00BA2072">
        <w:t>A</w:t>
      </w:r>
      <w:r w:rsidRPr="00BA2072">
        <w:t>llocation</w:t>
      </w:r>
      <w:bookmarkEnd w:id="1169"/>
      <w:bookmarkEnd w:id="1170"/>
      <w:bookmarkEnd w:id="1171"/>
    </w:p>
    <w:p w:rsidR="00B65A2A" w:rsidRDefault="00B65A2A" w:rsidP="00B65A2A">
      <w:pPr>
        <w:pStyle w:val="BodyText2"/>
        <w:rPr>
          <w:rFonts w:ascii="Arial" w:hAnsi="Arial" w:cs="Arial"/>
          <w:color w:val="333333"/>
          <w:lang w:val="en-NZ"/>
        </w:rPr>
      </w:pPr>
      <w:r w:rsidRPr="00BA2072">
        <w:rPr>
          <w:rFonts w:ascii="Arial" w:hAnsi="Arial" w:cs="Arial"/>
          <w:color w:val="333333"/>
          <w:lang w:val="en-NZ"/>
        </w:rPr>
        <w:t>The following section describes the derived variables required, the exclusion tests applied and the mappings used to allocate DHB</w:t>
      </w:r>
      <w:r w:rsidR="0096372F">
        <w:rPr>
          <w:rFonts w:ascii="Arial" w:hAnsi="Arial" w:cs="Arial"/>
          <w:color w:val="333333"/>
          <w:lang w:val="en-NZ"/>
        </w:rPr>
        <w:t xml:space="preserve"> </w:t>
      </w:r>
      <w:r w:rsidRPr="00BA2072">
        <w:rPr>
          <w:rFonts w:ascii="Arial" w:hAnsi="Arial" w:cs="Arial"/>
          <w:color w:val="333333"/>
          <w:lang w:val="en-NZ"/>
        </w:rPr>
        <w:t>casemix Purchase Units to NMDS event</w:t>
      </w:r>
      <w:r w:rsidR="00230F3F">
        <w:rPr>
          <w:rFonts w:ascii="Arial" w:hAnsi="Arial" w:cs="Arial"/>
          <w:color w:val="333333"/>
          <w:lang w:val="en-NZ"/>
        </w:rPr>
        <w:t xml:space="preserve"> record</w:t>
      </w:r>
      <w:r w:rsidRPr="00BA2072">
        <w:rPr>
          <w:rFonts w:ascii="Arial" w:hAnsi="Arial" w:cs="Arial"/>
          <w:color w:val="333333"/>
          <w:lang w:val="en-NZ"/>
        </w:rPr>
        <w:t>s.</w:t>
      </w:r>
      <w:r w:rsidR="00823191" w:rsidRPr="00BA2072">
        <w:rPr>
          <w:rFonts w:ascii="Arial" w:hAnsi="Arial" w:cs="Arial"/>
          <w:color w:val="333333"/>
          <w:lang w:val="en-NZ"/>
        </w:rPr>
        <w:t xml:space="preserve"> </w:t>
      </w:r>
      <w:r w:rsidRPr="00BA2072">
        <w:rPr>
          <w:rFonts w:ascii="Arial" w:hAnsi="Arial" w:cs="Arial"/>
          <w:color w:val="333333"/>
          <w:lang w:val="en-NZ"/>
        </w:rPr>
        <w:t xml:space="preserve"> Each exclusion test indicates the relevant purchase unit</w:t>
      </w:r>
      <w:r w:rsidR="00831372" w:rsidRPr="00BA2072">
        <w:rPr>
          <w:rFonts w:ascii="Arial" w:hAnsi="Arial" w:cs="Arial"/>
          <w:color w:val="333333"/>
          <w:lang w:val="en-NZ"/>
        </w:rPr>
        <w:t xml:space="preserve"> wherever possible</w:t>
      </w:r>
      <w:r w:rsidRPr="00BA2072">
        <w:rPr>
          <w:rFonts w:ascii="Arial" w:hAnsi="Arial" w:cs="Arial"/>
          <w:color w:val="333333"/>
          <w:lang w:val="en-NZ"/>
        </w:rPr>
        <w:t>.</w:t>
      </w:r>
    </w:p>
    <w:p w:rsidR="00DF65C9" w:rsidRDefault="00DF65C9" w:rsidP="00B65A2A">
      <w:pPr>
        <w:pStyle w:val="BodyText2"/>
        <w:rPr>
          <w:rFonts w:ascii="Arial" w:hAnsi="Arial" w:cs="Arial"/>
          <w:color w:val="333333"/>
          <w:lang w:val="en-NZ"/>
        </w:rPr>
      </w:pPr>
    </w:p>
    <w:p w:rsidR="00B65A2A" w:rsidRPr="00BA2072" w:rsidRDefault="00C93734" w:rsidP="00B30D17">
      <w:pPr>
        <w:pStyle w:val="Heading2"/>
      </w:pPr>
      <w:bookmarkStart w:id="1172" w:name="_Toc511625999"/>
      <w:bookmarkStart w:id="1173" w:name="_Toc515687098"/>
      <w:bookmarkStart w:id="1174" w:name="_Toc469033122"/>
      <w:r w:rsidRPr="00BA2072">
        <w:t>Derived V</w:t>
      </w:r>
      <w:r w:rsidR="00B65A2A" w:rsidRPr="00BA2072">
        <w:t xml:space="preserve">ariables </w:t>
      </w:r>
      <w:r w:rsidRPr="00BA2072">
        <w:t>R</w:t>
      </w:r>
      <w:r w:rsidR="00B65A2A" w:rsidRPr="00BA2072">
        <w:t xml:space="preserve">equired in </w:t>
      </w:r>
      <w:r w:rsidRPr="00BA2072">
        <w:t>A</w:t>
      </w:r>
      <w:r w:rsidR="00B65A2A" w:rsidRPr="00BA2072">
        <w:t>llocation</w:t>
      </w:r>
      <w:bookmarkEnd w:id="1172"/>
      <w:bookmarkEnd w:id="1173"/>
      <w:bookmarkEnd w:id="1174"/>
    </w:p>
    <w:p w:rsidR="00B65A2A" w:rsidRPr="00BA2072" w:rsidRDefault="00B65A2A" w:rsidP="00B65A2A">
      <w:pPr>
        <w:rPr>
          <w:rFonts w:ascii="Arial" w:hAnsi="Arial" w:cs="Arial"/>
          <w:color w:val="333333"/>
        </w:rPr>
      </w:pPr>
      <w:r w:rsidRPr="00BA2072">
        <w:rPr>
          <w:rFonts w:ascii="Arial" w:hAnsi="Arial" w:cs="Arial"/>
          <w:color w:val="333333"/>
        </w:rPr>
        <w:t>The following derived variables are required for casemix exclusion testing.</w:t>
      </w:r>
    </w:p>
    <w:p w:rsidR="00B65A2A" w:rsidRPr="00BA2072" w:rsidRDefault="00B65A2A" w:rsidP="00B65A2A">
      <w:pPr>
        <w:rPr>
          <w:rFonts w:ascii="Arial" w:hAnsi="Arial" w:cs="Arial"/>
        </w:rPr>
      </w:pPr>
    </w:p>
    <w:p w:rsidR="00B65A2A" w:rsidRPr="00BA2072" w:rsidRDefault="00B65A2A" w:rsidP="00990412">
      <w:pPr>
        <w:pStyle w:val="Heading3"/>
      </w:pPr>
      <w:bookmarkStart w:id="1175" w:name="_Toc511626000"/>
      <w:bookmarkStart w:id="1176" w:name="_Toc515687099"/>
      <w:bookmarkStart w:id="1177" w:name="_Toc469033123"/>
      <w:r w:rsidRPr="00BA2072">
        <w:t>Patient’s Age</w:t>
      </w:r>
      <w:bookmarkEnd w:id="1175"/>
      <w:bookmarkEnd w:id="1176"/>
      <w:bookmarkEnd w:id="1177"/>
    </w:p>
    <w:p w:rsidR="00B65A2A" w:rsidRPr="00BA2072" w:rsidRDefault="00B65A2A" w:rsidP="00B65A2A">
      <w:pPr>
        <w:rPr>
          <w:rFonts w:ascii="Arial" w:hAnsi="Arial" w:cs="Arial"/>
          <w:color w:val="333333"/>
        </w:rPr>
      </w:pPr>
      <w:r w:rsidRPr="00BA2072">
        <w:rPr>
          <w:rFonts w:ascii="Arial" w:hAnsi="Arial" w:cs="Arial"/>
          <w:color w:val="333333"/>
        </w:rPr>
        <w:t>The patient’s age is calculated in integer years as at the date of discharge</w:t>
      </w:r>
      <w:r w:rsidR="00831372" w:rsidRPr="00BA2072">
        <w:rPr>
          <w:rFonts w:ascii="Arial" w:hAnsi="Arial" w:cs="Arial"/>
          <w:color w:val="333333"/>
        </w:rPr>
        <w:t>, unless otherwise specified</w:t>
      </w:r>
      <w:r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990412">
      <w:pPr>
        <w:pStyle w:val="Heading3"/>
      </w:pPr>
      <w:bookmarkStart w:id="1178" w:name="_Toc511626001"/>
      <w:bookmarkStart w:id="1179" w:name="_Toc515687100"/>
      <w:bookmarkStart w:id="1180" w:name="_Toc469033124"/>
      <w:r w:rsidRPr="00BA2072">
        <w:t>Length of Stay</w:t>
      </w:r>
      <w:bookmarkEnd w:id="1178"/>
      <w:bookmarkEnd w:id="1179"/>
      <w:bookmarkEnd w:id="1180"/>
    </w:p>
    <w:p w:rsidR="00B65A2A" w:rsidRDefault="00B65A2A" w:rsidP="00B65A2A">
      <w:pPr>
        <w:rPr>
          <w:rFonts w:ascii="Arial" w:hAnsi="Arial" w:cs="Arial"/>
          <w:color w:val="333333"/>
        </w:rPr>
      </w:pPr>
      <w:r w:rsidRPr="00BA2072">
        <w:rPr>
          <w:rFonts w:ascii="Arial" w:hAnsi="Arial" w:cs="Arial"/>
          <w:color w:val="333333"/>
        </w:rPr>
        <w:t xml:space="preserve">(Refer to section </w:t>
      </w:r>
      <w:r w:rsidR="001E18AC" w:rsidRPr="00077894">
        <w:rPr>
          <w:rFonts w:ascii="Arial" w:hAnsi="Arial" w:cs="Arial"/>
          <w:color w:val="333333"/>
          <w:highlight w:val="lightGray"/>
        </w:rPr>
        <w:fldChar w:fldCharType="begin"/>
      </w:r>
      <w:r w:rsidR="001E18AC" w:rsidRPr="00077894">
        <w:rPr>
          <w:rFonts w:ascii="Arial" w:hAnsi="Arial" w:cs="Arial"/>
          <w:color w:val="333333"/>
          <w:highlight w:val="lightGray"/>
        </w:rPr>
        <w:instrText xml:space="preserve"> REF _Ref183926809 \r \h  \* MERGEFORMAT </w:instrText>
      </w:r>
      <w:r w:rsidR="001E18AC" w:rsidRPr="00077894">
        <w:rPr>
          <w:rFonts w:ascii="Arial" w:hAnsi="Arial" w:cs="Arial"/>
          <w:color w:val="333333"/>
          <w:highlight w:val="lightGray"/>
        </w:rPr>
      </w:r>
      <w:r w:rsidR="001E18AC" w:rsidRPr="00077894">
        <w:rPr>
          <w:rFonts w:ascii="Arial" w:hAnsi="Arial" w:cs="Arial"/>
          <w:color w:val="333333"/>
          <w:highlight w:val="lightGray"/>
        </w:rPr>
        <w:fldChar w:fldCharType="separate"/>
      </w:r>
      <w:r w:rsidR="00F843CE" w:rsidRPr="00077894">
        <w:rPr>
          <w:rFonts w:ascii="Arial" w:hAnsi="Arial" w:cs="Arial"/>
          <w:color w:val="333333"/>
          <w:highlight w:val="lightGray"/>
        </w:rPr>
        <w:t>4.1.1</w:t>
      </w:r>
      <w:r w:rsidR="001E18AC" w:rsidRPr="00077894">
        <w:rPr>
          <w:rFonts w:ascii="Arial" w:hAnsi="Arial" w:cs="Arial"/>
          <w:color w:val="333333"/>
          <w:highlight w:val="lightGray"/>
        </w:rPr>
        <w:fldChar w:fldCharType="end"/>
      </w:r>
      <w:r w:rsidRPr="00BA2072">
        <w:rPr>
          <w:rFonts w:ascii="Arial" w:hAnsi="Arial" w:cs="Arial"/>
          <w:color w:val="333333"/>
        </w:rPr>
        <w:t>) The calculated LOS equals the difference in integer days between the discharge and admission dates, minus any Event Leave Days.  Further, this is set to 365 if the LOS is greater than 365 or is set to 1 if the LOS</w:t>
      </w:r>
      <w:r w:rsidR="00BD7589">
        <w:rPr>
          <w:rFonts w:ascii="Arial" w:hAnsi="Arial" w:cs="Arial"/>
          <w:color w:val="333333"/>
        </w:rPr>
        <w:t xml:space="preserve"> </w:t>
      </w:r>
      <w:r w:rsidRPr="00BA2072">
        <w:rPr>
          <w:rFonts w:ascii="Arial" w:hAnsi="Arial" w:cs="Arial"/>
          <w:color w:val="333333"/>
        </w:rPr>
        <w:t>=</w:t>
      </w:r>
      <w:r w:rsidR="00BD7589">
        <w:rPr>
          <w:rFonts w:ascii="Arial" w:hAnsi="Arial" w:cs="Arial"/>
          <w:color w:val="333333"/>
        </w:rPr>
        <w:t xml:space="preserve"> </w:t>
      </w:r>
      <w:r w:rsidRPr="00BA2072">
        <w:rPr>
          <w:rFonts w:ascii="Arial" w:hAnsi="Arial" w:cs="Arial"/>
          <w:color w:val="333333"/>
        </w:rPr>
        <w:t>0.</w:t>
      </w:r>
    </w:p>
    <w:p w:rsidR="00764BB9" w:rsidRPr="00BA2072" w:rsidRDefault="00764BB9" w:rsidP="00B65A2A">
      <w:pPr>
        <w:rPr>
          <w:rFonts w:ascii="Arial" w:hAnsi="Arial" w:cs="Arial"/>
          <w:color w:val="333333"/>
        </w:rPr>
      </w:pPr>
    </w:p>
    <w:p w:rsidR="00B65A2A" w:rsidRPr="00BA2072" w:rsidRDefault="00C93734" w:rsidP="00B30D17">
      <w:pPr>
        <w:pStyle w:val="Heading2"/>
      </w:pPr>
      <w:bookmarkStart w:id="1181" w:name="_Toc469033125"/>
      <w:bookmarkStart w:id="1182" w:name="_Toc511626002"/>
      <w:bookmarkStart w:id="1183" w:name="_Toc515687101"/>
      <w:r w:rsidRPr="00BA2072">
        <w:t>Exclusions from Casemix P</w:t>
      </w:r>
      <w:r w:rsidR="00B65A2A" w:rsidRPr="00BA2072">
        <w:t>urchasing</w:t>
      </w:r>
      <w:bookmarkEnd w:id="1181"/>
    </w:p>
    <w:p w:rsidR="00B65A2A" w:rsidRPr="00BA2072" w:rsidRDefault="00B65A2A" w:rsidP="00B65A2A">
      <w:pPr>
        <w:rPr>
          <w:rFonts w:ascii="Arial" w:hAnsi="Arial" w:cs="Arial"/>
          <w:color w:val="333333"/>
        </w:rPr>
      </w:pPr>
      <w:r w:rsidRPr="00BA2072">
        <w:rPr>
          <w:rFonts w:ascii="Arial" w:hAnsi="Arial" w:cs="Arial"/>
          <w:color w:val="333333"/>
        </w:rPr>
        <w:t>Th</w:t>
      </w:r>
      <w:r w:rsidR="004035BB" w:rsidRPr="00BA2072">
        <w:rPr>
          <w:rFonts w:ascii="Arial" w:hAnsi="Arial" w:cs="Arial"/>
          <w:color w:val="333333"/>
        </w:rPr>
        <w:t xml:space="preserve">is </w:t>
      </w:r>
      <w:r w:rsidRPr="00BA2072">
        <w:rPr>
          <w:rFonts w:ascii="Arial" w:hAnsi="Arial" w:cs="Arial"/>
          <w:color w:val="333333"/>
        </w:rPr>
        <w:t xml:space="preserve">section lists the tests that identify whether or not a particular event </w:t>
      </w:r>
      <w:r w:rsidR="00230F3F">
        <w:rPr>
          <w:rFonts w:ascii="Arial" w:hAnsi="Arial" w:cs="Arial"/>
          <w:color w:val="333333"/>
        </w:rPr>
        <w:t xml:space="preserve">record </w:t>
      </w:r>
      <w:r w:rsidR="004035BB" w:rsidRPr="00BA2072">
        <w:rPr>
          <w:rFonts w:ascii="Arial" w:hAnsi="Arial" w:cs="Arial"/>
          <w:color w:val="333333"/>
        </w:rPr>
        <w:t xml:space="preserve">will be </w:t>
      </w:r>
      <w:r w:rsidRPr="00BA2072">
        <w:rPr>
          <w:rFonts w:ascii="Arial" w:hAnsi="Arial" w:cs="Arial"/>
          <w:color w:val="333333"/>
        </w:rPr>
        <w:t>allocated to an inpatient casemix purchase unit.  It should be noted that some event</w:t>
      </w:r>
      <w:r w:rsidR="00230F3F">
        <w:rPr>
          <w:rFonts w:ascii="Arial" w:hAnsi="Arial" w:cs="Arial"/>
          <w:color w:val="333333"/>
        </w:rPr>
        <w:t xml:space="preserve"> record</w:t>
      </w:r>
      <w:r w:rsidRPr="00BA2072">
        <w:rPr>
          <w:rFonts w:ascii="Arial" w:hAnsi="Arial" w:cs="Arial"/>
          <w:color w:val="333333"/>
        </w:rPr>
        <w:t>s which are included in the casemix purchase unit allocation methodology will be excluded, by the final rule, from the publicly funded casemix extract used for inter DHB inpatient CWD wash-up.  These event</w:t>
      </w:r>
      <w:r w:rsidR="00230F3F">
        <w:rPr>
          <w:rFonts w:ascii="Arial" w:hAnsi="Arial" w:cs="Arial"/>
          <w:color w:val="333333"/>
        </w:rPr>
        <w:t xml:space="preserve"> records</w:t>
      </w:r>
      <w:r w:rsidRPr="00BA2072">
        <w:rPr>
          <w:rFonts w:ascii="Arial" w:hAnsi="Arial" w:cs="Arial"/>
          <w:color w:val="333333"/>
        </w:rPr>
        <w:t xml:space="preserve"> are excluded on the basis of Health Purchaser code and Health Agency code where these are not valid for the inter DHB funding wash-up.  </w:t>
      </w:r>
      <w:r w:rsidR="003B7902" w:rsidRPr="00BA2072">
        <w:rPr>
          <w:rFonts w:ascii="Arial" w:hAnsi="Arial" w:cs="Arial"/>
          <w:color w:val="333333"/>
        </w:rPr>
        <w:t>Note that f</w:t>
      </w:r>
      <w:r w:rsidR="00D360A8" w:rsidRPr="00BA2072">
        <w:rPr>
          <w:rFonts w:ascii="Arial" w:hAnsi="Arial" w:cs="Arial"/>
          <w:color w:val="333333"/>
        </w:rPr>
        <w:t>rom 1 July 2012 Funding Agency wa</w:t>
      </w:r>
      <w:r w:rsidR="003B7902" w:rsidRPr="00BA2072">
        <w:rPr>
          <w:rFonts w:ascii="Arial" w:hAnsi="Arial" w:cs="Arial"/>
          <w:color w:val="333333"/>
        </w:rPr>
        <w:t>s a new field in the NMDS.  Where ever the term agency is used in this document it refers to th</w:t>
      </w:r>
      <w:r w:rsidR="00D360A8" w:rsidRPr="00BA2072">
        <w:rPr>
          <w:rFonts w:ascii="Arial" w:hAnsi="Arial" w:cs="Arial"/>
          <w:color w:val="333333"/>
        </w:rPr>
        <w:t xml:space="preserve">e </w:t>
      </w:r>
      <w:r w:rsidR="003B7902" w:rsidRPr="00BA2072">
        <w:rPr>
          <w:rFonts w:ascii="Arial" w:hAnsi="Arial" w:cs="Arial"/>
          <w:color w:val="333333"/>
        </w:rPr>
        <w:t>new funding agency field.</w:t>
      </w:r>
      <w:r w:rsidR="00BC6916" w:rsidRPr="00BA2072">
        <w:rPr>
          <w:rFonts w:ascii="Arial" w:hAnsi="Arial" w:cs="Arial"/>
          <w:color w:val="333333"/>
        </w:rPr>
        <w:t xml:space="preserve"> </w:t>
      </w:r>
      <w:r w:rsidR="003B7902" w:rsidRPr="00BA2072">
        <w:rPr>
          <w:rFonts w:ascii="Arial" w:hAnsi="Arial" w:cs="Arial"/>
          <w:color w:val="333333"/>
        </w:rPr>
        <w:t xml:space="preserve"> </w:t>
      </w:r>
      <w:r w:rsidRPr="00BA2072">
        <w:rPr>
          <w:rFonts w:ascii="Arial" w:hAnsi="Arial" w:cs="Arial"/>
          <w:color w:val="333333"/>
        </w:rPr>
        <w:t xml:space="preserve">The exclusion rules below indicate the </w:t>
      </w:r>
      <w:r w:rsidR="00271517" w:rsidRPr="00BA2072">
        <w:rPr>
          <w:rFonts w:ascii="Arial" w:hAnsi="Arial" w:cs="Arial"/>
          <w:color w:val="333333"/>
        </w:rPr>
        <w:t>N</w:t>
      </w:r>
      <w:r w:rsidRPr="00BA2072">
        <w:rPr>
          <w:rFonts w:ascii="Arial" w:hAnsi="Arial" w:cs="Arial"/>
          <w:color w:val="333333"/>
        </w:rPr>
        <w:t xml:space="preserve">ationwide Service Framework </w:t>
      </w:r>
      <w:r w:rsidR="00305248" w:rsidRPr="00BA2072">
        <w:rPr>
          <w:rFonts w:ascii="Arial" w:hAnsi="Arial" w:cs="Arial"/>
          <w:color w:val="333333"/>
        </w:rPr>
        <w:t xml:space="preserve">(NSF) </w:t>
      </w:r>
      <w:r w:rsidRPr="00BA2072">
        <w:rPr>
          <w:rFonts w:ascii="Arial" w:hAnsi="Arial" w:cs="Arial"/>
          <w:color w:val="333333"/>
        </w:rPr>
        <w:t>equivalent purchase unit for NMDS event</w:t>
      </w:r>
      <w:r w:rsidR="00230F3F">
        <w:rPr>
          <w:rFonts w:ascii="Arial" w:hAnsi="Arial" w:cs="Arial"/>
          <w:color w:val="333333"/>
        </w:rPr>
        <w:t xml:space="preserve"> record</w:t>
      </w:r>
      <w:r w:rsidRPr="00BA2072">
        <w:rPr>
          <w:rFonts w:ascii="Arial" w:hAnsi="Arial" w:cs="Arial"/>
          <w:color w:val="333333"/>
        </w:rPr>
        <w:t xml:space="preserve">s, which will be generated by </w:t>
      </w:r>
      <w:r w:rsidR="00D360A8" w:rsidRPr="00BA2072">
        <w:rPr>
          <w:rFonts w:ascii="Arial" w:hAnsi="Arial" w:cs="Arial"/>
          <w:color w:val="333333"/>
        </w:rPr>
        <w:t xml:space="preserve">the </w:t>
      </w:r>
      <w:r w:rsidRPr="00BA2072">
        <w:rPr>
          <w:rFonts w:ascii="Arial" w:hAnsi="Arial" w:cs="Arial"/>
          <w:color w:val="333333"/>
        </w:rPr>
        <w:t xml:space="preserve">Information </w:t>
      </w:r>
      <w:r w:rsidR="001C16C0" w:rsidRPr="00BA2072">
        <w:rPr>
          <w:rFonts w:ascii="Arial" w:hAnsi="Arial" w:cs="Arial"/>
          <w:color w:val="333333"/>
        </w:rPr>
        <w:t>Group and</w:t>
      </w:r>
      <w:r w:rsidRPr="00BA2072">
        <w:rPr>
          <w:rFonts w:ascii="Arial" w:hAnsi="Arial" w:cs="Arial"/>
          <w:color w:val="333333"/>
        </w:rPr>
        <w:t xml:space="preserve"> stored in a separate field.  The tests are hierarchical and must be applied in the supplied sequence.  </w:t>
      </w:r>
    </w:p>
    <w:p w:rsidR="005C2D4F" w:rsidRPr="00BA2072" w:rsidRDefault="005C2D4F"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Note </w:t>
      </w:r>
      <w:r w:rsidR="004035BB" w:rsidRPr="00BA2072">
        <w:rPr>
          <w:rFonts w:ascii="Arial" w:hAnsi="Arial" w:cs="Arial"/>
          <w:color w:val="333333"/>
        </w:rPr>
        <w:t xml:space="preserve">that </w:t>
      </w:r>
      <w:r w:rsidRPr="00BA2072">
        <w:rPr>
          <w:rFonts w:ascii="Arial" w:hAnsi="Arial" w:cs="Arial"/>
          <w:color w:val="333333"/>
        </w:rPr>
        <w:t>the</w:t>
      </w:r>
      <w:ins w:id="1184" w:author="Tracy Thompson" w:date="2016-09-21T08:10:00Z">
        <w:r w:rsidR="006B1286">
          <w:rPr>
            <w:rFonts w:ascii="Arial" w:hAnsi="Arial" w:cs="Arial"/>
            <w:color w:val="333333"/>
          </w:rPr>
          <w:t xml:space="preserve"> Ministry of Health</w:t>
        </w:r>
      </w:ins>
      <w:del w:id="1185" w:author="Tracy Thompson" w:date="2016-09-21T08:10:00Z">
        <w:r w:rsidRPr="00BA2072" w:rsidDel="006B1286">
          <w:rPr>
            <w:rFonts w:ascii="Arial" w:hAnsi="Arial" w:cs="Arial"/>
            <w:color w:val="333333"/>
          </w:rPr>
          <w:delText xml:space="preserve"> Information </w:delText>
        </w:r>
        <w:r w:rsidR="003B7902" w:rsidRPr="00BA2072" w:rsidDel="006B1286">
          <w:rPr>
            <w:rFonts w:ascii="Arial" w:hAnsi="Arial" w:cs="Arial"/>
            <w:color w:val="333333"/>
          </w:rPr>
          <w:delText>Group</w:delText>
        </w:r>
      </w:del>
      <w:r w:rsidR="00831372" w:rsidRPr="00BA2072">
        <w:rPr>
          <w:rFonts w:ascii="Arial" w:hAnsi="Arial" w:cs="Arial"/>
          <w:color w:val="333333"/>
        </w:rPr>
        <w:t xml:space="preserve"> </w:t>
      </w:r>
      <w:r w:rsidRPr="00BA2072">
        <w:rPr>
          <w:rFonts w:ascii="Arial" w:hAnsi="Arial" w:cs="Arial"/>
          <w:color w:val="333333"/>
        </w:rPr>
        <w:t>SAS methodology uses individual exclusion flag fields to generate an overall exclusion flag {Yes/No} for each event.  These individual fields indicate where an event could be excluded for more than one reason.</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Hospitals can report up to 99 diagnoses, procedure and external cause codes</w:t>
      </w:r>
      <w:del w:id="1186" w:author="Tracy Thompson" w:date="2016-09-28T08:49:00Z">
        <w:r w:rsidR="00831372" w:rsidRPr="00BA2072" w:rsidDel="00FA4865">
          <w:rPr>
            <w:rFonts w:ascii="Arial" w:hAnsi="Arial" w:cs="Arial"/>
            <w:color w:val="333333"/>
          </w:rPr>
          <w:delText xml:space="preserve"> </w:delText>
        </w:r>
      </w:del>
      <w:del w:id="1187" w:author="Tracy Thompson" w:date="2016-09-21T08:11:00Z">
        <w:r w:rsidR="00D360A8" w:rsidRPr="00BA2072" w:rsidDel="006B1286">
          <w:rPr>
            <w:rFonts w:ascii="Arial" w:hAnsi="Arial" w:cs="Arial"/>
            <w:color w:val="333333"/>
          </w:rPr>
          <w:delText>(</w:delText>
        </w:r>
        <w:r w:rsidR="00831372" w:rsidRPr="00BA2072" w:rsidDel="006B1286">
          <w:rPr>
            <w:rFonts w:ascii="Arial" w:hAnsi="Arial" w:cs="Arial"/>
            <w:color w:val="333333"/>
          </w:rPr>
          <w:delText>E-codes)</w:delText>
        </w:r>
      </w:del>
      <w:r w:rsidRPr="00BA2072">
        <w:rPr>
          <w:rFonts w:ascii="Arial" w:hAnsi="Arial" w:cs="Arial"/>
          <w:color w:val="333333"/>
        </w:rPr>
        <w:t xml:space="preserve"> for each </w:t>
      </w:r>
      <w:r w:rsidR="00271517" w:rsidRPr="00BA2072">
        <w:rPr>
          <w:rFonts w:ascii="Arial" w:hAnsi="Arial" w:cs="Arial"/>
          <w:color w:val="333333"/>
        </w:rPr>
        <w:t>event</w:t>
      </w:r>
      <w:r w:rsidR="00230F3F">
        <w:rPr>
          <w:rFonts w:ascii="Arial" w:hAnsi="Arial" w:cs="Arial"/>
          <w:color w:val="333333"/>
        </w:rPr>
        <w:t xml:space="preserve"> record</w:t>
      </w:r>
      <w:r w:rsidRPr="00BA2072">
        <w:rPr>
          <w:rFonts w:ascii="Arial" w:hAnsi="Arial" w:cs="Arial"/>
          <w:color w:val="333333"/>
        </w:rPr>
        <w:t>.  However the grouper software (AR-DRG</w:t>
      </w:r>
      <w:r w:rsidR="0031691D" w:rsidRPr="00BA2072">
        <w:rPr>
          <w:rFonts w:ascii="Arial" w:hAnsi="Arial" w:cs="Arial"/>
          <w:color w:val="333333"/>
        </w:rPr>
        <w:t xml:space="preserve"> v</w:t>
      </w:r>
      <w:ins w:id="1188" w:author="Tracy Thompson" w:date="2016-04-28T11:41:00Z">
        <w:r w:rsidR="008A33C5">
          <w:rPr>
            <w:rFonts w:ascii="Arial" w:hAnsi="Arial" w:cs="Arial"/>
            <w:color w:val="333333"/>
          </w:rPr>
          <w:t>7.0</w:t>
        </w:r>
      </w:ins>
      <w:del w:id="1189" w:author="Tracy Thompson" w:date="2016-04-28T11:41:00Z">
        <w:r w:rsidR="000E4FF1" w:rsidRPr="00BA2072" w:rsidDel="008A33C5">
          <w:rPr>
            <w:rFonts w:ascii="Arial" w:hAnsi="Arial" w:cs="Arial"/>
            <w:color w:val="333333"/>
          </w:rPr>
          <w:delText>6</w:delText>
        </w:r>
        <w:r w:rsidRPr="00BA2072" w:rsidDel="008A33C5">
          <w:rPr>
            <w:rFonts w:ascii="Arial" w:hAnsi="Arial" w:cs="Arial"/>
            <w:color w:val="333333"/>
          </w:rPr>
          <w:delText>.0</w:delText>
        </w:r>
      </w:del>
      <w:del w:id="1190" w:author="Tracy Thompson" w:date="2016-04-28T11:42:00Z">
        <w:r w:rsidR="0031691D" w:rsidRPr="00BA2072" w:rsidDel="008A33C5">
          <w:rPr>
            <w:rFonts w:ascii="Arial" w:hAnsi="Arial" w:cs="Arial"/>
            <w:color w:val="333333"/>
          </w:rPr>
          <w:delText>x</w:delText>
        </w:r>
      </w:del>
      <w:r w:rsidRPr="00BA2072">
        <w:rPr>
          <w:rFonts w:ascii="Arial" w:hAnsi="Arial" w:cs="Arial"/>
          <w:color w:val="333333"/>
        </w:rPr>
        <w:t xml:space="preserve">) uses only the first 30 diagnoses and 30 procedure codes (external cause codes are not included in grouper logic).  Many of the tests below state how many procedure or diagnoses codes are reviewed to determine if the event </w:t>
      </w:r>
      <w:r w:rsidR="00230F3F">
        <w:rPr>
          <w:rFonts w:ascii="Arial" w:hAnsi="Arial" w:cs="Arial"/>
          <w:color w:val="333333"/>
        </w:rPr>
        <w:t xml:space="preserve">record </w:t>
      </w:r>
      <w:r w:rsidRPr="00BA2072">
        <w:rPr>
          <w:rFonts w:ascii="Arial" w:hAnsi="Arial" w:cs="Arial"/>
          <w:color w:val="333333"/>
        </w:rPr>
        <w:t>is included or excluded from casemix.  Where this is not stated the first 30 diagnosis or 30 procedure codes are reviewed.  External cause codes are not included in these totals.</w:t>
      </w:r>
    </w:p>
    <w:p w:rsidR="00B83FFD" w:rsidRPr="00BA2072" w:rsidRDefault="00B83FFD"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DHBs that are concerned about the sufficiency of 30 diagnosis and 30 procedure codes should ensure their coding is prioritised so that the critical codes are included within the first 30 diagnosis and procedure codes for each event</w:t>
      </w:r>
      <w:r w:rsidR="00230F3F">
        <w:rPr>
          <w:rFonts w:ascii="Arial" w:hAnsi="Arial" w:cs="Arial"/>
          <w:color w:val="333333"/>
        </w:rPr>
        <w:t xml:space="preserve"> record</w:t>
      </w:r>
      <w:r w:rsidRPr="00BA2072">
        <w:rPr>
          <w:rFonts w:ascii="Arial" w:hAnsi="Arial" w:cs="Arial"/>
          <w:color w:val="333333"/>
        </w:rPr>
        <w:t>.</w:t>
      </w:r>
    </w:p>
    <w:p w:rsidR="00B30D17" w:rsidRDefault="00B30D17" w:rsidP="00B65A2A">
      <w:pPr>
        <w:rPr>
          <w:rFonts w:ascii="Arial" w:hAnsi="Arial" w:cs="Arial"/>
          <w:color w:val="333333"/>
        </w:rPr>
      </w:pPr>
    </w:p>
    <w:p w:rsidR="00B65A2A" w:rsidRPr="00BA2072" w:rsidRDefault="00C93734" w:rsidP="00990412">
      <w:pPr>
        <w:pStyle w:val="Heading3"/>
      </w:pPr>
      <w:bookmarkStart w:id="1191" w:name="_Ref339368757"/>
      <w:bookmarkStart w:id="1192" w:name="_Toc469033126"/>
      <w:r w:rsidRPr="00BA2072">
        <w:t>Base P</w:t>
      </w:r>
      <w:r w:rsidR="00B65A2A" w:rsidRPr="00BA2072">
        <w:t xml:space="preserve">urchase – </w:t>
      </w:r>
      <w:r w:rsidRPr="00BA2072">
        <w:t>P</w:t>
      </w:r>
      <w:r w:rsidR="00B65A2A" w:rsidRPr="00BA2072">
        <w:t xml:space="preserve">ublicly </w:t>
      </w:r>
      <w:r w:rsidRPr="00BA2072">
        <w:t>F</w:t>
      </w:r>
      <w:r w:rsidR="00B65A2A" w:rsidRPr="00BA2072">
        <w:t xml:space="preserve">unded </w:t>
      </w:r>
      <w:r w:rsidRPr="00BA2072">
        <w:t>E</w:t>
      </w:r>
      <w:r w:rsidR="00B65A2A" w:rsidRPr="00BA2072">
        <w:t>vents (EXCLU)</w:t>
      </w:r>
      <w:bookmarkEnd w:id="1191"/>
      <w:bookmarkEnd w:id="1192"/>
    </w:p>
    <w:p w:rsidR="00B65A2A" w:rsidRPr="00BA2072" w:rsidRDefault="00B65A2A" w:rsidP="00B65A2A">
      <w:pPr>
        <w:rPr>
          <w:rFonts w:ascii="Arial" w:hAnsi="Arial" w:cs="Arial"/>
          <w:color w:val="333333"/>
        </w:rPr>
      </w:pPr>
      <w:r w:rsidRPr="00BA2072">
        <w:rPr>
          <w:rFonts w:ascii="Arial" w:hAnsi="Arial" w:cs="Arial"/>
          <w:color w:val="333333"/>
        </w:rPr>
        <w:t>Only publicly funded event</w:t>
      </w:r>
      <w:r w:rsidR="00A458C1">
        <w:rPr>
          <w:rFonts w:ascii="Arial" w:hAnsi="Arial" w:cs="Arial"/>
          <w:color w:val="333333"/>
        </w:rPr>
        <w:t xml:space="preserve"> record</w:t>
      </w:r>
      <w:r w:rsidRPr="00BA2072">
        <w:rPr>
          <w:rFonts w:ascii="Arial" w:hAnsi="Arial" w:cs="Arial"/>
          <w:color w:val="333333"/>
        </w:rPr>
        <w:t>s as indicated by the purchaser code are included for 20</w:t>
      </w:r>
      <w:r w:rsidR="00271517" w:rsidRPr="00BA2072">
        <w:rPr>
          <w:rFonts w:ascii="Arial" w:hAnsi="Arial" w:cs="Arial"/>
          <w:color w:val="333333"/>
        </w:rPr>
        <w:t>1</w:t>
      </w:r>
      <w:ins w:id="1193" w:author="Tracy Thompson" w:date="2016-04-28T11:45:00Z">
        <w:r w:rsidR="00FF4582">
          <w:rPr>
            <w:rFonts w:ascii="Arial" w:hAnsi="Arial" w:cs="Arial"/>
            <w:color w:val="333333"/>
          </w:rPr>
          <w:t>7</w:t>
        </w:r>
      </w:ins>
      <w:del w:id="1194" w:author="Tracy Thompson" w:date="2016-04-28T11:45:00Z">
        <w:r w:rsidR="003726D8" w:rsidDel="00FF4582">
          <w:rPr>
            <w:rFonts w:ascii="Arial" w:hAnsi="Arial" w:cs="Arial"/>
            <w:color w:val="333333"/>
          </w:rPr>
          <w:delText>6</w:delText>
        </w:r>
      </w:del>
      <w:r w:rsidRPr="00BA2072">
        <w:rPr>
          <w:rFonts w:ascii="Arial" w:hAnsi="Arial" w:cs="Arial"/>
          <w:color w:val="333333"/>
        </w:rPr>
        <w:t>/1</w:t>
      </w:r>
      <w:ins w:id="1195" w:author="Tracy Thompson" w:date="2016-04-28T11:45:00Z">
        <w:r w:rsidR="00FF4582">
          <w:rPr>
            <w:rFonts w:ascii="Arial" w:hAnsi="Arial" w:cs="Arial"/>
            <w:color w:val="333333"/>
          </w:rPr>
          <w:t>8</w:t>
        </w:r>
      </w:ins>
      <w:del w:id="1196" w:author="Tracy Thompson" w:date="2016-04-28T11:45:00Z">
        <w:r w:rsidR="003726D8" w:rsidDel="00FF4582">
          <w:rPr>
            <w:rFonts w:ascii="Arial" w:hAnsi="Arial" w:cs="Arial"/>
            <w:color w:val="333333"/>
          </w:rPr>
          <w:delText>7</w:delText>
        </w:r>
      </w:del>
      <w:r w:rsidRPr="00BA2072">
        <w:rPr>
          <w:rFonts w:ascii="Arial" w:hAnsi="Arial" w:cs="Arial"/>
          <w:color w:val="333333"/>
        </w:rPr>
        <w:t xml:space="preserve">.  Publicly funded purchaser codes are 34 </w:t>
      </w:r>
      <w:r w:rsidRPr="00BA2072">
        <w:rPr>
          <w:rFonts w:ascii="Arial" w:hAnsi="Arial" w:cs="Arial"/>
          <w:i/>
          <w:color w:val="333333"/>
        </w:rPr>
        <w:t>M</w:t>
      </w:r>
      <w:r w:rsidR="00305248" w:rsidRPr="00BA2072">
        <w:rPr>
          <w:rFonts w:ascii="Arial" w:hAnsi="Arial" w:cs="Arial"/>
          <w:i/>
          <w:color w:val="333333"/>
        </w:rPr>
        <w:t>o</w:t>
      </w:r>
      <w:r w:rsidRPr="00BA2072">
        <w:rPr>
          <w:rFonts w:ascii="Arial" w:hAnsi="Arial" w:cs="Arial"/>
          <w:i/>
          <w:color w:val="333333"/>
        </w:rPr>
        <w:t>H funded</w:t>
      </w:r>
      <w:r w:rsidRPr="00BA2072">
        <w:rPr>
          <w:rFonts w:ascii="Arial" w:hAnsi="Arial" w:cs="Arial"/>
          <w:color w:val="333333"/>
        </w:rPr>
        <w:t xml:space="preserve">, 35 </w:t>
      </w:r>
      <w:r w:rsidRPr="00BA2072">
        <w:rPr>
          <w:rFonts w:ascii="Arial" w:hAnsi="Arial" w:cs="Arial"/>
          <w:i/>
          <w:color w:val="333333"/>
        </w:rPr>
        <w:t xml:space="preserve">DHB </w:t>
      </w:r>
      <w:r w:rsidR="00230F3F" w:rsidRPr="00BA2072">
        <w:rPr>
          <w:rFonts w:ascii="Arial" w:hAnsi="Arial" w:cs="Arial"/>
          <w:i/>
          <w:color w:val="333333"/>
        </w:rPr>
        <w:t>funded</w:t>
      </w:r>
      <w:r w:rsidR="00230F3F" w:rsidRPr="00BA2072">
        <w:rPr>
          <w:rFonts w:ascii="Arial" w:hAnsi="Arial" w:cs="Arial"/>
          <w:color w:val="333333"/>
        </w:rPr>
        <w:t xml:space="preserve"> or</w:t>
      </w:r>
      <w:r w:rsidRPr="00BA2072">
        <w:rPr>
          <w:rFonts w:ascii="Arial" w:hAnsi="Arial" w:cs="Arial"/>
          <w:color w:val="333333"/>
        </w:rPr>
        <w:t xml:space="preserve"> 20 </w:t>
      </w:r>
      <w:r w:rsidRPr="00BA2072">
        <w:rPr>
          <w:rFonts w:ascii="Arial" w:hAnsi="Arial" w:cs="Arial"/>
          <w:i/>
          <w:color w:val="333333"/>
        </w:rPr>
        <w:t>Overseas resident eligible</w:t>
      </w:r>
      <w:r w:rsidRPr="00BA2072">
        <w:rPr>
          <w:rFonts w:ascii="Arial" w:hAnsi="Arial" w:cs="Arial"/>
          <w:color w:val="333333"/>
        </w:rPr>
        <w:t xml:space="preserve"> for DHB funded health care.  </w:t>
      </w:r>
    </w:p>
    <w:p w:rsidR="00B65A2A" w:rsidRPr="00BA2072" w:rsidRDefault="00B65A2A" w:rsidP="00B65A2A">
      <w:pPr>
        <w:rPr>
          <w:rFonts w:ascii="Arial" w:hAnsi="Arial" w:cs="Arial"/>
          <w:color w:val="333333"/>
        </w:rPr>
      </w:pPr>
    </w:p>
    <w:p w:rsidR="00B65A2A" w:rsidRPr="00BA2072" w:rsidRDefault="00B65A2A" w:rsidP="00C72471">
      <w:pPr>
        <w:tabs>
          <w:tab w:val="left" w:pos="9498"/>
        </w:tabs>
        <w:rPr>
          <w:rFonts w:ascii="Arial" w:hAnsi="Arial" w:cs="Arial"/>
          <w:color w:val="333333"/>
        </w:rPr>
      </w:pPr>
      <w:r w:rsidRPr="00BA2072">
        <w:rPr>
          <w:rFonts w:ascii="Arial" w:hAnsi="Arial" w:cs="Arial"/>
          <w:color w:val="333333"/>
        </w:rPr>
        <w:t xml:space="preserve">Therefore an event </w:t>
      </w:r>
      <w:r w:rsidR="00230F3F">
        <w:rPr>
          <w:rFonts w:ascii="Arial" w:hAnsi="Arial" w:cs="Arial"/>
          <w:color w:val="333333"/>
        </w:rPr>
        <w:t xml:space="preserve">record </w:t>
      </w:r>
      <w:r w:rsidRPr="00BA2072">
        <w:rPr>
          <w:rFonts w:ascii="Arial" w:hAnsi="Arial" w:cs="Arial"/>
          <w:color w:val="333333"/>
        </w:rPr>
        <w:t xml:space="preserve">will be excluded if it has a </w:t>
      </w:r>
      <w:r w:rsidR="00230F3F">
        <w:rPr>
          <w:rFonts w:ascii="Arial" w:hAnsi="Arial" w:cs="Arial"/>
          <w:color w:val="333333"/>
        </w:rPr>
        <w:t>p</w:t>
      </w:r>
      <w:r w:rsidRPr="00BA2072">
        <w:rPr>
          <w:rFonts w:ascii="Arial" w:hAnsi="Arial" w:cs="Arial"/>
          <w:color w:val="333333"/>
        </w:rPr>
        <w:t>urchaser code which is NOT 20, 34</w:t>
      </w:r>
      <w:r w:rsidR="00200AEA" w:rsidRPr="00BA2072">
        <w:rPr>
          <w:rFonts w:ascii="Arial" w:hAnsi="Arial" w:cs="Arial"/>
          <w:color w:val="333333"/>
        </w:rPr>
        <w:t>,</w:t>
      </w:r>
      <w:r w:rsidRPr="00BA2072">
        <w:rPr>
          <w:rFonts w:ascii="Arial" w:hAnsi="Arial" w:cs="Arial"/>
          <w:color w:val="333333"/>
        </w:rPr>
        <w:t xml:space="preserve"> </w:t>
      </w:r>
      <w:r w:rsidR="003C0E2B" w:rsidRPr="00BA2072">
        <w:rPr>
          <w:rFonts w:ascii="Arial" w:hAnsi="Arial" w:cs="Arial"/>
          <w:color w:val="333333"/>
        </w:rPr>
        <w:t xml:space="preserve">or </w:t>
      </w:r>
      <w:r w:rsidR="00271517" w:rsidRPr="00BA2072">
        <w:rPr>
          <w:rFonts w:ascii="Arial" w:hAnsi="Arial" w:cs="Arial"/>
          <w:color w:val="333333"/>
        </w:rPr>
        <w:t>35</w:t>
      </w:r>
      <w:r w:rsidR="008150C5" w:rsidRPr="00BA2072">
        <w:rPr>
          <w:rFonts w:ascii="Arial" w:hAnsi="Arial" w:cs="Arial"/>
          <w:color w:val="333333"/>
        </w:rPr>
        <w:t>.</w:t>
      </w:r>
    </w:p>
    <w:p w:rsidR="00B65A2A" w:rsidRPr="00BA2072" w:rsidRDefault="00B65A2A" w:rsidP="00B65A2A">
      <w:pPr>
        <w:rPr>
          <w:rFonts w:ascii="Arial" w:hAnsi="Arial" w:cs="Arial"/>
          <w:color w:val="333333"/>
        </w:rPr>
      </w:pPr>
    </w:p>
    <w:p w:rsidR="00B65A2A" w:rsidRPr="00BA2072" w:rsidRDefault="00B65A2A" w:rsidP="00990412">
      <w:pPr>
        <w:pStyle w:val="Heading3"/>
      </w:pPr>
      <w:bookmarkStart w:id="1197" w:name="_Ref183317003"/>
      <w:bookmarkStart w:id="1198" w:name="_Toc469033127"/>
      <w:r w:rsidRPr="00BA2072">
        <w:t>Publicly Funded Agencies</w:t>
      </w:r>
      <w:bookmarkEnd w:id="1197"/>
      <w:bookmarkEnd w:id="1198"/>
    </w:p>
    <w:p w:rsidR="00B65A2A" w:rsidRDefault="00B65A2A" w:rsidP="00B65A2A">
      <w:pPr>
        <w:pStyle w:val="BodyText2"/>
        <w:rPr>
          <w:rFonts w:ascii="Arial" w:hAnsi="Arial" w:cs="Arial"/>
          <w:color w:val="333333"/>
        </w:rPr>
      </w:pPr>
      <w:r w:rsidRPr="00BA2072">
        <w:rPr>
          <w:rFonts w:ascii="Arial" w:hAnsi="Arial" w:cs="Arial"/>
          <w:color w:val="333333"/>
        </w:rPr>
        <w:t>The agencies listed here have been identified as the providers through which the MoH and DHBs will monitor publicly funded agreements.  Only NMDS records with an agency from the following list will be allocated a publicly funded purchase unit.  All other event</w:t>
      </w:r>
      <w:r w:rsidR="00A458C1">
        <w:rPr>
          <w:rFonts w:ascii="Arial" w:hAnsi="Arial" w:cs="Arial"/>
          <w:color w:val="333333"/>
        </w:rPr>
        <w:t xml:space="preserve"> record</w:t>
      </w:r>
      <w:r w:rsidRPr="00BA2072">
        <w:rPr>
          <w:rFonts w:ascii="Arial" w:hAnsi="Arial" w:cs="Arial"/>
          <w:color w:val="333333"/>
        </w:rPr>
        <w:t xml:space="preserve">s will be excluded.  Inclusion in casemix funding requires a combination of agency code as in the following table and facility code as in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_Ref261004474 \n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5.2.37</w:t>
      </w:r>
      <w:r w:rsidR="001E18AC" w:rsidRPr="00BA2072">
        <w:rPr>
          <w:rFonts w:ascii="Arial" w:hAnsi="Arial" w:cs="Arial"/>
          <w:highlight w:val="lightGray"/>
        </w:rPr>
        <w:fldChar w:fldCharType="end"/>
      </w:r>
      <w:r w:rsidR="009C1157" w:rsidRPr="00BA2072">
        <w:rPr>
          <w:rFonts w:ascii="Arial" w:hAnsi="Arial" w:cs="Arial"/>
          <w:color w:val="333333"/>
        </w:rPr>
        <w:t>.</w:t>
      </w:r>
    </w:p>
    <w:p w:rsidR="009A2C04" w:rsidRDefault="009A2C04" w:rsidP="00B65A2A">
      <w:pPr>
        <w:pStyle w:val="BodyText2"/>
        <w:rPr>
          <w:rFonts w:ascii="Arial" w:hAnsi="Arial" w:cs="Arial"/>
          <w:color w:val="333333"/>
        </w:rPr>
      </w:pPr>
    </w:p>
    <w:p w:rsidR="00B65A2A" w:rsidRPr="002A3D7D" w:rsidRDefault="00B65A2A" w:rsidP="00B65A2A">
      <w:pPr>
        <w:rPr>
          <w:rFonts w:ascii="Arial" w:hAnsi="Arial" w:cs="Arial"/>
          <w:color w:val="333333"/>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93"/>
        <w:gridCol w:w="3930"/>
      </w:tblGrid>
      <w:tr w:rsidR="00B65A2A" w:rsidRPr="00877B86" w:rsidTr="001158E4">
        <w:trPr>
          <w:tblHeade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5E2DEB">
            <w:pPr>
              <w:pStyle w:val="BodyText2"/>
              <w:rPr>
                <w:rFonts w:ascii="Arial" w:hAnsi="Arial" w:cs="Arial"/>
                <w:b/>
                <w:sz w:val="22"/>
                <w:szCs w:val="22"/>
              </w:rPr>
            </w:pPr>
            <w:r w:rsidRPr="00877B86">
              <w:rPr>
                <w:rFonts w:ascii="Arial" w:hAnsi="Arial" w:cs="Arial"/>
                <w:b/>
                <w:sz w:val="22"/>
                <w:szCs w:val="22"/>
              </w:rPr>
              <w:t xml:space="preserve">Health </w:t>
            </w:r>
            <w:r w:rsidR="001158E4">
              <w:rPr>
                <w:rFonts w:ascii="Arial" w:hAnsi="Arial" w:cs="Arial"/>
                <w:b/>
                <w:sz w:val="22"/>
                <w:szCs w:val="22"/>
              </w:rPr>
              <w:t xml:space="preserve">(Funding) </w:t>
            </w:r>
            <w:r w:rsidRPr="00877B86">
              <w:rPr>
                <w:rFonts w:ascii="Arial" w:hAnsi="Arial" w:cs="Arial"/>
                <w:b/>
                <w:sz w:val="22"/>
                <w:szCs w:val="22"/>
              </w:rPr>
              <w:t>Agency</w:t>
            </w:r>
            <w:r w:rsidR="005E2DEB">
              <w:rPr>
                <w:rFonts w:ascii="Arial" w:hAnsi="Arial" w:cs="Arial"/>
                <w:b/>
                <w:sz w:val="22"/>
                <w:szCs w:val="22"/>
              </w:rPr>
              <w:t>*</w:t>
            </w:r>
            <w:r w:rsidRPr="00877B86">
              <w:rPr>
                <w:rFonts w:ascii="Arial" w:hAnsi="Arial" w:cs="Arial"/>
                <w:b/>
                <w:sz w:val="22"/>
                <w:szCs w:val="22"/>
              </w:rPr>
              <w:t xml:space="preserve"> </w:t>
            </w:r>
            <w:r w:rsidR="00C93734" w:rsidRPr="00877B86">
              <w:rPr>
                <w:rFonts w:ascii="Arial" w:hAnsi="Arial" w:cs="Arial"/>
                <w:b/>
                <w:sz w:val="22"/>
                <w:szCs w:val="22"/>
              </w:rPr>
              <w:t>C</w:t>
            </w:r>
            <w:r w:rsidRPr="00877B86">
              <w:rPr>
                <w:rFonts w:ascii="Arial" w:hAnsi="Arial" w:cs="Arial"/>
                <w:b/>
                <w:sz w:val="22"/>
                <w:szCs w:val="22"/>
              </w:rPr>
              <w:t>ode</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b/>
                <w:sz w:val="22"/>
                <w:szCs w:val="22"/>
              </w:rPr>
            </w:pPr>
            <w:r w:rsidRPr="00877B86">
              <w:rPr>
                <w:rFonts w:ascii="Arial" w:hAnsi="Arial" w:cs="Arial"/>
                <w:b/>
                <w:sz w:val="22"/>
                <w:szCs w:val="22"/>
              </w:rPr>
              <w:t>Agency Name</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1011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Northland DHB</w:t>
            </w:r>
          </w:p>
        </w:tc>
      </w:tr>
      <w:tr w:rsidR="00B65A2A" w:rsidRPr="00877B86" w:rsidTr="001158E4">
        <w:trPr>
          <w:jc w:val="center"/>
        </w:trPr>
        <w:tc>
          <w:tcPr>
            <w:tcW w:w="3593" w:type="dxa"/>
            <w:tcBorders>
              <w:top w:val="single" w:sz="2" w:space="0" w:color="auto"/>
              <w:left w:val="single" w:sz="2" w:space="0" w:color="auto"/>
              <w:bottom w:val="nil"/>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1021</w:t>
            </w:r>
          </w:p>
        </w:tc>
        <w:tc>
          <w:tcPr>
            <w:tcW w:w="3930" w:type="dxa"/>
            <w:tcBorders>
              <w:top w:val="single" w:sz="2" w:space="0" w:color="auto"/>
              <w:left w:val="single" w:sz="2" w:space="0" w:color="auto"/>
              <w:bottom w:val="nil"/>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Waitemata</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u w:val="single"/>
              </w:rPr>
            </w:pPr>
            <w:r w:rsidRPr="00877B86">
              <w:rPr>
                <w:rFonts w:ascii="Arial" w:hAnsi="Arial" w:cs="Arial"/>
                <w:color w:val="333333"/>
                <w:sz w:val="22"/>
                <w:szCs w:val="22"/>
              </w:rPr>
              <w:t>Auckland</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1023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Counties Manukau</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131437"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131437" w:rsidRPr="00877B86" w:rsidRDefault="00131437" w:rsidP="001158E4">
            <w:pPr>
              <w:pStyle w:val="BodyText2"/>
              <w:jc w:val="center"/>
              <w:rPr>
                <w:rFonts w:ascii="Arial" w:hAnsi="Arial" w:cs="Arial"/>
                <w:color w:val="333333"/>
                <w:sz w:val="22"/>
                <w:szCs w:val="22"/>
              </w:rPr>
            </w:pPr>
            <w:r>
              <w:rPr>
                <w:rFonts w:ascii="Arial" w:hAnsi="Arial" w:cs="Arial"/>
                <w:color w:val="333333"/>
                <w:sz w:val="22"/>
                <w:szCs w:val="22"/>
              </w:rPr>
              <w:t>1236</w:t>
            </w:r>
          </w:p>
        </w:tc>
        <w:tc>
          <w:tcPr>
            <w:tcW w:w="3930" w:type="dxa"/>
            <w:tcBorders>
              <w:top w:val="single" w:sz="2" w:space="0" w:color="auto"/>
              <w:left w:val="single" w:sz="2" w:space="0" w:color="auto"/>
              <w:bottom w:val="single" w:sz="2" w:space="0" w:color="auto"/>
              <w:right w:val="single" w:sz="2" w:space="0" w:color="auto"/>
            </w:tcBorders>
          </w:tcPr>
          <w:p w:rsidR="00131437" w:rsidRPr="00877B86" w:rsidRDefault="00131437" w:rsidP="002D55A5">
            <w:pPr>
              <w:pStyle w:val="BodyText2"/>
              <w:rPr>
                <w:rFonts w:ascii="Arial" w:hAnsi="Arial" w:cs="Arial"/>
                <w:color w:val="333333"/>
                <w:sz w:val="22"/>
                <w:szCs w:val="22"/>
              </w:rPr>
            </w:pPr>
            <w:r>
              <w:rPr>
                <w:rFonts w:ascii="Arial" w:hAnsi="Arial" w:cs="Arial"/>
                <w:color w:val="333333"/>
                <w:sz w:val="22"/>
                <w:szCs w:val="22"/>
              </w:rPr>
              <w:t>Ministry of Health</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2031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Waikato</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Lakes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2047</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Bay of Plenty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2051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Tairawhiti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2071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Taranaki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3061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Hawke’s Bay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3081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Mid Central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3082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Whanganui</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Capital &amp; Coast </w:t>
            </w:r>
            <w:r w:rsidR="00B65A2A"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3092</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Hutt Valley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3093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Wairarapa</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3101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Nelson-Marlborough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4111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West Coast </w:t>
            </w:r>
            <w:r w:rsidR="00B65A2A"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Canterbury</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4123</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South Canterbury</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4131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Otago</w:t>
            </w:r>
            <w:r w:rsidR="0096372F">
              <w:rPr>
                <w:rFonts w:ascii="Arial" w:hAnsi="Arial" w:cs="Arial"/>
                <w:color w:val="333333"/>
                <w:sz w:val="22"/>
                <w:szCs w:val="22"/>
              </w:rPr>
              <w:t xml:space="preserve"> </w:t>
            </w:r>
            <w:r w:rsidRPr="00877B86">
              <w:rPr>
                <w:rFonts w:ascii="Arial" w:hAnsi="Arial" w:cs="Arial"/>
                <w:color w:val="333333"/>
                <w:sz w:val="22"/>
                <w:szCs w:val="22"/>
              </w:rPr>
              <w:t>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4137</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Otago</w:t>
            </w:r>
            <w:r w:rsidR="0096372F">
              <w:rPr>
                <w:rFonts w:ascii="Arial" w:hAnsi="Arial" w:cs="Arial"/>
                <w:color w:val="333333"/>
                <w:sz w:val="22"/>
                <w:szCs w:val="22"/>
              </w:rPr>
              <w:t xml:space="preserve"> </w:t>
            </w:r>
            <w:r w:rsidRPr="00877B86">
              <w:rPr>
                <w:rFonts w:ascii="Arial" w:hAnsi="Arial" w:cs="Arial"/>
                <w:color w:val="333333"/>
                <w:sz w:val="22"/>
                <w:szCs w:val="22"/>
              </w:rPr>
              <w:t>Dental</w:t>
            </w:r>
            <w:r w:rsidR="0096372F">
              <w:rPr>
                <w:rFonts w:ascii="Arial" w:hAnsi="Arial" w:cs="Arial"/>
                <w:color w:val="333333"/>
                <w:sz w:val="22"/>
                <w:szCs w:val="22"/>
              </w:rPr>
              <w:t xml:space="preserve"> </w:t>
            </w:r>
            <w:r w:rsidRPr="00877B86">
              <w:rPr>
                <w:rFonts w:ascii="Arial" w:hAnsi="Arial" w:cs="Arial"/>
                <w:color w:val="333333"/>
                <w:sz w:val="22"/>
                <w:szCs w:val="22"/>
              </w:rPr>
              <w:t>School</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4141</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Southland DHB</w:t>
            </w:r>
          </w:p>
        </w:tc>
      </w:tr>
      <w:tr w:rsidR="000E4FF1"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0E4FF1" w:rsidRPr="00877B86" w:rsidRDefault="000E4FF1" w:rsidP="001158E4">
            <w:pPr>
              <w:pStyle w:val="BodyText2"/>
              <w:jc w:val="center"/>
              <w:rPr>
                <w:rFonts w:ascii="Arial" w:hAnsi="Arial" w:cs="Arial"/>
                <w:color w:val="333333"/>
                <w:sz w:val="22"/>
                <w:szCs w:val="22"/>
              </w:rPr>
            </w:pPr>
            <w:r w:rsidRPr="00877B86">
              <w:rPr>
                <w:rFonts w:ascii="Arial" w:hAnsi="Arial" w:cs="Arial"/>
                <w:color w:val="333333"/>
                <w:sz w:val="22"/>
                <w:szCs w:val="22"/>
              </w:rPr>
              <w:t>4160</w:t>
            </w:r>
          </w:p>
        </w:tc>
        <w:tc>
          <w:tcPr>
            <w:tcW w:w="3930" w:type="dxa"/>
            <w:tcBorders>
              <w:top w:val="single" w:sz="2" w:space="0" w:color="auto"/>
              <w:left w:val="single" w:sz="2" w:space="0" w:color="auto"/>
              <w:bottom w:val="single" w:sz="2" w:space="0" w:color="auto"/>
              <w:right w:val="single" w:sz="2" w:space="0" w:color="auto"/>
            </w:tcBorders>
          </w:tcPr>
          <w:p w:rsidR="000E4FF1" w:rsidRPr="00877B86" w:rsidRDefault="000E4FF1" w:rsidP="002D55A5">
            <w:pPr>
              <w:pStyle w:val="BodyText2"/>
              <w:rPr>
                <w:rFonts w:ascii="Arial" w:hAnsi="Arial" w:cs="Arial"/>
                <w:color w:val="333333"/>
                <w:sz w:val="22"/>
                <w:szCs w:val="22"/>
              </w:rPr>
            </w:pPr>
            <w:r w:rsidRPr="00877B86">
              <w:rPr>
                <w:rFonts w:ascii="Arial" w:hAnsi="Arial" w:cs="Arial"/>
                <w:color w:val="333333"/>
                <w:sz w:val="22"/>
                <w:szCs w:val="22"/>
              </w:rPr>
              <w:t>Southern DHB</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8559</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Venturo</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8630</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96372F">
            <w:pPr>
              <w:pStyle w:val="BodyText2"/>
              <w:rPr>
                <w:rFonts w:ascii="Arial" w:hAnsi="Arial" w:cs="Arial"/>
                <w:color w:val="333333"/>
                <w:sz w:val="22"/>
                <w:szCs w:val="22"/>
              </w:rPr>
            </w:pPr>
            <w:r w:rsidRPr="00877B86">
              <w:rPr>
                <w:rFonts w:ascii="Arial" w:hAnsi="Arial" w:cs="Arial"/>
                <w:color w:val="333333"/>
                <w:sz w:val="22"/>
                <w:szCs w:val="22"/>
              </w:rPr>
              <w:t>Queen</w:t>
            </w:r>
            <w:r w:rsidR="0096372F">
              <w:rPr>
                <w:rFonts w:ascii="Arial" w:hAnsi="Arial" w:cs="Arial"/>
                <w:color w:val="333333"/>
                <w:sz w:val="22"/>
                <w:szCs w:val="22"/>
              </w:rPr>
              <w:t xml:space="preserve"> </w:t>
            </w:r>
            <w:r w:rsidRPr="00877B86">
              <w:rPr>
                <w:rFonts w:ascii="Arial" w:hAnsi="Arial" w:cs="Arial"/>
                <w:color w:val="333333"/>
                <w:sz w:val="22"/>
                <w:szCs w:val="22"/>
              </w:rPr>
              <w:t>Elizabeth</w:t>
            </w:r>
            <w:r w:rsidR="0096372F">
              <w:rPr>
                <w:rFonts w:ascii="Arial" w:hAnsi="Arial" w:cs="Arial"/>
                <w:color w:val="333333"/>
                <w:sz w:val="22"/>
                <w:szCs w:val="22"/>
              </w:rPr>
              <w:t xml:space="preserve"> </w:t>
            </w:r>
            <w:r w:rsidRPr="00877B86">
              <w:rPr>
                <w:rFonts w:ascii="Arial" w:hAnsi="Arial" w:cs="Arial"/>
                <w:color w:val="333333"/>
                <w:sz w:val="22"/>
                <w:szCs w:val="22"/>
              </w:rPr>
              <w:t>Hospital</w:t>
            </w:r>
          </w:p>
        </w:tc>
      </w:tr>
      <w:tr w:rsidR="00B65A2A" w:rsidRPr="00877B86" w:rsidTr="001158E4">
        <w:trPr>
          <w:jc w:val="center"/>
        </w:trPr>
        <w:tc>
          <w:tcPr>
            <w:tcW w:w="3593"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8656</w:t>
            </w:r>
          </w:p>
        </w:tc>
        <w:tc>
          <w:tcPr>
            <w:tcW w:w="3930"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Mobile Surgical Bus</w:t>
            </w:r>
          </w:p>
        </w:tc>
      </w:tr>
    </w:tbl>
    <w:p w:rsidR="00432AC8" w:rsidRDefault="001158E4" w:rsidP="00B65A2A">
      <w:pPr>
        <w:rPr>
          <w:rFonts w:ascii="Arial" w:hAnsi="Arial" w:cs="Arial"/>
          <w:sz w:val="18"/>
          <w:szCs w:val="18"/>
        </w:rPr>
      </w:pPr>
      <w:r>
        <w:rPr>
          <w:rFonts w:ascii="Arial" w:hAnsi="Arial" w:cs="Arial"/>
          <w:b/>
        </w:rPr>
        <w:tab/>
      </w:r>
      <w:r>
        <w:rPr>
          <w:rFonts w:ascii="Arial" w:hAnsi="Arial" w:cs="Arial"/>
          <w:b/>
        </w:rPr>
        <w:tab/>
      </w:r>
      <w:r w:rsidRPr="00A77EAD">
        <w:rPr>
          <w:rFonts w:ascii="Arial" w:hAnsi="Arial" w:cs="Arial"/>
          <w:b/>
          <w:sz w:val="18"/>
          <w:szCs w:val="18"/>
        </w:rPr>
        <w:t>*</w:t>
      </w:r>
      <w:r w:rsidRPr="00A77EAD">
        <w:rPr>
          <w:rFonts w:ascii="Arial" w:hAnsi="Arial" w:cs="Arial"/>
          <w:sz w:val="18"/>
          <w:szCs w:val="18"/>
        </w:rPr>
        <w:t>the term ‘</w:t>
      </w:r>
      <w:r w:rsidR="007060B4">
        <w:rPr>
          <w:rFonts w:ascii="Arial" w:hAnsi="Arial" w:cs="Arial"/>
          <w:sz w:val="18"/>
          <w:szCs w:val="18"/>
        </w:rPr>
        <w:t>A</w:t>
      </w:r>
      <w:r w:rsidRPr="00A77EAD">
        <w:rPr>
          <w:rFonts w:ascii="Arial" w:hAnsi="Arial" w:cs="Arial"/>
          <w:sz w:val="18"/>
          <w:szCs w:val="18"/>
        </w:rPr>
        <w:t xml:space="preserve">gency’ refers to </w:t>
      </w:r>
      <w:r>
        <w:rPr>
          <w:rFonts w:ascii="Arial" w:hAnsi="Arial" w:cs="Arial"/>
          <w:sz w:val="18"/>
          <w:szCs w:val="18"/>
        </w:rPr>
        <w:t>‘</w:t>
      </w:r>
      <w:r w:rsidR="007060B4">
        <w:rPr>
          <w:rFonts w:ascii="Arial" w:hAnsi="Arial" w:cs="Arial"/>
          <w:sz w:val="18"/>
          <w:szCs w:val="18"/>
        </w:rPr>
        <w:t>F</w:t>
      </w:r>
      <w:r w:rsidRPr="00A77EAD">
        <w:rPr>
          <w:rFonts w:ascii="Arial" w:hAnsi="Arial" w:cs="Arial"/>
          <w:sz w:val="18"/>
          <w:szCs w:val="18"/>
        </w:rPr>
        <w:t xml:space="preserve">unding </w:t>
      </w:r>
      <w:r w:rsidR="007060B4">
        <w:rPr>
          <w:rFonts w:ascii="Arial" w:hAnsi="Arial" w:cs="Arial"/>
          <w:sz w:val="18"/>
          <w:szCs w:val="18"/>
        </w:rPr>
        <w:t>A</w:t>
      </w:r>
      <w:r w:rsidRPr="00A77EAD">
        <w:rPr>
          <w:rFonts w:ascii="Arial" w:hAnsi="Arial" w:cs="Arial"/>
          <w:sz w:val="18"/>
          <w:szCs w:val="18"/>
        </w:rPr>
        <w:t>gency</w:t>
      </w:r>
      <w:r>
        <w:rPr>
          <w:rFonts w:ascii="Arial" w:hAnsi="Arial" w:cs="Arial"/>
          <w:sz w:val="18"/>
          <w:szCs w:val="18"/>
        </w:rPr>
        <w:t>’</w:t>
      </w:r>
    </w:p>
    <w:p w:rsidR="005E5376" w:rsidRDefault="005E5376" w:rsidP="00B65A2A">
      <w:pPr>
        <w:rPr>
          <w:rFonts w:ascii="Arial" w:hAnsi="Arial" w:cs="Arial"/>
          <w:sz w:val="18"/>
          <w:szCs w:val="18"/>
        </w:rPr>
      </w:pPr>
    </w:p>
    <w:p w:rsidR="00B65A2A" w:rsidRPr="00BA2072" w:rsidRDefault="00C93734" w:rsidP="00B65A2A">
      <w:pPr>
        <w:rPr>
          <w:rFonts w:ascii="Arial" w:hAnsi="Arial" w:cs="Arial"/>
          <w:b/>
        </w:rPr>
      </w:pPr>
      <w:r w:rsidRPr="00BA2072">
        <w:rPr>
          <w:rFonts w:ascii="Arial" w:hAnsi="Arial" w:cs="Arial"/>
          <w:b/>
        </w:rPr>
        <w:t xml:space="preserve">Retired </w:t>
      </w:r>
      <w:r w:rsidR="001158E4">
        <w:rPr>
          <w:rFonts w:ascii="Arial" w:hAnsi="Arial" w:cs="Arial"/>
          <w:b/>
        </w:rPr>
        <w:t xml:space="preserve">(Funding) </w:t>
      </w:r>
      <w:r w:rsidRPr="00BA2072">
        <w:rPr>
          <w:rFonts w:ascii="Arial" w:hAnsi="Arial" w:cs="Arial"/>
          <w:b/>
        </w:rPr>
        <w:t>Agency C</w:t>
      </w:r>
      <w:r w:rsidR="00B65A2A" w:rsidRPr="00BA2072">
        <w:rPr>
          <w:rFonts w:ascii="Arial" w:hAnsi="Arial" w:cs="Arial"/>
          <w:b/>
        </w:rPr>
        <w:t>odes</w:t>
      </w:r>
    </w:p>
    <w:p w:rsidR="00B65A2A" w:rsidRPr="00BA2072" w:rsidRDefault="00B65A2A" w:rsidP="00B65A2A">
      <w:pPr>
        <w:rPr>
          <w:rFonts w:ascii="Arial" w:hAnsi="Arial" w:cs="Arial"/>
          <w:color w:val="333333"/>
        </w:rPr>
      </w:pPr>
      <w:r w:rsidRPr="00BA2072">
        <w:rPr>
          <w:rFonts w:ascii="Arial" w:hAnsi="Arial" w:cs="Arial"/>
          <w:color w:val="333333"/>
        </w:rPr>
        <w:t>These codes have been retired but are noted here for historical reasons.</w:t>
      </w:r>
    </w:p>
    <w:p w:rsidR="00B65A2A" w:rsidRPr="0063378C" w:rsidRDefault="00B65A2A" w:rsidP="00B65A2A">
      <w:pPr>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7"/>
        <w:gridCol w:w="3978"/>
      </w:tblGrid>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b/>
                <w:sz w:val="22"/>
                <w:szCs w:val="22"/>
              </w:rPr>
            </w:pPr>
            <w:r w:rsidRPr="00877B86">
              <w:rPr>
                <w:rFonts w:ascii="Arial" w:hAnsi="Arial" w:cs="Arial"/>
                <w:b/>
                <w:sz w:val="22"/>
                <w:szCs w:val="22"/>
              </w:rPr>
              <w:t xml:space="preserve">Health </w:t>
            </w:r>
            <w:r w:rsidR="001158E4">
              <w:rPr>
                <w:rFonts w:ascii="Arial" w:hAnsi="Arial" w:cs="Arial"/>
                <w:b/>
                <w:sz w:val="22"/>
                <w:szCs w:val="22"/>
              </w:rPr>
              <w:t xml:space="preserve">(Funding) </w:t>
            </w:r>
            <w:r w:rsidRPr="00877B86">
              <w:rPr>
                <w:rFonts w:ascii="Arial" w:hAnsi="Arial" w:cs="Arial"/>
                <w:b/>
                <w:sz w:val="22"/>
                <w:szCs w:val="22"/>
              </w:rPr>
              <w:t>Agency Code</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C93734" w:rsidP="002D55A5">
            <w:pPr>
              <w:pStyle w:val="BodyText2"/>
              <w:rPr>
                <w:rFonts w:ascii="Arial" w:hAnsi="Arial" w:cs="Arial"/>
                <w:b/>
                <w:sz w:val="22"/>
                <w:szCs w:val="22"/>
              </w:rPr>
            </w:pPr>
            <w:r w:rsidRPr="00877B86">
              <w:rPr>
                <w:rFonts w:ascii="Arial" w:hAnsi="Arial" w:cs="Arial"/>
                <w:b/>
                <w:sz w:val="22"/>
                <w:szCs w:val="22"/>
              </w:rPr>
              <w:t>Agency N</w:t>
            </w:r>
            <w:r w:rsidR="00B65A2A" w:rsidRPr="00877B86">
              <w:rPr>
                <w:rFonts w:ascii="Arial" w:hAnsi="Arial" w:cs="Arial"/>
                <w:b/>
                <w:sz w:val="22"/>
                <w:szCs w:val="22"/>
              </w:rPr>
              <w:t>ame</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0223</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96372F" w:rsidP="002D55A5">
            <w:pPr>
              <w:pStyle w:val="BodyText2"/>
              <w:rPr>
                <w:rFonts w:ascii="Arial" w:hAnsi="Arial" w:cs="Arial"/>
                <w:color w:val="333333"/>
                <w:sz w:val="22"/>
                <w:szCs w:val="22"/>
              </w:rPr>
            </w:pPr>
            <w:r>
              <w:rPr>
                <w:rFonts w:ascii="Arial" w:hAnsi="Arial" w:cs="Arial"/>
                <w:color w:val="333333"/>
                <w:sz w:val="22"/>
                <w:szCs w:val="22"/>
              </w:rPr>
              <w:t xml:space="preserve">Heart </w:t>
            </w:r>
            <w:r w:rsidR="00B65A2A" w:rsidRPr="00877B86">
              <w:rPr>
                <w:rFonts w:ascii="Arial" w:hAnsi="Arial" w:cs="Arial"/>
                <w:color w:val="333333"/>
                <w:sz w:val="22"/>
                <w:szCs w:val="22"/>
              </w:rPr>
              <w:t>Surgery South Island</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2041</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East</w:t>
            </w:r>
            <w:r w:rsidR="0096372F">
              <w:rPr>
                <w:rFonts w:ascii="Arial" w:hAnsi="Arial" w:cs="Arial"/>
                <w:color w:val="333333"/>
                <w:sz w:val="22"/>
                <w:szCs w:val="22"/>
              </w:rPr>
              <w:t xml:space="preserve"> </w:t>
            </w:r>
            <w:r w:rsidRPr="00877B86">
              <w:rPr>
                <w:rFonts w:ascii="Arial" w:hAnsi="Arial" w:cs="Arial"/>
                <w:color w:val="333333"/>
                <w:sz w:val="22"/>
                <w:szCs w:val="22"/>
              </w:rPr>
              <w:t xml:space="preserve">Bay Health </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2043</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96372F">
            <w:pPr>
              <w:pStyle w:val="BodyText2"/>
              <w:rPr>
                <w:rFonts w:ascii="Arial" w:hAnsi="Arial" w:cs="Arial"/>
                <w:color w:val="333333"/>
                <w:sz w:val="22"/>
                <w:szCs w:val="22"/>
              </w:rPr>
            </w:pPr>
            <w:r w:rsidRPr="00877B86">
              <w:rPr>
                <w:rFonts w:ascii="Arial" w:hAnsi="Arial" w:cs="Arial"/>
                <w:color w:val="333333"/>
                <w:sz w:val="22"/>
                <w:szCs w:val="22"/>
              </w:rPr>
              <w:t>Western</w:t>
            </w:r>
            <w:r w:rsidR="0096372F">
              <w:rPr>
                <w:rFonts w:ascii="Arial" w:hAnsi="Arial" w:cs="Arial"/>
                <w:color w:val="333333"/>
                <w:sz w:val="22"/>
                <w:szCs w:val="22"/>
              </w:rPr>
              <w:t xml:space="preserve"> </w:t>
            </w:r>
            <w:r w:rsidRPr="00877B86">
              <w:rPr>
                <w:rFonts w:ascii="Arial" w:hAnsi="Arial" w:cs="Arial"/>
                <w:color w:val="333333"/>
                <w:sz w:val="22"/>
                <w:szCs w:val="22"/>
              </w:rPr>
              <w:t>Bay</w:t>
            </w:r>
            <w:r w:rsidR="0096372F">
              <w:rPr>
                <w:rFonts w:ascii="Arial" w:hAnsi="Arial" w:cs="Arial"/>
                <w:color w:val="333333"/>
                <w:sz w:val="22"/>
                <w:szCs w:val="22"/>
              </w:rPr>
              <w:t xml:space="preserve"> </w:t>
            </w:r>
            <w:r w:rsidRPr="00877B86">
              <w:rPr>
                <w:rFonts w:ascii="Arial" w:hAnsi="Arial" w:cs="Arial"/>
                <w:color w:val="333333"/>
                <w:sz w:val="22"/>
                <w:szCs w:val="22"/>
              </w:rPr>
              <w:t xml:space="preserve">Health </w:t>
            </w:r>
          </w:p>
        </w:tc>
      </w:tr>
      <w:tr w:rsidR="00B65A2A" w:rsidRPr="00877B86" w:rsidTr="001158E4">
        <w:trPr>
          <w:jc w:val="center"/>
        </w:trPr>
        <w:tc>
          <w:tcPr>
            <w:tcW w:w="3657" w:type="dxa"/>
            <w:tcBorders>
              <w:top w:val="single" w:sz="2" w:space="0" w:color="auto"/>
              <w:left w:val="single" w:sz="2" w:space="0" w:color="auto"/>
              <w:bottom w:val="single" w:sz="2" w:space="0" w:color="auto"/>
              <w:right w:val="single" w:sz="2" w:space="0" w:color="auto"/>
            </w:tcBorders>
          </w:tcPr>
          <w:p w:rsidR="00B65A2A" w:rsidRPr="00877B86" w:rsidRDefault="00B65A2A" w:rsidP="001158E4">
            <w:pPr>
              <w:pStyle w:val="BodyText2"/>
              <w:jc w:val="center"/>
              <w:rPr>
                <w:rFonts w:ascii="Arial" w:hAnsi="Arial" w:cs="Arial"/>
                <w:color w:val="333333"/>
                <w:sz w:val="22"/>
                <w:szCs w:val="22"/>
              </w:rPr>
            </w:pPr>
            <w:r w:rsidRPr="00877B86">
              <w:rPr>
                <w:rFonts w:ascii="Arial" w:hAnsi="Arial" w:cs="Arial"/>
                <w:color w:val="333333"/>
                <w:sz w:val="22"/>
                <w:szCs w:val="22"/>
              </w:rPr>
              <w:t>4122</w:t>
            </w:r>
          </w:p>
        </w:tc>
        <w:tc>
          <w:tcPr>
            <w:tcW w:w="3978" w:type="dxa"/>
            <w:tcBorders>
              <w:top w:val="single" w:sz="2" w:space="0" w:color="auto"/>
              <w:left w:val="single" w:sz="2" w:space="0" w:color="auto"/>
              <w:bottom w:val="single" w:sz="2" w:space="0" w:color="auto"/>
              <w:right w:val="single" w:sz="2" w:space="0" w:color="auto"/>
            </w:tcBorders>
          </w:tcPr>
          <w:p w:rsidR="00B65A2A" w:rsidRPr="00877B86" w:rsidRDefault="00B65A2A" w:rsidP="002D55A5">
            <w:pPr>
              <w:pStyle w:val="BodyText2"/>
              <w:rPr>
                <w:rFonts w:ascii="Arial" w:hAnsi="Arial" w:cs="Arial"/>
                <w:color w:val="333333"/>
                <w:sz w:val="22"/>
                <w:szCs w:val="22"/>
              </w:rPr>
            </w:pPr>
            <w:r w:rsidRPr="00877B86">
              <w:rPr>
                <w:rFonts w:ascii="Arial" w:hAnsi="Arial" w:cs="Arial"/>
                <w:color w:val="333333"/>
                <w:sz w:val="22"/>
                <w:szCs w:val="22"/>
              </w:rPr>
              <w:t>Canterbury</w:t>
            </w:r>
            <w:r w:rsidR="0096372F">
              <w:rPr>
                <w:rFonts w:ascii="Arial" w:hAnsi="Arial" w:cs="Arial"/>
                <w:color w:val="333333"/>
                <w:sz w:val="22"/>
                <w:szCs w:val="22"/>
              </w:rPr>
              <w:t xml:space="preserve"> </w:t>
            </w:r>
            <w:r w:rsidRPr="00877B86">
              <w:rPr>
                <w:rFonts w:ascii="Arial" w:hAnsi="Arial" w:cs="Arial"/>
                <w:color w:val="333333"/>
                <w:sz w:val="22"/>
                <w:szCs w:val="22"/>
              </w:rPr>
              <w:t>DHB (Healthlink South)</w:t>
            </w:r>
          </w:p>
        </w:tc>
      </w:tr>
    </w:tbl>
    <w:p w:rsidR="00BF7592" w:rsidRDefault="00BF7592" w:rsidP="00EC3E42">
      <w:bookmarkStart w:id="1199" w:name="_Ref339431220"/>
      <w:bookmarkStart w:id="1200" w:name="_Ref372693092"/>
    </w:p>
    <w:p w:rsidR="00B65A2A" w:rsidRPr="00BA2072" w:rsidRDefault="00B65A2A" w:rsidP="00040DF6">
      <w:pPr>
        <w:pStyle w:val="Heading3"/>
      </w:pPr>
      <w:bookmarkStart w:id="1201" w:name="_Ref431452730"/>
      <w:bookmarkStart w:id="1202" w:name="_Toc469033128"/>
      <w:r w:rsidRPr="00BA2072">
        <w:t>Error DRGs</w:t>
      </w:r>
      <w:r w:rsidR="005855FC" w:rsidRPr="00BA2072">
        <w:t xml:space="preserve"> and Unrelated </w:t>
      </w:r>
      <w:r w:rsidR="00657BB6" w:rsidRPr="00BA2072">
        <w:t>O</w:t>
      </w:r>
      <w:r w:rsidR="005855FC" w:rsidRPr="00BA2072">
        <w:t>R DRGs</w:t>
      </w:r>
      <w:bookmarkEnd w:id="1199"/>
      <w:bookmarkEnd w:id="1200"/>
      <w:bookmarkEnd w:id="1201"/>
      <w:bookmarkEnd w:id="1202"/>
    </w:p>
    <w:p w:rsidR="00C57D24" w:rsidRDefault="00B65A2A" w:rsidP="00B65A2A">
      <w:pPr>
        <w:rPr>
          <w:rFonts w:ascii="Arial" w:hAnsi="Arial" w:cs="Arial"/>
          <w:color w:val="333333"/>
        </w:rPr>
      </w:pPr>
      <w:r w:rsidRPr="00BA2072">
        <w:rPr>
          <w:rFonts w:ascii="Arial" w:hAnsi="Arial" w:cs="Arial"/>
          <w:color w:val="333333"/>
        </w:rPr>
        <w:t>Event</w:t>
      </w:r>
      <w:r w:rsidR="00230F3F">
        <w:rPr>
          <w:rFonts w:ascii="Arial" w:hAnsi="Arial" w:cs="Arial"/>
          <w:color w:val="333333"/>
        </w:rPr>
        <w:t xml:space="preserve"> record</w:t>
      </w:r>
      <w:r w:rsidRPr="00BA2072">
        <w:rPr>
          <w:rFonts w:ascii="Arial" w:hAnsi="Arial" w:cs="Arial"/>
          <w:color w:val="333333"/>
        </w:rPr>
        <w:t xml:space="preserve">s </w:t>
      </w:r>
      <w:r w:rsidR="00B41517" w:rsidRPr="00BA2072">
        <w:rPr>
          <w:rFonts w:ascii="Arial" w:hAnsi="Arial" w:cs="Arial"/>
          <w:color w:val="333333"/>
        </w:rPr>
        <w:t xml:space="preserve">that group </w:t>
      </w:r>
      <w:r w:rsidRPr="00BA2072">
        <w:rPr>
          <w:rFonts w:ascii="Arial" w:hAnsi="Arial" w:cs="Arial"/>
          <w:color w:val="333333"/>
        </w:rPr>
        <w:t xml:space="preserve">to </w:t>
      </w:r>
      <w:r w:rsidR="00B41517" w:rsidRPr="00BA2072">
        <w:rPr>
          <w:rFonts w:ascii="Arial" w:hAnsi="Arial" w:cs="Arial"/>
          <w:color w:val="333333"/>
        </w:rPr>
        <w:t xml:space="preserve">the three </w:t>
      </w:r>
      <w:r w:rsidRPr="00BA2072">
        <w:rPr>
          <w:rFonts w:ascii="Arial" w:hAnsi="Arial" w:cs="Arial"/>
          <w:color w:val="333333"/>
        </w:rPr>
        <w:t xml:space="preserve">Error AR-DRGs </w:t>
      </w:r>
      <w:r w:rsidR="00B41517" w:rsidRPr="00BA2072">
        <w:rPr>
          <w:rFonts w:ascii="Arial" w:hAnsi="Arial" w:cs="Arial"/>
          <w:color w:val="333333"/>
        </w:rPr>
        <w:t xml:space="preserve">(960Z, 961Z, and 963Z) </w:t>
      </w:r>
      <w:r w:rsidRPr="00BA2072">
        <w:rPr>
          <w:rFonts w:ascii="Arial" w:hAnsi="Arial" w:cs="Arial"/>
          <w:color w:val="333333"/>
        </w:rPr>
        <w:t>are excluded</w:t>
      </w:r>
      <w:r w:rsidR="00B41517" w:rsidRPr="00BA2072">
        <w:rPr>
          <w:rFonts w:ascii="Arial" w:hAnsi="Arial" w:cs="Arial"/>
          <w:color w:val="333333"/>
        </w:rPr>
        <w:t xml:space="preserve"> from casemix</w:t>
      </w:r>
      <w:r w:rsidRPr="00BA2072">
        <w:rPr>
          <w:rFonts w:ascii="Arial" w:hAnsi="Arial" w:cs="Arial"/>
          <w:color w:val="333333"/>
        </w:rPr>
        <w:t xml:space="preserve">.  </w:t>
      </w:r>
      <w:r w:rsidR="00B41517" w:rsidRPr="00BA2072">
        <w:rPr>
          <w:rFonts w:ascii="Arial" w:hAnsi="Arial" w:cs="Arial"/>
          <w:color w:val="333333"/>
        </w:rPr>
        <w:t>These e</w:t>
      </w:r>
      <w:r w:rsidRPr="00BA2072">
        <w:rPr>
          <w:rFonts w:ascii="Arial" w:hAnsi="Arial" w:cs="Arial"/>
          <w:color w:val="333333"/>
        </w:rPr>
        <w:t>vent</w:t>
      </w:r>
      <w:r w:rsidR="00230F3F">
        <w:rPr>
          <w:rFonts w:ascii="Arial" w:hAnsi="Arial" w:cs="Arial"/>
          <w:color w:val="333333"/>
        </w:rPr>
        <w:t xml:space="preserve"> records</w:t>
      </w:r>
      <w:r w:rsidRPr="00BA2072">
        <w:rPr>
          <w:rFonts w:ascii="Arial" w:hAnsi="Arial" w:cs="Arial"/>
          <w:color w:val="333333"/>
        </w:rPr>
        <w:t xml:space="preserve"> contain clinically atypical or invalid information </w:t>
      </w:r>
      <w:r w:rsidR="00B41517" w:rsidRPr="00BA2072">
        <w:rPr>
          <w:rFonts w:ascii="Arial" w:hAnsi="Arial" w:cs="Arial"/>
          <w:color w:val="333333"/>
        </w:rPr>
        <w:t xml:space="preserve">and will be </w:t>
      </w:r>
      <w:r w:rsidRPr="00BA2072">
        <w:rPr>
          <w:rFonts w:ascii="Arial" w:hAnsi="Arial" w:cs="Arial"/>
          <w:color w:val="333333"/>
        </w:rPr>
        <w:t>assigned to one</w:t>
      </w:r>
      <w:r w:rsidR="00BD147C" w:rsidRPr="00BA2072">
        <w:rPr>
          <w:rFonts w:ascii="Arial" w:hAnsi="Arial" w:cs="Arial"/>
          <w:color w:val="333333"/>
        </w:rPr>
        <w:t xml:space="preserve"> of </w:t>
      </w:r>
      <w:r w:rsidR="003C0E2B" w:rsidRPr="00BA2072">
        <w:rPr>
          <w:rFonts w:ascii="Arial" w:hAnsi="Arial" w:cs="Arial"/>
          <w:color w:val="333333"/>
        </w:rPr>
        <w:t xml:space="preserve">the </w:t>
      </w:r>
      <w:r w:rsidR="00EB2854" w:rsidRPr="00BA2072">
        <w:rPr>
          <w:rFonts w:ascii="Arial" w:hAnsi="Arial" w:cs="Arial"/>
          <w:color w:val="333333"/>
        </w:rPr>
        <w:t xml:space="preserve">three </w:t>
      </w:r>
      <w:r w:rsidR="00BD147C" w:rsidRPr="00BA2072">
        <w:rPr>
          <w:rFonts w:ascii="Arial" w:hAnsi="Arial" w:cs="Arial"/>
          <w:color w:val="333333"/>
        </w:rPr>
        <w:t>Error DRGs in AR-DRG</w:t>
      </w:r>
      <w:ins w:id="1203" w:author="Tracy Thompson" w:date="2016-05-03T06:06:00Z">
        <w:r w:rsidR="00A91148">
          <w:rPr>
            <w:rFonts w:ascii="Arial" w:hAnsi="Arial" w:cs="Arial"/>
            <w:color w:val="333333"/>
          </w:rPr>
          <w:t>7.0</w:t>
        </w:r>
      </w:ins>
      <w:del w:id="1204" w:author="Tracy Thompson" w:date="2016-05-03T06:06:00Z">
        <w:r w:rsidR="00BD147C" w:rsidRPr="00BA2072" w:rsidDel="00A91148">
          <w:rPr>
            <w:rFonts w:ascii="Arial" w:hAnsi="Arial" w:cs="Arial"/>
            <w:color w:val="333333"/>
          </w:rPr>
          <w:delText>6</w:delText>
        </w:r>
        <w:r w:rsidRPr="00BA2072" w:rsidDel="00A91148">
          <w:rPr>
            <w:rFonts w:ascii="Arial" w:hAnsi="Arial" w:cs="Arial"/>
            <w:color w:val="333333"/>
          </w:rPr>
          <w:delText>.0</w:delText>
        </w:r>
        <w:r w:rsidR="00865530" w:rsidRPr="00BA2072" w:rsidDel="00A91148">
          <w:rPr>
            <w:rFonts w:ascii="Arial" w:hAnsi="Arial" w:cs="Arial"/>
            <w:color w:val="333333"/>
          </w:rPr>
          <w:delText>x</w:delText>
        </w:r>
      </w:del>
      <w:r w:rsidR="007D28F5">
        <w:rPr>
          <w:rFonts w:ascii="Arial" w:hAnsi="Arial" w:cs="Arial"/>
          <w:color w:val="333333"/>
        </w:rPr>
        <w:t>.</w:t>
      </w:r>
    </w:p>
    <w:p w:rsidR="00B65A2A" w:rsidRDefault="007D28F5" w:rsidP="00B65A2A">
      <w:pPr>
        <w:rPr>
          <w:rFonts w:ascii="Arial" w:hAnsi="Arial" w:cs="Arial"/>
          <w:color w:val="333333"/>
        </w:rPr>
      </w:pPr>
      <w:r>
        <w:rPr>
          <w:rFonts w:ascii="Arial" w:hAnsi="Arial" w:cs="Arial"/>
          <w:color w:val="333333"/>
        </w:rPr>
        <w:t>T</w:t>
      </w:r>
      <w:r w:rsidR="009B1889" w:rsidRPr="00BA2072">
        <w:rPr>
          <w:rFonts w:ascii="Arial" w:hAnsi="Arial" w:cs="Arial"/>
          <w:color w:val="333333"/>
        </w:rPr>
        <w:t>hese are:</w:t>
      </w:r>
    </w:p>
    <w:p w:rsidR="009B1889" w:rsidRPr="00BA2072" w:rsidRDefault="009B1889" w:rsidP="00C57D24">
      <w:pPr>
        <w:numPr>
          <w:ilvl w:val="0"/>
          <w:numId w:val="8"/>
        </w:numPr>
        <w:ind w:left="714" w:hanging="357"/>
        <w:rPr>
          <w:rFonts w:ascii="Arial" w:hAnsi="Arial" w:cs="Arial"/>
          <w:i/>
          <w:color w:val="333333"/>
        </w:rPr>
      </w:pPr>
      <w:r w:rsidRPr="00BA2072">
        <w:rPr>
          <w:rFonts w:ascii="Arial" w:hAnsi="Arial" w:cs="Arial"/>
          <w:color w:val="333333"/>
        </w:rPr>
        <w:t xml:space="preserve">960Z </w:t>
      </w:r>
      <w:r w:rsidRPr="00BA2072">
        <w:rPr>
          <w:rFonts w:ascii="Arial" w:hAnsi="Arial" w:cs="Arial"/>
          <w:i/>
          <w:color w:val="333333"/>
        </w:rPr>
        <w:t>Ungroupable</w:t>
      </w:r>
    </w:p>
    <w:p w:rsidR="009B1889" w:rsidRPr="00BA2072" w:rsidRDefault="009B1889" w:rsidP="00CC31C2">
      <w:pPr>
        <w:numPr>
          <w:ilvl w:val="0"/>
          <w:numId w:val="8"/>
        </w:numPr>
        <w:rPr>
          <w:rFonts w:ascii="Arial" w:hAnsi="Arial" w:cs="Arial"/>
          <w:i/>
          <w:color w:val="333333"/>
        </w:rPr>
      </w:pPr>
      <w:r w:rsidRPr="00BA2072">
        <w:rPr>
          <w:rFonts w:ascii="Arial" w:hAnsi="Arial" w:cs="Arial"/>
          <w:color w:val="333333"/>
        </w:rPr>
        <w:t xml:space="preserve">961Z </w:t>
      </w:r>
      <w:r w:rsidRPr="00BA2072">
        <w:rPr>
          <w:rFonts w:ascii="Arial" w:hAnsi="Arial" w:cs="Arial"/>
          <w:i/>
          <w:color w:val="333333"/>
        </w:rPr>
        <w:t>Unacceptable Principal Diagnosis</w:t>
      </w:r>
    </w:p>
    <w:p w:rsidR="009B1889" w:rsidRPr="00BA2072" w:rsidRDefault="009B1889" w:rsidP="00CC31C2">
      <w:pPr>
        <w:numPr>
          <w:ilvl w:val="0"/>
          <w:numId w:val="8"/>
        </w:numPr>
        <w:rPr>
          <w:rFonts w:ascii="Arial" w:hAnsi="Arial" w:cs="Arial"/>
          <w:i/>
          <w:color w:val="333333"/>
        </w:rPr>
      </w:pPr>
      <w:r w:rsidRPr="00BA2072">
        <w:rPr>
          <w:rFonts w:ascii="Arial" w:hAnsi="Arial" w:cs="Arial"/>
          <w:color w:val="333333"/>
        </w:rPr>
        <w:t xml:space="preserve">963Z </w:t>
      </w:r>
      <w:r w:rsidRPr="00BA2072">
        <w:rPr>
          <w:rFonts w:ascii="Arial" w:hAnsi="Arial" w:cs="Arial"/>
          <w:i/>
          <w:color w:val="333333"/>
        </w:rPr>
        <w:t>Neonatal Diagnosis Not Consistent With Age/Weight</w:t>
      </w:r>
    </w:p>
    <w:p w:rsidR="00C57D24" w:rsidRDefault="00C57D24" w:rsidP="005855FC">
      <w:pPr>
        <w:rPr>
          <w:rFonts w:ascii="Arial" w:hAnsi="Arial" w:cs="Arial"/>
          <w:color w:val="333333"/>
        </w:rPr>
      </w:pPr>
    </w:p>
    <w:p w:rsidR="009B1889" w:rsidRDefault="00B65A2A" w:rsidP="005855FC">
      <w:pPr>
        <w:rPr>
          <w:rFonts w:ascii="Arial" w:hAnsi="Arial" w:cs="Arial"/>
          <w:color w:val="333333"/>
        </w:rPr>
      </w:pPr>
      <w:r w:rsidRPr="00BA2072">
        <w:rPr>
          <w:rFonts w:ascii="Arial" w:hAnsi="Arial" w:cs="Arial"/>
          <w:color w:val="333333"/>
        </w:rPr>
        <w:t xml:space="preserve">There are three </w:t>
      </w:r>
      <w:r w:rsidR="00EB2854" w:rsidRPr="00BA2072">
        <w:rPr>
          <w:rFonts w:ascii="Arial" w:hAnsi="Arial" w:cs="Arial"/>
          <w:color w:val="333333"/>
        </w:rPr>
        <w:t xml:space="preserve">Unrelated OR </w:t>
      </w:r>
      <w:r w:rsidRPr="00BA2072">
        <w:rPr>
          <w:rFonts w:ascii="Arial" w:hAnsi="Arial" w:cs="Arial"/>
          <w:color w:val="333333"/>
        </w:rPr>
        <w:t>DRGs that occur because the principal diagnosis does not relate to the principal procedure</w:t>
      </w:r>
      <w:r w:rsidR="00BD147C" w:rsidRPr="00BA2072">
        <w:rPr>
          <w:rFonts w:ascii="Arial" w:hAnsi="Arial" w:cs="Arial"/>
          <w:color w:val="333333"/>
        </w:rPr>
        <w:t xml:space="preserve"> (801A, 801B and 801C)</w:t>
      </w:r>
      <w:r w:rsidRPr="00BA2072">
        <w:rPr>
          <w:rFonts w:ascii="Arial" w:hAnsi="Arial" w:cs="Arial"/>
          <w:color w:val="333333"/>
        </w:rPr>
        <w:t xml:space="preserve">. These </w:t>
      </w:r>
      <w:r w:rsidR="00765C31" w:rsidRPr="00BA2072">
        <w:rPr>
          <w:rFonts w:ascii="Arial" w:hAnsi="Arial" w:cs="Arial"/>
          <w:color w:val="333333"/>
        </w:rPr>
        <w:t xml:space="preserve">DRGs </w:t>
      </w:r>
      <w:r w:rsidRPr="00BA2072">
        <w:rPr>
          <w:rFonts w:ascii="Arial" w:hAnsi="Arial" w:cs="Arial"/>
          <w:color w:val="333333"/>
        </w:rPr>
        <w:t>are not excluded from casemix</w:t>
      </w:r>
      <w:r w:rsidR="009B1889" w:rsidRPr="00BA2072">
        <w:rPr>
          <w:rFonts w:ascii="Arial" w:hAnsi="Arial" w:cs="Arial"/>
          <w:color w:val="333333"/>
        </w:rPr>
        <w:t xml:space="preserve">, </w:t>
      </w:r>
      <w:r w:rsidR="00765C31" w:rsidRPr="00BA2072">
        <w:rPr>
          <w:rFonts w:ascii="Arial" w:hAnsi="Arial" w:cs="Arial"/>
          <w:color w:val="333333"/>
        </w:rPr>
        <w:t>and</w:t>
      </w:r>
      <w:r w:rsidR="009B1889" w:rsidRPr="00BA2072">
        <w:rPr>
          <w:rFonts w:ascii="Arial" w:hAnsi="Arial" w:cs="Arial"/>
          <w:color w:val="333333"/>
        </w:rPr>
        <w:t xml:space="preserve"> are:</w:t>
      </w:r>
    </w:p>
    <w:p w:rsidR="009B1889" w:rsidRPr="00BA2072" w:rsidRDefault="009B1889" w:rsidP="00C57D24">
      <w:pPr>
        <w:numPr>
          <w:ilvl w:val="0"/>
          <w:numId w:val="9"/>
        </w:numPr>
        <w:ind w:left="714" w:hanging="357"/>
        <w:rPr>
          <w:rFonts w:ascii="Arial" w:hAnsi="Arial" w:cs="Arial"/>
          <w:color w:val="333333"/>
        </w:rPr>
      </w:pPr>
      <w:r w:rsidRPr="00BA2072">
        <w:rPr>
          <w:rFonts w:ascii="Arial" w:hAnsi="Arial" w:cs="Arial"/>
          <w:color w:val="333333"/>
        </w:rPr>
        <w:t xml:space="preserve">801A </w:t>
      </w:r>
      <w:r w:rsidR="00D66D4E" w:rsidRPr="00BA2072">
        <w:rPr>
          <w:rFonts w:ascii="Arial" w:hAnsi="Arial" w:cs="Arial"/>
          <w:i/>
          <w:color w:val="333333"/>
        </w:rPr>
        <w:t>OR Procedures Unrelated to Prin</w:t>
      </w:r>
      <w:r w:rsidRPr="00BA2072">
        <w:rPr>
          <w:rFonts w:ascii="Arial" w:hAnsi="Arial" w:cs="Arial"/>
          <w:i/>
          <w:color w:val="333333"/>
        </w:rPr>
        <w:t>c</w:t>
      </w:r>
      <w:r w:rsidR="00D66D4E" w:rsidRPr="00BA2072">
        <w:rPr>
          <w:rFonts w:ascii="Arial" w:hAnsi="Arial" w:cs="Arial"/>
          <w:i/>
          <w:color w:val="333333"/>
        </w:rPr>
        <w:t>i</w:t>
      </w:r>
      <w:r w:rsidRPr="00BA2072">
        <w:rPr>
          <w:rFonts w:ascii="Arial" w:hAnsi="Arial" w:cs="Arial"/>
          <w:i/>
          <w:color w:val="333333"/>
        </w:rPr>
        <w:t>pal Diagnosis With Catastrophic CC</w:t>
      </w:r>
    </w:p>
    <w:p w:rsidR="009B1889" w:rsidRPr="00BA2072" w:rsidRDefault="009B1889" w:rsidP="00CC31C2">
      <w:pPr>
        <w:numPr>
          <w:ilvl w:val="0"/>
          <w:numId w:val="9"/>
        </w:numPr>
        <w:rPr>
          <w:rFonts w:ascii="Arial" w:hAnsi="Arial" w:cs="Arial"/>
          <w:color w:val="333333"/>
        </w:rPr>
      </w:pPr>
      <w:r w:rsidRPr="00BA2072">
        <w:rPr>
          <w:rFonts w:ascii="Arial" w:hAnsi="Arial" w:cs="Arial"/>
          <w:color w:val="333333"/>
        </w:rPr>
        <w:t xml:space="preserve">801B </w:t>
      </w:r>
      <w:r w:rsidR="00D66D4E" w:rsidRPr="00BA2072">
        <w:rPr>
          <w:rFonts w:ascii="Arial" w:hAnsi="Arial" w:cs="Arial"/>
          <w:i/>
          <w:color w:val="333333"/>
        </w:rPr>
        <w:t>OR Procedures Unrelated to Prin</w:t>
      </w:r>
      <w:r w:rsidRPr="00BA2072">
        <w:rPr>
          <w:rFonts w:ascii="Arial" w:hAnsi="Arial" w:cs="Arial"/>
          <w:i/>
          <w:color w:val="333333"/>
        </w:rPr>
        <w:t>c</w:t>
      </w:r>
      <w:r w:rsidR="00D66D4E" w:rsidRPr="00BA2072">
        <w:rPr>
          <w:rFonts w:ascii="Arial" w:hAnsi="Arial" w:cs="Arial"/>
          <w:i/>
          <w:color w:val="333333"/>
        </w:rPr>
        <w:t>i</w:t>
      </w:r>
      <w:r w:rsidRPr="00BA2072">
        <w:rPr>
          <w:rFonts w:ascii="Arial" w:hAnsi="Arial" w:cs="Arial"/>
          <w:i/>
          <w:color w:val="333333"/>
        </w:rPr>
        <w:t>pal Diagnosis With Severe or Moderate CC</w:t>
      </w:r>
    </w:p>
    <w:p w:rsidR="00B41517" w:rsidRPr="00C953C1" w:rsidRDefault="009B1889" w:rsidP="00CC31C2">
      <w:pPr>
        <w:numPr>
          <w:ilvl w:val="0"/>
          <w:numId w:val="9"/>
        </w:numPr>
        <w:rPr>
          <w:rFonts w:ascii="Arial" w:hAnsi="Arial" w:cs="Arial"/>
          <w:color w:val="333333"/>
        </w:rPr>
      </w:pPr>
      <w:r w:rsidRPr="00BA2072">
        <w:rPr>
          <w:rFonts w:ascii="Arial" w:hAnsi="Arial" w:cs="Arial"/>
          <w:color w:val="333333"/>
        </w:rPr>
        <w:t xml:space="preserve">801C </w:t>
      </w:r>
      <w:r w:rsidRPr="00BA2072">
        <w:rPr>
          <w:rFonts w:ascii="Arial" w:hAnsi="Arial" w:cs="Arial"/>
          <w:i/>
          <w:color w:val="333333"/>
        </w:rPr>
        <w:t>OR Procedures Unrelated to Princ</w:t>
      </w:r>
      <w:r w:rsidR="00D66D4E" w:rsidRPr="00BA2072">
        <w:rPr>
          <w:rFonts w:ascii="Arial" w:hAnsi="Arial" w:cs="Arial"/>
          <w:i/>
          <w:color w:val="333333"/>
        </w:rPr>
        <w:t>i</w:t>
      </w:r>
      <w:r w:rsidRPr="00BA2072">
        <w:rPr>
          <w:rFonts w:ascii="Arial" w:hAnsi="Arial" w:cs="Arial"/>
          <w:i/>
          <w:color w:val="333333"/>
        </w:rPr>
        <w:t>pal Diagnosis Without CC</w:t>
      </w:r>
    </w:p>
    <w:p w:rsidR="00C93734" w:rsidRPr="00BA2072" w:rsidRDefault="00B65A2A" w:rsidP="00990412">
      <w:pPr>
        <w:pStyle w:val="Heading3"/>
      </w:pPr>
      <w:bookmarkStart w:id="1205" w:name="_Ref339272673"/>
      <w:bookmarkStart w:id="1206" w:name="_Ref339272679"/>
      <w:bookmarkStart w:id="1207" w:name="_Ref339272763"/>
      <w:bookmarkStart w:id="1208" w:name="_Ref339272768"/>
      <w:bookmarkStart w:id="1209" w:name="_Toc469033129"/>
      <w:r w:rsidRPr="00BA2072">
        <w:t>Non-Treated Patients (Boarders</w:t>
      </w:r>
      <w:r w:rsidR="00C93734" w:rsidRPr="00BA2072">
        <w:t xml:space="preserve"> – </w:t>
      </w:r>
      <w:r w:rsidRPr="00BA2072">
        <w:t xml:space="preserve">BOARDER </w:t>
      </w:r>
      <w:r w:rsidR="00C93734" w:rsidRPr="00BA2072">
        <w:t>or Cancelled O</w:t>
      </w:r>
      <w:r w:rsidRPr="00BA2072">
        <w:t>perations</w:t>
      </w:r>
      <w:r w:rsidR="00C93734" w:rsidRPr="00BA2072">
        <w:t xml:space="preserve"> – CANC</w:t>
      </w:r>
      <w:r w:rsidRPr="00BA2072">
        <w:t>_OP)</w:t>
      </w:r>
      <w:bookmarkEnd w:id="1205"/>
      <w:bookmarkEnd w:id="1206"/>
      <w:bookmarkEnd w:id="1207"/>
      <w:bookmarkEnd w:id="1208"/>
      <w:bookmarkEnd w:id="1209"/>
    </w:p>
    <w:p w:rsidR="00B65A2A" w:rsidRPr="00BA2072" w:rsidRDefault="00B65A2A" w:rsidP="00B65A2A">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records</w:t>
      </w:r>
      <w:r w:rsidRPr="00BA2072">
        <w:rPr>
          <w:rFonts w:ascii="Arial" w:hAnsi="Arial" w:cs="Arial"/>
          <w:color w:val="333333"/>
        </w:rPr>
        <w:t xml:space="preserve"> where no treatment is provided are excluded from casemix funding.  These include Boarders who may be admitted or admitted patients whose procedure is subsequently cancelled.  The current costing process is such that cost</w:t>
      </w:r>
      <w:r w:rsidR="003C0E2B" w:rsidRPr="00BA2072">
        <w:rPr>
          <w:rFonts w:ascii="Arial" w:hAnsi="Arial" w:cs="Arial"/>
          <w:color w:val="333333"/>
        </w:rPr>
        <w:t>s</w:t>
      </w:r>
      <w:r w:rsidRPr="00BA2072">
        <w:rPr>
          <w:rFonts w:ascii="Arial" w:hAnsi="Arial" w:cs="Arial"/>
          <w:color w:val="333333"/>
        </w:rPr>
        <w:t xml:space="preserve"> for these event</w:t>
      </w:r>
      <w:r w:rsidR="00A458C1">
        <w:rPr>
          <w:rFonts w:ascii="Arial" w:hAnsi="Arial" w:cs="Arial"/>
          <w:color w:val="333333"/>
        </w:rPr>
        <w:t xml:space="preserve"> records</w:t>
      </w:r>
      <w:r w:rsidRPr="00BA2072">
        <w:rPr>
          <w:rFonts w:ascii="Arial" w:hAnsi="Arial" w:cs="Arial"/>
          <w:color w:val="333333"/>
        </w:rPr>
        <w:t xml:space="preserve"> are spread across other casemix-funded event</w:t>
      </w:r>
      <w:r w:rsidR="00A458C1">
        <w:rPr>
          <w:rFonts w:ascii="Arial" w:hAnsi="Arial" w:cs="Arial"/>
          <w:color w:val="333333"/>
        </w:rPr>
        <w:t xml:space="preserve"> records</w:t>
      </w:r>
      <w:r w:rsidRPr="00BA2072">
        <w:rPr>
          <w:rFonts w:ascii="Arial" w:hAnsi="Arial" w:cs="Arial"/>
          <w:color w:val="333333"/>
        </w:rPr>
        <w:t xml:space="preserve"> and so are funded indirectly.</w:t>
      </w:r>
    </w:p>
    <w:p w:rsidR="00B65A2A" w:rsidRDefault="00B65A2A" w:rsidP="00B65A2A">
      <w:pPr>
        <w:spacing w:before="120"/>
        <w:rPr>
          <w:rFonts w:ascii="Arial" w:hAnsi="Arial" w:cs="Arial"/>
          <w:i/>
          <w:color w:val="333333"/>
        </w:rPr>
      </w:pPr>
      <w:r w:rsidRPr="00BA2072">
        <w:rPr>
          <w:rFonts w:ascii="Arial" w:hAnsi="Arial" w:cs="Arial"/>
          <w:color w:val="333333"/>
        </w:rPr>
        <w:t>Boarders are tested for by checking that the principal diagnosis code is: (Z763</w:t>
      </w:r>
      <w:r w:rsidR="0096372F">
        <w:rPr>
          <w:rFonts w:ascii="Arial" w:hAnsi="Arial" w:cs="Arial"/>
          <w:color w:val="333333"/>
        </w:rPr>
        <w:t xml:space="preserve"> </w:t>
      </w:r>
      <w:r w:rsidR="000552CB" w:rsidRPr="00BA2072">
        <w:rPr>
          <w:rFonts w:ascii="Arial" w:hAnsi="Arial" w:cs="Arial"/>
          <w:i/>
          <w:color w:val="333333"/>
          <w:szCs w:val="24"/>
          <w:lang w:val="en-AU" w:eastAsia="en-GB"/>
        </w:rPr>
        <w:t xml:space="preserve">Healthy person accompanying sick </w:t>
      </w:r>
      <w:r w:rsidR="00115EBC" w:rsidRPr="00BA2072">
        <w:rPr>
          <w:rFonts w:ascii="Arial" w:hAnsi="Arial" w:cs="Arial"/>
          <w:i/>
          <w:color w:val="333333"/>
          <w:szCs w:val="24"/>
          <w:lang w:val="en-AU" w:eastAsia="en-GB"/>
        </w:rPr>
        <w:t>person</w:t>
      </w:r>
      <w:r w:rsidR="0047723F" w:rsidRPr="00BA2072">
        <w:rPr>
          <w:rFonts w:ascii="Arial" w:hAnsi="Arial" w:cs="Arial"/>
          <w:i/>
          <w:color w:val="333333"/>
          <w:szCs w:val="24"/>
          <w:lang w:val="en-AU" w:eastAsia="en-GB"/>
        </w:rPr>
        <w:t xml:space="preserve"> </w:t>
      </w:r>
      <w:r w:rsidR="003C0E2B" w:rsidRPr="00BA2072">
        <w:rPr>
          <w:rFonts w:ascii="Arial" w:hAnsi="Arial" w:cs="Arial"/>
          <w:color w:val="333333"/>
        </w:rPr>
        <w:t xml:space="preserve">or </w:t>
      </w:r>
      <w:r w:rsidRPr="00BA2072">
        <w:rPr>
          <w:rFonts w:ascii="Arial" w:hAnsi="Arial" w:cs="Arial"/>
          <w:color w:val="333333"/>
        </w:rPr>
        <w:t>Z764</w:t>
      </w:r>
      <w:r w:rsidR="0096372F">
        <w:rPr>
          <w:rFonts w:ascii="Arial" w:hAnsi="Arial" w:cs="Arial"/>
          <w:color w:val="333333"/>
        </w:rPr>
        <w:t xml:space="preserve"> </w:t>
      </w:r>
      <w:r w:rsidR="000552CB" w:rsidRPr="00BA2072">
        <w:rPr>
          <w:rFonts w:ascii="Arial" w:hAnsi="Arial" w:cs="Arial"/>
          <w:i/>
          <w:color w:val="333333"/>
          <w:szCs w:val="24"/>
          <w:lang w:val="en-AU" w:eastAsia="en-GB"/>
        </w:rPr>
        <w:t>Other boarder in health-care facility</w:t>
      </w:r>
      <w:r w:rsidRPr="00BA2072">
        <w:rPr>
          <w:rFonts w:ascii="Arial" w:hAnsi="Arial" w:cs="Arial"/>
          <w:color w:val="333333"/>
        </w:rPr>
        <w:t>)</w:t>
      </w:r>
      <w:r w:rsidRPr="00BA2072">
        <w:rPr>
          <w:rFonts w:ascii="Arial" w:hAnsi="Arial" w:cs="Arial"/>
          <w:i/>
          <w:color w:val="333333"/>
        </w:rPr>
        <w:t>.</w:t>
      </w:r>
    </w:p>
    <w:p w:rsidR="00B65A2A" w:rsidRPr="00BA2072" w:rsidRDefault="00B65A2A" w:rsidP="00B65A2A">
      <w:pPr>
        <w:spacing w:before="120"/>
        <w:rPr>
          <w:rFonts w:ascii="Arial" w:hAnsi="Arial" w:cs="Arial"/>
          <w:color w:val="333333"/>
        </w:rPr>
      </w:pPr>
      <w:r w:rsidRPr="00BA2072">
        <w:rPr>
          <w:rFonts w:ascii="Arial" w:hAnsi="Arial" w:cs="Arial"/>
          <w:color w:val="333333"/>
        </w:rPr>
        <w:t>Cancelled Operations are tested for by checking that:</w:t>
      </w:r>
    </w:p>
    <w:p w:rsidR="00B65A2A" w:rsidRPr="00BA2072" w:rsidRDefault="00B65A2A" w:rsidP="002E727F">
      <w:pPr>
        <w:pStyle w:val="DefinitionTerm"/>
        <w:overflowPunct/>
        <w:autoSpaceDE/>
        <w:autoSpaceDN/>
        <w:adjustRightInd/>
        <w:ind w:firstLine="360"/>
        <w:textAlignment w:val="auto"/>
        <w:rPr>
          <w:rFonts w:ascii="Arial" w:hAnsi="Arial" w:cs="Arial"/>
          <w:color w:val="333333"/>
          <w:lang w:val="en-NZ"/>
        </w:rPr>
      </w:pPr>
      <w:r w:rsidRPr="00BA2072">
        <w:rPr>
          <w:rFonts w:ascii="Arial" w:hAnsi="Arial" w:cs="Arial"/>
          <w:color w:val="333333"/>
          <w:lang w:val="en-NZ"/>
        </w:rPr>
        <w:t xml:space="preserve">The </w:t>
      </w:r>
      <w:r w:rsidR="00A37419" w:rsidRPr="00BA2072">
        <w:rPr>
          <w:rFonts w:ascii="Arial" w:hAnsi="Arial" w:cs="Arial"/>
          <w:color w:val="333333"/>
          <w:lang w:val="en-NZ"/>
        </w:rPr>
        <w:t xml:space="preserve">first </w:t>
      </w:r>
      <w:r w:rsidRPr="00BA2072">
        <w:rPr>
          <w:rFonts w:ascii="Arial" w:hAnsi="Arial" w:cs="Arial"/>
          <w:color w:val="333333"/>
          <w:lang w:val="en-NZ"/>
        </w:rPr>
        <w:t>procedure code is blank</w:t>
      </w:r>
    </w:p>
    <w:p w:rsidR="00B65A2A" w:rsidRPr="00BA2072" w:rsidRDefault="00B65A2A" w:rsidP="00A37419">
      <w:pPr>
        <w:ind w:left="720"/>
        <w:rPr>
          <w:rFonts w:ascii="Arial" w:hAnsi="Arial" w:cs="Arial"/>
          <w:color w:val="333333"/>
        </w:rPr>
      </w:pPr>
      <w:r w:rsidRPr="00BA2072">
        <w:rPr>
          <w:rFonts w:ascii="Arial" w:hAnsi="Arial" w:cs="Arial"/>
          <w:color w:val="333333"/>
        </w:rPr>
        <w:t>AND</w:t>
      </w:r>
    </w:p>
    <w:p w:rsidR="00B65A2A" w:rsidRPr="00BA2072" w:rsidRDefault="00B65A2A" w:rsidP="002E727F">
      <w:pPr>
        <w:ind w:firstLine="360"/>
        <w:rPr>
          <w:rFonts w:ascii="Arial" w:hAnsi="Arial" w:cs="Arial"/>
          <w:color w:val="333333"/>
        </w:rPr>
      </w:pPr>
      <w:r w:rsidRPr="00BA2072">
        <w:rPr>
          <w:rFonts w:ascii="Arial" w:hAnsi="Arial" w:cs="Arial"/>
          <w:color w:val="333333"/>
        </w:rPr>
        <w:t>That the event is non-acute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A37419">
      <w:pPr>
        <w:ind w:left="720"/>
        <w:outlineLvl w:val="0"/>
        <w:rPr>
          <w:rFonts w:ascii="Arial" w:hAnsi="Arial" w:cs="Arial"/>
          <w:color w:val="333333"/>
        </w:rPr>
      </w:pPr>
      <w:r w:rsidRPr="00BA2072">
        <w:rPr>
          <w:rFonts w:ascii="Arial" w:hAnsi="Arial" w:cs="Arial"/>
          <w:color w:val="333333"/>
        </w:rPr>
        <w:t>AND</w:t>
      </w:r>
    </w:p>
    <w:p w:rsidR="00B65A2A" w:rsidRPr="00BA2072" w:rsidRDefault="00B65A2A" w:rsidP="002E727F">
      <w:pPr>
        <w:ind w:firstLine="360"/>
        <w:outlineLvl w:val="0"/>
        <w:rPr>
          <w:rFonts w:ascii="Arial" w:hAnsi="Arial" w:cs="Arial"/>
          <w:color w:val="333333"/>
        </w:rPr>
      </w:pPr>
      <w:r w:rsidRPr="00BA2072">
        <w:rPr>
          <w:rFonts w:ascii="Arial" w:hAnsi="Arial" w:cs="Arial"/>
          <w:color w:val="333333"/>
        </w:rPr>
        <w:t xml:space="preserve">Length of </w:t>
      </w:r>
      <w:r w:rsidR="002B36E2">
        <w:rPr>
          <w:rFonts w:ascii="Arial" w:hAnsi="Arial" w:cs="Arial"/>
          <w:color w:val="333333"/>
        </w:rPr>
        <w:t>s</w:t>
      </w:r>
      <w:r w:rsidRPr="00BA2072">
        <w:rPr>
          <w:rFonts w:ascii="Arial" w:hAnsi="Arial" w:cs="Arial"/>
          <w:color w:val="333333"/>
        </w:rPr>
        <w:t>tay is less than 2 days</w:t>
      </w:r>
    </w:p>
    <w:p w:rsidR="00B65A2A" w:rsidRPr="00BA2072" w:rsidRDefault="00B65A2A" w:rsidP="00A37419">
      <w:pPr>
        <w:ind w:left="720"/>
        <w:rPr>
          <w:rFonts w:ascii="Arial" w:hAnsi="Arial" w:cs="Arial"/>
          <w:color w:val="333333"/>
        </w:rPr>
      </w:pPr>
      <w:r w:rsidRPr="00BA2072">
        <w:rPr>
          <w:rFonts w:ascii="Arial" w:hAnsi="Arial" w:cs="Arial"/>
          <w:color w:val="333333"/>
        </w:rPr>
        <w:t>AND</w:t>
      </w:r>
    </w:p>
    <w:p w:rsidR="00B65A2A" w:rsidRPr="00BA2072" w:rsidRDefault="00B65A2A" w:rsidP="007A35A0">
      <w:pPr>
        <w:ind w:left="360"/>
        <w:rPr>
          <w:rFonts w:ascii="Arial" w:hAnsi="Arial" w:cs="Arial"/>
          <w:color w:val="333333"/>
        </w:rPr>
      </w:pPr>
      <w:r w:rsidRPr="00BA2072">
        <w:rPr>
          <w:rFonts w:ascii="Arial" w:hAnsi="Arial" w:cs="Arial"/>
          <w:color w:val="333333"/>
        </w:rPr>
        <w:t xml:space="preserve">That one or more of the first six diagnosis codes contain the ICD-10-AM </w:t>
      </w:r>
      <w:del w:id="1210" w:author="Tracy Thompson" w:date="2016-04-28T11:48:00Z">
        <w:r w:rsidR="007A35A0" w:rsidDel="00FF4582">
          <w:rPr>
            <w:rFonts w:ascii="Arial" w:hAnsi="Arial" w:cs="Arial"/>
            <w:color w:val="333333"/>
          </w:rPr>
          <w:delText>6</w:delText>
        </w:r>
      </w:del>
      <w:ins w:id="1211" w:author="Tracy Thompson" w:date="2016-04-28T11:48:00Z">
        <w:r w:rsidR="00FF4582">
          <w:rPr>
            <w:rFonts w:ascii="Arial" w:hAnsi="Arial" w:cs="Arial"/>
            <w:color w:val="333333"/>
          </w:rPr>
          <w:t>8</w:t>
        </w:r>
      </w:ins>
      <w:r w:rsidR="007A35A0">
        <w:rPr>
          <w:rFonts w:ascii="Arial" w:hAnsi="Arial" w:cs="Arial"/>
          <w:color w:val="333333"/>
        </w:rPr>
        <w:t xml:space="preserve">th </w:t>
      </w:r>
      <w:r w:rsidRPr="00BA2072">
        <w:rPr>
          <w:rFonts w:ascii="Arial" w:hAnsi="Arial" w:cs="Arial"/>
          <w:color w:val="333333"/>
        </w:rPr>
        <w:t xml:space="preserve">Edition code for </w:t>
      </w:r>
      <w:r w:rsidRPr="00BA2072">
        <w:rPr>
          <w:rFonts w:ascii="Arial" w:hAnsi="Arial" w:cs="Arial"/>
          <w:i/>
          <w:color w:val="333333"/>
        </w:rPr>
        <w:t>Persons encountering health servi</w:t>
      </w:r>
      <w:r w:rsidR="007A35A0">
        <w:rPr>
          <w:rFonts w:ascii="Arial" w:hAnsi="Arial" w:cs="Arial"/>
          <w:i/>
          <w:color w:val="333333"/>
        </w:rPr>
        <w:t xml:space="preserve">ces for specific procedures, not </w:t>
      </w:r>
      <w:r w:rsidRPr="00BA2072">
        <w:rPr>
          <w:rFonts w:ascii="Arial" w:hAnsi="Arial" w:cs="Arial"/>
          <w:i/>
          <w:color w:val="333333"/>
        </w:rPr>
        <w:t>carried out</w:t>
      </w:r>
      <w:r w:rsidR="00716AC3" w:rsidRPr="00BA2072">
        <w:rPr>
          <w:rFonts w:ascii="Arial" w:hAnsi="Arial" w:cs="Arial"/>
          <w:color w:val="333333"/>
        </w:rPr>
        <w:t>, i.e.</w:t>
      </w:r>
      <w:r w:rsidRPr="00BA2072">
        <w:rPr>
          <w:rFonts w:ascii="Arial" w:hAnsi="Arial" w:cs="Arial"/>
          <w:color w:val="333333"/>
        </w:rPr>
        <w:t xml:space="preserve"> one (or more) of </w:t>
      </w:r>
      <w:r w:rsidR="00FC7BC2" w:rsidRPr="00BA2072">
        <w:rPr>
          <w:rFonts w:ascii="Arial" w:hAnsi="Arial" w:cs="Arial"/>
          <w:color w:val="333333"/>
        </w:rPr>
        <w:t xml:space="preserve">the </w:t>
      </w:r>
      <w:r w:rsidRPr="00BA2072">
        <w:rPr>
          <w:rFonts w:ascii="Arial" w:hAnsi="Arial" w:cs="Arial"/>
          <w:color w:val="333333"/>
        </w:rPr>
        <w:t>diagnosis 1-6 is in the range Z530 – Z539:</w:t>
      </w:r>
    </w:p>
    <w:p w:rsidR="00B65A2A" w:rsidRPr="002B36E2" w:rsidRDefault="002A1A12" w:rsidP="00C57D24">
      <w:pPr>
        <w:spacing w:before="60"/>
        <w:rPr>
          <w:rFonts w:ascii="Arial" w:hAnsi="Arial" w:cs="Arial"/>
          <w:color w:val="333333"/>
          <w:szCs w:val="24"/>
        </w:rPr>
      </w:pPr>
      <w:r w:rsidRPr="00BA2072">
        <w:rPr>
          <w:rFonts w:ascii="Arial" w:hAnsi="Arial" w:cs="Arial"/>
          <w:color w:val="333333"/>
        </w:rPr>
        <w:tab/>
      </w:r>
      <w:r w:rsidR="00B65A2A" w:rsidRPr="00BA2072">
        <w:rPr>
          <w:rFonts w:ascii="Arial" w:hAnsi="Arial" w:cs="Arial"/>
          <w:color w:val="333333"/>
        </w:rPr>
        <w:t>Z530</w:t>
      </w:r>
      <w:r w:rsidR="00716AC3" w:rsidRPr="00BA2072">
        <w:rPr>
          <w:rFonts w:ascii="Arial" w:hAnsi="Arial" w:cs="Arial"/>
          <w:color w:val="333333"/>
        </w:rPr>
        <w:tab/>
      </w:r>
      <w:r w:rsidR="00B65A2A" w:rsidRPr="002B36E2">
        <w:rPr>
          <w:rFonts w:ascii="Arial" w:hAnsi="Arial" w:cs="Arial"/>
          <w:i/>
          <w:color w:val="333333"/>
          <w:szCs w:val="24"/>
        </w:rPr>
        <w:t>Procedure not carried out because of contraindication</w:t>
      </w:r>
    </w:p>
    <w:p w:rsidR="00B65A2A" w:rsidRPr="002B36E2" w:rsidRDefault="00B65A2A" w:rsidP="002B36E2">
      <w:pPr>
        <w:ind w:left="1440" w:hanging="720"/>
        <w:rPr>
          <w:rFonts w:ascii="Arial" w:hAnsi="Arial" w:cs="Arial"/>
          <w:color w:val="333333"/>
          <w:szCs w:val="24"/>
        </w:rPr>
      </w:pPr>
      <w:r w:rsidRPr="002B36E2">
        <w:rPr>
          <w:rFonts w:ascii="Arial" w:hAnsi="Arial" w:cs="Arial"/>
          <w:color w:val="333333"/>
          <w:szCs w:val="24"/>
        </w:rPr>
        <w:t>Z531</w:t>
      </w:r>
      <w:r w:rsidR="00716AC3" w:rsidRPr="002B36E2">
        <w:rPr>
          <w:rFonts w:ascii="Arial" w:hAnsi="Arial" w:cs="Arial"/>
          <w:color w:val="333333"/>
          <w:szCs w:val="24"/>
        </w:rPr>
        <w:tab/>
      </w:r>
      <w:r w:rsidRPr="002B36E2">
        <w:rPr>
          <w:rFonts w:ascii="Arial" w:hAnsi="Arial" w:cs="Arial"/>
          <w:i/>
          <w:color w:val="333333"/>
          <w:szCs w:val="24"/>
        </w:rPr>
        <w:t xml:space="preserve">Procedure not carried out because of patient’s decision for reasons of </w:t>
      </w:r>
      <w:r w:rsidR="002B36E2">
        <w:rPr>
          <w:rFonts w:ascii="Arial" w:hAnsi="Arial" w:cs="Arial"/>
          <w:i/>
          <w:color w:val="333333"/>
          <w:szCs w:val="24"/>
        </w:rPr>
        <w:t xml:space="preserve">belief </w:t>
      </w:r>
      <w:r w:rsidRPr="002B36E2">
        <w:rPr>
          <w:rFonts w:ascii="Arial" w:hAnsi="Arial" w:cs="Arial"/>
          <w:i/>
          <w:color w:val="333333"/>
          <w:szCs w:val="24"/>
        </w:rPr>
        <w:t>or group</w:t>
      </w:r>
      <w:r w:rsidR="0047723F" w:rsidRPr="002B36E2">
        <w:rPr>
          <w:rFonts w:ascii="Arial" w:hAnsi="Arial" w:cs="Arial"/>
          <w:i/>
          <w:color w:val="333333"/>
          <w:szCs w:val="24"/>
        </w:rPr>
        <w:t xml:space="preserve"> </w:t>
      </w:r>
      <w:r w:rsidRPr="002B36E2">
        <w:rPr>
          <w:rFonts w:ascii="Arial" w:hAnsi="Arial" w:cs="Arial"/>
          <w:i/>
          <w:color w:val="333333"/>
          <w:szCs w:val="24"/>
        </w:rPr>
        <w:t>pressure</w:t>
      </w:r>
    </w:p>
    <w:p w:rsidR="00B65A2A" w:rsidRPr="002B36E2" w:rsidRDefault="00B65A2A" w:rsidP="0082556D">
      <w:pPr>
        <w:ind w:left="1440" w:hanging="720"/>
        <w:rPr>
          <w:rFonts w:ascii="Arial" w:hAnsi="Arial" w:cs="Arial"/>
          <w:color w:val="333333"/>
          <w:szCs w:val="24"/>
        </w:rPr>
      </w:pPr>
      <w:r w:rsidRPr="002B36E2">
        <w:rPr>
          <w:rFonts w:ascii="Arial" w:hAnsi="Arial" w:cs="Arial"/>
          <w:color w:val="333333"/>
          <w:szCs w:val="24"/>
        </w:rPr>
        <w:t xml:space="preserve">Z532 </w:t>
      </w:r>
      <w:r w:rsidR="00716AC3" w:rsidRPr="002B36E2">
        <w:rPr>
          <w:rFonts w:ascii="Arial" w:hAnsi="Arial" w:cs="Arial"/>
          <w:color w:val="333333"/>
          <w:szCs w:val="24"/>
        </w:rPr>
        <w:tab/>
      </w:r>
      <w:r w:rsidRPr="002B36E2">
        <w:rPr>
          <w:rFonts w:ascii="Arial" w:hAnsi="Arial" w:cs="Arial"/>
          <w:i/>
          <w:color w:val="333333"/>
          <w:szCs w:val="24"/>
        </w:rPr>
        <w:t>Procedure not carried out because of patient’s decision for other and unspecified</w:t>
      </w:r>
      <w:r w:rsidR="0047723F" w:rsidRPr="002B36E2">
        <w:rPr>
          <w:rFonts w:ascii="Arial" w:hAnsi="Arial" w:cs="Arial"/>
          <w:i/>
          <w:color w:val="333333"/>
          <w:szCs w:val="24"/>
        </w:rPr>
        <w:t xml:space="preserve"> </w:t>
      </w:r>
      <w:r w:rsidRPr="002B36E2">
        <w:rPr>
          <w:rFonts w:ascii="Arial" w:hAnsi="Arial" w:cs="Arial"/>
          <w:i/>
          <w:color w:val="333333"/>
          <w:szCs w:val="24"/>
        </w:rPr>
        <w:t>reasons</w:t>
      </w:r>
    </w:p>
    <w:p w:rsidR="00B65A2A" w:rsidRPr="002B36E2" w:rsidRDefault="002A1A12" w:rsidP="00A37419">
      <w:pPr>
        <w:rPr>
          <w:rFonts w:ascii="Arial" w:hAnsi="Arial" w:cs="Arial"/>
          <w:color w:val="333333"/>
          <w:szCs w:val="24"/>
        </w:rPr>
      </w:pPr>
      <w:r w:rsidRPr="002B36E2">
        <w:rPr>
          <w:rFonts w:ascii="Arial" w:hAnsi="Arial" w:cs="Arial"/>
          <w:color w:val="333333"/>
          <w:szCs w:val="24"/>
        </w:rPr>
        <w:tab/>
      </w:r>
      <w:r w:rsidR="00B65A2A" w:rsidRPr="002B36E2">
        <w:rPr>
          <w:rFonts w:ascii="Arial" w:hAnsi="Arial" w:cs="Arial"/>
          <w:color w:val="333333"/>
          <w:szCs w:val="24"/>
        </w:rPr>
        <w:t xml:space="preserve">Z538 </w:t>
      </w:r>
      <w:r w:rsidR="00716AC3" w:rsidRPr="002B36E2">
        <w:rPr>
          <w:rFonts w:ascii="Arial" w:hAnsi="Arial" w:cs="Arial"/>
          <w:color w:val="333333"/>
          <w:szCs w:val="24"/>
        </w:rPr>
        <w:tab/>
      </w:r>
      <w:r w:rsidR="00B65A2A" w:rsidRPr="002B36E2">
        <w:rPr>
          <w:rFonts w:ascii="Arial" w:hAnsi="Arial" w:cs="Arial"/>
          <w:i/>
          <w:color w:val="333333"/>
          <w:szCs w:val="24"/>
        </w:rPr>
        <w:t>Procedure not carried out for other reasons</w:t>
      </w:r>
    </w:p>
    <w:p w:rsidR="00B65A2A" w:rsidRDefault="002A1A12" w:rsidP="00A37419">
      <w:pPr>
        <w:rPr>
          <w:rFonts w:ascii="Arial" w:hAnsi="Arial" w:cs="Arial"/>
          <w:i/>
          <w:color w:val="333333"/>
          <w:szCs w:val="24"/>
        </w:rPr>
      </w:pPr>
      <w:r w:rsidRPr="002B36E2">
        <w:rPr>
          <w:rFonts w:ascii="Arial" w:hAnsi="Arial" w:cs="Arial"/>
          <w:color w:val="333333"/>
          <w:szCs w:val="24"/>
        </w:rPr>
        <w:tab/>
      </w:r>
      <w:r w:rsidR="00B65A2A" w:rsidRPr="002B36E2">
        <w:rPr>
          <w:rFonts w:ascii="Arial" w:hAnsi="Arial" w:cs="Arial"/>
          <w:color w:val="333333"/>
          <w:szCs w:val="24"/>
        </w:rPr>
        <w:t xml:space="preserve">Z539 </w:t>
      </w:r>
      <w:r w:rsidR="00716AC3" w:rsidRPr="002B36E2">
        <w:rPr>
          <w:rFonts w:ascii="Arial" w:hAnsi="Arial" w:cs="Arial"/>
          <w:color w:val="333333"/>
          <w:szCs w:val="24"/>
        </w:rPr>
        <w:tab/>
      </w:r>
      <w:r w:rsidR="00B65A2A" w:rsidRPr="002B36E2">
        <w:rPr>
          <w:rFonts w:ascii="Arial" w:hAnsi="Arial" w:cs="Arial"/>
          <w:i/>
          <w:color w:val="333333"/>
          <w:szCs w:val="24"/>
        </w:rPr>
        <w:t>Procedure not carried out, unspecified reason.</w:t>
      </w:r>
    </w:p>
    <w:p w:rsidR="00DD26F5" w:rsidRPr="002B36E2" w:rsidRDefault="00DD26F5" w:rsidP="00A37419">
      <w:pPr>
        <w:rPr>
          <w:rFonts w:ascii="Arial" w:hAnsi="Arial" w:cs="Arial"/>
          <w:i/>
          <w:color w:val="333333"/>
          <w:szCs w:val="24"/>
        </w:rPr>
      </w:pPr>
    </w:p>
    <w:p w:rsidR="00B65A2A" w:rsidRPr="00BA2072" w:rsidRDefault="00B65A2A" w:rsidP="00990412">
      <w:pPr>
        <w:pStyle w:val="Heading3"/>
      </w:pPr>
      <w:bookmarkStart w:id="1212" w:name="_Ref339277495"/>
      <w:bookmarkStart w:id="1213" w:name="_Toc469033130"/>
      <w:r w:rsidRPr="00BA2072">
        <w:t>Mental Health (EXCLU)</w:t>
      </w:r>
      <w:bookmarkEnd w:id="1212"/>
      <w:bookmarkEnd w:id="1213"/>
    </w:p>
    <w:p w:rsidR="00B65A2A" w:rsidRDefault="00B65A2A" w:rsidP="00B65A2A">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w:t>
      </w:r>
      <w:r w:rsidRPr="00BA2072">
        <w:rPr>
          <w:rFonts w:ascii="Arial" w:hAnsi="Arial" w:cs="Arial"/>
          <w:color w:val="333333"/>
        </w:rPr>
        <w:t xml:space="preserve">s that have a Mental Health Speciality </w:t>
      </w:r>
      <w:r w:rsidR="00B64419" w:rsidRPr="00BA2072">
        <w:rPr>
          <w:rFonts w:ascii="Arial" w:hAnsi="Arial" w:cs="Arial"/>
          <w:color w:val="333333"/>
        </w:rPr>
        <w:t>C</w:t>
      </w:r>
      <w:r w:rsidRPr="00BA2072">
        <w:rPr>
          <w:rFonts w:ascii="Arial" w:hAnsi="Arial" w:cs="Arial"/>
          <w:color w:val="333333"/>
        </w:rPr>
        <w:t xml:space="preserve">ode are excluded and in future </w:t>
      </w:r>
      <w:r w:rsidR="00A37419" w:rsidRPr="00BA2072">
        <w:rPr>
          <w:rFonts w:ascii="Arial" w:hAnsi="Arial" w:cs="Arial"/>
          <w:color w:val="333333"/>
        </w:rPr>
        <w:t>versions</w:t>
      </w:r>
      <w:r w:rsidRPr="00BA2072">
        <w:rPr>
          <w:rFonts w:ascii="Arial" w:hAnsi="Arial" w:cs="Arial"/>
          <w:color w:val="333333"/>
        </w:rPr>
        <w:t xml:space="preserve"> will be allocated a purchase unit in the MHIS series</w:t>
      </w:r>
      <w:r w:rsidR="00B64419" w:rsidRPr="00BA2072">
        <w:rPr>
          <w:rFonts w:ascii="Arial" w:hAnsi="Arial" w:cs="Arial"/>
          <w:color w:val="333333"/>
        </w:rPr>
        <w:t>.  These services have a Health S</w:t>
      </w:r>
      <w:r w:rsidRPr="00BA2072">
        <w:rPr>
          <w:rFonts w:ascii="Arial" w:hAnsi="Arial" w:cs="Arial"/>
          <w:color w:val="333333"/>
        </w:rPr>
        <w:t xml:space="preserve">peciality </w:t>
      </w:r>
      <w:r w:rsidR="00B64419" w:rsidRPr="00BA2072">
        <w:rPr>
          <w:rFonts w:ascii="Arial" w:hAnsi="Arial" w:cs="Arial"/>
          <w:color w:val="333333"/>
        </w:rPr>
        <w:t>C</w:t>
      </w:r>
      <w:r w:rsidRPr="00BA2072">
        <w:rPr>
          <w:rFonts w:ascii="Arial" w:hAnsi="Arial" w:cs="Arial"/>
          <w:color w:val="333333"/>
        </w:rPr>
        <w:t>ode commencing with “Y”, and are purchased under other funding arrangements.</w:t>
      </w:r>
    </w:p>
    <w:p w:rsidR="00D5750C" w:rsidRDefault="00D5750C" w:rsidP="00B65A2A">
      <w:pPr>
        <w:rPr>
          <w:rFonts w:ascii="Arial" w:hAnsi="Arial" w:cs="Arial"/>
          <w:color w:val="333333"/>
        </w:rPr>
      </w:pPr>
    </w:p>
    <w:p w:rsidR="00B65A2A" w:rsidRPr="00BA2072" w:rsidRDefault="00161FDF" w:rsidP="00990412">
      <w:pPr>
        <w:pStyle w:val="Heading3"/>
      </w:pPr>
      <w:bookmarkStart w:id="1214" w:name="_Ref384969784"/>
      <w:bookmarkStart w:id="1215" w:name="_Ref384978073"/>
      <w:bookmarkStart w:id="1216" w:name="_Toc469033131"/>
      <w:r>
        <w:t>Non-Weight Bearing and Other Related Convalescence (MS02023)</w:t>
      </w:r>
      <w:bookmarkEnd w:id="1214"/>
      <w:bookmarkEnd w:id="1215"/>
      <w:bookmarkEnd w:id="1216"/>
    </w:p>
    <w:p w:rsidR="00161FDF" w:rsidRPr="00161FDF" w:rsidRDefault="00161FDF" w:rsidP="00161FDF">
      <w:pPr>
        <w:pStyle w:val="NormalArial"/>
        <w:rPr>
          <w:rFonts w:cs="Arial"/>
          <w:color w:val="333333"/>
        </w:rPr>
      </w:pPr>
      <w:r w:rsidRPr="00161FDF">
        <w:rPr>
          <w:rFonts w:cs="Arial"/>
          <w:color w:val="333333"/>
        </w:rPr>
        <w:t>Event records that have a Health Speciality Code (HSC) of D55 Non-weight bearing and other related convalescence are excluded from casemix funding and are allocated the excluded purchase unit code MS02023 Non-Weight Bearing Convalescence Program</w:t>
      </w:r>
      <w:r w:rsidR="002F4D54">
        <w:rPr>
          <w:rFonts w:cs="Arial"/>
          <w:color w:val="333333"/>
        </w:rPr>
        <w:t>me</w:t>
      </w:r>
      <w:r w:rsidRPr="00161FDF">
        <w:rPr>
          <w:rFonts w:cs="Arial"/>
          <w:color w:val="333333"/>
        </w:rPr>
        <w:t>.</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If HSC = D55 and patient’s age &lt; 65 years then PU = MS02023 </w:t>
      </w:r>
    </w:p>
    <w:p w:rsidR="00161FDF" w:rsidRPr="00161FDF" w:rsidRDefault="00161FDF" w:rsidP="00161FDF">
      <w:pPr>
        <w:pStyle w:val="NormalArial"/>
        <w:rPr>
          <w:rFonts w:cs="Arial"/>
          <w:color w:val="333333"/>
        </w:rPr>
      </w:pPr>
      <w:r w:rsidRPr="00161FDF">
        <w:rPr>
          <w:rFonts w:cs="Arial"/>
          <w:color w:val="333333"/>
        </w:rPr>
        <w:t xml:space="preserve">If HSC = D55 and patient’s age &gt;= 65 years then PU = MS02023  </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Health speciality code D55 is a convalescence service provided by step down facilities such as aged care facilities, private hospitals and rural hospitals. This service is provided to patients after a medical/surgical inpatient episode of care and before the client is able to receive a full rehabilitation service or safely return home. </w:t>
      </w:r>
    </w:p>
    <w:p w:rsidR="00161FDF" w:rsidRPr="00161FDF" w:rsidRDefault="00161FDF" w:rsidP="00161FDF">
      <w:pPr>
        <w:pStyle w:val="NormalArial"/>
        <w:rPr>
          <w:rFonts w:cs="Arial"/>
          <w:color w:val="333333"/>
        </w:rPr>
      </w:pPr>
    </w:p>
    <w:p w:rsidR="00161FDF" w:rsidRPr="00161FDF" w:rsidRDefault="00161FDF" w:rsidP="00161FDF">
      <w:pPr>
        <w:pStyle w:val="NormalArial"/>
        <w:rPr>
          <w:rFonts w:cs="Arial"/>
          <w:color w:val="333333"/>
        </w:rPr>
      </w:pPr>
      <w:r w:rsidRPr="00161FDF">
        <w:rPr>
          <w:rFonts w:cs="Arial"/>
          <w:color w:val="333333"/>
        </w:rPr>
        <w:t xml:space="preserve">Hospital facilities supply data to NMDS, but </w:t>
      </w:r>
      <w:r w:rsidR="00A11013" w:rsidRPr="00161FDF">
        <w:rPr>
          <w:rFonts w:cs="Arial"/>
          <w:color w:val="333333"/>
        </w:rPr>
        <w:t>rest home</w:t>
      </w:r>
      <w:r w:rsidRPr="00161FDF">
        <w:rPr>
          <w:rFonts w:cs="Arial"/>
          <w:color w:val="333333"/>
        </w:rPr>
        <w:t xml:space="preserve"> facilities do not. If, and only if, data is already supplied to NMDS, the HSC D55 is used to ensure this phase of their care is not allocated incorrectly to either a casemix or an active rehabilitation purchase unit. The unit of measure is bed days. </w:t>
      </w:r>
    </w:p>
    <w:p w:rsidR="00161FDF" w:rsidRPr="00161FDF" w:rsidRDefault="00161FDF" w:rsidP="00161FDF">
      <w:pPr>
        <w:pStyle w:val="NormalArial"/>
        <w:rPr>
          <w:rFonts w:cs="Arial"/>
          <w:color w:val="333333"/>
        </w:rPr>
      </w:pPr>
    </w:p>
    <w:p w:rsidR="00842AF5" w:rsidRDefault="00161FDF" w:rsidP="00161FDF">
      <w:pPr>
        <w:pStyle w:val="NormalArial"/>
        <w:rPr>
          <w:rFonts w:cs="Arial"/>
          <w:color w:val="333333"/>
        </w:rPr>
      </w:pPr>
      <w:r w:rsidRPr="00161FDF">
        <w:rPr>
          <w:rFonts w:cs="Arial"/>
          <w:color w:val="333333"/>
        </w:rPr>
        <w:t>It is recommended that DHBs don't use this HSC D55 unless they have payment and contract arrangements in place.</w:t>
      </w:r>
    </w:p>
    <w:p w:rsidR="00161FDF" w:rsidRDefault="00161FDF" w:rsidP="00161FDF">
      <w:pPr>
        <w:pStyle w:val="NormalArial"/>
        <w:rPr>
          <w:rFonts w:cs="Arial"/>
          <w:color w:val="333333"/>
        </w:rPr>
      </w:pPr>
    </w:p>
    <w:p w:rsidR="00842AF5" w:rsidRPr="00842AF5" w:rsidRDefault="00161FDF" w:rsidP="00990412">
      <w:pPr>
        <w:pStyle w:val="Heading3"/>
      </w:pPr>
      <w:bookmarkStart w:id="1217" w:name="_Toc469033132"/>
      <w:bookmarkStart w:id="1218" w:name="_Ref384969814"/>
      <w:bookmarkStart w:id="1219" w:name="_Ref384969840"/>
      <w:bookmarkStart w:id="1220" w:name="_Ref384969858"/>
      <w:bookmarkStart w:id="1221" w:name="_Ref384969868"/>
      <w:bookmarkStart w:id="1222" w:name="_Ref384969879"/>
      <w:bookmarkStart w:id="1223" w:name="_Ref384969887"/>
      <w:bookmarkStart w:id="1224" w:name="_Ref384969895"/>
      <w:bookmarkStart w:id="1225" w:name="_Ref384969902"/>
      <w:bookmarkStart w:id="1226" w:name="_Ref384969909"/>
      <w:bookmarkStart w:id="1227" w:name="_Ref384969916"/>
      <w:bookmarkStart w:id="1228" w:name="_Ref384969926"/>
      <w:bookmarkStart w:id="1229" w:name="_Ref384969933"/>
      <w:bookmarkStart w:id="1230" w:name="_Ref384969940"/>
      <w:bookmarkStart w:id="1231" w:name="_Ref384978055"/>
      <w:r>
        <w:t>Disability and Health of Older People</w:t>
      </w:r>
      <w:bookmarkEnd w:id="1217"/>
      <w:r>
        <w:t xml:space="preserve"> </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161FDF" w:rsidRPr="00BA2072" w:rsidRDefault="00161FDF" w:rsidP="00161FDF">
      <w:pPr>
        <w:rPr>
          <w:rFonts w:ascii="Arial" w:hAnsi="Arial" w:cs="Arial"/>
          <w:color w:val="333333"/>
        </w:rPr>
      </w:pPr>
      <w:r w:rsidRPr="00BA2072">
        <w:rPr>
          <w:rFonts w:ascii="Arial" w:hAnsi="Arial" w:cs="Arial"/>
          <w:color w:val="333333"/>
        </w:rPr>
        <w:t>Event</w:t>
      </w:r>
      <w:r w:rsidR="002B36E2">
        <w:rPr>
          <w:rFonts w:ascii="Arial" w:hAnsi="Arial" w:cs="Arial"/>
          <w:color w:val="333333"/>
        </w:rPr>
        <w:t xml:space="preserve"> records</w:t>
      </w:r>
      <w:r w:rsidRPr="00BA2072">
        <w:rPr>
          <w:rFonts w:ascii="Arial" w:hAnsi="Arial" w:cs="Arial"/>
          <w:color w:val="333333"/>
        </w:rPr>
        <w:t xml:space="preserve"> that have a Disability Health Speciality Code are excluded from casemix funding.  These services have a Health Speciality Code commencing with “D”, and are purchased under other funding arrangements.  Health Specialties in the range:</w:t>
      </w:r>
    </w:p>
    <w:p w:rsidR="002B36E2" w:rsidRDefault="002B36E2" w:rsidP="00161FDF">
      <w:pPr>
        <w:rPr>
          <w:rFonts w:ascii="Arial" w:hAnsi="Arial" w:cs="Arial"/>
          <w:color w:val="333333"/>
        </w:rPr>
      </w:pPr>
    </w:p>
    <w:p w:rsidR="00161FDF" w:rsidRPr="00BA2072" w:rsidRDefault="00161FDF" w:rsidP="00161FDF">
      <w:pPr>
        <w:rPr>
          <w:rFonts w:ascii="Arial" w:hAnsi="Arial" w:cs="Arial"/>
          <w:color w:val="333333"/>
        </w:rPr>
      </w:pPr>
      <w:r w:rsidRPr="00BA2072">
        <w:rPr>
          <w:rFonts w:ascii="Arial" w:hAnsi="Arial" w:cs="Arial"/>
          <w:color w:val="333333"/>
        </w:rPr>
        <w:t xml:space="preserve">(a) D00-D03 are allocated to HOP214 Age Related AT&amp;R </w:t>
      </w:r>
    </w:p>
    <w:p w:rsidR="00161FDF" w:rsidRPr="00BA2072" w:rsidRDefault="00161FDF" w:rsidP="00161FDF">
      <w:pPr>
        <w:rPr>
          <w:rFonts w:ascii="Arial" w:hAnsi="Arial" w:cs="Arial"/>
          <w:color w:val="333333"/>
        </w:rPr>
      </w:pPr>
      <w:r w:rsidRPr="00BA2072">
        <w:rPr>
          <w:rFonts w:ascii="Arial" w:hAnsi="Arial" w:cs="Arial"/>
          <w:color w:val="333333"/>
        </w:rPr>
        <w:t xml:space="preserve">(b) D04 </w:t>
      </w:r>
      <w:r w:rsidRPr="00BA2072">
        <w:rPr>
          <w:rFonts w:ascii="Arial" w:hAnsi="Arial" w:cs="Arial"/>
          <w:color w:val="333333"/>
          <w:szCs w:val="24"/>
        </w:rPr>
        <w:t xml:space="preserve">– </w:t>
      </w:r>
      <w:r w:rsidRPr="00BA2072">
        <w:rPr>
          <w:rFonts w:ascii="Arial" w:hAnsi="Arial" w:cs="Arial"/>
          <w:color w:val="333333"/>
        </w:rPr>
        <w:t>is allocated to HOP1013 Carer Support Respite Day</w:t>
      </w:r>
    </w:p>
    <w:p w:rsidR="00161FDF" w:rsidRPr="00BA2072" w:rsidRDefault="00161FDF" w:rsidP="00161FDF">
      <w:pPr>
        <w:rPr>
          <w:rFonts w:ascii="Arial" w:hAnsi="Arial" w:cs="Arial"/>
          <w:color w:val="333333"/>
        </w:rPr>
      </w:pPr>
      <w:r w:rsidRPr="00BA2072">
        <w:rPr>
          <w:rFonts w:ascii="Arial" w:hAnsi="Arial" w:cs="Arial"/>
          <w:color w:val="333333"/>
        </w:rPr>
        <w:t xml:space="preserve">(c) D20-D24 are allocated to HOP235 Psychogeriatric AT&amp;R </w:t>
      </w:r>
    </w:p>
    <w:p w:rsidR="00161FDF" w:rsidRPr="00BA2072" w:rsidRDefault="00161FDF" w:rsidP="00161FDF">
      <w:pPr>
        <w:rPr>
          <w:rFonts w:ascii="Arial" w:hAnsi="Arial" w:cs="Arial"/>
          <w:color w:val="333333"/>
        </w:rPr>
      </w:pPr>
      <w:r w:rsidRPr="00BA2072">
        <w:rPr>
          <w:rFonts w:ascii="Arial" w:hAnsi="Arial" w:cs="Arial"/>
          <w:color w:val="333333"/>
        </w:rPr>
        <w:t>(d) D40-D44 are allocated to DSS214 Young Physically Disabled AT&amp;R.</w:t>
      </w:r>
    </w:p>
    <w:p w:rsidR="002B36E2" w:rsidRDefault="002B36E2" w:rsidP="00161FDF">
      <w:pPr>
        <w:pStyle w:val="NormalArial"/>
        <w:rPr>
          <w:rFonts w:cs="Arial"/>
          <w:color w:val="333333"/>
        </w:rPr>
      </w:pPr>
    </w:p>
    <w:p w:rsidR="002B36E2" w:rsidRDefault="00161FDF" w:rsidP="00161FDF">
      <w:pPr>
        <w:pStyle w:val="NormalArial"/>
        <w:rPr>
          <w:rFonts w:cs="Arial"/>
          <w:color w:val="333333"/>
        </w:rPr>
      </w:pPr>
      <w:r w:rsidRPr="00BA2072">
        <w:rPr>
          <w:rFonts w:cs="Arial"/>
          <w:color w:val="333333"/>
        </w:rPr>
        <w:t xml:space="preserve">Other Disability Health Specialty codes relate to residential care, including short term respite care, and are purchased under a variety of non-casemix arrangements.  </w:t>
      </w:r>
    </w:p>
    <w:p w:rsidR="00161FDF" w:rsidRPr="00BA2072" w:rsidRDefault="00161FDF" w:rsidP="00161FDF">
      <w:pPr>
        <w:pStyle w:val="NormalArial"/>
        <w:rPr>
          <w:rFonts w:cs="Arial"/>
          <w:color w:val="333333"/>
        </w:rPr>
      </w:pPr>
      <w:r w:rsidRPr="00BA2072">
        <w:rPr>
          <w:rFonts w:cs="Arial"/>
          <w:color w:val="333333"/>
        </w:rPr>
        <w:t xml:space="preserve">The following mappings have been allocated for the non-casemix purchase unit field in </w:t>
      </w:r>
      <w:r w:rsidR="003726D8">
        <w:rPr>
          <w:rFonts w:cs="Arial"/>
          <w:color w:val="333333"/>
        </w:rPr>
        <w:t>201</w:t>
      </w:r>
      <w:ins w:id="1232" w:author="Tracy Thompson" w:date="2016-04-28T12:57:00Z">
        <w:r w:rsidR="00B024D1">
          <w:rPr>
            <w:rFonts w:cs="Arial"/>
            <w:color w:val="333333"/>
          </w:rPr>
          <w:t>7</w:t>
        </w:r>
      </w:ins>
      <w:del w:id="1233" w:author="Tracy Thompson" w:date="2016-04-28T12:57:00Z">
        <w:r w:rsidR="003726D8" w:rsidDel="00B024D1">
          <w:rPr>
            <w:rFonts w:cs="Arial"/>
            <w:color w:val="333333"/>
          </w:rPr>
          <w:delText>6</w:delText>
        </w:r>
      </w:del>
      <w:r w:rsidR="003726D8">
        <w:rPr>
          <w:rFonts w:cs="Arial"/>
          <w:color w:val="333333"/>
        </w:rPr>
        <w:t>/1</w:t>
      </w:r>
      <w:ins w:id="1234" w:author="Tracy Thompson" w:date="2016-04-28T12:57:00Z">
        <w:r w:rsidR="00B024D1">
          <w:rPr>
            <w:rFonts w:cs="Arial"/>
            <w:color w:val="333333"/>
          </w:rPr>
          <w:t>8</w:t>
        </w:r>
      </w:ins>
      <w:del w:id="1235" w:author="Tracy Thompson" w:date="2016-04-28T12:57:00Z">
        <w:r w:rsidR="003726D8" w:rsidDel="00B024D1">
          <w:rPr>
            <w:rFonts w:cs="Arial"/>
            <w:color w:val="333333"/>
          </w:rPr>
          <w:delText>7</w:delText>
        </w:r>
      </w:del>
      <w:r w:rsidR="004B47C3">
        <w:rPr>
          <w:rFonts w:cs="Arial"/>
          <w:color w:val="333333"/>
        </w:rPr>
        <w:t xml:space="preserve"> </w:t>
      </w:r>
      <w:r w:rsidRPr="00BA2072">
        <w:rPr>
          <w:rFonts w:cs="Arial"/>
          <w:color w:val="333333"/>
        </w:rPr>
        <w:t>but the mapping is indicative only and DHBs may map event</w:t>
      </w:r>
      <w:r w:rsidR="00A458C1">
        <w:rPr>
          <w:rFonts w:cs="Arial"/>
          <w:color w:val="333333"/>
        </w:rPr>
        <w:t xml:space="preserve"> records</w:t>
      </w:r>
      <w:r w:rsidRPr="00BA2072">
        <w:rPr>
          <w:rFonts w:cs="Arial"/>
          <w:color w:val="333333"/>
        </w:rPr>
        <w:t xml:space="preserve"> to other codes using more detail.  Care should be taken when using this mapping.</w:t>
      </w:r>
    </w:p>
    <w:p w:rsidR="00161FDF" w:rsidRPr="00BA2072" w:rsidRDefault="00161FDF" w:rsidP="00161FDF">
      <w:pPr>
        <w:pStyle w:val="NormalArial"/>
        <w:rPr>
          <w:rFonts w:cs="Arial"/>
          <w:color w:val="333333"/>
          <w:szCs w:val="24"/>
        </w:rPr>
      </w:pPr>
    </w:p>
    <w:p w:rsidR="00161FDF" w:rsidRPr="00BA2072" w:rsidRDefault="00161FDF" w:rsidP="00161FDF">
      <w:pPr>
        <w:pStyle w:val="NormalArial"/>
        <w:rPr>
          <w:rFonts w:cs="Arial"/>
          <w:color w:val="333333"/>
          <w:szCs w:val="24"/>
        </w:rPr>
      </w:pPr>
      <w:r w:rsidRPr="00BA2072">
        <w:rPr>
          <w:rFonts w:cs="Arial"/>
          <w:color w:val="333333"/>
          <w:szCs w:val="24"/>
        </w:rPr>
        <w:t>(e) D10-D11 –</w:t>
      </w:r>
      <w:r>
        <w:rPr>
          <w:rFonts w:cs="Arial"/>
          <w:color w:val="333333"/>
          <w:szCs w:val="24"/>
        </w:rPr>
        <w:t xml:space="preserve"> </w:t>
      </w:r>
      <w:r w:rsidRPr="00BA2072">
        <w:rPr>
          <w:rFonts w:cs="Arial"/>
          <w:color w:val="333333"/>
          <w:szCs w:val="24"/>
        </w:rPr>
        <w:t>HOP1006</w:t>
      </w:r>
      <w:r>
        <w:rPr>
          <w:rFonts w:cs="Arial"/>
          <w:color w:val="333333"/>
          <w:szCs w:val="24"/>
        </w:rPr>
        <w:t xml:space="preserve"> </w:t>
      </w:r>
      <w:r w:rsidRPr="00BA2072">
        <w:rPr>
          <w:rFonts w:cs="Arial"/>
          <w:color w:val="333333"/>
          <w:szCs w:val="24"/>
        </w:rPr>
        <w:t>Aged Residential Care – Hospital</w:t>
      </w:r>
    </w:p>
    <w:p w:rsidR="00161FDF" w:rsidRPr="00BA2072" w:rsidRDefault="00161FDF" w:rsidP="00161FDF">
      <w:pPr>
        <w:pStyle w:val="NormalArial"/>
        <w:rPr>
          <w:rFonts w:cs="Arial"/>
          <w:color w:val="333333"/>
          <w:szCs w:val="24"/>
        </w:rPr>
      </w:pPr>
      <w:r w:rsidRPr="00BA2072">
        <w:rPr>
          <w:rFonts w:cs="Arial"/>
          <w:color w:val="333333"/>
          <w:szCs w:val="24"/>
        </w:rPr>
        <w:t>(f)  D12 – HOP1044</w:t>
      </w:r>
      <w:r>
        <w:rPr>
          <w:rFonts w:cs="Arial"/>
          <w:color w:val="333333"/>
          <w:szCs w:val="24"/>
        </w:rPr>
        <w:t xml:space="preserve"> </w:t>
      </w:r>
      <w:r w:rsidRPr="00BA2072">
        <w:rPr>
          <w:rFonts w:cs="Arial"/>
          <w:color w:val="333333"/>
          <w:szCs w:val="24"/>
        </w:rPr>
        <w:t>Aged Residential Respite – Hospital level</w:t>
      </w:r>
    </w:p>
    <w:p w:rsidR="00161FDF" w:rsidRPr="00BA2072" w:rsidRDefault="00161FDF" w:rsidP="00161FDF">
      <w:pPr>
        <w:pStyle w:val="NormalArial"/>
        <w:rPr>
          <w:rFonts w:cs="Arial"/>
          <w:color w:val="333333"/>
          <w:szCs w:val="24"/>
        </w:rPr>
      </w:pPr>
      <w:r w:rsidRPr="00BA2072">
        <w:rPr>
          <w:rFonts w:cs="Arial"/>
          <w:color w:val="333333"/>
          <w:szCs w:val="24"/>
        </w:rPr>
        <w:t>(g) D13 – HOP1033</w:t>
      </w:r>
      <w:r>
        <w:rPr>
          <w:rFonts w:cs="Arial"/>
          <w:color w:val="333333"/>
          <w:szCs w:val="24"/>
        </w:rPr>
        <w:t xml:space="preserve"> </w:t>
      </w:r>
      <w:r w:rsidRPr="00BA2072">
        <w:rPr>
          <w:rFonts w:cs="Arial"/>
          <w:color w:val="333333"/>
          <w:szCs w:val="24"/>
        </w:rPr>
        <w:t>Aged Residential Care – Rest Home</w:t>
      </w:r>
    </w:p>
    <w:p w:rsidR="00161FDF" w:rsidRPr="00BA2072" w:rsidRDefault="00161FDF" w:rsidP="00161FDF">
      <w:pPr>
        <w:pStyle w:val="NormalArial"/>
        <w:rPr>
          <w:rFonts w:cs="Arial"/>
          <w:color w:val="333333"/>
          <w:szCs w:val="24"/>
        </w:rPr>
      </w:pPr>
      <w:r w:rsidRPr="00BA2072">
        <w:rPr>
          <w:rFonts w:cs="Arial"/>
          <w:color w:val="333333"/>
          <w:szCs w:val="24"/>
        </w:rPr>
        <w:t>(h) D14 – HOP1043</w:t>
      </w:r>
      <w:r>
        <w:rPr>
          <w:rFonts w:cs="Arial"/>
          <w:color w:val="333333"/>
          <w:szCs w:val="24"/>
        </w:rPr>
        <w:t xml:space="preserve"> </w:t>
      </w:r>
      <w:r w:rsidRPr="00BA2072">
        <w:rPr>
          <w:rFonts w:cs="Arial"/>
          <w:color w:val="333333"/>
          <w:szCs w:val="24"/>
        </w:rPr>
        <w:t>Aged Residential Respite – Rest Home level</w:t>
      </w:r>
    </w:p>
    <w:p w:rsidR="00161FDF" w:rsidRPr="00BA2072" w:rsidRDefault="00161FDF" w:rsidP="00161FDF">
      <w:pPr>
        <w:pStyle w:val="NormalArial"/>
        <w:rPr>
          <w:rFonts w:cs="Arial"/>
          <w:color w:val="333333"/>
          <w:szCs w:val="24"/>
        </w:rPr>
      </w:pPr>
      <w:r w:rsidRPr="00BA2072">
        <w:rPr>
          <w:rFonts w:cs="Arial"/>
          <w:color w:val="333333"/>
          <w:szCs w:val="24"/>
        </w:rPr>
        <w:t>(i)  D30-D31 – HOP1035</w:t>
      </w:r>
      <w:r>
        <w:rPr>
          <w:rFonts w:cs="Arial"/>
          <w:color w:val="333333"/>
          <w:szCs w:val="24"/>
        </w:rPr>
        <w:t xml:space="preserve"> </w:t>
      </w:r>
      <w:r w:rsidRPr="00BA2072">
        <w:rPr>
          <w:rFonts w:cs="Arial"/>
          <w:color w:val="333333"/>
          <w:szCs w:val="24"/>
        </w:rPr>
        <w:t xml:space="preserve">Aged Residential Care – Specialist </w:t>
      </w:r>
    </w:p>
    <w:p w:rsidR="00161FDF" w:rsidRPr="00BA2072" w:rsidRDefault="00161FDF" w:rsidP="00161FDF">
      <w:pPr>
        <w:pStyle w:val="NormalArial"/>
        <w:rPr>
          <w:rFonts w:cs="Arial"/>
          <w:color w:val="333333"/>
          <w:szCs w:val="24"/>
        </w:rPr>
      </w:pPr>
      <w:r w:rsidRPr="00BA2072">
        <w:rPr>
          <w:rFonts w:cs="Arial"/>
          <w:color w:val="333333"/>
          <w:szCs w:val="24"/>
        </w:rPr>
        <w:t>(j)  D32 – HOP1046 Aged Residential Respite – Psychogeriatric level</w:t>
      </w:r>
    </w:p>
    <w:p w:rsidR="00161FDF" w:rsidRPr="00BA2072" w:rsidRDefault="00161FDF" w:rsidP="00161FDF">
      <w:pPr>
        <w:pStyle w:val="NormalArial"/>
        <w:rPr>
          <w:rFonts w:cs="Arial"/>
          <w:color w:val="333333"/>
          <w:szCs w:val="24"/>
        </w:rPr>
      </w:pPr>
      <w:r w:rsidRPr="00BA2072">
        <w:rPr>
          <w:rFonts w:cs="Arial"/>
          <w:color w:val="333333"/>
          <w:szCs w:val="24"/>
        </w:rPr>
        <w:t xml:space="preserve">(k) D33 – </w:t>
      </w:r>
      <w:r>
        <w:rPr>
          <w:rFonts w:cs="Arial"/>
          <w:color w:val="333333"/>
          <w:szCs w:val="24"/>
        </w:rPr>
        <w:t xml:space="preserve">HOP1032 </w:t>
      </w:r>
      <w:r w:rsidRPr="00BA2072">
        <w:rPr>
          <w:rFonts w:cs="Arial"/>
          <w:color w:val="333333"/>
          <w:szCs w:val="24"/>
        </w:rPr>
        <w:t>Aged Residential Care – Secure Dementia</w:t>
      </w:r>
    </w:p>
    <w:p w:rsidR="00161FDF" w:rsidRPr="00BA2072" w:rsidRDefault="00161FDF" w:rsidP="00161FDF">
      <w:pPr>
        <w:pStyle w:val="NormalArial"/>
        <w:rPr>
          <w:rFonts w:cs="Arial"/>
          <w:color w:val="333333"/>
          <w:szCs w:val="24"/>
        </w:rPr>
      </w:pPr>
      <w:r w:rsidRPr="00BA2072">
        <w:rPr>
          <w:rFonts w:cs="Arial"/>
          <w:color w:val="333333"/>
          <w:szCs w:val="24"/>
        </w:rPr>
        <w:t>(l)  D34 – HOP104</w:t>
      </w:r>
      <w:r>
        <w:rPr>
          <w:rFonts w:cs="Arial"/>
          <w:color w:val="333333"/>
          <w:szCs w:val="24"/>
        </w:rPr>
        <w:t xml:space="preserve">5 </w:t>
      </w:r>
      <w:r w:rsidRPr="00BA2072">
        <w:rPr>
          <w:rFonts w:cs="Arial"/>
          <w:color w:val="333333"/>
          <w:szCs w:val="24"/>
        </w:rPr>
        <w:t>Aged Residential Respite – Dementia level</w:t>
      </w:r>
    </w:p>
    <w:p w:rsidR="00161FDF" w:rsidRDefault="00161FDF" w:rsidP="00161FDF">
      <w:pPr>
        <w:pStyle w:val="NormalArial"/>
        <w:rPr>
          <w:rFonts w:cs="Arial"/>
          <w:color w:val="333333"/>
        </w:rPr>
      </w:pPr>
      <w:r w:rsidRPr="00BA2072">
        <w:rPr>
          <w:rFonts w:cs="Arial"/>
          <w:color w:val="333333"/>
        </w:rPr>
        <w:t>All other event</w:t>
      </w:r>
      <w:r w:rsidR="00A458C1">
        <w:rPr>
          <w:rFonts w:cs="Arial"/>
          <w:color w:val="333333"/>
        </w:rPr>
        <w:t xml:space="preserve"> records</w:t>
      </w:r>
      <w:r w:rsidRPr="00BA2072">
        <w:rPr>
          <w:rFonts w:cs="Arial"/>
          <w:color w:val="333333"/>
        </w:rPr>
        <w:t xml:space="preserve"> with a Health Specialty Code commencing with D are excluded.</w:t>
      </w:r>
    </w:p>
    <w:p w:rsidR="00842AF5" w:rsidRDefault="00842AF5" w:rsidP="00B65A2A">
      <w:pPr>
        <w:rPr>
          <w:rFonts w:ascii="Arial" w:hAnsi="Arial" w:cs="Arial"/>
          <w:color w:val="333333"/>
        </w:rPr>
      </w:pPr>
    </w:p>
    <w:p w:rsidR="00B65A2A" w:rsidRPr="00BA2072" w:rsidRDefault="00B65A2A" w:rsidP="00990412">
      <w:pPr>
        <w:pStyle w:val="Heading3"/>
      </w:pPr>
      <w:bookmarkStart w:id="1236" w:name="_Ref183318481"/>
      <w:bookmarkStart w:id="1237" w:name="_Ref183318892"/>
      <w:bookmarkStart w:id="1238" w:name="_Ref183318953"/>
      <w:bookmarkStart w:id="1239" w:name="_Ref183318972"/>
      <w:bookmarkStart w:id="1240" w:name="_Ref183318998"/>
      <w:bookmarkStart w:id="1241" w:name="_Ref183319074"/>
      <w:bookmarkStart w:id="1242" w:name="_Ref183319107"/>
      <w:bookmarkStart w:id="1243" w:name="_Ref183319143"/>
      <w:bookmarkStart w:id="1244" w:name="_Ref183319171"/>
      <w:bookmarkStart w:id="1245" w:name="_Toc469033133"/>
      <w:r w:rsidRPr="00BA2072">
        <w:t>Maternity Secondary and Tertiary Facility Table</w:t>
      </w:r>
      <w:bookmarkEnd w:id="1236"/>
      <w:bookmarkEnd w:id="1237"/>
      <w:bookmarkEnd w:id="1238"/>
      <w:bookmarkEnd w:id="1239"/>
      <w:bookmarkEnd w:id="1240"/>
      <w:bookmarkEnd w:id="1241"/>
      <w:bookmarkEnd w:id="1242"/>
      <w:bookmarkEnd w:id="1243"/>
      <w:bookmarkEnd w:id="1244"/>
      <w:bookmarkEnd w:id="1245"/>
    </w:p>
    <w:p w:rsidR="00254B92" w:rsidRPr="00BA2072" w:rsidRDefault="00B65A2A" w:rsidP="00B65A2A">
      <w:pPr>
        <w:rPr>
          <w:rFonts w:ascii="Arial" w:hAnsi="Arial" w:cs="Arial"/>
          <w:color w:val="333333"/>
        </w:rPr>
      </w:pPr>
      <w:r w:rsidRPr="005B22CF">
        <w:rPr>
          <w:rFonts w:ascii="Arial" w:hAnsi="Arial" w:cs="Arial"/>
          <w:color w:val="333333"/>
        </w:rPr>
        <w:t>The following table is sourced from the table of Maternity facil</w:t>
      </w:r>
      <w:r w:rsidR="000B1DD1" w:rsidRPr="005B22CF">
        <w:rPr>
          <w:rFonts w:ascii="Arial" w:hAnsi="Arial" w:cs="Arial"/>
          <w:color w:val="333333"/>
        </w:rPr>
        <w:t>ities contain</w:t>
      </w:r>
      <w:r w:rsidR="005B22CF">
        <w:rPr>
          <w:rFonts w:ascii="Arial" w:hAnsi="Arial" w:cs="Arial"/>
          <w:color w:val="333333"/>
        </w:rPr>
        <w:t xml:space="preserve">ed in the document </w:t>
      </w:r>
      <w:r w:rsidRPr="005B22CF">
        <w:rPr>
          <w:rFonts w:ascii="Arial" w:hAnsi="Arial" w:cs="Arial"/>
          <w:color w:val="333333"/>
        </w:rPr>
        <w:t xml:space="preserve">Maternity Services: A Reference Document, HFA, </w:t>
      </w:r>
      <w:r w:rsidR="005B22CF" w:rsidRPr="005B22CF">
        <w:rPr>
          <w:rFonts w:ascii="Arial" w:hAnsi="Arial" w:cs="Arial"/>
          <w:color w:val="333333"/>
        </w:rPr>
        <w:t>2000</w:t>
      </w:r>
      <w:r w:rsidRPr="005B22CF">
        <w:rPr>
          <w:rFonts w:ascii="Arial" w:hAnsi="Arial" w:cs="Arial"/>
          <w:color w:val="333333"/>
        </w:rPr>
        <w:t xml:space="preserve"> – Appendix 9</w:t>
      </w:r>
      <w:r w:rsidR="005B22CF">
        <w:rPr>
          <w:rStyle w:val="FootnoteReference"/>
          <w:rFonts w:ascii="Arial" w:hAnsi="Arial" w:cs="Arial"/>
          <w:color w:val="333333"/>
        </w:rPr>
        <w:footnoteReference w:id="3"/>
      </w:r>
      <w:r w:rsidRPr="005B22CF">
        <w:rPr>
          <w:rFonts w:ascii="Arial" w:hAnsi="Arial" w:cs="Arial"/>
          <w:color w:val="333333"/>
        </w:rPr>
        <w:t>.</w:t>
      </w:r>
      <w:r w:rsidRPr="00BA2072">
        <w:rPr>
          <w:rFonts w:ascii="Arial" w:hAnsi="Arial" w:cs="Arial"/>
          <w:color w:val="333333"/>
        </w:rPr>
        <w:t xml:space="preserve"> </w:t>
      </w:r>
    </w:p>
    <w:p w:rsidR="00254B92" w:rsidRPr="00BA2072" w:rsidRDefault="00254B92"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Only the designated secondary and tertiary maternity facilities have been listed, as the intent of th</w:t>
      </w:r>
      <w:r w:rsidR="003046AA" w:rsidRPr="00BA2072">
        <w:rPr>
          <w:rFonts w:ascii="Arial" w:hAnsi="Arial" w:cs="Arial"/>
          <w:color w:val="333333"/>
        </w:rPr>
        <w:t>at</w:t>
      </w:r>
      <w:r w:rsidRPr="00BA2072">
        <w:rPr>
          <w:rFonts w:ascii="Arial" w:hAnsi="Arial" w:cs="Arial"/>
          <w:color w:val="333333"/>
        </w:rPr>
        <w:t xml:space="preserve"> maternity project group was that a casemix purchase framework should only apply for service provided in these facilities.</w:t>
      </w:r>
    </w:p>
    <w:p w:rsidR="000E2624" w:rsidRPr="00BA2072" w:rsidRDefault="000E2624" w:rsidP="00B65A2A">
      <w:pPr>
        <w:rPr>
          <w:rFonts w:ascii="Arial" w:hAnsi="Arial" w:cs="Arial"/>
          <w:color w:val="33333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4"/>
        <w:gridCol w:w="2475"/>
        <w:gridCol w:w="1846"/>
        <w:gridCol w:w="1418"/>
        <w:gridCol w:w="1039"/>
      </w:tblGrid>
      <w:tr w:rsidR="00B65A2A" w:rsidRPr="000C2779" w:rsidTr="00DF65C9">
        <w:trPr>
          <w:tblHeader/>
          <w:jc w:val="center"/>
        </w:trPr>
        <w:tc>
          <w:tcPr>
            <w:tcW w:w="2524" w:type="dxa"/>
          </w:tcPr>
          <w:p w:rsidR="00B65A2A" w:rsidRPr="000C2779" w:rsidRDefault="00B65A2A" w:rsidP="002D55A5">
            <w:pPr>
              <w:rPr>
                <w:rFonts w:ascii="Arial" w:hAnsi="Arial" w:cs="Arial"/>
                <w:b/>
                <w:sz w:val="22"/>
                <w:szCs w:val="22"/>
              </w:rPr>
            </w:pPr>
            <w:r w:rsidRPr="000C2779">
              <w:rPr>
                <w:rFonts w:ascii="Arial" w:hAnsi="Arial" w:cs="Arial"/>
                <w:b/>
                <w:sz w:val="22"/>
                <w:szCs w:val="22"/>
              </w:rPr>
              <w:t>Document Facility Name</w:t>
            </w:r>
          </w:p>
        </w:tc>
        <w:tc>
          <w:tcPr>
            <w:tcW w:w="2475" w:type="dxa"/>
          </w:tcPr>
          <w:p w:rsidR="00B65A2A" w:rsidRPr="000C2779" w:rsidRDefault="00B65A2A" w:rsidP="002D55A5">
            <w:pPr>
              <w:rPr>
                <w:rFonts w:ascii="Arial" w:hAnsi="Arial" w:cs="Arial"/>
                <w:b/>
                <w:sz w:val="22"/>
                <w:szCs w:val="22"/>
              </w:rPr>
            </w:pPr>
            <w:r w:rsidRPr="000C2779">
              <w:rPr>
                <w:rFonts w:ascii="Arial" w:hAnsi="Arial" w:cs="Arial"/>
                <w:b/>
                <w:sz w:val="22"/>
                <w:szCs w:val="22"/>
              </w:rPr>
              <w:t>NMDS Facility Name</w:t>
            </w:r>
          </w:p>
        </w:tc>
        <w:tc>
          <w:tcPr>
            <w:tcW w:w="1846"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NMDS Facility Code</w:t>
            </w:r>
          </w:p>
        </w:tc>
        <w:tc>
          <w:tcPr>
            <w:tcW w:w="1418"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Secondary</w:t>
            </w:r>
          </w:p>
        </w:tc>
        <w:tc>
          <w:tcPr>
            <w:tcW w:w="1039" w:type="dxa"/>
          </w:tcPr>
          <w:p w:rsidR="00B65A2A" w:rsidRPr="000C2779" w:rsidRDefault="00B65A2A" w:rsidP="002D55A5">
            <w:pPr>
              <w:jc w:val="center"/>
              <w:rPr>
                <w:rFonts w:ascii="Arial" w:hAnsi="Arial" w:cs="Arial"/>
                <w:b/>
                <w:sz w:val="22"/>
                <w:szCs w:val="22"/>
              </w:rPr>
            </w:pPr>
            <w:r w:rsidRPr="000C2779">
              <w:rPr>
                <w:rFonts w:ascii="Arial" w:hAnsi="Arial" w:cs="Arial"/>
                <w:b/>
                <w:sz w:val="22"/>
                <w:szCs w:val="22"/>
              </w:rPr>
              <w:t>Tertiary</w:t>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Whangarei</w:t>
            </w:r>
          </w:p>
        </w:tc>
        <w:tc>
          <w:tcPr>
            <w:tcW w:w="2475"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Whangarei</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4111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1C16C0">
            <w:pPr>
              <w:rPr>
                <w:rFonts w:ascii="Arial" w:hAnsi="Arial" w:cs="Arial"/>
                <w:color w:val="333333"/>
                <w:sz w:val="22"/>
                <w:szCs w:val="22"/>
              </w:rPr>
            </w:pPr>
            <w:r w:rsidRPr="000C2779">
              <w:rPr>
                <w:rFonts w:ascii="Arial" w:hAnsi="Arial" w:cs="Arial"/>
                <w:color w:val="333333"/>
                <w:sz w:val="22"/>
                <w:szCs w:val="22"/>
              </w:rPr>
              <w:t>North</w:t>
            </w:r>
            <w:r w:rsidR="001C16C0" w:rsidRPr="000C2779">
              <w:rPr>
                <w:rFonts w:ascii="Arial" w:hAnsi="Arial" w:cs="Arial"/>
                <w:color w:val="333333"/>
                <w:sz w:val="22"/>
                <w:szCs w:val="22"/>
              </w:rPr>
              <w:t>s</w:t>
            </w:r>
            <w:r w:rsidRPr="000C2779">
              <w:rPr>
                <w:rFonts w:ascii="Arial" w:hAnsi="Arial" w:cs="Arial"/>
                <w:color w:val="333333"/>
                <w:sz w:val="22"/>
                <w:szCs w:val="22"/>
              </w:rPr>
              <w:t>hore</w:t>
            </w:r>
          </w:p>
        </w:tc>
        <w:tc>
          <w:tcPr>
            <w:tcW w:w="2475" w:type="dxa"/>
          </w:tcPr>
          <w:p w:rsidR="00B65A2A" w:rsidRPr="000C2779" w:rsidRDefault="00B65A2A" w:rsidP="001C16C0">
            <w:pPr>
              <w:rPr>
                <w:rFonts w:ascii="Arial" w:hAnsi="Arial" w:cs="Arial"/>
                <w:color w:val="333333"/>
                <w:sz w:val="22"/>
                <w:szCs w:val="22"/>
              </w:rPr>
            </w:pPr>
            <w:r w:rsidRPr="000C2779">
              <w:rPr>
                <w:rFonts w:ascii="Arial" w:hAnsi="Arial" w:cs="Arial"/>
                <w:color w:val="333333"/>
                <w:sz w:val="22"/>
                <w:szCs w:val="22"/>
              </w:rPr>
              <w:t>North</w:t>
            </w:r>
            <w:r w:rsidR="001C16C0" w:rsidRPr="000C2779">
              <w:rPr>
                <w:rFonts w:ascii="Arial" w:hAnsi="Arial" w:cs="Arial"/>
                <w:color w:val="333333"/>
                <w:sz w:val="22"/>
                <w:szCs w:val="22"/>
              </w:rPr>
              <w:t>s</w:t>
            </w:r>
            <w:r w:rsidRPr="000C2779">
              <w:rPr>
                <w:rFonts w:ascii="Arial" w:hAnsi="Arial" w:cs="Arial"/>
                <w:color w:val="333333"/>
                <w:sz w:val="22"/>
                <w:szCs w:val="22"/>
              </w:rPr>
              <w:t>hore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3215</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Waitakere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Waitakere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3216</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5B22CF" w:rsidRDefault="00B65A2A" w:rsidP="002D55A5">
            <w:pPr>
              <w:rPr>
                <w:rFonts w:ascii="Arial" w:hAnsi="Arial" w:cs="Arial"/>
                <w:color w:val="333333"/>
                <w:sz w:val="22"/>
                <w:szCs w:val="22"/>
              </w:rPr>
            </w:pPr>
            <w:r w:rsidRPr="005B22CF">
              <w:rPr>
                <w:rFonts w:ascii="Arial" w:hAnsi="Arial" w:cs="Arial"/>
                <w:color w:val="333333"/>
                <w:sz w:val="22"/>
                <w:szCs w:val="22"/>
              </w:rPr>
              <w:t>National Women’s</w:t>
            </w:r>
          </w:p>
        </w:tc>
        <w:tc>
          <w:tcPr>
            <w:tcW w:w="2475" w:type="dxa"/>
          </w:tcPr>
          <w:p w:rsidR="00B65A2A" w:rsidRPr="005B22CF" w:rsidRDefault="00B65A2A" w:rsidP="002D55A5">
            <w:pPr>
              <w:rPr>
                <w:rFonts w:ascii="Arial" w:hAnsi="Arial" w:cs="Arial"/>
                <w:color w:val="333333"/>
                <w:sz w:val="22"/>
                <w:szCs w:val="22"/>
              </w:rPr>
            </w:pPr>
            <w:r w:rsidRPr="005B22CF">
              <w:rPr>
                <w:rFonts w:ascii="Arial" w:hAnsi="Arial" w:cs="Arial"/>
                <w:color w:val="333333"/>
                <w:sz w:val="22"/>
                <w:szCs w:val="22"/>
              </w:rPr>
              <w:t xml:space="preserve">National </w:t>
            </w:r>
            <w:r w:rsidR="00FB73E6" w:rsidRPr="005B22CF">
              <w:rPr>
                <w:rFonts w:ascii="Arial" w:hAnsi="Arial" w:cs="Arial"/>
                <w:color w:val="333333"/>
                <w:sz w:val="22"/>
                <w:szCs w:val="22"/>
              </w:rPr>
              <w:t>Women’s</w:t>
            </w:r>
          </w:p>
        </w:tc>
        <w:tc>
          <w:tcPr>
            <w:tcW w:w="1846" w:type="dxa"/>
          </w:tcPr>
          <w:p w:rsidR="00B65A2A" w:rsidRPr="005B22CF" w:rsidRDefault="00B65A2A" w:rsidP="002D55A5">
            <w:pPr>
              <w:jc w:val="center"/>
              <w:rPr>
                <w:rFonts w:ascii="Arial" w:hAnsi="Arial" w:cs="Arial"/>
                <w:color w:val="333333"/>
                <w:sz w:val="22"/>
                <w:szCs w:val="22"/>
              </w:rPr>
            </w:pPr>
            <w:r w:rsidRPr="005B22CF">
              <w:rPr>
                <w:rFonts w:ascii="Arial" w:hAnsi="Arial" w:cs="Arial"/>
                <w:color w:val="333333"/>
                <w:sz w:val="22"/>
                <w:szCs w:val="22"/>
              </w:rPr>
              <w:t>3213</w:t>
            </w:r>
          </w:p>
        </w:tc>
        <w:tc>
          <w:tcPr>
            <w:tcW w:w="1418" w:type="dxa"/>
          </w:tcPr>
          <w:p w:rsidR="00B65A2A" w:rsidRPr="005B22CF" w:rsidRDefault="00B65A2A" w:rsidP="002D55A5">
            <w:pPr>
              <w:jc w:val="center"/>
              <w:rPr>
                <w:rFonts w:ascii="Arial" w:hAnsi="Arial" w:cs="Arial"/>
                <w:color w:val="333333"/>
                <w:sz w:val="22"/>
                <w:szCs w:val="22"/>
              </w:rPr>
            </w:pPr>
            <w:r w:rsidRPr="005B22CF">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5B22CF">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Middlemore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Middlemore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3214</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Auckland</w:t>
            </w:r>
            <w:r w:rsidR="00B2451A">
              <w:rPr>
                <w:rFonts w:ascii="Arial" w:hAnsi="Arial" w:cs="Arial"/>
                <w:color w:val="333333"/>
                <w:sz w:val="22"/>
                <w:szCs w:val="22"/>
              </w:rPr>
              <w:t xml:space="preserve"> </w:t>
            </w:r>
            <w:r w:rsidRPr="000C2779">
              <w:rPr>
                <w:rFonts w:ascii="Arial" w:hAnsi="Arial" w:cs="Arial"/>
                <w:color w:val="333333"/>
                <w:sz w:val="22"/>
                <w:szCs w:val="22"/>
              </w:rPr>
              <w:t>City</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Auckland</w:t>
            </w:r>
            <w:r w:rsidR="00B2451A">
              <w:rPr>
                <w:rFonts w:ascii="Arial" w:hAnsi="Arial" w:cs="Arial"/>
                <w:color w:val="333333"/>
                <w:sz w:val="22"/>
                <w:szCs w:val="22"/>
              </w:rPr>
              <w:t xml:space="preserve"> </w:t>
            </w:r>
            <w:r w:rsidRPr="000C2779">
              <w:rPr>
                <w:rFonts w:ascii="Arial" w:hAnsi="Arial" w:cs="Arial"/>
                <w:color w:val="333333"/>
                <w:sz w:val="22"/>
                <w:szCs w:val="22"/>
              </w:rPr>
              <w:t>City</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3260</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Waikato</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Waikato</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Rotorua</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Rotorua</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5312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Tauranga</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Tauranga</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Whakatane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Whakatane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Gisborne</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Gisborne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3411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New Plymouth</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Taranaki Base</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4711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Wanganui</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Wanganui</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5711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Hastings</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Hastings Memorial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3612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Masterton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Masterton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5511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Palmerston North</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Palmerston North</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4311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Wellington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Wellington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5811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Hutt</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Hutt</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5812</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Blenheim (Wairau)</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Wairau</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3811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Nelson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Nelson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3911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Christchurch Women’s</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Christchurch Women</w:t>
            </w:r>
            <w:r w:rsidR="004F7DED" w:rsidRPr="000C2779">
              <w:rPr>
                <w:rFonts w:ascii="Arial" w:hAnsi="Arial" w:cs="Arial"/>
                <w:color w:val="333333"/>
                <w:sz w:val="22"/>
                <w:szCs w:val="22"/>
              </w:rPr>
              <w:t>’</w:t>
            </w:r>
            <w:r w:rsidRPr="000C2779">
              <w:rPr>
                <w:rFonts w:ascii="Arial" w:hAnsi="Arial" w:cs="Arial"/>
                <w:color w:val="333333"/>
                <w:sz w:val="22"/>
                <w:szCs w:val="22"/>
              </w:rPr>
              <w:t>s</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4014</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FD3481" w:rsidRPr="000C2779" w:rsidTr="00DF65C9">
        <w:trPr>
          <w:jc w:val="center"/>
        </w:trPr>
        <w:tc>
          <w:tcPr>
            <w:tcW w:w="2524" w:type="dxa"/>
          </w:tcPr>
          <w:p w:rsidR="00FD3481" w:rsidRPr="000C2779" w:rsidRDefault="00FD3481" w:rsidP="00B2451A">
            <w:pPr>
              <w:rPr>
                <w:rFonts w:ascii="Arial" w:hAnsi="Arial" w:cs="Arial"/>
                <w:color w:val="333333"/>
                <w:sz w:val="22"/>
                <w:szCs w:val="22"/>
              </w:rPr>
            </w:pPr>
            <w:r w:rsidRPr="000C2779">
              <w:rPr>
                <w:rFonts w:ascii="Arial" w:hAnsi="Arial" w:cs="Arial"/>
                <w:color w:val="333333"/>
                <w:sz w:val="22"/>
                <w:szCs w:val="22"/>
              </w:rPr>
              <w:t>Christchurch</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2475" w:type="dxa"/>
          </w:tcPr>
          <w:p w:rsidR="00FD3481" w:rsidRPr="000C2779" w:rsidRDefault="00FD3481" w:rsidP="00B2451A">
            <w:pPr>
              <w:rPr>
                <w:rFonts w:ascii="Arial" w:hAnsi="Arial" w:cs="Arial"/>
                <w:color w:val="333333"/>
                <w:sz w:val="22"/>
                <w:szCs w:val="22"/>
              </w:rPr>
            </w:pPr>
            <w:r w:rsidRPr="000C2779">
              <w:rPr>
                <w:rFonts w:ascii="Arial" w:hAnsi="Arial" w:cs="Arial"/>
                <w:color w:val="333333"/>
                <w:sz w:val="22"/>
                <w:szCs w:val="22"/>
              </w:rPr>
              <w:t>Christchurch</w:t>
            </w:r>
            <w:r w:rsidR="00B2451A">
              <w:rPr>
                <w:rFonts w:ascii="Arial" w:hAnsi="Arial" w:cs="Arial"/>
                <w:color w:val="333333"/>
                <w:sz w:val="22"/>
                <w:szCs w:val="22"/>
              </w:rPr>
              <w:t xml:space="preserve"> </w:t>
            </w:r>
            <w:r w:rsidRPr="000C2779">
              <w:rPr>
                <w:rFonts w:ascii="Arial" w:hAnsi="Arial" w:cs="Arial"/>
                <w:color w:val="333333"/>
                <w:sz w:val="22"/>
                <w:szCs w:val="22"/>
              </w:rPr>
              <w:t>Hosp</w:t>
            </w:r>
            <w:r w:rsidR="00996AFE" w:rsidRPr="000C2779">
              <w:rPr>
                <w:rFonts w:ascii="Arial" w:hAnsi="Arial" w:cs="Arial"/>
                <w:color w:val="333333"/>
                <w:sz w:val="22"/>
                <w:szCs w:val="22"/>
              </w:rPr>
              <w:t>it</w:t>
            </w:r>
            <w:r w:rsidRPr="000C2779">
              <w:rPr>
                <w:rFonts w:ascii="Arial" w:hAnsi="Arial" w:cs="Arial"/>
                <w:color w:val="333333"/>
                <w:sz w:val="22"/>
                <w:szCs w:val="22"/>
              </w:rPr>
              <w:t>al</w:t>
            </w:r>
          </w:p>
        </w:tc>
        <w:tc>
          <w:tcPr>
            <w:tcW w:w="1846"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t>4011</w:t>
            </w:r>
          </w:p>
        </w:tc>
        <w:tc>
          <w:tcPr>
            <w:tcW w:w="1418"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FD3481" w:rsidRPr="000C2779" w:rsidRDefault="00FD3481"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Greymouth</w:t>
            </w:r>
          </w:p>
        </w:tc>
        <w:tc>
          <w:tcPr>
            <w:tcW w:w="2475" w:type="dxa"/>
          </w:tcPr>
          <w:p w:rsidR="00B65A2A" w:rsidRPr="000C2779" w:rsidRDefault="00B65A2A" w:rsidP="00B2451A">
            <w:pPr>
              <w:rPr>
                <w:rFonts w:ascii="Arial" w:hAnsi="Arial" w:cs="Arial"/>
                <w:color w:val="333333"/>
                <w:sz w:val="22"/>
                <w:szCs w:val="22"/>
              </w:rPr>
            </w:pPr>
            <w:r w:rsidRPr="000C2779">
              <w:rPr>
                <w:rFonts w:ascii="Arial" w:hAnsi="Arial" w:cs="Arial"/>
                <w:color w:val="333333"/>
                <w:sz w:val="22"/>
                <w:szCs w:val="22"/>
              </w:rPr>
              <w:t>Grey</w:t>
            </w:r>
            <w:r w:rsidR="00B2451A">
              <w:rPr>
                <w:rFonts w:ascii="Arial" w:hAnsi="Arial" w:cs="Arial"/>
                <w:color w:val="333333"/>
                <w:sz w:val="22"/>
                <w:szCs w:val="22"/>
              </w:rPr>
              <w:t xml:space="preserve"> </w:t>
            </w:r>
            <w:r w:rsidRPr="000C2779">
              <w:rPr>
                <w:rFonts w:ascii="Arial" w:hAnsi="Arial" w:cs="Arial"/>
                <w:color w:val="333333"/>
                <w:sz w:val="22"/>
                <w:szCs w:val="22"/>
              </w:rPr>
              <w:t>Base</w:t>
            </w:r>
            <w:r w:rsidR="00B2451A">
              <w:rPr>
                <w:rFonts w:ascii="Arial" w:hAnsi="Arial" w:cs="Arial"/>
                <w:color w:val="333333"/>
                <w:sz w:val="22"/>
                <w:szCs w:val="22"/>
              </w:rPr>
              <w:t xml:space="preserve"> </w:t>
            </w:r>
            <w:r w:rsidRPr="000C2779">
              <w:rPr>
                <w:rFonts w:ascii="Arial" w:hAnsi="Arial" w:cs="Arial"/>
                <w:color w:val="333333"/>
                <w:sz w:val="22"/>
                <w:szCs w:val="22"/>
              </w:rPr>
              <w:t>Hospital</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5911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Timaru</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Timaru</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4411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Dunedin</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Dunedin</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4211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r>
      <w:tr w:rsidR="00B65A2A" w:rsidRPr="000C2779" w:rsidTr="00DF65C9">
        <w:trPr>
          <w:jc w:val="center"/>
        </w:trPr>
        <w:tc>
          <w:tcPr>
            <w:tcW w:w="2524"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Invercargill</w:t>
            </w:r>
          </w:p>
        </w:tc>
        <w:tc>
          <w:tcPr>
            <w:tcW w:w="2475" w:type="dxa"/>
          </w:tcPr>
          <w:p w:rsidR="00B65A2A" w:rsidRPr="000C2779" w:rsidRDefault="00B65A2A" w:rsidP="002D55A5">
            <w:pPr>
              <w:rPr>
                <w:rFonts w:ascii="Arial" w:hAnsi="Arial" w:cs="Arial"/>
                <w:color w:val="333333"/>
                <w:sz w:val="22"/>
                <w:szCs w:val="22"/>
              </w:rPr>
            </w:pPr>
            <w:r w:rsidRPr="000C2779">
              <w:rPr>
                <w:rFonts w:ascii="Arial" w:hAnsi="Arial" w:cs="Arial"/>
                <w:color w:val="333333"/>
                <w:sz w:val="22"/>
                <w:szCs w:val="22"/>
              </w:rPr>
              <w:t>Southland</w:t>
            </w:r>
          </w:p>
        </w:tc>
        <w:tc>
          <w:tcPr>
            <w:tcW w:w="1846"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t>4511</w:t>
            </w:r>
          </w:p>
        </w:tc>
        <w:tc>
          <w:tcPr>
            <w:tcW w:w="1418" w:type="dxa"/>
          </w:tcPr>
          <w:p w:rsidR="00B65A2A" w:rsidRPr="000C2779" w:rsidRDefault="00B65A2A" w:rsidP="002D55A5">
            <w:pPr>
              <w:jc w:val="center"/>
              <w:rPr>
                <w:rFonts w:ascii="Arial" w:hAnsi="Arial" w:cs="Arial"/>
                <w:color w:val="333333"/>
                <w:sz w:val="22"/>
                <w:szCs w:val="22"/>
              </w:rPr>
            </w:pPr>
            <w:r w:rsidRPr="000C2779">
              <w:rPr>
                <w:rFonts w:ascii="Arial" w:hAnsi="Arial" w:cs="Arial"/>
                <w:color w:val="333333"/>
                <w:sz w:val="22"/>
                <w:szCs w:val="22"/>
              </w:rPr>
              <w:sym w:font="Wingdings" w:char="F0FC"/>
            </w:r>
          </w:p>
        </w:tc>
        <w:tc>
          <w:tcPr>
            <w:tcW w:w="1039" w:type="dxa"/>
          </w:tcPr>
          <w:p w:rsidR="00B65A2A" w:rsidRPr="000C2779" w:rsidRDefault="00B65A2A" w:rsidP="002D55A5">
            <w:pPr>
              <w:jc w:val="center"/>
              <w:rPr>
                <w:rFonts w:ascii="Arial" w:hAnsi="Arial" w:cs="Arial"/>
                <w:color w:val="333333"/>
                <w:sz w:val="22"/>
                <w:szCs w:val="22"/>
              </w:rPr>
            </w:pPr>
          </w:p>
        </w:tc>
      </w:tr>
    </w:tbl>
    <w:p w:rsidR="00490A83" w:rsidRDefault="00490A83" w:rsidP="00490A83">
      <w:pPr>
        <w:pStyle w:val="Heading3"/>
        <w:numPr>
          <w:ilvl w:val="0"/>
          <w:numId w:val="0"/>
        </w:numPr>
        <w:ind w:left="720"/>
      </w:pPr>
      <w:bookmarkStart w:id="1246" w:name="_Ref462210292"/>
      <w:bookmarkStart w:id="1247" w:name="_Ref339530953"/>
      <w:bookmarkStart w:id="1248" w:name="_Ref400615030"/>
    </w:p>
    <w:p w:rsidR="00B65A2A" w:rsidRPr="009B2567" w:rsidRDefault="00B65A2A" w:rsidP="00040DF6">
      <w:pPr>
        <w:pStyle w:val="Heading3"/>
      </w:pPr>
      <w:bookmarkStart w:id="1249" w:name="_Toc469033134"/>
      <w:bookmarkStart w:id="1250" w:name="_Ref470151565"/>
      <w:bookmarkStart w:id="1251" w:name="_Ref470151784"/>
      <w:r w:rsidRPr="009B2567">
        <w:t>Secondary Tertiary Maternity</w:t>
      </w:r>
      <w:r w:rsidR="007F0B6C">
        <w:t>,</w:t>
      </w:r>
      <w:r w:rsidR="00E50A53">
        <w:t xml:space="preserve"> </w:t>
      </w:r>
      <w:r w:rsidR="00846C27" w:rsidRPr="00415EC5">
        <w:t>Primary Maternity, and Well Newborn</w:t>
      </w:r>
      <w:bookmarkEnd w:id="1246"/>
      <w:bookmarkEnd w:id="1249"/>
      <w:bookmarkEnd w:id="1250"/>
      <w:bookmarkEnd w:id="1251"/>
      <w:r w:rsidR="00846C27" w:rsidRPr="00415EC5">
        <w:t xml:space="preserve"> </w:t>
      </w:r>
      <w:bookmarkEnd w:id="1247"/>
      <w:bookmarkEnd w:id="1248"/>
      <w:r w:rsidRPr="009B2567">
        <w:t xml:space="preserve"> </w:t>
      </w:r>
    </w:p>
    <w:p w:rsidR="0063312F" w:rsidRPr="00BA2072" w:rsidRDefault="0063312F" w:rsidP="00B65A2A">
      <w:pPr>
        <w:rPr>
          <w:rFonts w:ascii="Arial" w:hAnsi="Arial" w:cs="Arial"/>
          <w:color w:val="333333"/>
        </w:rPr>
      </w:pPr>
      <w:r w:rsidRPr="009B2567">
        <w:rPr>
          <w:rFonts w:ascii="Arial" w:hAnsi="Arial" w:cs="Arial"/>
          <w:color w:val="333333"/>
        </w:rPr>
        <w:t>Maternity event</w:t>
      </w:r>
      <w:r w:rsidR="000B16C4">
        <w:rPr>
          <w:rFonts w:ascii="Arial" w:hAnsi="Arial" w:cs="Arial"/>
          <w:color w:val="333333"/>
        </w:rPr>
        <w:t xml:space="preserve"> record</w:t>
      </w:r>
      <w:r w:rsidRPr="009B2567">
        <w:rPr>
          <w:rFonts w:ascii="Arial" w:hAnsi="Arial" w:cs="Arial"/>
          <w:color w:val="333333"/>
        </w:rPr>
        <w:t xml:space="preserve">s </w:t>
      </w:r>
      <w:r w:rsidR="00F60D67" w:rsidRPr="009B2567">
        <w:rPr>
          <w:rFonts w:ascii="Arial" w:hAnsi="Arial" w:cs="Arial"/>
          <w:color w:val="333333"/>
        </w:rPr>
        <w:t xml:space="preserve">where the first character of the </w:t>
      </w:r>
      <w:r w:rsidRPr="009B2567">
        <w:rPr>
          <w:rFonts w:ascii="Arial" w:hAnsi="Arial" w:cs="Arial"/>
          <w:color w:val="333333"/>
        </w:rPr>
        <w:t>Health Speciality Code</w:t>
      </w:r>
      <w:r w:rsidR="003046AA" w:rsidRPr="009B2567">
        <w:rPr>
          <w:rFonts w:ascii="Arial" w:hAnsi="Arial" w:cs="Arial"/>
          <w:color w:val="333333"/>
        </w:rPr>
        <w:t xml:space="preserve"> </w:t>
      </w:r>
      <w:r w:rsidR="00F60D67" w:rsidRPr="009B2567">
        <w:rPr>
          <w:rFonts w:ascii="Arial" w:hAnsi="Arial" w:cs="Arial"/>
          <w:color w:val="333333"/>
        </w:rPr>
        <w:t xml:space="preserve">(HSC) is </w:t>
      </w:r>
      <w:r w:rsidR="009917E3">
        <w:rPr>
          <w:rFonts w:ascii="Arial" w:hAnsi="Arial" w:cs="Arial"/>
          <w:color w:val="333333"/>
        </w:rPr>
        <w:t>'</w:t>
      </w:r>
      <w:r w:rsidR="00F60D67" w:rsidRPr="009B2567">
        <w:rPr>
          <w:rFonts w:ascii="Arial" w:hAnsi="Arial" w:cs="Arial"/>
          <w:color w:val="333333"/>
        </w:rPr>
        <w:t>P</w:t>
      </w:r>
      <w:r w:rsidR="009917E3">
        <w:rPr>
          <w:rFonts w:ascii="Arial" w:hAnsi="Arial" w:cs="Arial"/>
          <w:color w:val="333333"/>
        </w:rPr>
        <w:t>'</w:t>
      </w:r>
      <w:r w:rsidR="00F60D67" w:rsidRPr="009B2567">
        <w:rPr>
          <w:rFonts w:ascii="Arial" w:hAnsi="Arial" w:cs="Arial"/>
          <w:color w:val="333333"/>
        </w:rPr>
        <w:t xml:space="preserve"> and the facility is NOT listed in table </w:t>
      </w:r>
      <w:r w:rsidR="00B30E86" w:rsidRPr="00B30E86">
        <w:rPr>
          <w:rFonts w:ascii="Arial" w:hAnsi="Arial" w:cs="Arial"/>
          <w:color w:val="333333"/>
          <w:highlight w:val="lightGray"/>
        </w:rPr>
        <w:fldChar w:fldCharType="begin"/>
      </w:r>
      <w:r w:rsidR="00B30E86" w:rsidRPr="00B30E86">
        <w:rPr>
          <w:rFonts w:ascii="Arial" w:hAnsi="Arial" w:cs="Arial"/>
          <w:color w:val="333333"/>
          <w:highlight w:val="lightGray"/>
        </w:rPr>
        <w:instrText xml:space="preserve"> REF _Ref183318481 \r \h </w:instrText>
      </w:r>
      <w:r w:rsidR="00B30E86">
        <w:rPr>
          <w:rFonts w:ascii="Arial" w:hAnsi="Arial" w:cs="Arial"/>
          <w:color w:val="333333"/>
          <w:highlight w:val="lightGray"/>
        </w:rPr>
        <w:instrText xml:space="preserve"> \* MERGEFORMAT </w:instrText>
      </w:r>
      <w:r w:rsidR="00B30E86" w:rsidRPr="00B30E86">
        <w:rPr>
          <w:rFonts w:ascii="Arial" w:hAnsi="Arial" w:cs="Arial"/>
          <w:color w:val="333333"/>
          <w:highlight w:val="lightGray"/>
        </w:rPr>
      </w:r>
      <w:r w:rsidR="00B30E86" w:rsidRPr="00B30E86">
        <w:rPr>
          <w:rFonts w:ascii="Arial" w:hAnsi="Arial" w:cs="Arial"/>
          <w:color w:val="333333"/>
          <w:highlight w:val="lightGray"/>
        </w:rPr>
        <w:fldChar w:fldCharType="separate"/>
      </w:r>
      <w:r w:rsidR="00F843CE">
        <w:rPr>
          <w:rFonts w:ascii="Arial" w:hAnsi="Arial" w:cs="Arial"/>
          <w:color w:val="333333"/>
          <w:highlight w:val="lightGray"/>
        </w:rPr>
        <w:t>5.2.8</w:t>
      </w:r>
      <w:r w:rsidR="00B30E86" w:rsidRPr="00B30E86">
        <w:rPr>
          <w:rFonts w:ascii="Arial" w:hAnsi="Arial" w:cs="Arial"/>
          <w:color w:val="333333"/>
          <w:highlight w:val="lightGray"/>
        </w:rPr>
        <w:fldChar w:fldCharType="end"/>
      </w:r>
      <w:r w:rsidR="003A7BC8">
        <w:rPr>
          <w:rFonts w:ascii="Arial" w:hAnsi="Arial" w:cs="Arial"/>
          <w:color w:val="333333"/>
        </w:rPr>
        <w:t xml:space="preserve"> </w:t>
      </w:r>
      <w:r w:rsidR="00F60D67" w:rsidRPr="009B2567">
        <w:rPr>
          <w:rFonts w:ascii="Arial" w:hAnsi="Arial" w:cs="Arial"/>
          <w:color w:val="333333"/>
        </w:rPr>
        <w:t xml:space="preserve">are referred to as </w:t>
      </w:r>
      <w:r w:rsidR="009917E3">
        <w:rPr>
          <w:rFonts w:ascii="Arial" w:hAnsi="Arial" w:cs="Arial"/>
          <w:color w:val="333333"/>
        </w:rPr>
        <w:t>'</w:t>
      </w:r>
      <w:r w:rsidR="00F60D67" w:rsidRPr="009B2567">
        <w:rPr>
          <w:rFonts w:ascii="Arial" w:hAnsi="Arial" w:cs="Arial"/>
          <w:color w:val="333333"/>
        </w:rPr>
        <w:t>Primary Maternity</w:t>
      </w:r>
      <w:r w:rsidR="009917E3">
        <w:rPr>
          <w:rFonts w:ascii="Arial" w:hAnsi="Arial" w:cs="Arial"/>
          <w:color w:val="333333"/>
        </w:rPr>
        <w:t>'</w:t>
      </w:r>
      <w:r w:rsidR="00F60D67" w:rsidRPr="009B2567">
        <w:rPr>
          <w:rFonts w:ascii="Arial" w:hAnsi="Arial" w:cs="Arial"/>
          <w:color w:val="333333"/>
        </w:rPr>
        <w:t xml:space="preserve"> events; these are excluded</w:t>
      </w:r>
      <w:r w:rsidR="003046AA" w:rsidRPr="009B2567">
        <w:rPr>
          <w:rFonts w:ascii="Arial" w:hAnsi="Arial" w:cs="Arial"/>
          <w:color w:val="333333"/>
        </w:rPr>
        <w:t xml:space="preserve"> </w:t>
      </w:r>
      <w:r w:rsidR="00F60D67" w:rsidRPr="009B2567">
        <w:rPr>
          <w:rFonts w:ascii="Arial" w:hAnsi="Arial" w:cs="Arial"/>
          <w:color w:val="333333"/>
        </w:rPr>
        <w:t>from casemix funding</w:t>
      </w:r>
      <w:r w:rsidR="00C63EA5" w:rsidRPr="009B2567">
        <w:rPr>
          <w:rFonts w:ascii="Arial" w:hAnsi="Arial" w:cs="Arial"/>
          <w:color w:val="333333"/>
        </w:rPr>
        <w:t>;</w:t>
      </w:r>
      <w:r w:rsidR="00F60D67" w:rsidRPr="009B2567">
        <w:rPr>
          <w:rFonts w:ascii="Arial" w:hAnsi="Arial" w:cs="Arial"/>
          <w:color w:val="333333"/>
        </w:rPr>
        <w:t xml:space="preserve"> see</w:t>
      </w:r>
      <w:r w:rsidR="00C63EA5" w:rsidRPr="009B2567">
        <w:rPr>
          <w:rFonts w:ascii="Arial" w:hAnsi="Arial" w:cs="Arial"/>
          <w:color w:val="333333"/>
        </w:rPr>
        <w:t xml:space="preserve"> also</w:t>
      </w:r>
      <w:r w:rsidR="00F60D67" w:rsidRPr="009B2567">
        <w:rPr>
          <w:rFonts w:ascii="Arial" w:hAnsi="Arial" w:cs="Arial"/>
          <w:color w:val="333333"/>
        </w:rPr>
        <w:t xml:space="preserve"> </w:t>
      </w:r>
      <w:r w:rsidR="00C10769" w:rsidRPr="009B1B99">
        <w:rPr>
          <w:rFonts w:ascii="Arial" w:hAnsi="Arial" w:cs="Arial"/>
          <w:color w:val="333333"/>
          <w:highlight w:val="lightGray"/>
        </w:rPr>
        <w:fldChar w:fldCharType="begin"/>
      </w:r>
      <w:r w:rsidR="00F60D67" w:rsidRPr="009B1B99">
        <w:rPr>
          <w:rFonts w:ascii="Arial" w:hAnsi="Arial" w:cs="Arial"/>
          <w:color w:val="333333"/>
          <w:highlight w:val="lightGray"/>
        </w:rPr>
        <w:instrText xml:space="preserve"> REF _Ref335915002 \r \h </w:instrText>
      </w:r>
      <w:r w:rsidR="00910539" w:rsidRPr="009B1B99">
        <w:rPr>
          <w:rFonts w:ascii="Arial" w:hAnsi="Arial" w:cs="Arial"/>
          <w:color w:val="333333"/>
          <w:highlight w:val="lightGray"/>
        </w:rPr>
        <w:instrText xml:space="preserve"> \* MERGEFORMAT </w:instrText>
      </w:r>
      <w:r w:rsidR="00C10769" w:rsidRPr="009B1B99">
        <w:rPr>
          <w:rFonts w:ascii="Arial" w:hAnsi="Arial" w:cs="Arial"/>
          <w:color w:val="333333"/>
          <w:highlight w:val="lightGray"/>
        </w:rPr>
      </w:r>
      <w:r w:rsidR="00C10769" w:rsidRPr="009B1B99">
        <w:rPr>
          <w:rFonts w:ascii="Arial" w:hAnsi="Arial" w:cs="Arial"/>
          <w:color w:val="333333"/>
          <w:highlight w:val="lightGray"/>
        </w:rPr>
        <w:fldChar w:fldCharType="separate"/>
      </w:r>
      <w:r w:rsidR="00F843CE">
        <w:rPr>
          <w:rFonts w:ascii="Arial" w:hAnsi="Arial" w:cs="Arial"/>
          <w:color w:val="333333"/>
          <w:highlight w:val="lightGray"/>
        </w:rPr>
        <w:t>5.2.17</w:t>
      </w:r>
      <w:r w:rsidR="00C10769" w:rsidRPr="009B1B99">
        <w:rPr>
          <w:rFonts w:ascii="Arial" w:hAnsi="Arial" w:cs="Arial"/>
          <w:color w:val="333333"/>
          <w:highlight w:val="lightGray"/>
        </w:rPr>
        <w:fldChar w:fldCharType="end"/>
      </w:r>
      <w:r w:rsidR="00C63EA5" w:rsidRPr="009B2567">
        <w:rPr>
          <w:rFonts w:ascii="Arial" w:hAnsi="Arial" w:cs="Arial"/>
          <w:color w:val="333333"/>
        </w:rPr>
        <w:t xml:space="preserve"> where the XPU for primary maternity labour, delivery and post-natal stay events are identified</w:t>
      </w:r>
      <w:r w:rsidR="00F60D67" w:rsidRPr="009B2567">
        <w:rPr>
          <w:rFonts w:ascii="Arial" w:hAnsi="Arial" w:cs="Arial"/>
          <w:color w:val="333333"/>
        </w:rPr>
        <w:t>.</w:t>
      </w:r>
    </w:p>
    <w:p w:rsidR="00F60D67" w:rsidRPr="00BA2072" w:rsidRDefault="00F60D67" w:rsidP="00B65A2A">
      <w:pPr>
        <w:rPr>
          <w:rFonts w:ascii="Arial" w:hAnsi="Arial" w:cs="Arial"/>
          <w:color w:val="333333"/>
        </w:rPr>
      </w:pPr>
    </w:p>
    <w:p w:rsidR="00B65A2A" w:rsidRDefault="00F60D67" w:rsidP="00B65A2A">
      <w:pPr>
        <w:rPr>
          <w:rFonts w:ascii="Arial" w:hAnsi="Arial" w:cs="Arial"/>
          <w:color w:val="333333"/>
        </w:rPr>
      </w:pPr>
      <w:r w:rsidRPr="00BA2072">
        <w:rPr>
          <w:rFonts w:ascii="Arial" w:hAnsi="Arial" w:cs="Arial"/>
          <w:color w:val="333333"/>
        </w:rPr>
        <w:t xml:space="preserve">Secondary or tertiary maternity </w:t>
      </w:r>
      <w:r w:rsidR="00B65A2A" w:rsidRPr="00BA2072">
        <w:rPr>
          <w:rFonts w:ascii="Arial" w:hAnsi="Arial" w:cs="Arial"/>
          <w:color w:val="333333"/>
        </w:rPr>
        <w:t>event</w:t>
      </w:r>
      <w:r w:rsidR="00A458C1">
        <w:rPr>
          <w:rFonts w:ascii="Arial" w:hAnsi="Arial" w:cs="Arial"/>
          <w:color w:val="333333"/>
        </w:rPr>
        <w:t xml:space="preserve"> record</w:t>
      </w:r>
      <w:r w:rsidR="00B65A2A" w:rsidRPr="00BA2072">
        <w:rPr>
          <w:rFonts w:ascii="Arial" w:hAnsi="Arial" w:cs="Arial"/>
          <w:color w:val="333333"/>
        </w:rPr>
        <w:t xml:space="preserve">s are those where the first character of the Health Specialty </w:t>
      </w:r>
      <w:r w:rsidR="00B64419" w:rsidRPr="00BA2072">
        <w:rPr>
          <w:rFonts w:ascii="Arial" w:hAnsi="Arial" w:cs="Arial"/>
          <w:color w:val="333333"/>
        </w:rPr>
        <w:t>C</w:t>
      </w:r>
      <w:r w:rsidR="00B65A2A" w:rsidRPr="00BA2072">
        <w:rPr>
          <w:rFonts w:ascii="Arial" w:hAnsi="Arial" w:cs="Arial"/>
          <w:color w:val="333333"/>
        </w:rPr>
        <w:t>ode</w:t>
      </w:r>
      <w:r w:rsidR="00910539" w:rsidRPr="00BA2072">
        <w:rPr>
          <w:rFonts w:ascii="Arial" w:hAnsi="Arial" w:cs="Arial"/>
          <w:color w:val="333333"/>
        </w:rPr>
        <w:t xml:space="preserve"> </w:t>
      </w:r>
      <w:r w:rsidR="00B65A2A" w:rsidRPr="00BA2072">
        <w:rPr>
          <w:rFonts w:ascii="Arial" w:hAnsi="Arial" w:cs="Arial"/>
          <w:color w:val="333333"/>
        </w:rPr>
        <w:t xml:space="preserve">is </w:t>
      </w:r>
      <w:r w:rsidR="009917E3">
        <w:rPr>
          <w:rFonts w:ascii="Arial" w:hAnsi="Arial" w:cs="Arial"/>
          <w:color w:val="333333"/>
        </w:rPr>
        <w:t>'P'</w:t>
      </w:r>
      <w:r w:rsidR="00B65A2A" w:rsidRPr="00BA2072">
        <w:rPr>
          <w:rFonts w:ascii="Arial" w:hAnsi="Arial" w:cs="Arial"/>
          <w:color w:val="333333"/>
        </w:rPr>
        <w:t xml:space="preserve"> and the facility is listed in the secondary/tertiary maternity facility table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_Ref183318892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color w:val="333333"/>
        </w:rPr>
        <w:t>.</w:t>
      </w:r>
    </w:p>
    <w:p w:rsidR="002F41CB" w:rsidRPr="00BA2072" w:rsidRDefault="002F41CB" w:rsidP="00B65A2A">
      <w:pPr>
        <w:rPr>
          <w:rFonts w:ascii="Arial" w:hAnsi="Arial" w:cs="Arial"/>
          <w:color w:val="333333"/>
        </w:rPr>
      </w:pPr>
    </w:p>
    <w:p w:rsidR="00F60D67" w:rsidRPr="00BA2072" w:rsidRDefault="00B65A2A" w:rsidP="00B65A2A">
      <w:pPr>
        <w:rPr>
          <w:rFonts w:ascii="Arial" w:hAnsi="Arial" w:cs="Arial"/>
          <w:color w:val="333333"/>
        </w:rPr>
      </w:pPr>
      <w:r w:rsidRPr="00BA2072">
        <w:rPr>
          <w:rFonts w:ascii="Arial" w:hAnsi="Arial" w:cs="Arial"/>
          <w:color w:val="333333"/>
        </w:rPr>
        <w:t>In these facilities, well</w:t>
      </w:r>
      <w:r w:rsidR="009917E3">
        <w:rPr>
          <w:rFonts w:ascii="Arial" w:hAnsi="Arial" w:cs="Arial"/>
          <w:color w:val="333333"/>
        </w:rPr>
        <w:t xml:space="preserve"> newborn babies, as opposed to '</w:t>
      </w:r>
      <w:r w:rsidRPr="00BA2072">
        <w:rPr>
          <w:rFonts w:ascii="Arial" w:hAnsi="Arial" w:cs="Arial"/>
          <w:color w:val="333333"/>
        </w:rPr>
        <w:t>neonates</w:t>
      </w:r>
      <w:r w:rsidR="009917E3">
        <w:rPr>
          <w:rFonts w:ascii="Arial" w:hAnsi="Arial" w:cs="Arial"/>
          <w:color w:val="333333"/>
        </w:rPr>
        <w:t>'</w:t>
      </w:r>
      <w:r w:rsidRPr="00BA2072">
        <w:rPr>
          <w:rFonts w:ascii="Arial" w:hAnsi="Arial" w:cs="Arial"/>
          <w:color w:val="333333"/>
        </w:rPr>
        <w:t xml:space="preserve">, will be covered by maternity inpatient casemix.  In general, we expect well newborns to fall into AR-DRG </w:t>
      </w:r>
      <w:ins w:id="1252" w:author="Tracy Thompson" w:date="2016-09-21T08:25:00Z">
        <w:r w:rsidR="00204E43">
          <w:rPr>
            <w:rFonts w:ascii="Arial" w:hAnsi="Arial" w:cs="Arial"/>
            <w:color w:val="333333"/>
          </w:rPr>
          <w:t>P68D</w:t>
        </w:r>
      </w:ins>
      <w:ins w:id="1253" w:author="Tracy Thompson" w:date="2016-09-21T08:26:00Z">
        <w:r w:rsidR="00204E43">
          <w:rPr>
            <w:rFonts w:ascii="Arial" w:hAnsi="Arial" w:cs="Arial"/>
            <w:color w:val="333333"/>
          </w:rPr>
          <w:t xml:space="preserve"> </w:t>
        </w:r>
        <w:r w:rsidR="00204E43" w:rsidRPr="00AF2B5A">
          <w:rPr>
            <w:rFonts w:ascii="Arial" w:hAnsi="Arial" w:cs="Arial"/>
            <w:i/>
            <w:color w:val="333333"/>
          </w:rPr>
          <w:t>Neonate, AdmWt&gt;=2500g W/O Sig OR Proc &gt;=37 Comp Wks Gest W/O Problem</w:t>
        </w:r>
      </w:ins>
      <w:del w:id="1254" w:author="Tracy Thompson" w:date="2016-09-21T08:25:00Z">
        <w:r w:rsidRPr="00BA2072" w:rsidDel="00204E43">
          <w:rPr>
            <w:rFonts w:ascii="Arial" w:hAnsi="Arial" w:cs="Arial"/>
            <w:color w:val="333333"/>
          </w:rPr>
          <w:delText xml:space="preserve">P67D </w:delText>
        </w:r>
        <w:r w:rsidR="00BD09BE" w:rsidRPr="00BA2072" w:rsidDel="00204E43">
          <w:rPr>
            <w:rFonts w:ascii="Arial" w:hAnsi="Arial" w:cs="Arial"/>
            <w:i/>
            <w:color w:val="333333"/>
          </w:rPr>
          <w:delText>Neonate, AdmWt</w:delText>
        </w:r>
        <w:r w:rsidR="00B2451A" w:rsidDel="00204E43">
          <w:rPr>
            <w:rFonts w:ascii="Arial" w:hAnsi="Arial" w:cs="Arial"/>
            <w:i/>
            <w:color w:val="333333"/>
          </w:rPr>
          <w:delText xml:space="preserve"> </w:delText>
        </w:r>
        <w:r w:rsidR="00BD09BE" w:rsidRPr="00BA2072" w:rsidDel="00204E43">
          <w:rPr>
            <w:rFonts w:ascii="Arial" w:hAnsi="Arial" w:cs="Arial"/>
            <w:i/>
            <w:color w:val="333333"/>
          </w:rPr>
          <w:delText>&gt;</w:delText>
        </w:r>
        <w:r w:rsidR="00BD09BE" w:rsidRPr="00BC3224" w:rsidDel="00204E43">
          <w:rPr>
            <w:rFonts w:ascii="Arial" w:hAnsi="Arial" w:cs="Arial"/>
            <w:i/>
            <w:color w:val="333333"/>
            <w:u w:val="single"/>
          </w:rPr>
          <w:delText>2499</w:delText>
        </w:r>
        <w:r w:rsidR="00BD09BE" w:rsidRPr="00BC3224" w:rsidDel="00204E43">
          <w:rPr>
            <w:rFonts w:ascii="Arial" w:hAnsi="Arial" w:cs="Arial"/>
            <w:i/>
            <w:color w:val="333333"/>
          </w:rPr>
          <w:delText xml:space="preserve">g </w:delText>
        </w:r>
        <w:r w:rsidR="00BD09BE" w:rsidRPr="00BA2072" w:rsidDel="00204E43">
          <w:rPr>
            <w:rFonts w:ascii="Arial" w:hAnsi="Arial" w:cs="Arial"/>
            <w:i/>
            <w:color w:val="333333"/>
          </w:rPr>
          <w:delText>W/O Significant OR Procedure W/O Problem</w:delText>
        </w:r>
      </w:del>
      <w:r w:rsidR="00BD09BE" w:rsidRPr="00BA2072">
        <w:rPr>
          <w:rFonts w:ascii="Arial" w:hAnsi="Arial" w:cs="Arial"/>
          <w:i/>
          <w:color w:val="333333"/>
        </w:rPr>
        <w:t xml:space="preserve"> </w:t>
      </w:r>
      <w:r w:rsidRPr="00BA2072">
        <w:rPr>
          <w:rFonts w:ascii="Arial" w:hAnsi="Arial" w:cs="Arial"/>
          <w:color w:val="333333"/>
        </w:rPr>
        <w:t xml:space="preserve">and be counted under the maternity inpatient casemix purchase unit W10.01. </w:t>
      </w:r>
    </w:p>
    <w:p w:rsidR="00F60D67" w:rsidRPr="00BA2072" w:rsidRDefault="00F60D67"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rules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_Ref183318918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5.2.10</w:t>
      </w:r>
      <w:r w:rsidR="001E18AC" w:rsidRPr="00BA2072">
        <w:rPr>
          <w:rFonts w:ascii="Arial" w:hAnsi="Arial" w:cs="Arial"/>
          <w:highlight w:val="lightGray"/>
        </w:rPr>
        <w:fldChar w:fldCharType="end"/>
      </w:r>
      <w:r w:rsidRPr="00BA2072">
        <w:rPr>
          <w:rFonts w:ascii="Arial" w:hAnsi="Arial" w:cs="Arial"/>
          <w:color w:val="333333"/>
        </w:rPr>
        <w:t xml:space="preserve"> to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_Ref183318937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5.2.15</w:t>
      </w:r>
      <w:r w:rsidR="001E18AC" w:rsidRPr="00BA2072">
        <w:rPr>
          <w:rFonts w:ascii="Arial" w:hAnsi="Arial" w:cs="Arial"/>
          <w:highlight w:val="lightGray"/>
        </w:rPr>
        <w:fldChar w:fldCharType="end"/>
      </w:r>
      <w:r w:rsidR="00AC7F85">
        <w:rPr>
          <w:rFonts w:ascii="Arial" w:hAnsi="Arial" w:cs="Arial"/>
        </w:rPr>
        <w:t xml:space="preserve"> </w:t>
      </w:r>
      <w:r w:rsidRPr="00BA2072">
        <w:rPr>
          <w:rFonts w:ascii="Arial" w:hAnsi="Arial" w:cs="Arial"/>
          <w:color w:val="333333"/>
        </w:rPr>
        <w:t xml:space="preserve">all relate to secondary </w:t>
      </w:r>
      <w:r w:rsidR="00BD09BE" w:rsidRPr="00BA2072">
        <w:rPr>
          <w:rFonts w:ascii="Arial" w:hAnsi="Arial" w:cs="Arial"/>
          <w:color w:val="333333"/>
        </w:rPr>
        <w:t xml:space="preserve">and </w:t>
      </w:r>
      <w:r w:rsidRPr="00BA2072">
        <w:rPr>
          <w:rFonts w:ascii="Arial" w:hAnsi="Arial" w:cs="Arial"/>
          <w:color w:val="333333"/>
        </w:rPr>
        <w:t>tertiary maternity facilities only.</w:t>
      </w:r>
    </w:p>
    <w:p w:rsidR="0014107B" w:rsidRPr="00BA2072" w:rsidRDefault="0014107B" w:rsidP="00B65A2A">
      <w:pPr>
        <w:rPr>
          <w:rFonts w:ascii="Arial" w:hAnsi="Arial" w:cs="Arial"/>
          <w:color w:val="333333"/>
        </w:rPr>
      </w:pPr>
    </w:p>
    <w:p w:rsidR="00B65A2A" w:rsidRPr="00BA2072" w:rsidRDefault="00B65A2A" w:rsidP="00990412">
      <w:pPr>
        <w:pStyle w:val="Heading3"/>
      </w:pPr>
      <w:bookmarkStart w:id="1255" w:name="_Ref183318918"/>
      <w:bookmarkStart w:id="1256" w:name="_Toc469033135"/>
      <w:r w:rsidRPr="00BA2072">
        <w:t>Postnatal Early Intervention (W03012)</w:t>
      </w:r>
      <w:bookmarkEnd w:id="1255"/>
      <w:bookmarkEnd w:id="1256"/>
    </w:p>
    <w:p w:rsidR="00B65A2A" w:rsidRDefault="00B65A2A" w:rsidP="00B65A2A">
      <w:pPr>
        <w:rPr>
          <w:rFonts w:ascii="Arial" w:hAnsi="Arial" w:cs="Arial"/>
          <w:color w:val="333333"/>
        </w:rPr>
      </w:pPr>
      <w:r w:rsidRPr="00BA2072">
        <w:rPr>
          <w:rFonts w:ascii="Arial" w:hAnsi="Arial" w:cs="Arial"/>
          <w:color w:val="333333"/>
        </w:rPr>
        <w:t>Event</w:t>
      </w:r>
      <w:r w:rsidR="000B16C4">
        <w:rPr>
          <w:rFonts w:ascii="Arial" w:hAnsi="Arial" w:cs="Arial"/>
          <w:color w:val="333333"/>
        </w:rPr>
        <w:t xml:space="preserve"> records</w:t>
      </w:r>
      <w:r w:rsidRPr="00BA2072">
        <w:rPr>
          <w:rFonts w:ascii="Arial" w:hAnsi="Arial" w:cs="Arial"/>
          <w:color w:val="333333"/>
        </w:rPr>
        <w:t xml:space="preserve"> that have the Postnatal Early Intervention Health Spec</w:t>
      </w:r>
      <w:r w:rsidR="00B64419" w:rsidRPr="00BA2072">
        <w:rPr>
          <w:rFonts w:ascii="Arial" w:hAnsi="Arial" w:cs="Arial"/>
          <w:color w:val="333333"/>
        </w:rPr>
        <w:t>iality C</w:t>
      </w:r>
      <w:r w:rsidRPr="00BA2072">
        <w:rPr>
          <w:rFonts w:ascii="Arial" w:hAnsi="Arial" w:cs="Arial"/>
          <w:color w:val="333333"/>
        </w:rPr>
        <w:t xml:space="preserve">ode (P50), and </w:t>
      </w:r>
      <w:r w:rsidR="00C53DB3">
        <w:rPr>
          <w:rFonts w:ascii="Arial" w:hAnsi="Arial" w:cs="Arial"/>
          <w:color w:val="333333"/>
        </w:rPr>
        <w:t xml:space="preserve">the episode of care </w:t>
      </w:r>
      <w:r w:rsidRPr="00BA2072">
        <w:rPr>
          <w:rFonts w:ascii="Arial" w:hAnsi="Arial" w:cs="Arial"/>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_Ref183318953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color w:val="333333"/>
        </w:rPr>
        <w:t>, are excluded.</w:t>
      </w:r>
    </w:p>
    <w:p w:rsidR="00577F84" w:rsidRPr="00BA2072" w:rsidRDefault="00577F84" w:rsidP="00B65A2A">
      <w:pPr>
        <w:rPr>
          <w:rFonts w:ascii="Arial" w:hAnsi="Arial" w:cs="Arial"/>
          <w:color w:val="333333"/>
        </w:rPr>
      </w:pPr>
    </w:p>
    <w:p w:rsidR="00B65A2A" w:rsidRPr="00BA2072" w:rsidRDefault="00B65A2A" w:rsidP="00990412">
      <w:pPr>
        <w:pStyle w:val="Heading3"/>
      </w:pPr>
      <w:bookmarkStart w:id="1257" w:name="_Ref183319013"/>
      <w:bookmarkStart w:id="1258" w:name="_Ref183319090"/>
      <w:bookmarkStart w:id="1259" w:name="_Ref183319128"/>
      <w:bookmarkStart w:id="1260" w:name="_Ref183319155"/>
      <w:bookmarkStart w:id="1261" w:name="_Ref183319184"/>
      <w:bookmarkStart w:id="1262" w:name="_Toc469033136"/>
      <w:r w:rsidRPr="00BA2072">
        <w:t>Neonatal Inpatient Casemix (W06.03)</w:t>
      </w:r>
      <w:bookmarkEnd w:id="1257"/>
      <w:bookmarkEnd w:id="1258"/>
      <w:bookmarkEnd w:id="1259"/>
      <w:bookmarkEnd w:id="1260"/>
      <w:bookmarkEnd w:id="1261"/>
      <w:bookmarkEnd w:id="1262"/>
    </w:p>
    <w:p w:rsidR="00B65A2A" w:rsidRPr="00BA2072" w:rsidRDefault="00B65A2A" w:rsidP="00B65A2A">
      <w:pPr>
        <w:rPr>
          <w:rFonts w:ascii="Arial" w:hAnsi="Arial" w:cs="Arial"/>
          <w:color w:val="333333"/>
        </w:rPr>
      </w:pPr>
      <w:r w:rsidRPr="00BA2072">
        <w:rPr>
          <w:rFonts w:ascii="Arial" w:hAnsi="Arial" w:cs="Arial"/>
          <w:color w:val="333333"/>
        </w:rPr>
        <w:t xml:space="preserve">This test takes the form of an inclusion rule, as this is easier to specify than the converse exclusion rule.  To be potentially included in neonatal casemix volumes an event </w:t>
      </w:r>
      <w:r w:rsidR="000B16C4">
        <w:rPr>
          <w:rFonts w:ascii="Arial" w:hAnsi="Arial" w:cs="Arial"/>
          <w:color w:val="333333"/>
        </w:rPr>
        <w:t xml:space="preserve">record </w:t>
      </w:r>
      <w:r w:rsidRPr="00BA2072">
        <w:rPr>
          <w:rFonts w:ascii="Arial" w:hAnsi="Arial" w:cs="Arial"/>
          <w:color w:val="333333"/>
        </w:rPr>
        <w:t xml:space="preserve">must occur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_Ref183318972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color w:val="333333"/>
        </w:rPr>
        <w:t>, have a P</w:t>
      </w:r>
      <w:r w:rsidR="00B64419" w:rsidRPr="00BA2072">
        <w:rPr>
          <w:rFonts w:ascii="Arial" w:hAnsi="Arial" w:cs="Arial"/>
          <w:color w:val="333333"/>
        </w:rPr>
        <w:t>aediatric N</w:t>
      </w:r>
      <w:r w:rsidR="00E8661D" w:rsidRPr="00BA2072">
        <w:rPr>
          <w:rFonts w:ascii="Arial" w:hAnsi="Arial" w:cs="Arial"/>
          <w:color w:val="333333"/>
        </w:rPr>
        <w:t xml:space="preserve">eonatal and Maternity </w:t>
      </w:r>
      <w:r w:rsidR="00B64419" w:rsidRPr="00BA2072">
        <w:rPr>
          <w:rFonts w:ascii="Arial" w:hAnsi="Arial" w:cs="Arial"/>
          <w:color w:val="333333"/>
        </w:rPr>
        <w:t>S</w:t>
      </w:r>
      <w:r w:rsidR="00E8661D" w:rsidRPr="00BA2072">
        <w:rPr>
          <w:rFonts w:ascii="Arial" w:hAnsi="Arial" w:cs="Arial"/>
          <w:color w:val="333333"/>
        </w:rPr>
        <w:t>ervices</w:t>
      </w:r>
      <w:r w:rsidRPr="00BA2072">
        <w:rPr>
          <w:rFonts w:ascii="Arial" w:hAnsi="Arial" w:cs="Arial"/>
          <w:color w:val="333333"/>
        </w:rPr>
        <w:t xml:space="preserve"> Health Speciality </w:t>
      </w:r>
      <w:r w:rsidR="00B64419" w:rsidRPr="00BA2072">
        <w:rPr>
          <w:rFonts w:ascii="Arial" w:hAnsi="Arial" w:cs="Arial"/>
          <w:color w:val="333333"/>
        </w:rPr>
        <w:t>C</w:t>
      </w:r>
      <w:r w:rsidRPr="00BA2072">
        <w:rPr>
          <w:rFonts w:ascii="Arial" w:hAnsi="Arial" w:cs="Arial"/>
          <w:color w:val="333333"/>
        </w:rPr>
        <w:t xml:space="preserve">ode, and must meet one of three tests (originally agreed by the 98/99 joint HFA/HHS Maternity </w:t>
      </w:r>
      <w:r w:rsidR="00E153AE" w:rsidRPr="00BA2072">
        <w:rPr>
          <w:rFonts w:ascii="Arial" w:hAnsi="Arial" w:cs="Arial"/>
          <w:color w:val="333333"/>
        </w:rPr>
        <w:t xml:space="preserve">and </w:t>
      </w:r>
      <w:r w:rsidRPr="00BA2072">
        <w:rPr>
          <w:rFonts w:ascii="Arial" w:hAnsi="Arial" w:cs="Arial"/>
          <w:color w:val="333333"/>
        </w:rPr>
        <w:t>Neonates project) which attempt to distinguish between well newborns and those who require additional health services:</w:t>
      </w:r>
    </w:p>
    <w:p w:rsidR="00B65A2A"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Health </w:t>
      </w:r>
      <w:r w:rsidR="00B64419" w:rsidRPr="00BA2072">
        <w:rPr>
          <w:rFonts w:ascii="Arial" w:hAnsi="Arial" w:cs="Arial"/>
          <w:color w:val="333333"/>
        </w:rPr>
        <w:t>Speciality C</w:t>
      </w:r>
      <w:r w:rsidRPr="00BA2072">
        <w:rPr>
          <w:rFonts w:ascii="Arial" w:hAnsi="Arial" w:cs="Arial"/>
          <w:color w:val="333333"/>
        </w:rPr>
        <w:t xml:space="preserve">ode is in the </w:t>
      </w:r>
      <w:r w:rsidR="00E8661D" w:rsidRPr="00BA2072">
        <w:rPr>
          <w:rFonts w:ascii="Arial" w:hAnsi="Arial" w:cs="Arial"/>
          <w:color w:val="333333"/>
        </w:rPr>
        <w:t xml:space="preserve">Paediatric </w:t>
      </w:r>
      <w:r w:rsidR="00B64419" w:rsidRPr="00BA2072">
        <w:rPr>
          <w:rFonts w:ascii="Arial" w:hAnsi="Arial" w:cs="Arial"/>
          <w:color w:val="333333"/>
        </w:rPr>
        <w:t>N</w:t>
      </w:r>
      <w:r w:rsidR="00E8661D" w:rsidRPr="00BA2072">
        <w:rPr>
          <w:rFonts w:ascii="Arial" w:hAnsi="Arial" w:cs="Arial"/>
          <w:color w:val="333333"/>
        </w:rPr>
        <w:t xml:space="preserve">eonatal and Maternity Services </w:t>
      </w:r>
      <w:r w:rsidRPr="00BA2072">
        <w:rPr>
          <w:rFonts w:ascii="Arial" w:hAnsi="Arial" w:cs="Arial"/>
          <w:color w:val="333333"/>
        </w:rPr>
        <w:t xml:space="preserve">range </w:t>
      </w:r>
      <w:r w:rsidR="00A37419" w:rsidRPr="00BA2072">
        <w:rPr>
          <w:rFonts w:ascii="Arial" w:hAnsi="Arial" w:cs="Arial"/>
          <w:color w:val="333333"/>
        </w:rPr>
        <w:t>(</w:t>
      </w:r>
      <w:r w:rsidRPr="00BA2072">
        <w:rPr>
          <w:rFonts w:ascii="Arial" w:hAnsi="Arial" w:cs="Arial"/>
          <w:color w:val="333333"/>
        </w:rPr>
        <w:t xml:space="preserve">P41, P42, P43, </w:t>
      </w:r>
      <w:r w:rsidR="00CD0F1C" w:rsidRPr="00BA2072">
        <w:rPr>
          <w:rFonts w:ascii="Arial" w:hAnsi="Arial" w:cs="Arial"/>
          <w:color w:val="333333"/>
        </w:rPr>
        <w:t xml:space="preserve">P60, </w:t>
      </w:r>
      <w:r w:rsidRPr="00BA2072">
        <w:rPr>
          <w:rFonts w:ascii="Arial" w:hAnsi="Arial" w:cs="Arial"/>
          <w:color w:val="333333"/>
        </w:rPr>
        <w:t xml:space="preserve">P61, </w:t>
      </w:r>
      <w:r w:rsidR="00CD0F1C" w:rsidRPr="00BA2072">
        <w:rPr>
          <w:rFonts w:ascii="Arial" w:hAnsi="Arial" w:cs="Arial"/>
          <w:color w:val="333333"/>
        </w:rPr>
        <w:t xml:space="preserve">P70, </w:t>
      </w:r>
      <w:r w:rsidRPr="00BA2072">
        <w:rPr>
          <w:rFonts w:ascii="Arial" w:hAnsi="Arial" w:cs="Arial"/>
          <w:color w:val="333333"/>
        </w:rPr>
        <w:t>P71</w:t>
      </w:r>
      <w:r w:rsidR="00665D64" w:rsidRPr="00BA2072">
        <w:rPr>
          <w:rStyle w:val="FootnoteReference"/>
          <w:rFonts w:ascii="Arial" w:hAnsi="Arial" w:cs="Arial"/>
          <w:color w:val="333333"/>
        </w:rPr>
        <w:footnoteReference w:id="4"/>
      </w:r>
      <w:r w:rsidRPr="00BA2072">
        <w:rPr>
          <w:rFonts w:ascii="Arial" w:hAnsi="Arial" w:cs="Arial"/>
          <w:color w:val="333333"/>
        </w:rPr>
        <w:t>)</w:t>
      </w:r>
    </w:p>
    <w:p w:rsidR="002E727F" w:rsidRPr="00BA2072" w:rsidRDefault="002A1221" w:rsidP="002E727F">
      <w:pPr>
        <w:outlineLvl w:val="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B65A2A" w:rsidRPr="00BA2072" w:rsidRDefault="00B65A2A" w:rsidP="002A1221">
      <w:pPr>
        <w:ind w:firstLine="360"/>
        <w:outlineLvl w:val="0"/>
        <w:rPr>
          <w:rFonts w:ascii="Arial" w:hAnsi="Arial" w:cs="Arial"/>
          <w:color w:val="333333"/>
        </w:rPr>
      </w:pPr>
      <w:r w:rsidRPr="00BA2072">
        <w:rPr>
          <w:rFonts w:ascii="Arial" w:hAnsi="Arial" w:cs="Arial"/>
          <w:color w:val="333333"/>
        </w:rPr>
        <w:t xml:space="preserve">{The Health </w:t>
      </w:r>
      <w:r w:rsidR="00B64419" w:rsidRPr="00BA2072">
        <w:rPr>
          <w:rFonts w:ascii="Arial" w:hAnsi="Arial" w:cs="Arial"/>
          <w:color w:val="333333"/>
        </w:rPr>
        <w:t>Speciality C</w:t>
      </w:r>
      <w:r w:rsidRPr="00BA2072">
        <w:rPr>
          <w:rFonts w:ascii="Arial" w:hAnsi="Arial" w:cs="Arial"/>
          <w:color w:val="333333"/>
        </w:rPr>
        <w:t>ode is in the range (P41, P42, P43)</w:t>
      </w:r>
    </w:p>
    <w:p w:rsidR="00B65A2A" w:rsidRPr="00BA2072" w:rsidRDefault="00B65A2A" w:rsidP="002E727F">
      <w:pPr>
        <w:ind w:firstLine="720"/>
        <w:outlineLvl w:val="0"/>
        <w:rPr>
          <w:rFonts w:ascii="Arial" w:hAnsi="Arial" w:cs="Arial"/>
          <w:color w:val="333333"/>
        </w:rPr>
      </w:pPr>
      <w:r w:rsidRPr="00BA2072">
        <w:rPr>
          <w:rFonts w:ascii="Arial" w:hAnsi="Arial" w:cs="Arial"/>
          <w:color w:val="333333"/>
        </w:rPr>
        <w:t>OR</w:t>
      </w:r>
    </w:p>
    <w:p w:rsidR="00B65A2A" w:rsidRPr="00BA2072" w:rsidRDefault="00B65A2A" w:rsidP="002A1221">
      <w:pPr>
        <w:ind w:left="360"/>
        <w:rPr>
          <w:rFonts w:ascii="Arial" w:hAnsi="Arial" w:cs="Arial"/>
          <w:color w:val="333333"/>
        </w:rPr>
      </w:pPr>
      <w:r w:rsidRPr="00BA2072">
        <w:rPr>
          <w:rFonts w:ascii="Arial" w:hAnsi="Arial" w:cs="Arial"/>
          <w:color w:val="333333"/>
        </w:rPr>
        <w:t>(The AR-DRG is in the range (P02Z, P03</w:t>
      </w:r>
      <w:ins w:id="1263" w:author="Tracy Thompson" w:date="2016-09-21T08:30:00Z">
        <w:r w:rsidR="00204E43">
          <w:rPr>
            <w:rFonts w:ascii="Arial" w:hAnsi="Arial" w:cs="Arial"/>
            <w:color w:val="333333"/>
          </w:rPr>
          <w:t>A, P03B</w:t>
        </w:r>
      </w:ins>
      <w:del w:id="1264" w:author="Tracy Thompson" w:date="2016-09-21T08:30:00Z">
        <w:r w:rsidRPr="00BA2072" w:rsidDel="00204E43">
          <w:rPr>
            <w:rFonts w:ascii="Arial" w:hAnsi="Arial" w:cs="Arial"/>
            <w:color w:val="333333"/>
          </w:rPr>
          <w:delText>Z</w:delText>
        </w:r>
      </w:del>
      <w:r w:rsidRPr="00BA2072">
        <w:rPr>
          <w:rFonts w:ascii="Arial" w:hAnsi="Arial" w:cs="Arial"/>
          <w:color w:val="333333"/>
        </w:rPr>
        <w:t>, P04</w:t>
      </w:r>
      <w:ins w:id="1265" w:author="Tracy Thompson" w:date="2016-09-21T08:30:00Z">
        <w:r w:rsidR="00204E43">
          <w:rPr>
            <w:rFonts w:ascii="Arial" w:hAnsi="Arial" w:cs="Arial"/>
            <w:color w:val="333333"/>
          </w:rPr>
          <w:t>A, P04B</w:t>
        </w:r>
      </w:ins>
      <w:del w:id="1266" w:author="Tracy Thompson" w:date="2016-09-21T08:30:00Z">
        <w:r w:rsidRPr="00BA2072" w:rsidDel="00204E43">
          <w:rPr>
            <w:rFonts w:ascii="Arial" w:hAnsi="Arial" w:cs="Arial"/>
            <w:color w:val="333333"/>
          </w:rPr>
          <w:delText>Z</w:delText>
        </w:r>
      </w:del>
      <w:r w:rsidRPr="00BA2072">
        <w:rPr>
          <w:rFonts w:ascii="Arial" w:hAnsi="Arial" w:cs="Arial"/>
          <w:color w:val="333333"/>
        </w:rPr>
        <w:t>, P05</w:t>
      </w:r>
      <w:ins w:id="1267" w:author="Tracy Thompson" w:date="2016-09-21T08:30:00Z">
        <w:r w:rsidR="00204E43">
          <w:rPr>
            <w:rFonts w:ascii="Arial" w:hAnsi="Arial" w:cs="Arial"/>
            <w:color w:val="333333"/>
          </w:rPr>
          <w:t>A, P05B</w:t>
        </w:r>
      </w:ins>
      <w:del w:id="1268" w:author="Tracy Thompson" w:date="2016-09-21T08:30:00Z">
        <w:r w:rsidRPr="00BA2072" w:rsidDel="00204E43">
          <w:rPr>
            <w:rFonts w:ascii="Arial" w:hAnsi="Arial" w:cs="Arial"/>
            <w:color w:val="333333"/>
          </w:rPr>
          <w:delText>Z</w:delText>
        </w:r>
      </w:del>
      <w:r w:rsidRPr="00BA2072">
        <w:rPr>
          <w:rFonts w:ascii="Arial" w:hAnsi="Arial" w:cs="Arial"/>
          <w:color w:val="333333"/>
        </w:rPr>
        <w:t xml:space="preserve">, P06A, P06B, P61Z, </w:t>
      </w:r>
      <w:r w:rsidR="002A1221" w:rsidRPr="00BA2072">
        <w:rPr>
          <w:rFonts w:ascii="Arial" w:hAnsi="Arial" w:cs="Arial"/>
          <w:color w:val="333333"/>
        </w:rPr>
        <w:t>P</w:t>
      </w:r>
      <w:r w:rsidRPr="00BA2072">
        <w:rPr>
          <w:rFonts w:ascii="Arial" w:hAnsi="Arial" w:cs="Arial"/>
          <w:color w:val="333333"/>
        </w:rPr>
        <w:t>62Z, P63</w:t>
      </w:r>
      <w:ins w:id="1269" w:author="Tracy Thompson" w:date="2016-09-21T08:31:00Z">
        <w:r w:rsidR="00204E43">
          <w:rPr>
            <w:rFonts w:ascii="Arial" w:hAnsi="Arial" w:cs="Arial"/>
            <w:color w:val="333333"/>
          </w:rPr>
          <w:t>A, P63B</w:t>
        </w:r>
      </w:ins>
      <w:del w:id="1270" w:author="Tracy Thompson" w:date="2016-09-21T08:31:00Z">
        <w:r w:rsidRPr="00BA2072" w:rsidDel="00204E43">
          <w:rPr>
            <w:rFonts w:ascii="Arial" w:hAnsi="Arial" w:cs="Arial"/>
            <w:color w:val="333333"/>
          </w:rPr>
          <w:delText>Z</w:delText>
        </w:r>
      </w:del>
      <w:r w:rsidRPr="00BA2072">
        <w:rPr>
          <w:rFonts w:ascii="Arial" w:hAnsi="Arial" w:cs="Arial"/>
          <w:color w:val="333333"/>
        </w:rPr>
        <w:t>, P64</w:t>
      </w:r>
      <w:ins w:id="1271" w:author="Tracy Thompson" w:date="2016-09-21T08:31:00Z">
        <w:r w:rsidR="00204E43">
          <w:rPr>
            <w:rFonts w:ascii="Arial" w:hAnsi="Arial" w:cs="Arial"/>
            <w:color w:val="333333"/>
          </w:rPr>
          <w:t>A, P64B</w:t>
        </w:r>
      </w:ins>
      <w:del w:id="1272" w:author="Tracy Thompson" w:date="2016-09-21T08:31:00Z">
        <w:r w:rsidRPr="00BA2072" w:rsidDel="00204E43">
          <w:rPr>
            <w:rFonts w:ascii="Arial" w:hAnsi="Arial" w:cs="Arial"/>
            <w:color w:val="333333"/>
          </w:rPr>
          <w:delText>Z</w:delText>
        </w:r>
      </w:del>
      <w:r w:rsidRPr="00BA2072">
        <w:rPr>
          <w:rFonts w:ascii="Arial" w:hAnsi="Arial" w:cs="Arial"/>
          <w:color w:val="333333"/>
        </w:rPr>
        <w:t>, P65A, P65B, P65C, P65D, P66A, P66B, P66C, P67A, P67B</w:t>
      </w:r>
      <w:ins w:id="1273" w:author="Tracy Thompson" w:date="2016-09-21T08:32:00Z">
        <w:r w:rsidR="00204E43">
          <w:rPr>
            <w:rFonts w:ascii="Arial" w:hAnsi="Arial" w:cs="Arial"/>
            <w:color w:val="333333"/>
          </w:rPr>
          <w:t>, P67C, P68A, P68B</w:t>
        </w:r>
      </w:ins>
      <w:r w:rsidRPr="00BA2072">
        <w:rPr>
          <w:rFonts w:ascii="Arial" w:hAnsi="Arial" w:cs="Arial"/>
          <w:color w:val="333333"/>
        </w:rPr>
        <w:t>)</w:t>
      </w:r>
    </w:p>
    <w:p w:rsidR="00B65A2A" w:rsidRPr="00BA2072" w:rsidRDefault="00B65A2A" w:rsidP="002E727F">
      <w:pPr>
        <w:ind w:left="720"/>
        <w:outlineLvl w:val="0"/>
        <w:rPr>
          <w:rFonts w:ascii="Arial" w:hAnsi="Arial" w:cs="Arial"/>
          <w:color w:val="333333"/>
        </w:rPr>
      </w:pPr>
      <w:r w:rsidRPr="00BA2072">
        <w:rPr>
          <w:rFonts w:ascii="Arial" w:hAnsi="Arial" w:cs="Arial"/>
          <w:color w:val="333333"/>
        </w:rPr>
        <w:t>OR</w:t>
      </w:r>
    </w:p>
    <w:p w:rsidR="002A1221" w:rsidRPr="00BA2072" w:rsidRDefault="00B65A2A" w:rsidP="002A1221">
      <w:pPr>
        <w:pStyle w:val="BodyTextIndent2"/>
        <w:ind w:left="360"/>
        <w:rPr>
          <w:rFonts w:cs="Arial"/>
          <w:color w:val="333333"/>
        </w:rPr>
      </w:pPr>
      <w:r w:rsidRPr="00BA2072">
        <w:rPr>
          <w:rFonts w:cs="Arial"/>
          <w:color w:val="333333"/>
        </w:rPr>
        <w:t xml:space="preserve">(The AR-DRG is in the range (P01Z, P60A, P60B, P66D, </w:t>
      </w:r>
      <w:del w:id="1274" w:author="Tracy Thompson" w:date="2016-09-21T08:32:00Z">
        <w:r w:rsidRPr="00BA2072" w:rsidDel="00204E43">
          <w:rPr>
            <w:rFonts w:cs="Arial"/>
            <w:color w:val="333333"/>
          </w:rPr>
          <w:delText xml:space="preserve">P67C, </w:delText>
        </w:r>
      </w:del>
      <w:r w:rsidRPr="00BA2072">
        <w:rPr>
          <w:rFonts w:cs="Arial"/>
          <w:color w:val="333333"/>
        </w:rPr>
        <w:t>P67D</w:t>
      </w:r>
      <w:ins w:id="1275" w:author="Tracy Thompson" w:date="2016-09-21T08:32:00Z">
        <w:r w:rsidR="00204E43">
          <w:rPr>
            <w:rFonts w:cs="Arial"/>
            <w:color w:val="333333"/>
          </w:rPr>
          <w:t>, P68C, P68D</w:t>
        </w:r>
      </w:ins>
      <w:r w:rsidRPr="00BA2072">
        <w:rPr>
          <w:rFonts w:cs="Arial"/>
          <w:color w:val="333333"/>
        </w:rPr>
        <w:t xml:space="preserve">) </w:t>
      </w:r>
    </w:p>
    <w:p w:rsidR="002A1221" w:rsidRPr="00BA2072" w:rsidRDefault="002A1221" w:rsidP="002A1221">
      <w:pPr>
        <w:pStyle w:val="BodyTextIndent2"/>
        <w:ind w:left="360"/>
        <w:rPr>
          <w:rFonts w:cs="Arial"/>
          <w:color w:val="333333"/>
        </w:rPr>
      </w:pPr>
      <w:r w:rsidRPr="00BA2072">
        <w:rPr>
          <w:rFonts w:cs="Arial"/>
          <w:color w:val="333333"/>
        </w:rPr>
        <w:tab/>
      </w:r>
      <w:r w:rsidR="00B65A2A" w:rsidRPr="00BA2072">
        <w:rPr>
          <w:rFonts w:cs="Arial"/>
          <w:color w:val="333333"/>
        </w:rPr>
        <w:t>AND</w:t>
      </w:r>
    </w:p>
    <w:p w:rsidR="00DB41BA" w:rsidRDefault="00B65A2A" w:rsidP="002A1221">
      <w:pPr>
        <w:pStyle w:val="BodyTextIndent2"/>
        <w:ind w:left="360"/>
        <w:rPr>
          <w:rFonts w:cs="Arial"/>
          <w:color w:val="333333"/>
        </w:rPr>
      </w:pPr>
      <w:r w:rsidRPr="00BA2072">
        <w:rPr>
          <w:rFonts w:cs="Arial"/>
          <w:color w:val="333333"/>
        </w:rPr>
        <w:t>(</w:t>
      </w:r>
      <w:r w:rsidR="002A1221" w:rsidRPr="00BA2072">
        <w:rPr>
          <w:rFonts w:cs="Arial"/>
          <w:color w:val="333333"/>
        </w:rPr>
        <w:t>T</w:t>
      </w:r>
      <w:r w:rsidRPr="00BA2072">
        <w:rPr>
          <w:rFonts w:cs="Arial"/>
          <w:color w:val="333333"/>
        </w:rPr>
        <w:t>he third diagnosis is NOT blank OR the first procedure is NOT blank</w:t>
      </w:r>
      <w:r w:rsidR="00E60F12">
        <w:rPr>
          <w:rFonts w:cs="Arial"/>
          <w:color w:val="333333"/>
        </w:rPr>
        <w:t>)</w:t>
      </w:r>
      <w:r w:rsidRPr="00BA2072">
        <w:rPr>
          <w:rFonts w:cs="Arial"/>
          <w:color w:val="333333"/>
        </w:rPr>
        <w:t>)}</w:t>
      </w:r>
      <w:r w:rsidR="00205089" w:rsidRPr="00BA2072">
        <w:rPr>
          <w:rFonts w:cs="Arial"/>
          <w:color w:val="333333"/>
        </w:rPr>
        <w:t>.</w:t>
      </w:r>
    </w:p>
    <w:p w:rsidR="002F41CB" w:rsidRDefault="002F41CB" w:rsidP="002A1221">
      <w:pPr>
        <w:pStyle w:val="BodyTextIndent2"/>
        <w:ind w:left="360"/>
        <w:rPr>
          <w:rFonts w:cs="Arial"/>
          <w:color w:val="333333"/>
        </w:rPr>
      </w:pPr>
    </w:p>
    <w:p w:rsidR="00B65A2A" w:rsidRPr="00BA2072" w:rsidRDefault="00B65A2A" w:rsidP="00990412">
      <w:pPr>
        <w:pStyle w:val="Heading3"/>
      </w:pPr>
      <w:bookmarkStart w:id="1276" w:name="_Ref339277794"/>
      <w:bookmarkStart w:id="1277" w:name="_Toc469033137"/>
      <w:r w:rsidRPr="00BA2072">
        <w:t>Amniocentesis (W03005)</w:t>
      </w:r>
      <w:bookmarkEnd w:id="1276"/>
      <w:bookmarkEnd w:id="1277"/>
    </w:p>
    <w:p w:rsidR="00B65A2A" w:rsidRPr="0043125F" w:rsidRDefault="00B64419" w:rsidP="005F4A5B">
      <w:pPr>
        <w:outlineLvl w:val="0"/>
        <w:rPr>
          <w:rFonts w:ascii="Arial" w:hAnsi="Arial" w:cs="Arial"/>
          <w:color w:val="333333"/>
        </w:rPr>
      </w:pPr>
      <w:r w:rsidRPr="0043125F">
        <w:rPr>
          <w:rFonts w:ascii="Arial" w:hAnsi="Arial" w:cs="Arial"/>
          <w:color w:val="333333"/>
        </w:rPr>
        <w:t>For event</w:t>
      </w:r>
      <w:r w:rsidR="000B16C4" w:rsidRPr="0043125F">
        <w:rPr>
          <w:rFonts w:ascii="Arial" w:hAnsi="Arial" w:cs="Arial"/>
          <w:color w:val="333333"/>
        </w:rPr>
        <w:t xml:space="preserve"> record</w:t>
      </w:r>
      <w:r w:rsidRPr="0043125F">
        <w:rPr>
          <w:rFonts w:ascii="Arial" w:hAnsi="Arial" w:cs="Arial"/>
          <w:color w:val="333333"/>
        </w:rPr>
        <w:t>s where the H</w:t>
      </w:r>
      <w:r w:rsidR="00B65A2A" w:rsidRPr="0043125F">
        <w:rPr>
          <w:rFonts w:ascii="Arial" w:hAnsi="Arial" w:cs="Arial"/>
          <w:color w:val="333333"/>
        </w:rPr>
        <w:t xml:space="preserve">ealth </w:t>
      </w:r>
      <w:r w:rsidRPr="0043125F">
        <w:rPr>
          <w:rFonts w:ascii="Arial" w:hAnsi="Arial" w:cs="Arial"/>
          <w:color w:val="333333"/>
        </w:rPr>
        <w:t>S</w:t>
      </w:r>
      <w:r w:rsidR="00B65A2A" w:rsidRPr="0043125F">
        <w:rPr>
          <w:rFonts w:ascii="Arial" w:hAnsi="Arial" w:cs="Arial"/>
          <w:color w:val="333333"/>
        </w:rPr>
        <w:t xml:space="preserve">peciality </w:t>
      </w:r>
      <w:r w:rsidRPr="0043125F">
        <w:rPr>
          <w:rFonts w:ascii="Arial" w:hAnsi="Arial" w:cs="Arial"/>
          <w:color w:val="333333"/>
        </w:rPr>
        <w:t>C</w:t>
      </w:r>
      <w:r w:rsidR="00B65A2A" w:rsidRPr="0043125F">
        <w:rPr>
          <w:rFonts w:ascii="Arial" w:hAnsi="Arial" w:cs="Arial"/>
          <w:color w:val="333333"/>
        </w:rPr>
        <w:t xml:space="preserve">ode </w:t>
      </w:r>
      <w:r w:rsidR="00CD0F1C" w:rsidRPr="0043125F">
        <w:rPr>
          <w:rFonts w:ascii="Arial" w:hAnsi="Arial" w:cs="Arial"/>
          <w:color w:val="333333"/>
        </w:rPr>
        <w:t xml:space="preserve">starts with a P and </w:t>
      </w:r>
      <w:r w:rsidR="00C53DB3" w:rsidRPr="0043125F">
        <w:rPr>
          <w:rFonts w:ascii="Arial" w:hAnsi="Arial" w:cs="Arial"/>
          <w:color w:val="333333"/>
        </w:rPr>
        <w:t>are</w:t>
      </w:r>
      <w:r w:rsidR="00CD0F1C" w:rsidRPr="0043125F">
        <w:rPr>
          <w:rFonts w:ascii="Arial" w:hAnsi="Arial" w:cs="Arial"/>
          <w:color w:val="333333"/>
        </w:rPr>
        <w:t xml:space="preserve"> not P</w:t>
      </w:r>
      <w:r w:rsidR="00C53DB3" w:rsidRPr="0043125F">
        <w:rPr>
          <w:rFonts w:ascii="Arial" w:hAnsi="Arial" w:cs="Arial"/>
          <w:color w:val="333333"/>
        </w:rPr>
        <w:t xml:space="preserve">50 and the episode of care </w:t>
      </w:r>
      <w:r w:rsidR="00B65A2A" w:rsidRPr="0043125F">
        <w:rPr>
          <w:rFonts w:ascii="Arial" w:hAnsi="Arial" w:cs="Arial"/>
          <w:color w:val="333333"/>
        </w:rPr>
        <w:t xml:space="preserve">occurs in a facility listed in table </w:t>
      </w:r>
      <w:r w:rsidR="001E18AC" w:rsidRPr="0043125F">
        <w:rPr>
          <w:rFonts w:ascii="Arial" w:hAnsi="Arial" w:cs="Arial"/>
          <w:color w:val="333333"/>
          <w:highlight w:val="lightGray"/>
        </w:rPr>
        <w:fldChar w:fldCharType="begin"/>
      </w:r>
      <w:r w:rsidR="001E18AC" w:rsidRPr="0043125F">
        <w:rPr>
          <w:rFonts w:ascii="Arial" w:hAnsi="Arial" w:cs="Arial"/>
          <w:color w:val="333333"/>
          <w:highlight w:val="lightGray"/>
        </w:rPr>
        <w:instrText xml:space="preserve"> REF _Ref183318998 \r \h  \* MERGEFORMAT </w:instrText>
      </w:r>
      <w:r w:rsidR="001E18AC" w:rsidRPr="0043125F">
        <w:rPr>
          <w:rFonts w:ascii="Arial" w:hAnsi="Arial" w:cs="Arial"/>
          <w:color w:val="333333"/>
          <w:highlight w:val="lightGray"/>
        </w:rPr>
      </w:r>
      <w:r w:rsidR="001E18AC" w:rsidRPr="0043125F">
        <w:rPr>
          <w:rFonts w:ascii="Arial" w:hAnsi="Arial" w:cs="Arial"/>
          <w:color w:val="333333"/>
          <w:highlight w:val="lightGray"/>
        </w:rPr>
        <w:fldChar w:fldCharType="separate"/>
      </w:r>
      <w:r w:rsidR="00F843CE">
        <w:rPr>
          <w:rFonts w:ascii="Arial" w:hAnsi="Arial" w:cs="Arial"/>
          <w:color w:val="333333"/>
          <w:highlight w:val="lightGray"/>
        </w:rPr>
        <w:t>5.2.8</w:t>
      </w:r>
      <w:r w:rsidR="001E18AC" w:rsidRPr="0043125F">
        <w:rPr>
          <w:rFonts w:ascii="Arial" w:hAnsi="Arial" w:cs="Arial"/>
          <w:color w:val="333333"/>
          <w:highlight w:val="lightGray"/>
        </w:rPr>
        <w:fldChar w:fldCharType="end"/>
      </w:r>
      <w:r w:rsidR="00B65A2A" w:rsidRPr="0043125F">
        <w:rPr>
          <w:rFonts w:ascii="Arial" w:hAnsi="Arial" w:cs="Arial"/>
          <w:color w:val="333333"/>
        </w:rPr>
        <w:t>, and is not neonatal (</w:t>
      </w:r>
      <w:r w:rsidR="001E18AC" w:rsidRPr="0043125F">
        <w:rPr>
          <w:rFonts w:ascii="Arial" w:hAnsi="Arial" w:cs="Arial"/>
          <w:color w:val="333333"/>
          <w:highlight w:val="lightGray"/>
        </w:rPr>
        <w:fldChar w:fldCharType="begin"/>
      </w:r>
      <w:r w:rsidR="001E18AC" w:rsidRPr="0043125F">
        <w:rPr>
          <w:rFonts w:ascii="Arial" w:hAnsi="Arial" w:cs="Arial"/>
          <w:color w:val="333333"/>
          <w:highlight w:val="lightGray"/>
        </w:rPr>
        <w:instrText xml:space="preserve"> REF _Ref183319013 \r \h  \* MERGEFORMAT </w:instrText>
      </w:r>
      <w:r w:rsidR="001E18AC" w:rsidRPr="0043125F">
        <w:rPr>
          <w:rFonts w:ascii="Arial" w:hAnsi="Arial" w:cs="Arial"/>
          <w:color w:val="333333"/>
          <w:highlight w:val="lightGray"/>
        </w:rPr>
      </w:r>
      <w:r w:rsidR="001E18AC" w:rsidRPr="0043125F">
        <w:rPr>
          <w:rFonts w:ascii="Arial" w:hAnsi="Arial" w:cs="Arial"/>
          <w:color w:val="333333"/>
          <w:highlight w:val="lightGray"/>
        </w:rPr>
        <w:fldChar w:fldCharType="separate"/>
      </w:r>
      <w:r w:rsidR="00F843CE">
        <w:rPr>
          <w:rFonts w:ascii="Arial" w:hAnsi="Arial" w:cs="Arial"/>
          <w:color w:val="333333"/>
          <w:highlight w:val="lightGray"/>
        </w:rPr>
        <w:t>5.2.11</w:t>
      </w:r>
      <w:r w:rsidR="001E18AC" w:rsidRPr="0043125F">
        <w:rPr>
          <w:rFonts w:ascii="Arial" w:hAnsi="Arial" w:cs="Arial"/>
          <w:color w:val="333333"/>
          <w:highlight w:val="lightGray"/>
        </w:rPr>
        <w:fldChar w:fldCharType="end"/>
      </w:r>
      <w:r w:rsidR="00B65A2A" w:rsidRPr="0043125F">
        <w:rPr>
          <w:rFonts w:ascii="Arial" w:hAnsi="Arial" w:cs="Arial"/>
          <w:color w:val="333333"/>
        </w:rPr>
        <w:t>), sameday amniocentesis event</w:t>
      </w:r>
      <w:r w:rsidR="00C53DB3" w:rsidRPr="0043125F">
        <w:rPr>
          <w:rFonts w:ascii="Arial" w:hAnsi="Arial" w:cs="Arial"/>
          <w:color w:val="333333"/>
        </w:rPr>
        <w:t xml:space="preserve"> records </w:t>
      </w:r>
      <w:r w:rsidR="00B65A2A" w:rsidRPr="0043125F">
        <w:rPr>
          <w:rFonts w:ascii="Arial" w:hAnsi="Arial" w:cs="Arial"/>
          <w:color w:val="333333"/>
        </w:rPr>
        <w:t>are excluded from casemix purchasing.</w:t>
      </w:r>
    </w:p>
    <w:p w:rsidR="00A75E04" w:rsidRPr="0043125F" w:rsidRDefault="00A75E04" w:rsidP="00B65A2A">
      <w:pPr>
        <w:outlineLvl w:val="0"/>
        <w:rPr>
          <w:rFonts w:ascii="Arial" w:hAnsi="Arial" w:cs="Arial"/>
          <w:color w:val="333333"/>
        </w:rPr>
      </w:pPr>
    </w:p>
    <w:p w:rsidR="00B65A2A" w:rsidRPr="0043125F" w:rsidRDefault="00B65A2A" w:rsidP="00B65A2A">
      <w:pPr>
        <w:outlineLvl w:val="0"/>
        <w:rPr>
          <w:rFonts w:ascii="Arial" w:hAnsi="Arial" w:cs="Arial"/>
          <w:color w:val="333333"/>
        </w:rPr>
      </w:pPr>
      <w:r w:rsidRPr="0043125F">
        <w:rPr>
          <w:rFonts w:ascii="Arial" w:hAnsi="Arial" w:cs="Arial"/>
          <w:color w:val="333333"/>
        </w:rPr>
        <w:t>These event</w:t>
      </w:r>
      <w:r w:rsidR="00C53DB3" w:rsidRPr="0043125F">
        <w:rPr>
          <w:rFonts w:ascii="Arial" w:hAnsi="Arial" w:cs="Arial"/>
          <w:color w:val="333333"/>
        </w:rPr>
        <w:t xml:space="preserve"> records</w:t>
      </w:r>
      <w:r w:rsidRPr="0043125F">
        <w:rPr>
          <w:rFonts w:ascii="Arial" w:hAnsi="Arial" w:cs="Arial"/>
          <w:color w:val="333333"/>
        </w:rPr>
        <w:t xml:space="preserve"> are tested for by checking that:</w:t>
      </w:r>
    </w:p>
    <w:p w:rsidR="00B65A2A" w:rsidRPr="0043125F" w:rsidRDefault="00B65A2A" w:rsidP="00B65A2A">
      <w:pPr>
        <w:ind w:firstLine="360"/>
        <w:outlineLvl w:val="0"/>
        <w:rPr>
          <w:rFonts w:ascii="Arial" w:hAnsi="Arial" w:cs="Arial"/>
          <w:color w:val="333333"/>
        </w:rPr>
      </w:pPr>
      <w:r w:rsidRPr="0043125F">
        <w:rPr>
          <w:rFonts w:ascii="Arial" w:hAnsi="Arial" w:cs="Arial"/>
          <w:color w:val="333333"/>
        </w:rPr>
        <w:t xml:space="preserve">The admission and discharge dates are the same </w:t>
      </w:r>
    </w:p>
    <w:p w:rsidR="00B65A2A" w:rsidRPr="0043125F" w:rsidRDefault="00B65A2A" w:rsidP="00B65A2A">
      <w:pPr>
        <w:ind w:firstLine="360"/>
        <w:outlineLvl w:val="0"/>
        <w:rPr>
          <w:rFonts w:ascii="Arial" w:hAnsi="Arial" w:cs="Arial"/>
          <w:color w:val="333333"/>
        </w:rPr>
      </w:pPr>
      <w:r w:rsidRPr="0043125F">
        <w:rPr>
          <w:rFonts w:ascii="Arial" w:hAnsi="Arial" w:cs="Arial"/>
          <w:color w:val="333333"/>
        </w:rPr>
        <w:tab/>
        <w:t>AND</w:t>
      </w:r>
    </w:p>
    <w:p w:rsidR="00B65A2A" w:rsidRPr="0043125F" w:rsidRDefault="00B65A2A" w:rsidP="000D57FB">
      <w:pPr>
        <w:ind w:left="360"/>
        <w:outlineLvl w:val="0"/>
        <w:rPr>
          <w:rFonts w:ascii="Arial" w:hAnsi="Arial" w:cs="Arial"/>
          <w:color w:val="333333"/>
        </w:rPr>
      </w:pPr>
      <w:r w:rsidRPr="0043125F">
        <w:rPr>
          <w:rFonts w:ascii="Arial" w:hAnsi="Arial" w:cs="Arial"/>
          <w:color w:val="333333"/>
        </w:rPr>
        <w:t>The first procedure code is in the range: (1660000</w:t>
      </w:r>
      <w:r w:rsidR="00B2451A" w:rsidRPr="0043125F">
        <w:rPr>
          <w:rFonts w:ascii="Arial" w:hAnsi="Arial" w:cs="Arial"/>
          <w:color w:val="333333"/>
        </w:rPr>
        <w:t xml:space="preserve"> </w:t>
      </w:r>
      <w:r w:rsidR="000D57FB" w:rsidRPr="0043125F">
        <w:rPr>
          <w:rFonts w:ascii="Arial" w:hAnsi="Arial" w:cs="Arial"/>
          <w:i/>
          <w:color w:val="333333"/>
        </w:rPr>
        <w:t xml:space="preserve">Diagnostic </w:t>
      </w:r>
      <w:r w:rsidR="0020678E" w:rsidRPr="0043125F">
        <w:rPr>
          <w:rFonts w:ascii="Arial" w:hAnsi="Arial" w:cs="Arial"/>
          <w:i/>
          <w:color w:val="333333"/>
        </w:rPr>
        <w:t>amniocentesis</w:t>
      </w:r>
      <w:r w:rsidRPr="0043125F">
        <w:rPr>
          <w:rFonts w:ascii="Arial" w:hAnsi="Arial" w:cs="Arial"/>
          <w:color w:val="333333"/>
        </w:rPr>
        <w:t>, 1661800</w:t>
      </w:r>
      <w:r w:rsidR="00B2451A" w:rsidRPr="0043125F">
        <w:rPr>
          <w:rFonts w:ascii="Arial" w:hAnsi="Arial" w:cs="Arial"/>
          <w:color w:val="333333"/>
        </w:rPr>
        <w:t xml:space="preserve"> </w:t>
      </w:r>
      <w:r w:rsidR="000D57FB" w:rsidRPr="0043125F">
        <w:rPr>
          <w:rFonts w:ascii="Arial" w:hAnsi="Arial" w:cs="Arial"/>
          <w:i/>
          <w:color w:val="333333"/>
        </w:rPr>
        <w:t xml:space="preserve">Therapeutic </w:t>
      </w:r>
      <w:r w:rsidR="0020678E" w:rsidRPr="0043125F">
        <w:rPr>
          <w:rFonts w:ascii="Arial" w:hAnsi="Arial" w:cs="Arial"/>
          <w:i/>
          <w:color w:val="333333"/>
        </w:rPr>
        <w:t>amniocentesis</w:t>
      </w:r>
      <w:r w:rsidRPr="0043125F">
        <w:rPr>
          <w:rFonts w:ascii="Arial" w:hAnsi="Arial" w:cs="Arial"/>
          <w:color w:val="333333"/>
        </w:rPr>
        <w:t>, 1662100</w:t>
      </w:r>
      <w:r w:rsidR="00B2451A" w:rsidRPr="0043125F">
        <w:rPr>
          <w:rFonts w:ascii="Arial" w:hAnsi="Arial" w:cs="Arial"/>
          <w:color w:val="333333"/>
        </w:rPr>
        <w:t xml:space="preserve"> </w:t>
      </w:r>
      <w:r w:rsidR="000D57FB" w:rsidRPr="0043125F">
        <w:rPr>
          <w:rFonts w:ascii="Arial" w:hAnsi="Arial" w:cs="Arial"/>
          <w:i/>
          <w:color w:val="333333"/>
        </w:rPr>
        <w:t>Amnio-infusion</w:t>
      </w:r>
      <w:r w:rsidRPr="0043125F">
        <w:rPr>
          <w:rFonts w:ascii="Arial" w:hAnsi="Arial" w:cs="Arial"/>
          <w:color w:val="333333"/>
        </w:rPr>
        <w:t xml:space="preserve"> [1330]).</w:t>
      </w:r>
    </w:p>
    <w:p w:rsidR="00B65A2A" w:rsidRPr="00BA2072" w:rsidRDefault="00B65A2A" w:rsidP="00B65A2A">
      <w:pPr>
        <w:rPr>
          <w:rFonts w:ascii="Arial" w:hAnsi="Arial" w:cs="Arial"/>
        </w:rPr>
      </w:pPr>
    </w:p>
    <w:p w:rsidR="00B65A2A" w:rsidRPr="00BA2072" w:rsidRDefault="00B65A2A" w:rsidP="00990412">
      <w:pPr>
        <w:pStyle w:val="Heading3"/>
      </w:pPr>
      <w:bookmarkStart w:id="1278" w:name="_Ref339277803"/>
      <w:bookmarkStart w:id="1279" w:name="_Toc469033138"/>
      <w:r w:rsidRPr="00BA2072">
        <w:t>Chorion</w:t>
      </w:r>
      <w:r w:rsidR="005F4A5B" w:rsidRPr="00BA2072">
        <w:t>ic</w:t>
      </w:r>
      <w:r w:rsidRPr="00BA2072">
        <w:t xml:space="preserve"> Vill</w:t>
      </w:r>
      <w:r w:rsidR="005F4A5B" w:rsidRPr="00BA2072">
        <w:t>u</w:t>
      </w:r>
      <w:r w:rsidRPr="00BA2072">
        <w:t>s Sampling (W03006)</w:t>
      </w:r>
      <w:bookmarkEnd w:id="1278"/>
      <w:bookmarkEnd w:id="1279"/>
    </w:p>
    <w:p w:rsidR="00B65A2A" w:rsidRPr="00BA2072" w:rsidRDefault="00473DD5" w:rsidP="005F4A5B">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w:t>
      </w:r>
      <w:r w:rsidR="00B65A2A" w:rsidRPr="00BA2072">
        <w:rPr>
          <w:rFonts w:ascii="Arial" w:hAnsi="Arial" w:cs="Arial"/>
          <w:b w:val="0"/>
          <w:color w:val="333333"/>
        </w:rPr>
        <w:t>e</w:t>
      </w:r>
      <w:r w:rsidRPr="00BA2072">
        <w:rPr>
          <w:rFonts w:ascii="Arial" w:hAnsi="Arial" w:cs="Arial"/>
          <w:b w:val="0"/>
          <w:color w:val="333333"/>
        </w:rPr>
        <w:t>alth Speciality C</w:t>
      </w:r>
      <w:r w:rsidR="00B65A2A" w:rsidRPr="00BA2072">
        <w:rPr>
          <w:rFonts w:ascii="Arial" w:hAnsi="Arial" w:cs="Arial"/>
          <w:b w:val="0"/>
          <w:color w:val="333333"/>
        </w:rPr>
        <w:t xml:space="preserve">ode </w:t>
      </w:r>
      <w:r w:rsidR="00037A41" w:rsidRPr="00BA2072">
        <w:rPr>
          <w:rFonts w:ascii="Arial" w:hAnsi="Arial" w:cs="Arial"/>
          <w:b w:val="0"/>
          <w:color w:val="333333"/>
        </w:rPr>
        <w:t>starts with a P</w:t>
      </w:r>
      <w:r w:rsidR="00E153AE" w:rsidRPr="00BA2072">
        <w:rPr>
          <w:rFonts w:ascii="Arial" w:hAnsi="Arial" w:cs="Arial"/>
          <w:b w:val="0"/>
          <w:color w:val="333333"/>
        </w:rPr>
        <w:t xml:space="preserve"> </w:t>
      </w:r>
      <w:r w:rsidR="00B65A2A" w:rsidRPr="00BA2072">
        <w:rPr>
          <w:rFonts w:ascii="Arial" w:hAnsi="Arial" w:cs="Arial"/>
          <w:b w:val="0"/>
          <w:color w:val="333333"/>
        </w:rPr>
        <w:t xml:space="preserve">and </w:t>
      </w:r>
      <w:r w:rsidR="00C53DB3">
        <w:rPr>
          <w:rFonts w:ascii="Arial" w:hAnsi="Arial" w:cs="Arial"/>
          <w:b w:val="0"/>
          <w:color w:val="333333"/>
        </w:rPr>
        <w:t>are</w:t>
      </w:r>
      <w:r w:rsidR="00B65A2A" w:rsidRPr="00BA2072">
        <w:rPr>
          <w:rFonts w:ascii="Arial" w:hAnsi="Arial" w:cs="Arial"/>
          <w:b w:val="0"/>
          <w:color w:val="333333"/>
        </w:rPr>
        <w:t xml:space="preserve"> not P50 and the e</w:t>
      </w:r>
      <w:r w:rsidR="00C53DB3">
        <w:rPr>
          <w:rFonts w:ascii="Arial" w:hAnsi="Arial" w:cs="Arial"/>
          <w:b w:val="0"/>
          <w:color w:val="333333"/>
        </w:rPr>
        <w:t xml:space="preserve">pisode of care </w:t>
      </w:r>
      <w:r w:rsidR="00B65A2A" w:rsidRPr="00BA2072">
        <w:rPr>
          <w:rFonts w:ascii="Arial" w:hAnsi="Arial" w:cs="Arial"/>
          <w:b w:val="0"/>
          <w:color w:val="333333"/>
        </w:rPr>
        <w:t xml:space="preserve">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_Ref183319074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b w:val="0"/>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b w:val="0"/>
          <w:bCs/>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_Ref183319090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b w:val="0"/>
          <w:bCs/>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b w:val="0"/>
          <w:bCs/>
          <w:color w:val="333333"/>
        </w:rPr>
        <w:t>),</w:t>
      </w:r>
      <w:r w:rsidR="00B65A2A" w:rsidRPr="00BA2072">
        <w:rPr>
          <w:rFonts w:ascii="Arial" w:hAnsi="Arial" w:cs="Arial"/>
          <w:b w:val="0"/>
          <w:color w:val="333333"/>
        </w:rPr>
        <w:t xml:space="preserve"> sameday chorion</w:t>
      </w:r>
      <w:r w:rsidR="00B8650A" w:rsidRPr="00BA2072">
        <w:rPr>
          <w:rFonts w:ascii="Arial" w:hAnsi="Arial" w:cs="Arial"/>
          <w:b w:val="0"/>
          <w:color w:val="333333"/>
        </w:rPr>
        <w:t>ic</w:t>
      </w:r>
      <w:r w:rsidR="00B65A2A" w:rsidRPr="00BA2072">
        <w:rPr>
          <w:rFonts w:ascii="Arial" w:hAnsi="Arial" w:cs="Arial"/>
          <w:b w:val="0"/>
          <w:color w:val="333333"/>
        </w:rPr>
        <w:t xml:space="preserve"> vill</w:t>
      </w:r>
      <w:r w:rsidR="00B8650A" w:rsidRPr="00BA2072">
        <w:rPr>
          <w:rFonts w:ascii="Arial" w:hAnsi="Arial" w:cs="Arial"/>
          <w:b w:val="0"/>
          <w:color w:val="333333"/>
        </w:rPr>
        <w:t>u</w:t>
      </w:r>
      <w:r w:rsidR="00B65A2A" w:rsidRPr="00BA2072">
        <w:rPr>
          <w:rFonts w:ascii="Arial" w:hAnsi="Arial" w:cs="Arial"/>
          <w:b w:val="0"/>
          <w:color w:val="333333"/>
        </w:rPr>
        <w:t xml:space="preserve">s sampling events are excluded from casemix purchasing. </w:t>
      </w:r>
    </w:p>
    <w:p w:rsidR="005E5376" w:rsidRPr="00BA2072" w:rsidRDefault="005E5376" w:rsidP="00B65A2A">
      <w:pPr>
        <w:pStyle w:val="BodyText"/>
        <w:rPr>
          <w:rFonts w:ascii="Arial" w:hAnsi="Arial" w:cs="Arial"/>
          <w:b w:val="0"/>
          <w:color w:val="333333"/>
        </w:rPr>
      </w:pPr>
    </w:p>
    <w:p w:rsidR="00B65A2A" w:rsidRPr="00BA2072" w:rsidRDefault="00B65A2A" w:rsidP="00B65A2A">
      <w:pPr>
        <w:pStyle w:val="BodyText"/>
        <w:rPr>
          <w:rFonts w:ascii="Arial" w:hAnsi="Arial" w:cs="Arial"/>
          <w:b w:val="0"/>
          <w:color w:val="333333"/>
        </w:rPr>
      </w:pPr>
      <w:r w:rsidRPr="00BA2072">
        <w:rPr>
          <w:rFonts w:ascii="Arial" w:hAnsi="Arial" w:cs="Arial"/>
          <w:b w:val="0"/>
          <w:color w:val="333333"/>
        </w:rPr>
        <w:t>These event</w:t>
      </w:r>
      <w:r w:rsidR="00C53DB3">
        <w:rPr>
          <w:rFonts w:ascii="Arial" w:hAnsi="Arial" w:cs="Arial"/>
          <w:b w:val="0"/>
          <w:color w:val="333333"/>
        </w:rPr>
        <w:t xml:space="preserve"> records </w:t>
      </w:r>
      <w:r w:rsidRPr="00BA2072">
        <w:rPr>
          <w:rFonts w:ascii="Arial" w:hAnsi="Arial" w:cs="Arial"/>
          <w:b w:val="0"/>
          <w:color w:val="333333"/>
        </w:rPr>
        <w:t>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first procedure code is 1660300 [1330]</w:t>
      </w:r>
      <w:r w:rsidR="00B2451A">
        <w:rPr>
          <w:rFonts w:ascii="Arial" w:hAnsi="Arial" w:cs="Arial"/>
          <w:color w:val="333333"/>
        </w:rPr>
        <w:t xml:space="preserve"> </w:t>
      </w:r>
      <w:r w:rsidR="000D57FB" w:rsidRPr="00BA2072">
        <w:rPr>
          <w:rFonts w:ascii="Arial" w:hAnsi="Arial" w:cs="Arial"/>
          <w:i/>
          <w:color w:val="333333"/>
        </w:rPr>
        <w:t>Chorionic villus sampling</w:t>
      </w:r>
      <w:r w:rsidRPr="00BA2072">
        <w:rPr>
          <w:rFonts w:ascii="Arial" w:hAnsi="Arial" w:cs="Arial"/>
          <w:color w:val="333333"/>
        </w:rPr>
        <w:t>.</w:t>
      </w:r>
    </w:p>
    <w:p w:rsidR="00892189" w:rsidRDefault="00892189" w:rsidP="00B65A2A">
      <w:pPr>
        <w:rPr>
          <w:rFonts w:ascii="Arial" w:hAnsi="Arial" w:cs="Arial"/>
        </w:rPr>
      </w:pPr>
    </w:p>
    <w:p w:rsidR="00B65A2A" w:rsidRPr="00BA2072" w:rsidRDefault="00B65A2A" w:rsidP="00990412">
      <w:pPr>
        <w:pStyle w:val="Heading3"/>
      </w:pPr>
      <w:bookmarkStart w:id="1280" w:name="_Ref339277811"/>
      <w:bookmarkStart w:id="1281" w:name="_Toc469033139"/>
      <w:r w:rsidRPr="00BA2072">
        <w:t xml:space="preserve">Rhesus Isoimmunisation and </w:t>
      </w:r>
      <w:r w:rsidR="004F7DED" w:rsidRPr="00BA2072">
        <w:t>O</w:t>
      </w:r>
      <w:r w:rsidRPr="00BA2072">
        <w:t>t</w:t>
      </w:r>
      <w:r w:rsidR="004F7DED" w:rsidRPr="00BA2072">
        <w:t>her Isoimmunisation</w:t>
      </w:r>
      <w:r w:rsidRPr="00BA2072">
        <w:t xml:space="preserve"> (W03007)</w:t>
      </w:r>
      <w:bookmarkEnd w:id="1280"/>
      <w:bookmarkEnd w:id="1281"/>
    </w:p>
    <w:p w:rsidR="00B65A2A" w:rsidRPr="00BA2072" w:rsidRDefault="00473DD5" w:rsidP="005F4A5B">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w:t>
      </w:r>
      <w:r w:rsidR="00B65A2A" w:rsidRPr="00BA2072">
        <w:rPr>
          <w:rFonts w:ascii="Arial" w:hAnsi="Arial" w:cs="Arial"/>
          <w:b w:val="0"/>
          <w:color w:val="333333"/>
        </w:rPr>
        <w:t xml:space="preserve">ealth </w:t>
      </w:r>
      <w:r w:rsidRPr="00BA2072">
        <w:rPr>
          <w:rFonts w:ascii="Arial" w:hAnsi="Arial" w:cs="Arial"/>
          <w:b w:val="0"/>
          <w:color w:val="333333"/>
        </w:rPr>
        <w:t>S</w:t>
      </w:r>
      <w:r w:rsidR="00B65A2A" w:rsidRPr="00BA2072">
        <w:rPr>
          <w:rFonts w:ascii="Arial" w:hAnsi="Arial" w:cs="Arial"/>
          <w:b w:val="0"/>
          <w:color w:val="333333"/>
        </w:rPr>
        <w:t xml:space="preserve">peciality </w:t>
      </w:r>
      <w:r w:rsidRPr="00BA2072">
        <w:rPr>
          <w:rFonts w:ascii="Arial" w:hAnsi="Arial" w:cs="Arial"/>
          <w:b w:val="0"/>
          <w:color w:val="333333"/>
        </w:rPr>
        <w:t>C</w:t>
      </w:r>
      <w:r w:rsidR="00B65A2A" w:rsidRPr="00BA2072">
        <w:rPr>
          <w:rFonts w:ascii="Arial" w:hAnsi="Arial" w:cs="Arial"/>
          <w:b w:val="0"/>
          <w:color w:val="333333"/>
        </w:rPr>
        <w:t xml:space="preserve">ode </w:t>
      </w:r>
      <w:r w:rsidR="00CD0F1C" w:rsidRPr="00BA2072">
        <w:rPr>
          <w:rFonts w:ascii="Arial" w:hAnsi="Arial" w:cs="Arial"/>
          <w:b w:val="0"/>
          <w:color w:val="333333"/>
        </w:rPr>
        <w:t xml:space="preserve">starts with P and </w:t>
      </w:r>
      <w:r w:rsidR="00C53DB3">
        <w:rPr>
          <w:rFonts w:ascii="Arial" w:hAnsi="Arial" w:cs="Arial"/>
          <w:b w:val="0"/>
          <w:color w:val="333333"/>
        </w:rPr>
        <w:t xml:space="preserve">are </w:t>
      </w:r>
      <w:r w:rsidR="00B65A2A" w:rsidRPr="00BA2072">
        <w:rPr>
          <w:rFonts w:ascii="Arial" w:hAnsi="Arial" w:cs="Arial"/>
          <w:b w:val="0"/>
          <w:color w:val="333333"/>
        </w:rPr>
        <w:t>not P50 and the e</w:t>
      </w:r>
      <w:r w:rsidR="00C53DB3">
        <w:rPr>
          <w:rFonts w:ascii="Arial" w:hAnsi="Arial" w:cs="Arial"/>
          <w:b w:val="0"/>
          <w:color w:val="333333"/>
        </w:rPr>
        <w:t>pisode of care</w:t>
      </w:r>
      <w:r w:rsidR="00B65A2A" w:rsidRPr="00BA2072">
        <w:rPr>
          <w:rFonts w:ascii="Arial" w:hAnsi="Arial" w:cs="Arial"/>
          <w:b w:val="0"/>
          <w:color w:val="333333"/>
        </w:rPr>
        <w:t xml:space="preserve"> occurs in a facility listed in table </w:t>
      </w:r>
      <w:r w:rsidR="001E18AC" w:rsidRPr="004C275D">
        <w:rPr>
          <w:rFonts w:ascii="Arial" w:hAnsi="Arial" w:cs="Arial"/>
          <w:b w:val="0"/>
          <w:color w:val="333333"/>
          <w:highlight w:val="lightGray"/>
        </w:rPr>
        <w:fldChar w:fldCharType="begin"/>
      </w:r>
      <w:r w:rsidR="001E18AC" w:rsidRPr="004C275D">
        <w:rPr>
          <w:rFonts w:ascii="Arial" w:hAnsi="Arial" w:cs="Arial"/>
          <w:b w:val="0"/>
          <w:color w:val="333333"/>
          <w:highlight w:val="lightGray"/>
        </w:rPr>
        <w:instrText xml:space="preserve"> REF _Ref183319107 \r \h  \* MERGEFORMAT </w:instrText>
      </w:r>
      <w:r w:rsidR="001E18AC" w:rsidRPr="004C275D">
        <w:rPr>
          <w:rFonts w:ascii="Arial" w:hAnsi="Arial" w:cs="Arial"/>
          <w:b w:val="0"/>
          <w:color w:val="333333"/>
          <w:highlight w:val="lightGray"/>
        </w:rPr>
      </w:r>
      <w:r w:rsidR="001E18AC" w:rsidRPr="004C275D">
        <w:rPr>
          <w:rFonts w:ascii="Arial" w:hAnsi="Arial" w:cs="Arial"/>
          <w:b w:val="0"/>
          <w:color w:val="333333"/>
          <w:highlight w:val="lightGray"/>
        </w:rPr>
        <w:fldChar w:fldCharType="separate"/>
      </w:r>
      <w:r w:rsidR="00F843CE">
        <w:rPr>
          <w:rFonts w:ascii="Arial" w:hAnsi="Arial" w:cs="Arial"/>
          <w:b w:val="0"/>
          <w:color w:val="333333"/>
          <w:highlight w:val="lightGray"/>
        </w:rPr>
        <w:t>5.2.8</w:t>
      </w:r>
      <w:r w:rsidR="001E18AC" w:rsidRPr="004C275D">
        <w:rPr>
          <w:rFonts w:ascii="Arial" w:hAnsi="Arial" w:cs="Arial"/>
          <w:b w:val="0"/>
          <w:color w:val="333333"/>
          <w:highlight w:val="lightGray"/>
        </w:rPr>
        <w:fldChar w:fldCharType="end"/>
      </w:r>
      <w:r w:rsidR="00B65A2A" w:rsidRPr="003A7BC8">
        <w:rPr>
          <w:rFonts w:ascii="Arial" w:hAnsi="Arial" w:cs="Arial"/>
          <w:b w:val="0"/>
          <w:color w:val="333333"/>
        </w:rPr>
        <w:t>,</w:t>
      </w:r>
      <w:r w:rsidR="00B65A2A" w:rsidRPr="00BA2072">
        <w:rPr>
          <w:rFonts w:ascii="Arial" w:hAnsi="Arial" w:cs="Arial"/>
          <w:b w:val="0"/>
          <w:color w:val="333333"/>
        </w:rPr>
        <w:t xml:space="preserve"> and is not neonatal (</w:t>
      </w:r>
      <w:r w:rsidR="001E18AC" w:rsidRPr="00780A83">
        <w:rPr>
          <w:rFonts w:ascii="Arial" w:hAnsi="Arial" w:cs="Arial"/>
          <w:highlight w:val="lightGray"/>
        </w:rPr>
        <w:fldChar w:fldCharType="begin"/>
      </w:r>
      <w:r w:rsidR="001E18AC" w:rsidRPr="00780A83">
        <w:rPr>
          <w:rFonts w:ascii="Arial" w:hAnsi="Arial" w:cs="Arial"/>
          <w:highlight w:val="lightGray"/>
        </w:rPr>
        <w:instrText xml:space="preserve"> REF _Ref183319128 \r \h  \* MERGEFORMAT </w:instrText>
      </w:r>
      <w:r w:rsidR="001E18AC" w:rsidRPr="00780A83">
        <w:rPr>
          <w:rFonts w:ascii="Arial" w:hAnsi="Arial" w:cs="Arial"/>
          <w:highlight w:val="lightGray"/>
        </w:rPr>
      </w:r>
      <w:r w:rsidR="001E18AC" w:rsidRPr="00780A83">
        <w:rPr>
          <w:rFonts w:ascii="Arial" w:hAnsi="Arial" w:cs="Arial"/>
          <w:highlight w:val="lightGray"/>
        </w:rPr>
        <w:fldChar w:fldCharType="separate"/>
      </w:r>
      <w:r w:rsidR="00F843CE" w:rsidRPr="00F843CE">
        <w:rPr>
          <w:rFonts w:ascii="Arial" w:hAnsi="Arial" w:cs="Arial"/>
          <w:b w:val="0"/>
          <w:color w:val="333333"/>
          <w:highlight w:val="lightGray"/>
        </w:rPr>
        <w:t>5.2.11</w:t>
      </w:r>
      <w:r w:rsidR="001E18AC" w:rsidRPr="00780A83">
        <w:rPr>
          <w:rFonts w:ascii="Arial" w:hAnsi="Arial" w:cs="Arial"/>
          <w:highlight w:val="lightGray"/>
        </w:rPr>
        <w:fldChar w:fldCharType="end"/>
      </w:r>
      <w:r w:rsidR="00B65A2A" w:rsidRPr="00BA2072">
        <w:rPr>
          <w:rFonts w:ascii="Arial" w:hAnsi="Arial" w:cs="Arial"/>
          <w:b w:val="0"/>
          <w:color w:val="333333"/>
        </w:rPr>
        <w:t>), sameday rhesus isoimmunisation events are excluded from casemix purchasing.</w:t>
      </w:r>
    </w:p>
    <w:p w:rsidR="00432AC8" w:rsidRPr="00BA2072" w:rsidRDefault="00432AC8" w:rsidP="005F4A5B">
      <w:pPr>
        <w:pStyle w:val="BodyText"/>
        <w:rPr>
          <w:rFonts w:ascii="Arial" w:hAnsi="Arial" w:cs="Arial"/>
          <w:b w:val="0"/>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w:t>
      </w:r>
      <w:r w:rsidRPr="00BA2072">
        <w:rPr>
          <w:rFonts w:ascii="Arial" w:hAnsi="Arial" w:cs="Arial"/>
          <w:color w:val="333333"/>
        </w:rPr>
        <w:t>s 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Default="00B65A2A" w:rsidP="00900DF8">
      <w:pPr>
        <w:ind w:left="360"/>
        <w:outlineLvl w:val="0"/>
        <w:rPr>
          <w:rFonts w:ascii="Arial" w:hAnsi="Arial" w:cs="Arial"/>
          <w:color w:val="333333"/>
        </w:rPr>
      </w:pPr>
      <w:r w:rsidRPr="00BA2072">
        <w:rPr>
          <w:rFonts w:ascii="Arial" w:hAnsi="Arial" w:cs="Arial"/>
          <w:color w:val="333333"/>
        </w:rPr>
        <w:t>The principal diagnosis code is in the range: (O360</w:t>
      </w:r>
      <w:r w:rsidR="00B2451A">
        <w:rPr>
          <w:rFonts w:ascii="Arial" w:hAnsi="Arial" w:cs="Arial"/>
          <w:color w:val="333333"/>
        </w:rPr>
        <w:t xml:space="preserve"> </w:t>
      </w:r>
      <w:r w:rsidR="00900DF8" w:rsidRPr="00BA2072">
        <w:rPr>
          <w:rFonts w:ascii="Arial" w:hAnsi="Arial" w:cs="Arial"/>
          <w:i/>
          <w:color w:val="333333"/>
        </w:rPr>
        <w:t>Maternal care for rhesus isoimmunisation</w:t>
      </w:r>
      <w:r w:rsidRPr="00BA2072">
        <w:rPr>
          <w:rFonts w:ascii="Arial" w:hAnsi="Arial" w:cs="Arial"/>
          <w:color w:val="333333"/>
        </w:rPr>
        <w:t>, O361</w:t>
      </w:r>
      <w:r w:rsidR="00B2451A">
        <w:rPr>
          <w:rFonts w:ascii="Arial" w:hAnsi="Arial" w:cs="Arial"/>
          <w:color w:val="333333"/>
        </w:rPr>
        <w:t xml:space="preserve"> </w:t>
      </w:r>
      <w:r w:rsidR="00900DF8" w:rsidRPr="00BA2072">
        <w:rPr>
          <w:rFonts w:ascii="Arial" w:hAnsi="Arial" w:cs="Arial"/>
          <w:i/>
          <w:color w:val="333333"/>
        </w:rPr>
        <w:t>Maternal care for other isoimmunisation</w:t>
      </w:r>
      <w:r w:rsidRPr="00BA2072">
        <w:rPr>
          <w:rFonts w:ascii="Arial" w:hAnsi="Arial" w:cs="Arial"/>
          <w:color w:val="333333"/>
        </w:rPr>
        <w:t>).</w:t>
      </w:r>
    </w:p>
    <w:p w:rsidR="008614AD" w:rsidRPr="00BA2072" w:rsidRDefault="008614AD" w:rsidP="00900DF8">
      <w:pPr>
        <w:ind w:left="360"/>
        <w:outlineLvl w:val="0"/>
        <w:rPr>
          <w:rFonts w:ascii="Arial" w:hAnsi="Arial" w:cs="Arial"/>
          <w:color w:val="333333"/>
        </w:rPr>
      </w:pPr>
    </w:p>
    <w:p w:rsidR="00B65A2A" w:rsidRPr="00BA2072" w:rsidRDefault="00B65A2A" w:rsidP="00990412">
      <w:pPr>
        <w:pStyle w:val="Heading3"/>
      </w:pPr>
      <w:bookmarkStart w:id="1282" w:name="_Ref183318937"/>
      <w:bookmarkStart w:id="1283" w:name="_Toc469033140"/>
      <w:r w:rsidRPr="00BA2072">
        <w:t xml:space="preserve">Lactation </w:t>
      </w:r>
      <w:r w:rsidR="00F03E43" w:rsidRPr="00BA2072">
        <w:t>D</w:t>
      </w:r>
      <w:r w:rsidRPr="00BA2072">
        <w:t xml:space="preserve">isorders </w:t>
      </w:r>
      <w:r w:rsidR="00F03E43" w:rsidRPr="00BA2072">
        <w:t>A</w:t>
      </w:r>
      <w:r w:rsidRPr="00BA2072">
        <w:t>ssoci</w:t>
      </w:r>
      <w:r w:rsidR="00F03E43" w:rsidRPr="00BA2072">
        <w:t>ated with C</w:t>
      </w:r>
      <w:r w:rsidRPr="00BA2072">
        <w:t>hildbirth (W03010)</w:t>
      </w:r>
      <w:bookmarkEnd w:id="1282"/>
      <w:bookmarkEnd w:id="1283"/>
    </w:p>
    <w:p w:rsidR="00B65A2A" w:rsidRPr="00BA2072" w:rsidRDefault="00473DD5" w:rsidP="00B65A2A">
      <w:pPr>
        <w:pStyle w:val="BodyText"/>
        <w:rPr>
          <w:rFonts w:ascii="Arial" w:hAnsi="Arial" w:cs="Arial"/>
          <w:b w:val="0"/>
          <w:color w:val="333333"/>
        </w:rPr>
      </w:pPr>
      <w:r w:rsidRPr="00BA2072">
        <w:rPr>
          <w:rFonts w:ascii="Arial" w:hAnsi="Arial" w:cs="Arial"/>
          <w:b w:val="0"/>
          <w:color w:val="333333"/>
        </w:rPr>
        <w:t>For event</w:t>
      </w:r>
      <w:r w:rsidR="00C53DB3">
        <w:rPr>
          <w:rFonts w:ascii="Arial" w:hAnsi="Arial" w:cs="Arial"/>
          <w:b w:val="0"/>
          <w:color w:val="333333"/>
        </w:rPr>
        <w:t xml:space="preserve"> record</w:t>
      </w:r>
      <w:r w:rsidRPr="00BA2072">
        <w:rPr>
          <w:rFonts w:ascii="Arial" w:hAnsi="Arial" w:cs="Arial"/>
          <w:b w:val="0"/>
          <w:color w:val="333333"/>
        </w:rPr>
        <w:t>s where the Health S</w:t>
      </w:r>
      <w:r w:rsidR="00B65A2A" w:rsidRPr="00BA2072">
        <w:rPr>
          <w:rFonts w:ascii="Arial" w:hAnsi="Arial" w:cs="Arial"/>
          <w:b w:val="0"/>
          <w:color w:val="333333"/>
        </w:rPr>
        <w:t xml:space="preserve">peciality </w:t>
      </w:r>
      <w:r w:rsidRPr="00BA2072">
        <w:rPr>
          <w:rFonts w:ascii="Arial" w:hAnsi="Arial" w:cs="Arial"/>
          <w:b w:val="0"/>
          <w:color w:val="333333"/>
        </w:rPr>
        <w:t>C</w:t>
      </w:r>
      <w:r w:rsidR="00B65A2A" w:rsidRPr="00BA2072">
        <w:rPr>
          <w:rFonts w:ascii="Arial" w:hAnsi="Arial" w:cs="Arial"/>
          <w:b w:val="0"/>
          <w:color w:val="333333"/>
        </w:rPr>
        <w:t xml:space="preserve">ode </w:t>
      </w:r>
      <w:r w:rsidR="00CD0F1C" w:rsidRPr="00BA2072">
        <w:rPr>
          <w:rFonts w:ascii="Arial" w:hAnsi="Arial" w:cs="Arial"/>
          <w:b w:val="0"/>
          <w:color w:val="333333"/>
        </w:rPr>
        <w:t xml:space="preserve">starts with P and </w:t>
      </w:r>
      <w:r w:rsidR="00C53DB3">
        <w:rPr>
          <w:rFonts w:ascii="Arial" w:hAnsi="Arial" w:cs="Arial"/>
          <w:b w:val="0"/>
          <w:color w:val="333333"/>
        </w:rPr>
        <w:t xml:space="preserve">are </w:t>
      </w:r>
      <w:r w:rsidR="00CD0F1C" w:rsidRPr="00BA2072">
        <w:rPr>
          <w:rFonts w:ascii="Arial" w:hAnsi="Arial" w:cs="Arial"/>
          <w:b w:val="0"/>
          <w:color w:val="333333"/>
        </w:rPr>
        <w:t>not P50 a</w:t>
      </w:r>
      <w:r w:rsidR="00B65A2A" w:rsidRPr="00BA2072">
        <w:rPr>
          <w:rFonts w:ascii="Arial" w:hAnsi="Arial" w:cs="Arial"/>
          <w:b w:val="0"/>
          <w:color w:val="333333"/>
        </w:rPr>
        <w:t xml:space="preserve">nd the event 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_Ref183319143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b w:val="0"/>
          <w:color w:val="333333"/>
          <w:highlight w:val="lightGray"/>
        </w:rPr>
        <w:t>5.2.8</w:t>
      </w:r>
      <w:r w:rsidR="001E18AC" w:rsidRPr="00BA2072">
        <w:rPr>
          <w:rFonts w:ascii="Arial" w:hAnsi="Arial" w:cs="Arial"/>
          <w:highlight w:val="lightGray"/>
        </w:rPr>
        <w:fldChar w:fldCharType="end"/>
      </w:r>
      <w:r w:rsidR="00B65A2A" w:rsidRPr="00BA2072">
        <w:rPr>
          <w:rFonts w:ascii="Arial" w:hAnsi="Arial" w:cs="Arial"/>
          <w:b w:val="0"/>
          <w:bCs/>
          <w:color w:val="333333"/>
        </w:rPr>
        <w:t>, and is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_Ref183319155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b w:val="0"/>
          <w:bCs/>
          <w:color w:val="333333"/>
          <w:highlight w:val="lightGray"/>
        </w:rPr>
        <w:t>5.2.11</w:t>
      </w:r>
      <w:r w:rsidR="001E18AC" w:rsidRPr="00BA2072">
        <w:rPr>
          <w:rFonts w:ascii="Arial" w:hAnsi="Arial" w:cs="Arial"/>
          <w:highlight w:val="lightGray"/>
        </w:rPr>
        <w:fldChar w:fldCharType="end"/>
      </w:r>
      <w:r w:rsidR="00B65A2A" w:rsidRPr="00BA2072">
        <w:rPr>
          <w:rFonts w:ascii="Arial" w:hAnsi="Arial" w:cs="Arial"/>
          <w:b w:val="0"/>
          <w:bCs/>
          <w:color w:val="333333"/>
        </w:rPr>
        <w:t>),</w:t>
      </w:r>
      <w:r w:rsidR="000D57FB" w:rsidRPr="00BA2072">
        <w:rPr>
          <w:rFonts w:ascii="Arial" w:hAnsi="Arial" w:cs="Arial"/>
          <w:b w:val="0"/>
          <w:bCs/>
          <w:color w:val="333333"/>
        </w:rPr>
        <w:t xml:space="preserve"> </w:t>
      </w:r>
      <w:r w:rsidR="00B65A2A" w:rsidRPr="00BA2072">
        <w:rPr>
          <w:rFonts w:ascii="Arial" w:hAnsi="Arial" w:cs="Arial"/>
          <w:b w:val="0"/>
          <w:color w:val="333333"/>
        </w:rPr>
        <w:t>sameday lactation events are excluded from casemix purchasing.</w:t>
      </w:r>
    </w:p>
    <w:p w:rsidR="002A1221" w:rsidRPr="00BA2072" w:rsidRDefault="002A1221" w:rsidP="002A1221">
      <w:pPr>
        <w:pStyle w:val="DefinitionList"/>
        <w:rPr>
          <w:rFonts w:ascii="Arial" w:hAnsi="Arial" w:cs="Arial"/>
          <w:color w:val="333333"/>
          <w:lang w:val="en-NZ"/>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53DB3">
        <w:rPr>
          <w:rFonts w:ascii="Arial" w:hAnsi="Arial" w:cs="Arial"/>
          <w:color w:val="333333"/>
        </w:rPr>
        <w:t xml:space="preserve"> record</w:t>
      </w:r>
      <w:r w:rsidRPr="00BA2072">
        <w:rPr>
          <w:rFonts w:ascii="Arial" w:hAnsi="Arial" w:cs="Arial"/>
          <w:color w:val="333333"/>
        </w:rPr>
        <w:t>s are tested for by checking that:</w:t>
      </w:r>
    </w:p>
    <w:p w:rsidR="00B65A2A" w:rsidRPr="00BA2072" w:rsidRDefault="00B65A2A" w:rsidP="00B65A2A">
      <w:pPr>
        <w:ind w:firstLine="360"/>
        <w:outlineLvl w:val="0"/>
        <w:rPr>
          <w:rFonts w:ascii="Arial" w:hAnsi="Arial" w:cs="Arial"/>
          <w:color w:val="333333"/>
        </w:rPr>
      </w:pPr>
      <w:r w:rsidRPr="00BA2072">
        <w:rPr>
          <w:rFonts w:ascii="Arial" w:hAnsi="Arial" w:cs="Arial"/>
          <w:color w:val="333333"/>
        </w:rPr>
        <w:t>The admission and discharge dates are the same</w:t>
      </w:r>
    </w:p>
    <w:p w:rsidR="00B65A2A" w:rsidRPr="00BA2072" w:rsidRDefault="00B65A2A" w:rsidP="00B65A2A">
      <w:pPr>
        <w:ind w:left="720"/>
        <w:rPr>
          <w:rFonts w:ascii="Arial" w:hAnsi="Arial" w:cs="Arial"/>
          <w:color w:val="333333"/>
        </w:rPr>
      </w:pPr>
      <w:r w:rsidRPr="00BA2072">
        <w:rPr>
          <w:rFonts w:ascii="Arial" w:hAnsi="Arial" w:cs="Arial"/>
          <w:color w:val="333333"/>
        </w:rPr>
        <w:t>AND</w:t>
      </w:r>
    </w:p>
    <w:p w:rsidR="00B65A2A" w:rsidRDefault="00B65A2A" w:rsidP="00B65A2A">
      <w:pPr>
        <w:ind w:left="360"/>
        <w:outlineLvl w:val="0"/>
        <w:rPr>
          <w:rFonts w:ascii="Arial" w:hAnsi="Arial" w:cs="Arial"/>
          <w:color w:val="333333"/>
        </w:rPr>
      </w:pPr>
      <w:r w:rsidRPr="00BA2072">
        <w:rPr>
          <w:rFonts w:ascii="Arial" w:hAnsi="Arial" w:cs="Arial"/>
          <w:color w:val="333333"/>
        </w:rPr>
        <w:t>The principal diagnosis code is in the range: (O9230, O9231, O9240, O9241, O9250, O9251, O9260, O9261, O9270, O9271).</w:t>
      </w:r>
    </w:p>
    <w:p w:rsidR="00293462" w:rsidRDefault="00293462" w:rsidP="00B65A2A">
      <w:pPr>
        <w:ind w:left="360"/>
        <w:outlineLvl w:val="0"/>
        <w:rPr>
          <w:rFonts w:ascii="Arial" w:hAnsi="Arial" w:cs="Arial"/>
          <w:color w:val="333333"/>
        </w:rPr>
      </w:pPr>
    </w:p>
    <w:p w:rsidR="00B65A2A" w:rsidRPr="00BA2072" w:rsidRDefault="00B65A2A" w:rsidP="00990412">
      <w:pPr>
        <w:pStyle w:val="Heading3"/>
      </w:pPr>
      <w:bookmarkStart w:id="1284" w:name="_Ref369242773"/>
      <w:bookmarkStart w:id="1285" w:name="_Toc469033141"/>
      <w:r w:rsidRPr="00BA2072">
        <w:t>Maternity Casemix</w:t>
      </w:r>
      <w:r w:rsidR="002E727F" w:rsidRPr="00BA2072">
        <w:t xml:space="preserve"> (W10.01)</w:t>
      </w:r>
      <w:bookmarkEnd w:id="1284"/>
      <w:bookmarkEnd w:id="1285"/>
    </w:p>
    <w:p w:rsidR="00B65A2A" w:rsidRPr="00BA2072" w:rsidRDefault="00B65A2A" w:rsidP="005F4A5B">
      <w:pPr>
        <w:rPr>
          <w:rFonts w:ascii="Arial" w:hAnsi="Arial" w:cs="Arial"/>
          <w:color w:val="333333"/>
        </w:rPr>
      </w:pPr>
      <w:r w:rsidRPr="00BA2072">
        <w:rPr>
          <w:rFonts w:ascii="Arial" w:hAnsi="Arial" w:cs="Arial"/>
          <w:color w:val="333333"/>
        </w:rPr>
        <w:t>All other event</w:t>
      </w:r>
      <w:r w:rsidR="00C53DB3">
        <w:rPr>
          <w:rFonts w:ascii="Arial" w:hAnsi="Arial" w:cs="Arial"/>
          <w:color w:val="333333"/>
        </w:rPr>
        <w:t xml:space="preserve"> record</w:t>
      </w:r>
      <w:r w:rsidRPr="00BA2072">
        <w:rPr>
          <w:rFonts w:ascii="Arial" w:hAnsi="Arial" w:cs="Arial"/>
          <w:color w:val="333333"/>
        </w:rPr>
        <w:t xml:space="preserve">s where the </w:t>
      </w:r>
      <w:r w:rsidR="00473DD5" w:rsidRPr="00BA2072">
        <w:rPr>
          <w:rFonts w:ascii="Arial" w:hAnsi="Arial" w:cs="Arial"/>
          <w:color w:val="333333"/>
        </w:rPr>
        <w:t>H</w:t>
      </w:r>
      <w:r w:rsidRPr="00BA2072">
        <w:rPr>
          <w:rFonts w:ascii="Arial" w:hAnsi="Arial" w:cs="Arial"/>
          <w:color w:val="333333"/>
        </w:rPr>
        <w:t xml:space="preserve">ealth </w:t>
      </w:r>
      <w:r w:rsidR="00473DD5" w:rsidRPr="00BA2072">
        <w:rPr>
          <w:rFonts w:ascii="Arial" w:hAnsi="Arial" w:cs="Arial"/>
          <w:color w:val="333333"/>
        </w:rPr>
        <w:t>S</w:t>
      </w:r>
      <w:r w:rsidRPr="00BA2072">
        <w:rPr>
          <w:rFonts w:ascii="Arial" w:hAnsi="Arial" w:cs="Arial"/>
          <w:color w:val="333333"/>
        </w:rPr>
        <w:t xml:space="preserve">peciality </w:t>
      </w:r>
      <w:r w:rsidR="00473DD5" w:rsidRPr="00BA2072">
        <w:rPr>
          <w:rFonts w:ascii="Arial" w:hAnsi="Arial" w:cs="Arial"/>
          <w:color w:val="333333"/>
        </w:rPr>
        <w:t>C</w:t>
      </w:r>
      <w:r w:rsidRPr="00BA2072">
        <w:rPr>
          <w:rFonts w:ascii="Arial" w:hAnsi="Arial" w:cs="Arial"/>
          <w:color w:val="333333"/>
        </w:rPr>
        <w:t xml:space="preserve">ode </w:t>
      </w:r>
      <w:r w:rsidR="00CD0F1C" w:rsidRPr="00BA2072">
        <w:rPr>
          <w:rFonts w:ascii="Arial" w:hAnsi="Arial" w:cs="Arial"/>
          <w:color w:val="333333"/>
        </w:rPr>
        <w:t xml:space="preserve">starts with </w:t>
      </w:r>
      <w:r w:rsidR="009917E3">
        <w:rPr>
          <w:rFonts w:ascii="Arial" w:hAnsi="Arial" w:cs="Arial"/>
          <w:color w:val="333333"/>
        </w:rPr>
        <w:t>'</w:t>
      </w:r>
      <w:r w:rsidR="00CD0F1C" w:rsidRPr="00BA2072">
        <w:rPr>
          <w:rFonts w:ascii="Arial" w:hAnsi="Arial" w:cs="Arial"/>
          <w:color w:val="333333"/>
        </w:rPr>
        <w:t>P</w:t>
      </w:r>
      <w:r w:rsidR="009917E3">
        <w:rPr>
          <w:rFonts w:ascii="Arial" w:hAnsi="Arial" w:cs="Arial"/>
          <w:color w:val="333333"/>
        </w:rPr>
        <w:t>'</w:t>
      </w:r>
      <w:r w:rsidR="00CD0F1C" w:rsidRPr="00BA2072">
        <w:rPr>
          <w:rFonts w:ascii="Arial" w:hAnsi="Arial" w:cs="Arial"/>
          <w:color w:val="333333"/>
        </w:rPr>
        <w:t xml:space="preserve"> and </w:t>
      </w:r>
      <w:r w:rsidR="00C53DB3">
        <w:rPr>
          <w:rFonts w:ascii="Arial" w:hAnsi="Arial" w:cs="Arial"/>
          <w:color w:val="333333"/>
        </w:rPr>
        <w:t>are</w:t>
      </w:r>
      <w:r w:rsidR="00CD0F1C" w:rsidRPr="00BA2072">
        <w:rPr>
          <w:rFonts w:ascii="Arial" w:hAnsi="Arial" w:cs="Arial"/>
          <w:color w:val="333333"/>
        </w:rPr>
        <w:t xml:space="preserve"> not P50</w:t>
      </w:r>
      <w:r w:rsidRPr="00BA2072">
        <w:rPr>
          <w:rFonts w:ascii="Arial" w:hAnsi="Arial" w:cs="Arial"/>
          <w:color w:val="333333"/>
        </w:rPr>
        <w:t xml:space="preserve"> and the event occurs in a facility listed in table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_Ref183319171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5.2.8</w:t>
      </w:r>
      <w:r w:rsidR="001E18AC" w:rsidRPr="00BA2072">
        <w:rPr>
          <w:rFonts w:ascii="Arial" w:hAnsi="Arial" w:cs="Arial"/>
          <w:highlight w:val="lightGray"/>
        </w:rPr>
        <w:fldChar w:fldCharType="end"/>
      </w:r>
      <w:r w:rsidRPr="00BA2072">
        <w:rPr>
          <w:rFonts w:ascii="Arial" w:hAnsi="Arial" w:cs="Arial"/>
          <w:bCs/>
          <w:color w:val="333333"/>
        </w:rPr>
        <w:t xml:space="preserve">, and </w:t>
      </w:r>
      <w:r w:rsidR="006B74F2" w:rsidRPr="00BA2072">
        <w:rPr>
          <w:rFonts w:ascii="Arial" w:hAnsi="Arial" w:cs="Arial"/>
          <w:bCs/>
          <w:color w:val="333333"/>
        </w:rPr>
        <w:t>are</w:t>
      </w:r>
      <w:r w:rsidRPr="00BA2072">
        <w:rPr>
          <w:rFonts w:ascii="Arial" w:hAnsi="Arial" w:cs="Arial"/>
          <w:bCs/>
          <w:color w:val="333333"/>
        </w:rPr>
        <w:t xml:space="preserve"> not neonatal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_Ref183319184 \r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bCs/>
          <w:color w:val="333333"/>
          <w:highlight w:val="lightGray"/>
        </w:rPr>
        <w:t>5.2.11</w:t>
      </w:r>
      <w:r w:rsidR="001E18AC" w:rsidRPr="00BA2072">
        <w:rPr>
          <w:rFonts w:ascii="Arial" w:hAnsi="Arial" w:cs="Arial"/>
          <w:highlight w:val="lightGray"/>
        </w:rPr>
        <w:fldChar w:fldCharType="end"/>
      </w:r>
      <w:r w:rsidRPr="00BA2072">
        <w:rPr>
          <w:rFonts w:ascii="Arial" w:hAnsi="Arial" w:cs="Arial"/>
          <w:bCs/>
          <w:color w:val="333333"/>
        </w:rPr>
        <w:t>),</w:t>
      </w:r>
      <w:r w:rsidRPr="00BA2072">
        <w:rPr>
          <w:rFonts w:ascii="Arial" w:hAnsi="Arial" w:cs="Arial"/>
          <w:color w:val="333333"/>
        </w:rPr>
        <w:t xml:space="preserve"> are allocated to W10.01 Maternity Casemix</w:t>
      </w:r>
      <w:r w:rsidR="00205089" w:rsidRPr="00BA2072">
        <w:rPr>
          <w:rFonts w:ascii="Arial" w:hAnsi="Arial" w:cs="Arial"/>
          <w:color w:val="333333"/>
        </w:rPr>
        <w:t>.</w:t>
      </w:r>
    </w:p>
    <w:p w:rsidR="00B65A2A" w:rsidRPr="00BA2072" w:rsidRDefault="00B65A2A" w:rsidP="00B65A2A">
      <w:pPr>
        <w:rPr>
          <w:rFonts w:ascii="Arial" w:hAnsi="Arial" w:cs="Arial"/>
        </w:rPr>
      </w:pPr>
    </w:p>
    <w:p w:rsidR="003C65BA" w:rsidRPr="00BE0213" w:rsidRDefault="00B65A2A" w:rsidP="00990412">
      <w:pPr>
        <w:pStyle w:val="Heading3"/>
      </w:pPr>
      <w:bookmarkStart w:id="1286" w:name="_Ref335915002"/>
      <w:bookmarkStart w:id="1287" w:name="_Toc469033142"/>
      <w:r w:rsidRPr="00BE0213">
        <w:t>Primary Maternity (</w:t>
      </w:r>
      <w:r w:rsidR="006F27FE" w:rsidRPr="00BE0213">
        <w:t>W02020</w:t>
      </w:r>
      <w:r w:rsidRPr="00BE0213">
        <w:t>)</w:t>
      </w:r>
      <w:bookmarkEnd w:id="1286"/>
      <w:bookmarkEnd w:id="1287"/>
    </w:p>
    <w:p w:rsidR="006F27FE" w:rsidRPr="00BA2072" w:rsidRDefault="00B2451A" w:rsidP="00B65A2A">
      <w:pPr>
        <w:pStyle w:val="NormalArial"/>
        <w:rPr>
          <w:rFonts w:cs="Arial"/>
          <w:color w:val="2F2F2F"/>
          <w:szCs w:val="24"/>
          <w:lang w:eastAsia="en-NZ"/>
        </w:rPr>
      </w:pPr>
      <w:r>
        <w:rPr>
          <w:rFonts w:cs="Arial"/>
          <w:color w:val="2F2F2F"/>
          <w:szCs w:val="24"/>
          <w:lang w:eastAsia="en-NZ"/>
        </w:rPr>
        <w:t>All primary mate</w:t>
      </w:r>
      <w:r w:rsidR="00F03526">
        <w:rPr>
          <w:rFonts w:cs="Arial"/>
          <w:color w:val="2F2F2F"/>
          <w:szCs w:val="24"/>
          <w:lang w:eastAsia="en-NZ"/>
        </w:rPr>
        <w:t>rnity event</w:t>
      </w:r>
      <w:r w:rsidR="00C53DB3">
        <w:rPr>
          <w:rFonts w:cs="Arial"/>
          <w:color w:val="2F2F2F"/>
          <w:szCs w:val="24"/>
          <w:lang w:eastAsia="en-NZ"/>
        </w:rPr>
        <w:t xml:space="preserve"> record</w:t>
      </w:r>
      <w:r w:rsidR="00F03526">
        <w:rPr>
          <w:rFonts w:cs="Arial"/>
          <w:color w:val="2F2F2F"/>
          <w:szCs w:val="24"/>
          <w:lang w:eastAsia="en-NZ"/>
        </w:rPr>
        <w:t xml:space="preserve">s are excluded from </w:t>
      </w:r>
      <w:r w:rsidR="000851F3">
        <w:rPr>
          <w:rFonts w:cs="Arial"/>
          <w:color w:val="2F2F2F"/>
          <w:szCs w:val="24"/>
          <w:lang w:eastAsia="en-NZ"/>
        </w:rPr>
        <w:t>casemix</w:t>
      </w:r>
      <w:r w:rsidR="00077894">
        <w:rPr>
          <w:rFonts w:cs="Arial"/>
          <w:color w:val="2F2F2F"/>
          <w:szCs w:val="24"/>
          <w:lang w:eastAsia="en-NZ"/>
        </w:rPr>
        <w:t xml:space="preserve"> </w:t>
      </w:r>
      <w:r w:rsidR="00077894" w:rsidRPr="00077894">
        <w:rPr>
          <w:rFonts w:cs="Arial"/>
          <w:color w:val="333333"/>
          <w:szCs w:val="24"/>
          <w:highlight w:val="lightGray"/>
          <w:lang w:eastAsia="en-NZ"/>
        </w:rPr>
        <w:fldChar w:fldCharType="begin"/>
      </w:r>
      <w:r w:rsidR="00077894" w:rsidRPr="00077894">
        <w:rPr>
          <w:rFonts w:cs="Arial"/>
          <w:color w:val="333333"/>
          <w:szCs w:val="24"/>
          <w:highlight w:val="lightGray"/>
          <w:lang w:eastAsia="en-NZ"/>
        </w:rPr>
        <w:instrText xml:space="preserve"> REF _Ref470151784 \r \h </w:instrText>
      </w:r>
      <w:r w:rsidR="00077894">
        <w:rPr>
          <w:rFonts w:cs="Arial"/>
          <w:color w:val="333333"/>
          <w:szCs w:val="24"/>
          <w:highlight w:val="lightGray"/>
          <w:lang w:eastAsia="en-NZ"/>
        </w:rPr>
        <w:instrText xml:space="preserve"> \* MERGEFORMAT </w:instrText>
      </w:r>
      <w:r w:rsidR="00077894" w:rsidRPr="00077894">
        <w:rPr>
          <w:rFonts w:cs="Arial"/>
          <w:color w:val="333333"/>
          <w:szCs w:val="24"/>
          <w:highlight w:val="lightGray"/>
          <w:lang w:eastAsia="en-NZ"/>
        </w:rPr>
      </w:r>
      <w:r w:rsidR="00077894" w:rsidRPr="00077894">
        <w:rPr>
          <w:rFonts w:cs="Arial"/>
          <w:color w:val="333333"/>
          <w:szCs w:val="24"/>
          <w:highlight w:val="lightGray"/>
          <w:lang w:eastAsia="en-NZ"/>
        </w:rPr>
        <w:fldChar w:fldCharType="separate"/>
      </w:r>
      <w:r w:rsidR="00077894" w:rsidRPr="00077894">
        <w:rPr>
          <w:rFonts w:cs="Arial"/>
          <w:color w:val="333333"/>
          <w:szCs w:val="24"/>
          <w:highlight w:val="lightGray"/>
          <w:lang w:eastAsia="en-NZ"/>
        </w:rPr>
        <w:t>5.2.9</w:t>
      </w:r>
      <w:r w:rsidR="00077894" w:rsidRPr="00077894">
        <w:rPr>
          <w:rFonts w:cs="Arial"/>
          <w:color w:val="333333"/>
          <w:szCs w:val="24"/>
          <w:highlight w:val="lightGray"/>
          <w:lang w:eastAsia="en-NZ"/>
        </w:rPr>
        <w:fldChar w:fldCharType="end"/>
      </w:r>
      <w:r>
        <w:rPr>
          <w:rFonts w:cs="Arial"/>
          <w:color w:val="2F2F2F"/>
          <w:szCs w:val="24"/>
          <w:lang w:eastAsia="en-NZ"/>
        </w:rPr>
        <w:t xml:space="preserve">.  </w:t>
      </w:r>
      <w:r w:rsidR="00F60D67" w:rsidRPr="00FA78D0">
        <w:rPr>
          <w:rFonts w:cs="Arial"/>
          <w:color w:val="2F2F2F"/>
          <w:szCs w:val="24"/>
          <w:lang w:eastAsia="en-NZ"/>
        </w:rPr>
        <w:t>P</w:t>
      </w:r>
      <w:r w:rsidR="003C65BA" w:rsidRPr="00FA78D0">
        <w:rPr>
          <w:rFonts w:cs="Arial"/>
          <w:color w:val="2F2F2F"/>
          <w:szCs w:val="24"/>
          <w:lang w:eastAsia="en-NZ"/>
        </w:rPr>
        <w:t xml:space="preserve">rimary </w:t>
      </w:r>
      <w:r w:rsidR="0063312F" w:rsidRPr="00FA78D0">
        <w:rPr>
          <w:rFonts w:cs="Arial"/>
          <w:color w:val="2F2F2F"/>
          <w:szCs w:val="24"/>
          <w:lang w:eastAsia="en-NZ"/>
        </w:rPr>
        <w:t>maternity</w:t>
      </w:r>
      <w:r w:rsidR="00092016" w:rsidRPr="00FA78D0">
        <w:rPr>
          <w:rFonts w:cs="Arial"/>
          <w:color w:val="2F2F2F"/>
          <w:szCs w:val="24"/>
          <w:lang w:eastAsia="en-NZ"/>
        </w:rPr>
        <w:t xml:space="preserve"> </w:t>
      </w:r>
      <w:r w:rsidR="003C65BA" w:rsidRPr="00FA78D0">
        <w:rPr>
          <w:rFonts w:cs="Arial"/>
          <w:color w:val="2F2F2F"/>
          <w:szCs w:val="24"/>
          <w:lang w:eastAsia="en-NZ"/>
        </w:rPr>
        <w:t>event</w:t>
      </w:r>
      <w:r w:rsidR="00C53DB3">
        <w:rPr>
          <w:rFonts w:cs="Arial"/>
          <w:color w:val="2F2F2F"/>
          <w:szCs w:val="24"/>
          <w:lang w:eastAsia="en-NZ"/>
        </w:rPr>
        <w:t xml:space="preserve"> record</w:t>
      </w:r>
      <w:r w:rsidR="003C65BA" w:rsidRPr="00FA78D0">
        <w:rPr>
          <w:rFonts w:cs="Arial"/>
          <w:color w:val="2F2F2F"/>
          <w:szCs w:val="24"/>
          <w:lang w:eastAsia="en-NZ"/>
        </w:rPr>
        <w:t xml:space="preserve">s where the first character of the Health Specialty Code is </w:t>
      </w:r>
      <w:r w:rsidR="0071492E">
        <w:rPr>
          <w:rFonts w:cs="Arial"/>
          <w:color w:val="333333"/>
        </w:rPr>
        <w:t>'</w:t>
      </w:r>
      <w:r w:rsidR="0071492E" w:rsidRPr="00BA2072">
        <w:rPr>
          <w:rFonts w:cs="Arial"/>
          <w:color w:val="333333"/>
        </w:rPr>
        <w:t>P</w:t>
      </w:r>
      <w:r w:rsidR="0071492E">
        <w:rPr>
          <w:rFonts w:cs="Arial"/>
          <w:color w:val="333333"/>
        </w:rPr>
        <w:t>'</w:t>
      </w:r>
      <w:r w:rsidR="003C65BA" w:rsidRPr="00FA78D0">
        <w:rPr>
          <w:rFonts w:cs="Arial"/>
          <w:color w:val="2F2F2F"/>
          <w:szCs w:val="24"/>
          <w:lang w:eastAsia="en-NZ"/>
        </w:rPr>
        <w:t xml:space="preserve">, and the facility is not listed in the secondary/tertiary facility table in </w:t>
      </w:r>
      <w:r w:rsidR="00780A83" w:rsidRPr="00780A83">
        <w:rPr>
          <w:rFonts w:cs="Arial"/>
          <w:color w:val="2F2F2F"/>
          <w:szCs w:val="24"/>
          <w:highlight w:val="lightGray"/>
          <w:lang w:eastAsia="en-NZ"/>
        </w:rPr>
        <w:fldChar w:fldCharType="begin"/>
      </w:r>
      <w:r w:rsidR="00780A83" w:rsidRPr="00780A83">
        <w:rPr>
          <w:rFonts w:cs="Arial"/>
          <w:color w:val="2F2F2F"/>
          <w:szCs w:val="24"/>
          <w:highlight w:val="lightGray"/>
          <w:lang w:eastAsia="en-NZ"/>
        </w:rPr>
        <w:instrText xml:space="preserve"> REF _Ref183318481 \r \h </w:instrText>
      </w:r>
      <w:r w:rsidR="00780A83">
        <w:rPr>
          <w:rFonts w:cs="Arial"/>
          <w:color w:val="2F2F2F"/>
          <w:szCs w:val="24"/>
          <w:highlight w:val="lightGray"/>
          <w:lang w:eastAsia="en-NZ"/>
        </w:rPr>
        <w:instrText xml:space="preserve"> \* MERGEFORMAT </w:instrText>
      </w:r>
      <w:r w:rsidR="00780A83" w:rsidRPr="00780A83">
        <w:rPr>
          <w:rFonts w:cs="Arial"/>
          <w:color w:val="2F2F2F"/>
          <w:szCs w:val="24"/>
          <w:highlight w:val="lightGray"/>
          <w:lang w:eastAsia="en-NZ"/>
        </w:rPr>
      </w:r>
      <w:r w:rsidR="00780A83" w:rsidRPr="00780A83">
        <w:rPr>
          <w:rFonts w:cs="Arial"/>
          <w:color w:val="2F2F2F"/>
          <w:szCs w:val="24"/>
          <w:highlight w:val="lightGray"/>
          <w:lang w:eastAsia="en-NZ"/>
        </w:rPr>
        <w:fldChar w:fldCharType="separate"/>
      </w:r>
      <w:r w:rsidR="00F843CE">
        <w:rPr>
          <w:rFonts w:cs="Arial"/>
          <w:color w:val="2F2F2F"/>
          <w:szCs w:val="24"/>
          <w:highlight w:val="lightGray"/>
          <w:lang w:eastAsia="en-NZ"/>
        </w:rPr>
        <w:t>5.2.8</w:t>
      </w:r>
      <w:r w:rsidR="00780A83" w:rsidRPr="00780A83">
        <w:rPr>
          <w:rFonts w:cs="Arial"/>
          <w:color w:val="2F2F2F"/>
          <w:szCs w:val="24"/>
          <w:highlight w:val="lightGray"/>
          <w:lang w:eastAsia="en-NZ"/>
        </w:rPr>
        <w:fldChar w:fldCharType="end"/>
      </w:r>
      <w:r>
        <w:rPr>
          <w:rFonts w:cs="Arial"/>
          <w:color w:val="2F2F2F"/>
          <w:szCs w:val="24"/>
          <w:lang w:eastAsia="en-NZ"/>
        </w:rPr>
        <w:t xml:space="preserve">, </w:t>
      </w:r>
      <w:r w:rsidR="003C65BA" w:rsidRPr="00FA78D0">
        <w:rPr>
          <w:rFonts w:cs="Arial"/>
          <w:color w:val="2F2F2F"/>
          <w:szCs w:val="24"/>
          <w:lang w:eastAsia="en-NZ"/>
        </w:rPr>
        <w:t xml:space="preserve">and the DRG has either a first character of </w:t>
      </w:r>
      <w:r w:rsidR="0071492E">
        <w:rPr>
          <w:rFonts w:cs="Arial"/>
          <w:color w:val="333333"/>
        </w:rPr>
        <w:t>'</w:t>
      </w:r>
      <w:r w:rsidR="0071492E" w:rsidRPr="00BA2072">
        <w:rPr>
          <w:rFonts w:cs="Arial"/>
          <w:color w:val="333333"/>
        </w:rPr>
        <w:t>P</w:t>
      </w:r>
      <w:r w:rsidR="0071492E">
        <w:rPr>
          <w:rFonts w:cs="Arial"/>
          <w:color w:val="333333"/>
        </w:rPr>
        <w:t>'</w:t>
      </w:r>
      <w:r w:rsidR="003C65BA" w:rsidRPr="00FA78D0">
        <w:rPr>
          <w:rFonts w:cs="Arial"/>
          <w:color w:val="2F2F2F"/>
          <w:szCs w:val="24"/>
          <w:lang w:eastAsia="en-NZ"/>
        </w:rPr>
        <w:t xml:space="preserve"> or has the first three characters in the following </w:t>
      </w:r>
      <w:r w:rsidR="00865530" w:rsidRPr="00FA78D0">
        <w:rPr>
          <w:rFonts w:cs="Arial"/>
          <w:color w:val="2F2F2F"/>
          <w:szCs w:val="24"/>
          <w:lang w:eastAsia="en-NZ"/>
        </w:rPr>
        <w:t xml:space="preserve">DRG </w:t>
      </w:r>
      <w:r w:rsidR="003C65BA" w:rsidRPr="00FA78D0">
        <w:rPr>
          <w:rFonts w:cs="Arial"/>
          <w:color w:val="2F2F2F"/>
          <w:szCs w:val="24"/>
          <w:lang w:eastAsia="en-NZ"/>
        </w:rPr>
        <w:t>group</w:t>
      </w:r>
      <w:r w:rsidR="00865530" w:rsidRPr="00FA78D0">
        <w:rPr>
          <w:rFonts w:cs="Arial"/>
          <w:color w:val="2F2F2F"/>
          <w:szCs w:val="24"/>
          <w:lang w:eastAsia="en-NZ"/>
        </w:rPr>
        <w:t>s</w:t>
      </w:r>
      <w:r w:rsidR="00FA78D0">
        <w:rPr>
          <w:rFonts w:cs="Arial"/>
          <w:color w:val="2F2F2F"/>
          <w:szCs w:val="24"/>
          <w:lang w:eastAsia="en-NZ"/>
        </w:rPr>
        <w:t xml:space="preserve">; O01, O02, O04, </w:t>
      </w:r>
      <w:r w:rsidR="00FA78D0" w:rsidRPr="00835EFA">
        <w:rPr>
          <w:rFonts w:cs="Arial"/>
          <w:color w:val="2F2F2F"/>
          <w:szCs w:val="24"/>
          <w:lang w:eastAsia="en-NZ"/>
        </w:rPr>
        <w:t>O60</w:t>
      </w:r>
      <w:r w:rsidR="00FA78D0">
        <w:rPr>
          <w:rFonts w:cs="Arial"/>
          <w:color w:val="2F2F2F"/>
          <w:szCs w:val="24"/>
          <w:lang w:eastAsia="en-NZ"/>
        </w:rPr>
        <w:t>, O61</w:t>
      </w:r>
      <w:del w:id="1288" w:author="Tracy Thompson" w:date="2016-09-22T09:14:00Z">
        <w:r w:rsidR="00FA78D0" w:rsidDel="00AF2B5A">
          <w:rPr>
            <w:rFonts w:cs="Arial"/>
            <w:color w:val="2F2F2F"/>
            <w:szCs w:val="24"/>
            <w:lang w:eastAsia="en-NZ"/>
          </w:rPr>
          <w:delText>,</w:delText>
        </w:r>
      </w:del>
      <w:r w:rsidR="00FA78D0">
        <w:rPr>
          <w:rFonts w:cs="Arial"/>
          <w:color w:val="2F2F2F"/>
          <w:szCs w:val="24"/>
          <w:lang w:eastAsia="en-NZ"/>
        </w:rPr>
        <w:t xml:space="preserve"> </w:t>
      </w:r>
      <w:del w:id="1289" w:author="Tracy Thompson" w:date="2016-04-28T14:16:00Z">
        <w:r w:rsidR="00FA78D0" w:rsidDel="00293462">
          <w:rPr>
            <w:rFonts w:cs="Arial"/>
            <w:color w:val="2F2F2F"/>
            <w:szCs w:val="24"/>
            <w:lang w:eastAsia="en-NZ"/>
          </w:rPr>
          <w:delText>O64</w:delText>
        </w:r>
      </w:del>
      <w:del w:id="1290" w:author="Tracy Thompson" w:date="2016-09-22T09:14:00Z">
        <w:r w:rsidR="00FA78D0" w:rsidDel="00AF2B5A">
          <w:rPr>
            <w:rFonts w:cs="Arial"/>
            <w:color w:val="2F2F2F"/>
            <w:szCs w:val="24"/>
            <w:lang w:eastAsia="en-NZ"/>
          </w:rPr>
          <w:delText xml:space="preserve"> </w:delText>
        </w:r>
      </w:del>
      <w:r w:rsidR="003C65BA" w:rsidRPr="00FA78D0">
        <w:rPr>
          <w:rFonts w:cs="Arial"/>
          <w:color w:val="2F2F2F"/>
          <w:szCs w:val="24"/>
          <w:lang w:eastAsia="en-NZ"/>
        </w:rPr>
        <w:t>or O66</w:t>
      </w:r>
      <w:r>
        <w:rPr>
          <w:rFonts w:cs="Arial"/>
          <w:color w:val="2F2F2F"/>
          <w:szCs w:val="24"/>
          <w:lang w:eastAsia="en-NZ"/>
        </w:rPr>
        <w:t xml:space="preserve"> are assigned an XPU and Relative Value Unit (RVU)</w:t>
      </w:r>
      <w:r w:rsidR="003C65BA" w:rsidRPr="00FA78D0">
        <w:rPr>
          <w:rFonts w:cs="Arial"/>
          <w:color w:val="2F2F2F"/>
          <w:szCs w:val="24"/>
          <w:lang w:eastAsia="en-NZ"/>
        </w:rPr>
        <w:t>.</w:t>
      </w:r>
      <w:r w:rsidR="003C65BA" w:rsidRPr="00BA2072">
        <w:rPr>
          <w:rFonts w:cs="Arial"/>
          <w:color w:val="2F2F2F"/>
          <w:szCs w:val="24"/>
          <w:lang w:eastAsia="en-NZ"/>
        </w:rPr>
        <w:t xml:space="preserve">  </w:t>
      </w:r>
    </w:p>
    <w:p w:rsidR="00865530" w:rsidRPr="00BA2072" w:rsidRDefault="00865530" w:rsidP="00B65A2A">
      <w:pPr>
        <w:pStyle w:val="NormalArial"/>
        <w:rPr>
          <w:rFonts w:cs="Arial"/>
          <w:color w:val="2F2F2F"/>
          <w:szCs w:val="24"/>
          <w:lang w:eastAsia="en-NZ"/>
        </w:rPr>
      </w:pPr>
    </w:p>
    <w:p w:rsidR="003C65BA" w:rsidRPr="00BA2072" w:rsidRDefault="003C65BA" w:rsidP="00B65A2A">
      <w:pPr>
        <w:pStyle w:val="NormalArial"/>
        <w:rPr>
          <w:rFonts w:cs="Arial"/>
          <w:color w:val="333333"/>
        </w:rPr>
      </w:pPr>
      <w:r w:rsidRPr="00BA2072">
        <w:rPr>
          <w:rFonts w:cs="Arial"/>
          <w:color w:val="2F2F2F"/>
          <w:szCs w:val="24"/>
          <w:lang w:eastAsia="en-NZ"/>
        </w:rPr>
        <w:t xml:space="preserve">These </w:t>
      </w:r>
      <w:r w:rsidR="00594692" w:rsidRPr="00BA2072">
        <w:rPr>
          <w:rFonts w:cs="Arial"/>
          <w:color w:val="2F2F2F"/>
          <w:szCs w:val="24"/>
          <w:lang w:eastAsia="en-NZ"/>
        </w:rPr>
        <w:t>primary maternity event</w:t>
      </w:r>
      <w:r w:rsidR="00C53DB3">
        <w:rPr>
          <w:rFonts w:cs="Arial"/>
          <w:color w:val="2F2F2F"/>
          <w:szCs w:val="24"/>
          <w:lang w:eastAsia="en-NZ"/>
        </w:rPr>
        <w:t xml:space="preserve"> record</w:t>
      </w:r>
      <w:r w:rsidR="00594692" w:rsidRPr="00BA2072">
        <w:rPr>
          <w:rFonts w:cs="Arial"/>
          <w:color w:val="2F2F2F"/>
          <w:szCs w:val="24"/>
          <w:lang w:eastAsia="en-NZ"/>
        </w:rPr>
        <w:t xml:space="preserve">s </w:t>
      </w:r>
      <w:r w:rsidRPr="00BA2072">
        <w:rPr>
          <w:rFonts w:cs="Arial"/>
          <w:color w:val="2F2F2F"/>
          <w:szCs w:val="24"/>
          <w:lang w:eastAsia="en-NZ"/>
        </w:rPr>
        <w:t xml:space="preserve">are all allocated </w:t>
      </w:r>
      <w:r w:rsidR="00B2451A">
        <w:rPr>
          <w:rFonts w:cs="Arial"/>
          <w:color w:val="2F2F2F"/>
          <w:szCs w:val="24"/>
          <w:lang w:eastAsia="en-NZ"/>
        </w:rPr>
        <w:t xml:space="preserve">to </w:t>
      </w:r>
      <w:r w:rsidRPr="00BA2072">
        <w:rPr>
          <w:rFonts w:cs="Arial"/>
          <w:color w:val="2F2F2F"/>
          <w:szCs w:val="24"/>
          <w:lang w:eastAsia="en-NZ"/>
        </w:rPr>
        <w:t>the non-casemix purchase unit W02020</w:t>
      </w:r>
      <w:r w:rsidR="00B2451A">
        <w:rPr>
          <w:rFonts w:cs="Arial"/>
          <w:color w:val="2F2F2F"/>
          <w:szCs w:val="24"/>
          <w:lang w:eastAsia="en-NZ"/>
        </w:rPr>
        <w:t xml:space="preserve"> </w:t>
      </w:r>
      <w:r w:rsidR="006F27FE" w:rsidRPr="00BA2072">
        <w:rPr>
          <w:rFonts w:cs="Arial"/>
          <w:i/>
          <w:color w:val="2F2F2F"/>
          <w:szCs w:val="24"/>
          <w:lang w:eastAsia="en-NZ"/>
        </w:rPr>
        <w:t>Inpatient maternity care in a primary maternity facility</w:t>
      </w:r>
      <w:r w:rsidR="002D57FF" w:rsidRPr="00BA2072">
        <w:rPr>
          <w:rFonts w:cs="Arial"/>
          <w:i/>
          <w:color w:val="2F2F2F"/>
          <w:szCs w:val="24"/>
          <w:lang w:eastAsia="en-NZ"/>
        </w:rPr>
        <w:t>.</w:t>
      </w:r>
    </w:p>
    <w:p w:rsidR="003C65BA" w:rsidRPr="00BA2072" w:rsidRDefault="003C65BA" w:rsidP="00B65A2A">
      <w:pPr>
        <w:pStyle w:val="NormalArial"/>
        <w:rPr>
          <w:rFonts w:cs="Arial"/>
          <w:color w:val="333333"/>
        </w:rPr>
      </w:pPr>
    </w:p>
    <w:p w:rsidR="008979D5" w:rsidRPr="00BA2072" w:rsidRDefault="00DB3E4F" w:rsidP="00B65A2A">
      <w:pPr>
        <w:pStyle w:val="NormalArial"/>
        <w:rPr>
          <w:rFonts w:cs="Arial"/>
          <w:color w:val="333333"/>
        </w:rPr>
      </w:pPr>
      <w:r w:rsidRPr="00BA2072">
        <w:rPr>
          <w:rFonts w:cs="Arial"/>
          <w:color w:val="333333"/>
        </w:rPr>
        <w:t>Primary maternity event</w:t>
      </w:r>
      <w:r w:rsidR="00C53DB3">
        <w:rPr>
          <w:rFonts w:cs="Arial"/>
          <w:color w:val="333333"/>
        </w:rPr>
        <w:t xml:space="preserve"> record</w:t>
      </w:r>
      <w:r w:rsidRPr="00BA2072">
        <w:rPr>
          <w:rFonts w:cs="Arial"/>
          <w:color w:val="333333"/>
        </w:rPr>
        <w:t xml:space="preserve">s excluded and </w:t>
      </w:r>
      <w:r w:rsidR="001617E2" w:rsidRPr="00BA2072">
        <w:rPr>
          <w:rFonts w:cs="Arial"/>
          <w:color w:val="333333"/>
        </w:rPr>
        <w:t>assigned</w:t>
      </w:r>
      <w:r w:rsidR="00B2451A">
        <w:rPr>
          <w:rFonts w:cs="Arial"/>
          <w:color w:val="333333"/>
        </w:rPr>
        <w:t xml:space="preserve"> </w:t>
      </w:r>
      <w:r w:rsidR="001617E2" w:rsidRPr="00BA2072">
        <w:rPr>
          <w:rFonts w:cs="Arial"/>
          <w:color w:val="333333"/>
        </w:rPr>
        <w:t xml:space="preserve">XPU W02020 will then go through a decision process to calculate </w:t>
      </w:r>
      <w:r w:rsidR="002D57FF" w:rsidRPr="00BA2072">
        <w:rPr>
          <w:rFonts w:cs="Arial"/>
          <w:color w:val="333333"/>
        </w:rPr>
        <w:t>a</w:t>
      </w:r>
      <w:r w:rsidR="001617E2" w:rsidRPr="00BA2072">
        <w:rPr>
          <w:rFonts w:cs="Arial"/>
          <w:color w:val="333333"/>
        </w:rPr>
        <w:t xml:space="preserve"> Relative Value Unit (RVU)</w:t>
      </w:r>
      <w:r w:rsidR="00F51CDA" w:rsidRPr="00BA2072">
        <w:rPr>
          <w:rFonts w:cs="Arial"/>
          <w:color w:val="333333"/>
        </w:rPr>
        <w:t xml:space="preserve"> needed for the calculation of their funding</w:t>
      </w:r>
      <w:r w:rsidR="001617E2" w:rsidRPr="00BA2072">
        <w:rPr>
          <w:rFonts w:cs="Arial"/>
          <w:color w:val="333333"/>
        </w:rPr>
        <w:t>.</w:t>
      </w:r>
    </w:p>
    <w:p w:rsidR="008979D5" w:rsidRPr="00BA2072" w:rsidRDefault="008979D5" w:rsidP="00B65A2A">
      <w:pPr>
        <w:pStyle w:val="NormalArial"/>
        <w:rPr>
          <w:rFonts w:cs="Arial"/>
          <w:color w:val="333333"/>
        </w:rPr>
      </w:pPr>
    </w:p>
    <w:p w:rsidR="008979D5" w:rsidRDefault="002D57FF" w:rsidP="00B65A2A">
      <w:pPr>
        <w:pStyle w:val="NormalArial"/>
        <w:rPr>
          <w:rFonts w:cs="Arial"/>
          <w:color w:val="333333"/>
        </w:rPr>
      </w:pPr>
      <w:r w:rsidRPr="00BA2072">
        <w:rPr>
          <w:rFonts w:cs="Arial"/>
          <w:color w:val="333333"/>
        </w:rPr>
        <w:t>T</w:t>
      </w:r>
      <w:r w:rsidR="00DB3E4F" w:rsidRPr="00BA2072">
        <w:rPr>
          <w:rFonts w:cs="Arial"/>
          <w:color w:val="333333"/>
        </w:rPr>
        <w:t>he following flow diagram</w:t>
      </w:r>
      <w:r w:rsidR="008B2902" w:rsidRPr="00BA2072">
        <w:rPr>
          <w:rFonts w:cs="Arial"/>
          <w:color w:val="333333"/>
        </w:rPr>
        <w:t xml:space="preserve"> </w:t>
      </w:r>
      <w:r w:rsidR="00780A83" w:rsidRPr="00780A83">
        <w:rPr>
          <w:rFonts w:cs="Arial"/>
          <w:color w:val="333333"/>
          <w:highlight w:val="lightGray"/>
        </w:rPr>
        <w:fldChar w:fldCharType="begin"/>
      </w:r>
      <w:r w:rsidR="00780A83" w:rsidRPr="00780A83">
        <w:rPr>
          <w:rFonts w:cs="Arial"/>
          <w:color w:val="333333"/>
          <w:highlight w:val="lightGray"/>
        </w:rPr>
        <w:instrText xml:space="preserve"> REF _Ref340828453 \r \h </w:instrText>
      </w:r>
      <w:r w:rsidR="00780A83">
        <w:rPr>
          <w:rFonts w:cs="Arial"/>
          <w:color w:val="333333"/>
          <w:highlight w:val="lightGray"/>
        </w:rPr>
        <w:instrText xml:space="preserve"> \* MERGEFORMAT </w:instrText>
      </w:r>
      <w:r w:rsidR="00780A83" w:rsidRPr="00780A83">
        <w:rPr>
          <w:rFonts w:cs="Arial"/>
          <w:color w:val="333333"/>
          <w:highlight w:val="lightGray"/>
        </w:rPr>
      </w:r>
      <w:r w:rsidR="00780A83" w:rsidRPr="00780A83">
        <w:rPr>
          <w:rFonts w:cs="Arial"/>
          <w:color w:val="333333"/>
          <w:highlight w:val="lightGray"/>
        </w:rPr>
        <w:fldChar w:fldCharType="separate"/>
      </w:r>
      <w:r w:rsidR="00F843CE">
        <w:rPr>
          <w:rFonts w:cs="Arial"/>
          <w:color w:val="333333"/>
          <w:highlight w:val="lightGray"/>
        </w:rPr>
        <w:t>5.2.18</w:t>
      </w:r>
      <w:r w:rsidR="00780A83" w:rsidRPr="00780A83">
        <w:rPr>
          <w:rFonts w:cs="Arial"/>
          <w:color w:val="333333"/>
          <w:highlight w:val="lightGray"/>
        </w:rPr>
        <w:fldChar w:fldCharType="end"/>
      </w:r>
      <w:r w:rsidR="00780A83">
        <w:rPr>
          <w:rFonts w:cs="Arial"/>
          <w:color w:val="333333"/>
        </w:rPr>
        <w:t xml:space="preserve"> </w:t>
      </w:r>
      <w:r w:rsidRPr="00BA2072">
        <w:rPr>
          <w:rFonts w:cs="Arial"/>
          <w:color w:val="333333"/>
        </w:rPr>
        <w:t xml:space="preserve">outlines the </w:t>
      </w:r>
      <w:r w:rsidR="00DB3E4F" w:rsidRPr="00BA2072">
        <w:rPr>
          <w:rFonts w:cs="Arial"/>
          <w:color w:val="333333"/>
        </w:rPr>
        <w:t xml:space="preserve">decision process </w:t>
      </w:r>
      <w:r w:rsidR="00B2451A">
        <w:rPr>
          <w:rFonts w:cs="Arial"/>
          <w:color w:val="333333"/>
        </w:rPr>
        <w:t xml:space="preserve">for </w:t>
      </w:r>
      <w:r w:rsidR="00DB3E4F" w:rsidRPr="00BA2072">
        <w:rPr>
          <w:rFonts w:cs="Arial"/>
          <w:color w:val="333333"/>
        </w:rPr>
        <w:t>the calculation</w:t>
      </w:r>
      <w:r w:rsidR="00CE603F" w:rsidRPr="00BA2072">
        <w:rPr>
          <w:rFonts w:cs="Arial"/>
          <w:color w:val="333333"/>
        </w:rPr>
        <w:t xml:space="preserve"> </w:t>
      </w:r>
      <w:r w:rsidR="00DB3E4F" w:rsidRPr="00BA2072">
        <w:rPr>
          <w:rFonts w:cs="Arial"/>
          <w:color w:val="333333"/>
        </w:rPr>
        <w:t>of RVUs</w:t>
      </w:r>
      <w:r w:rsidR="00846C27">
        <w:rPr>
          <w:rFonts w:cs="Arial"/>
          <w:color w:val="333333"/>
        </w:rPr>
        <w:t xml:space="preserve"> and is based on the following selection and decision criteria</w:t>
      </w:r>
      <w:r w:rsidR="00846C27" w:rsidRPr="00BA2072">
        <w:rPr>
          <w:rFonts w:cs="Arial"/>
          <w:color w:val="333333"/>
        </w:rPr>
        <w:t>.</w:t>
      </w:r>
    </w:p>
    <w:p w:rsidR="00577F84" w:rsidRDefault="00577F84" w:rsidP="00B65A2A">
      <w:pPr>
        <w:pStyle w:val="NormalArial"/>
        <w:rPr>
          <w:rFonts w:cs="Arial"/>
          <w:color w:val="333333"/>
        </w:rPr>
      </w:pPr>
    </w:p>
    <w:p w:rsidR="00846C27" w:rsidRPr="00F105EB" w:rsidRDefault="00846C27" w:rsidP="00846C27">
      <w:pPr>
        <w:pStyle w:val="NormalArial"/>
        <w:rPr>
          <w:rFonts w:cs="Arial"/>
          <w:b/>
          <w:color w:val="262626" w:themeColor="text1" w:themeTint="D9"/>
        </w:rPr>
      </w:pPr>
      <w:r w:rsidRPr="00F105EB">
        <w:rPr>
          <w:rFonts w:cs="Arial"/>
          <w:b/>
          <w:color w:val="262626" w:themeColor="text1" w:themeTint="D9"/>
        </w:rPr>
        <w:t>Initial Filter</w:t>
      </w:r>
    </w:p>
    <w:p w:rsidR="00FA78D0" w:rsidRPr="00364C49" w:rsidRDefault="00364C49" w:rsidP="00B65A2A">
      <w:pPr>
        <w:pStyle w:val="NormalArial"/>
        <w:rPr>
          <w:rFonts w:cs="Arial"/>
          <w:color w:val="2F2F2F"/>
          <w:szCs w:val="24"/>
          <w:lang w:eastAsia="en-NZ"/>
        </w:rPr>
      </w:pPr>
      <w:r w:rsidRPr="00364C49">
        <w:rPr>
          <w:rFonts w:cs="Arial"/>
          <w:color w:val="2F2F2F"/>
          <w:szCs w:val="24"/>
          <w:lang w:eastAsia="en-NZ"/>
        </w:rPr>
        <w:t xml:space="preserve">The events to which the flags below are applied are those that meet the definition of primary maternity events as in 5.2.9 and </w:t>
      </w:r>
      <w:r w:rsidR="00286BD6">
        <w:rPr>
          <w:rFonts w:cs="Arial"/>
          <w:color w:val="2F2F2F"/>
          <w:szCs w:val="24"/>
          <w:lang w:eastAsia="en-NZ"/>
        </w:rPr>
        <w:t>5.2.17</w:t>
      </w:r>
      <w:r w:rsidRPr="00364C49">
        <w:rPr>
          <w:rFonts w:cs="Arial"/>
          <w:color w:val="2F2F2F"/>
          <w:szCs w:val="24"/>
          <w:lang w:eastAsia="en-NZ"/>
        </w:rPr>
        <w:t xml:space="preserve">: the DRG has either a first character of </w:t>
      </w:r>
      <w:r w:rsidR="0071492E">
        <w:rPr>
          <w:rFonts w:cs="Arial"/>
          <w:color w:val="333333"/>
        </w:rPr>
        <w:t>'</w:t>
      </w:r>
      <w:r w:rsidR="0071492E" w:rsidRPr="00BA2072">
        <w:rPr>
          <w:rFonts w:cs="Arial"/>
          <w:color w:val="333333"/>
        </w:rPr>
        <w:t>P</w:t>
      </w:r>
      <w:r w:rsidR="0071492E">
        <w:rPr>
          <w:rFonts w:cs="Arial"/>
          <w:color w:val="333333"/>
        </w:rPr>
        <w:t>'</w:t>
      </w:r>
      <w:r w:rsidRPr="00364C49">
        <w:rPr>
          <w:rFonts w:cs="Arial"/>
          <w:color w:val="2F2F2F"/>
          <w:szCs w:val="24"/>
          <w:lang w:eastAsia="en-NZ"/>
        </w:rPr>
        <w:t xml:space="preserve"> or has the first three characters in the following DRG groups; O01, O02, O04, O60, O61</w:t>
      </w:r>
      <w:del w:id="1291" w:author="Tracy Thompson" w:date="2016-09-22T09:14:00Z">
        <w:r w:rsidRPr="00364C49" w:rsidDel="00AF2B5A">
          <w:rPr>
            <w:rFonts w:cs="Arial"/>
            <w:color w:val="2F2F2F"/>
            <w:szCs w:val="24"/>
            <w:lang w:eastAsia="en-NZ"/>
          </w:rPr>
          <w:delText>,</w:delText>
        </w:r>
      </w:del>
      <w:r w:rsidRPr="00364C49">
        <w:rPr>
          <w:rFonts w:cs="Arial"/>
          <w:color w:val="2F2F2F"/>
          <w:szCs w:val="24"/>
          <w:lang w:eastAsia="en-NZ"/>
        </w:rPr>
        <w:t xml:space="preserve"> </w:t>
      </w:r>
      <w:del w:id="1292" w:author="Tracy Thompson" w:date="2016-04-28T14:17:00Z">
        <w:r w:rsidRPr="00364C49" w:rsidDel="00293462">
          <w:rPr>
            <w:rFonts w:cs="Arial"/>
            <w:color w:val="2F2F2F"/>
            <w:szCs w:val="24"/>
            <w:lang w:eastAsia="en-NZ"/>
          </w:rPr>
          <w:delText xml:space="preserve">O64 </w:delText>
        </w:r>
      </w:del>
      <w:r w:rsidRPr="00364C49">
        <w:rPr>
          <w:rFonts w:cs="Arial"/>
          <w:color w:val="2F2F2F"/>
          <w:szCs w:val="24"/>
          <w:lang w:eastAsia="en-NZ"/>
        </w:rPr>
        <w:t>or O66.</w:t>
      </w:r>
    </w:p>
    <w:p w:rsidR="00FA78D0" w:rsidRDefault="00FA78D0" w:rsidP="00B65A2A">
      <w:pPr>
        <w:pStyle w:val="NormalArial"/>
        <w:rPr>
          <w:rFonts w:cs="Arial"/>
          <w:color w:val="333333"/>
        </w:rPr>
      </w:pPr>
    </w:p>
    <w:p w:rsidR="00846C27" w:rsidRPr="00F105EB" w:rsidRDefault="00846C27" w:rsidP="00846C27">
      <w:pPr>
        <w:pStyle w:val="NormalArial"/>
        <w:rPr>
          <w:rFonts w:cs="Arial"/>
          <w:b/>
          <w:color w:val="262626" w:themeColor="text1" w:themeTint="D9"/>
        </w:rPr>
      </w:pPr>
      <w:r w:rsidRPr="00F105EB">
        <w:rPr>
          <w:rFonts w:cs="Arial"/>
          <w:b/>
          <w:color w:val="262626" w:themeColor="text1" w:themeTint="D9"/>
        </w:rPr>
        <w:t>Flags</w:t>
      </w:r>
    </w:p>
    <w:tbl>
      <w:tblPr>
        <w:tblW w:w="9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3440"/>
        <w:gridCol w:w="3989"/>
        <w:gridCol w:w="982"/>
      </w:tblGrid>
      <w:tr w:rsidR="00F105EB" w:rsidRPr="00F105EB" w:rsidTr="00F45C07">
        <w:trPr>
          <w:trHeight w:val="270"/>
          <w:jc w:val="center"/>
        </w:trPr>
        <w:tc>
          <w:tcPr>
            <w:tcW w:w="965"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Flag</w:t>
            </w:r>
          </w:p>
        </w:tc>
        <w:tc>
          <w:tcPr>
            <w:tcW w:w="3440"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Description</w:t>
            </w:r>
          </w:p>
        </w:tc>
        <w:tc>
          <w:tcPr>
            <w:tcW w:w="3989"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Rule</w:t>
            </w:r>
          </w:p>
        </w:tc>
        <w:tc>
          <w:tcPr>
            <w:tcW w:w="982" w:type="dxa"/>
            <w:shd w:val="clear" w:color="auto" w:fill="auto"/>
            <w:noWrap/>
            <w:vAlign w:val="bottom"/>
            <w:hideMark/>
          </w:tcPr>
          <w:p w:rsidR="00FA78D0" w:rsidRPr="00F105EB" w:rsidRDefault="00FA78D0" w:rsidP="00FA78D0">
            <w:pPr>
              <w:rPr>
                <w:rFonts w:ascii="Arial" w:hAnsi="Arial" w:cs="Arial"/>
                <w:b/>
                <w:bCs/>
                <w:color w:val="262626" w:themeColor="text1" w:themeTint="D9"/>
                <w:sz w:val="22"/>
                <w:szCs w:val="22"/>
                <w:lang w:eastAsia="en-NZ"/>
              </w:rPr>
            </w:pPr>
            <w:r w:rsidRPr="00F105EB">
              <w:rPr>
                <w:rFonts w:ascii="Arial" w:hAnsi="Arial" w:cs="Arial"/>
                <w:b/>
                <w:bCs/>
                <w:color w:val="262626" w:themeColor="text1" w:themeTint="D9"/>
                <w:sz w:val="22"/>
                <w:szCs w:val="22"/>
                <w:lang w:eastAsia="en-NZ"/>
              </w:rPr>
              <w:t>Output</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71492E">
            <w:pPr>
              <w:pStyle w:val="BodyText"/>
              <w:spacing w:before="120" w:after="120"/>
              <w:rPr>
                <w:rFonts w:ascii="Arial" w:hAnsi="Arial" w:cs="Arial"/>
                <w:b w:val="0"/>
                <w:color w:val="333333"/>
                <w:sz w:val="22"/>
              </w:rPr>
            </w:pPr>
            <w:r w:rsidRPr="00AE1B2E">
              <w:rPr>
                <w:rFonts w:ascii="Arial" w:hAnsi="Arial" w:cs="Arial"/>
                <w:b w:val="0"/>
                <w:color w:val="333333"/>
                <w:sz w:val="22"/>
              </w:rPr>
              <w:t>zflag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delivery on mother's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Z37 in first three characters of any diagnosis code</w:t>
            </w:r>
          </w:p>
        </w:tc>
        <w:tc>
          <w:tcPr>
            <w:tcW w:w="982" w:type="dxa"/>
            <w:shd w:val="clear" w:color="auto" w:fill="auto"/>
            <w:noWrap/>
            <w:vAlign w:val="center"/>
            <w:hideMark/>
          </w:tcPr>
          <w:p w:rsidR="00FA78D0" w:rsidRPr="00AE1B2E" w:rsidRDefault="00FA78D0" w:rsidP="0071492E">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71492E">
            <w:pPr>
              <w:pStyle w:val="BodyText"/>
              <w:spacing w:before="120" w:after="120"/>
              <w:rPr>
                <w:rFonts w:ascii="Arial" w:hAnsi="Arial" w:cs="Arial"/>
                <w:b w:val="0"/>
                <w:color w:val="333333"/>
                <w:sz w:val="22"/>
              </w:rPr>
            </w:pPr>
            <w:r w:rsidRPr="00AE1B2E">
              <w:rPr>
                <w:rFonts w:ascii="Arial" w:hAnsi="Arial" w:cs="Arial"/>
                <w:b w:val="0"/>
                <w:color w:val="333333"/>
                <w:sz w:val="22"/>
              </w:rPr>
              <w:t>bflag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birth on the baby's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Z38 in first three characters of any diagnosis code and zflag not = Y</w:t>
            </w:r>
          </w:p>
        </w:tc>
        <w:tc>
          <w:tcPr>
            <w:tcW w:w="982" w:type="dxa"/>
            <w:shd w:val="clear" w:color="auto" w:fill="auto"/>
            <w:noWrap/>
            <w:vAlign w:val="center"/>
            <w:hideMark/>
          </w:tcPr>
          <w:p w:rsidR="00FA78D0" w:rsidRPr="00AE1B2E" w:rsidRDefault="00FA78D0" w:rsidP="0071492E">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10"/>
          <w:jc w:val="center"/>
        </w:trPr>
        <w:tc>
          <w:tcPr>
            <w:tcW w:w="965" w:type="dxa"/>
            <w:shd w:val="clear" w:color="auto" w:fill="auto"/>
            <w:noWrap/>
            <w:vAlign w:val="bottom"/>
            <w:hideMark/>
          </w:tcPr>
          <w:p w:rsidR="00FA78D0" w:rsidRPr="00AE1B2E" w:rsidRDefault="00FA78D0" w:rsidP="0071492E">
            <w:pPr>
              <w:pStyle w:val="BodyText"/>
              <w:spacing w:before="120" w:after="120"/>
              <w:rPr>
                <w:rFonts w:ascii="Arial" w:hAnsi="Arial" w:cs="Arial"/>
                <w:b w:val="0"/>
                <w:color w:val="333333"/>
                <w:sz w:val="22"/>
              </w:rPr>
            </w:pPr>
            <w:r w:rsidRPr="00AE1B2E">
              <w:rPr>
                <w:rFonts w:ascii="Arial" w:hAnsi="Arial" w:cs="Arial"/>
                <w:b w:val="0"/>
                <w:color w:val="333333"/>
                <w:sz w:val="22"/>
              </w:rPr>
              <w:t>oflag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complications of delivery</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O47 or O60-O75 in first three characters of any diagnosis code</w:t>
            </w:r>
          </w:p>
        </w:tc>
        <w:tc>
          <w:tcPr>
            <w:tcW w:w="982" w:type="dxa"/>
            <w:shd w:val="clear" w:color="auto" w:fill="auto"/>
            <w:noWrap/>
            <w:vAlign w:val="center"/>
            <w:hideMark/>
          </w:tcPr>
          <w:p w:rsidR="00FA78D0" w:rsidRPr="00AE1B2E" w:rsidRDefault="00FA78D0" w:rsidP="0071492E">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F105EB" w:rsidRPr="00F105EB" w:rsidTr="00F45C07">
        <w:trPr>
          <w:trHeight w:val="525"/>
          <w:jc w:val="center"/>
        </w:trPr>
        <w:tc>
          <w:tcPr>
            <w:tcW w:w="965" w:type="dxa"/>
            <w:shd w:val="clear" w:color="auto" w:fill="auto"/>
            <w:noWrap/>
            <w:vAlign w:val="bottom"/>
            <w:hideMark/>
          </w:tcPr>
          <w:p w:rsidR="00FA78D0" w:rsidRPr="00AE1B2E" w:rsidRDefault="00FA78D0" w:rsidP="0071492E">
            <w:pPr>
              <w:pStyle w:val="BodyText"/>
              <w:spacing w:before="120" w:after="120"/>
              <w:rPr>
                <w:rFonts w:ascii="Arial" w:hAnsi="Arial" w:cs="Arial"/>
                <w:b w:val="0"/>
                <w:color w:val="333333"/>
                <w:sz w:val="22"/>
              </w:rPr>
            </w:pPr>
            <w:r w:rsidRPr="00AE1B2E">
              <w:rPr>
                <w:rFonts w:ascii="Arial" w:hAnsi="Arial" w:cs="Arial"/>
                <w:b w:val="0"/>
                <w:color w:val="333333"/>
                <w:sz w:val="22"/>
              </w:rPr>
              <w:t>pflag</w:t>
            </w:r>
          </w:p>
        </w:tc>
        <w:tc>
          <w:tcPr>
            <w:tcW w:w="3440"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Identifies postnatal care on mother's record</w:t>
            </w:r>
          </w:p>
        </w:tc>
        <w:tc>
          <w:tcPr>
            <w:tcW w:w="3989" w:type="dxa"/>
            <w:shd w:val="clear" w:color="auto" w:fill="auto"/>
            <w:vAlign w:val="bottom"/>
            <w:hideMark/>
          </w:tcPr>
          <w:p w:rsidR="00FA78D0" w:rsidRPr="00AE1B2E" w:rsidRDefault="00FA78D0" w:rsidP="00AE1B2E">
            <w:pPr>
              <w:pStyle w:val="BodyText"/>
              <w:rPr>
                <w:rFonts w:ascii="Arial" w:hAnsi="Arial" w:cs="Arial"/>
                <w:b w:val="0"/>
                <w:color w:val="333333"/>
                <w:sz w:val="22"/>
              </w:rPr>
            </w:pPr>
            <w:r w:rsidRPr="00AE1B2E">
              <w:rPr>
                <w:rFonts w:ascii="Arial" w:hAnsi="Arial" w:cs="Arial"/>
                <w:b w:val="0"/>
                <w:color w:val="333333"/>
                <w:sz w:val="22"/>
              </w:rPr>
              <w:t xml:space="preserve">Z39 in first three characters of any diagnosis code </w:t>
            </w:r>
          </w:p>
        </w:tc>
        <w:tc>
          <w:tcPr>
            <w:tcW w:w="982" w:type="dxa"/>
            <w:shd w:val="clear" w:color="auto" w:fill="auto"/>
            <w:noWrap/>
            <w:vAlign w:val="center"/>
            <w:hideMark/>
          </w:tcPr>
          <w:p w:rsidR="00FA78D0" w:rsidRPr="00AE1B2E" w:rsidRDefault="00FA78D0" w:rsidP="0071492E">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r w:rsidR="00495548" w:rsidRPr="00F105EB" w:rsidTr="00F45C07">
        <w:trPr>
          <w:trHeight w:val="525"/>
          <w:jc w:val="center"/>
        </w:trPr>
        <w:tc>
          <w:tcPr>
            <w:tcW w:w="965" w:type="dxa"/>
            <w:shd w:val="clear" w:color="auto" w:fill="auto"/>
            <w:noWrap/>
            <w:vAlign w:val="bottom"/>
          </w:tcPr>
          <w:p w:rsidR="00495548" w:rsidRPr="00AE1B2E" w:rsidRDefault="00495548" w:rsidP="0071492E">
            <w:pPr>
              <w:pStyle w:val="BodyText"/>
              <w:spacing w:before="120" w:after="120"/>
              <w:rPr>
                <w:rFonts w:ascii="Arial" w:hAnsi="Arial" w:cs="Arial"/>
                <w:b w:val="0"/>
                <w:color w:val="333333"/>
                <w:sz w:val="22"/>
              </w:rPr>
            </w:pPr>
            <w:r w:rsidRPr="00AE1B2E">
              <w:rPr>
                <w:rFonts w:ascii="Arial" w:hAnsi="Arial" w:cs="Arial"/>
                <w:b w:val="0"/>
                <w:color w:val="333333"/>
                <w:sz w:val="22"/>
              </w:rPr>
              <w:t>xflag</w:t>
            </w:r>
          </w:p>
        </w:tc>
        <w:tc>
          <w:tcPr>
            <w:tcW w:w="3440" w:type="dxa"/>
            <w:shd w:val="clear" w:color="auto" w:fill="auto"/>
            <w:vAlign w:val="bottom"/>
          </w:tcPr>
          <w:p w:rsidR="00495548" w:rsidRPr="00AE1B2E" w:rsidRDefault="00495548" w:rsidP="00AE1B2E">
            <w:pPr>
              <w:pStyle w:val="BodyText"/>
              <w:rPr>
                <w:rFonts w:ascii="Arial" w:hAnsi="Arial" w:cs="Arial"/>
                <w:b w:val="0"/>
                <w:color w:val="333333"/>
                <w:sz w:val="22"/>
              </w:rPr>
            </w:pPr>
            <w:r w:rsidRPr="00AE1B2E">
              <w:rPr>
                <w:rFonts w:ascii="Arial" w:hAnsi="Arial" w:cs="Arial"/>
                <w:b w:val="0"/>
                <w:color w:val="333333"/>
                <w:sz w:val="22"/>
              </w:rPr>
              <w:t>Identifies admissions for social factors on the baby’s record</w:t>
            </w:r>
          </w:p>
        </w:tc>
        <w:tc>
          <w:tcPr>
            <w:tcW w:w="3989" w:type="dxa"/>
            <w:shd w:val="clear" w:color="auto" w:fill="auto"/>
            <w:vAlign w:val="bottom"/>
          </w:tcPr>
          <w:p w:rsidR="00495548" w:rsidRPr="00AE1B2E" w:rsidRDefault="00495548" w:rsidP="000F6ECF">
            <w:pPr>
              <w:pStyle w:val="BodyText"/>
              <w:rPr>
                <w:rFonts w:ascii="Arial" w:hAnsi="Arial" w:cs="Arial"/>
                <w:b w:val="0"/>
                <w:color w:val="333333"/>
                <w:sz w:val="22"/>
              </w:rPr>
            </w:pPr>
            <w:r w:rsidRPr="00AE1B2E">
              <w:rPr>
                <w:rFonts w:ascii="Arial" w:hAnsi="Arial" w:cs="Arial"/>
                <w:b w:val="0"/>
                <w:color w:val="333333"/>
                <w:sz w:val="22"/>
              </w:rPr>
              <w:t xml:space="preserve">bflag = N and </w:t>
            </w:r>
            <w:r w:rsidR="00364C49">
              <w:rPr>
                <w:rFonts w:ascii="Arial" w:hAnsi="Arial" w:cs="Arial"/>
                <w:b w:val="0"/>
                <w:color w:val="333333"/>
                <w:sz w:val="22"/>
              </w:rPr>
              <w:t>X</w:t>
            </w:r>
            <w:r w:rsidRPr="00AE1B2E">
              <w:rPr>
                <w:rFonts w:ascii="Arial" w:hAnsi="Arial" w:cs="Arial"/>
                <w:b w:val="0"/>
                <w:color w:val="333333"/>
                <w:sz w:val="22"/>
              </w:rPr>
              <w:t xml:space="preserve">PU start with W02 and </w:t>
            </w:r>
            <w:r w:rsidR="00DF60D7">
              <w:rPr>
                <w:rFonts w:ascii="Arial" w:hAnsi="Arial" w:cs="Arial"/>
                <w:b w:val="0"/>
                <w:color w:val="333333"/>
                <w:sz w:val="22"/>
              </w:rPr>
              <w:t>DOB &lt;</w:t>
            </w:r>
            <w:r w:rsidR="00364C49">
              <w:rPr>
                <w:rFonts w:ascii="Arial" w:hAnsi="Arial" w:cs="Arial"/>
                <w:b w:val="0"/>
                <w:color w:val="333333"/>
                <w:sz w:val="22"/>
              </w:rPr>
              <w:t xml:space="preserve">365 </w:t>
            </w:r>
            <w:r w:rsidR="00973CC5">
              <w:rPr>
                <w:rFonts w:ascii="Arial" w:hAnsi="Arial" w:cs="Arial"/>
                <w:b w:val="0"/>
                <w:color w:val="333333"/>
                <w:sz w:val="22"/>
              </w:rPr>
              <w:t xml:space="preserve">days </w:t>
            </w:r>
            <w:r w:rsidR="00364C49">
              <w:rPr>
                <w:rFonts w:ascii="Arial" w:hAnsi="Arial" w:cs="Arial"/>
                <w:b w:val="0"/>
                <w:color w:val="333333"/>
                <w:sz w:val="22"/>
              </w:rPr>
              <w:t xml:space="preserve">and </w:t>
            </w:r>
            <w:r w:rsidRPr="00AE1B2E">
              <w:rPr>
                <w:rFonts w:ascii="Arial" w:hAnsi="Arial" w:cs="Arial"/>
                <w:b w:val="0"/>
                <w:color w:val="333333"/>
                <w:sz w:val="22"/>
              </w:rPr>
              <w:t>diag01 = Z762</w:t>
            </w:r>
            <w:r w:rsidR="00404011">
              <w:rPr>
                <w:rFonts w:ascii="Arial" w:hAnsi="Arial" w:cs="Arial"/>
                <w:b w:val="0"/>
                <w:color w:val="333333"/>
                <w:sz w:val="22"/>
              </w:rPr>
              <w:t xml:space="preserve"> </w:t>
            </w:r>
          </w:p>
        </w:tc>
        <w:tc>
          <w:tcPr>
            <w:tcW w:w="982" w:type="dxa"/>
            <w:shd w:val="clear" w:color="auto" w:fill="auto"/>
            <w:noWrap/>
            <w:vAlign w:val="center"/>
          </w:tcPr>
          <w:p w:rsidR="00495548" w:rsidRPr="00AE1B2E" w:rsidRDefault="007118C0" w:rsidP="0071492E">
            <w:pPr>
              <w:spacing w:before="120" w:after="120"/>
              <w:jc w:val="center"/>
              <w:rPr>
                <w:rFonts w:ascii="Arial" w:hAnsi="Arial" w:cs="Arial"/>
                <w:color w:val="262626" w:themeColor="text1" w:themeTint="D9"/>
                <w:sz w:val="22"/>
                <w:szCs w:val="22"/>
                <w:lang w:eastAsia="en-NZ"/>
              </w:rPr>
            </w:pPr>
            <w:r w:rsidRPr="00AE1B2E">
              <w:rPr>
                <w:rFonts w:ascii="Arial" w:hAnsi="Arial" w:cs="Arial"/>
                <w:color w:val="262626" w:themeColor="text1" w:themeTint="D9"/>
                <w:sz w:val="22"/>
                <w:szCs w:val="22"/>
                <w:lang w:eastAsia="en-NZ"/>
              </w:rPr>
              <w:t>Y</w:t>
            </w:r>
          </w:p>
        </w:tc>
      </w:tr>
    </w:tbl>
    <w:p w:rsidR="008979D5" w:rsidRPr="00077894" w:rsidRDefault="00F265E0" w:rsidP="00B65A2A">
      <w:pPr>
        <w:pStyle w:val="NormalArial"/>
        <w:rPr>
          <w:rFonts w:cs="Arial"/>
          <w:color w:val="333333"/>
        </w:rPr>
      </w:pPr>
      <w:r w:rsidRPr="00F105EB">
        <w:rPr>
          <w:rFonts w:cs="Arial"/>
          <w:color w:val="262626" w:themeColor="text1" w:themeTint="D9"/>
        </w:rPr>
        <w:t xml:space="preserve">Refer to </w:t>
      </w:r>
      <w:r w:rsidR="00092016" w:rsidRPr="00F105EB">
        <w:rPr>
          <w:rFonts w:cs="Arial"/>
          <w:color w:val="262626" w:themeColor="text1" w:themeTint="D9"/>
        </w:rPr>
        <w:t xml:space="preserve">Appendix 4 </w:t>
      </w:r>
      <w:r w:rsidR="00FA78D0" w:rsidRPr="00F105EB">
        <w:rPr>
          <w:rFonts w:cs="Arial"/>
          <w:color w:val="262626" w:themeColor="text1" w:themeTint="D9"/>
        </w:rPr>
        <w:t xml:space="preserve">for the </w:t>
      </w:r>
      <w:r w:rsidR="00092016" w:rsidRPr="00077894">
        <w:rPr>
          <w:rFonts w:cs="Arial"/>
          <w:color w:val="333333"/>
          <w:highlight w:val="lightGray"/>
        </w:rPr>
        <w:fldChar w:fldCharType="begin"/>
      </w:r>
      <w:r w:rsidR="00092016" w:rsidRPr="00077894">
        <w:rPr>
          <w:rFonts w:cs="Arial"/>
          <w:color w:val="333333"/>
          <w:highlight w:val="lightGray"/>
        </w:rPr>
        <w:instrText xml:space="preserve"> REF _Ref335975527 \h  \* MERGEFORMAT </w:instrText>
      </w:r>
      <w:r w:rsidR="00092016" w:rsidRPr="00077894">
        <w:rPr>
          <w:rFonts w:cs="Arial"/>
          <w:color w:val="333333"/>
          <w:highlight w:val="lightGray"/>
        </w:rPr>
      </w:r>
      <w:r w:rsidR="00092016" w:rsidRPr="00077894">
        <w:rPr>
          <w:rFonts w:cs="Arial"/>
          <w:color w:val="333333"/>
          <w:highlight w:val="lightGray"/>
        </w:rPr>
        <w:fldChar w:fldCharType="separate"/>
      </w:r>
      <w:r w:rsidR="00F843CE" w:rsidRPr="00077894">
        <w:rPr>
          <w:rFonts w:cs="Arial"/>
          <w:color w:val="333333"/>
          <w:highlight w:val="lightGray"/>
        </w:rPr>
        <w:t>Primary Maternity RVUs</w:t>
      </w:r>
      <w:r w:rsidR="00F843CE" w:rsidRPr="00077894">
        <w:rPr>
          <w:rFonts w:cs="Arial"/>
          <w:color w:val="333333"/>
        </w:rPr>
        <w:t xml:space="preserve"> </w:t>
      </w:r>
      <w:r w:rsidR="00092016" w:rsidRPr="00077894">
        <w:rPr>
          <w:rFonts w:cs="Arial"/>
          <w:color w:val="333333"/>
          <w:highlight w:val="lightGray"/>
        </w:rPr>
        <w:fldChar w:fldCharType="end"/>
      </w:r>
    </w:p>
    <w:p w:rsidR="00F265E0" w:rsidRDefault="00FA78D0" w:rsidP="00990412">
      <w:pPr>
        <w:pStyle w:val="Heading3"/>
      </w:pPr>
      <w:r>
        <w:br w:type="page"/>
      </w:r>
      <w:bookmarkStart w:id="1293" w:name="_Ref340828453"/>
      <w:bookmarkStart w:id="1294" w:name="_Toc469033143"/>
      <w:r w:rsidR="00F265E0" w:rsidRPr="00BA2072">
        <w:t xml:space="preserve">Relative Value Unit </w:t>
      </w:r>
      <w:r w:rsidR="007B44C3" w:rsidRPr="00BA2072">
        <w:t xml:space="preserve">(RVU) </w:t>
      </w:r>
      <w:r w:rsidR="00F265E0" w:rsidRPr="00BA2072">
        <w:t>Flow Diagram</w:t>
      </w:r>
      <w:r w:rsidR="00B2451A">
        <w:t xml:space="preserve"> for Primary Maternity</w:t>
      </w:r>
      <w:bookmarkEnd w:id="1293"/>
      <w:bookmarkEnd w:id="1294"/>
    </w:p>
    <w:p w:rsidR="00B30D17" w:rsidRPr="00B30D17" w:rsidRDefault="00B30D17" w:rsidP="00B30D17">
      <w:pPr>
        <w:rPr>
          <w:sz w:val="16"/>
        </w:rPr>
      </w:pPr>
    </w:p>
    <w:p w:rsidR="002C2B31" w:rsidRDefault="00E041F8" w:rsidP="008B636C">
      <w:pPr>
        <w:jc w:val="center"/>
        <w:rPr>
          <w:rFonts w:ascii="Arial" w:hAnsi="Arial"/>
          <w:b/>
          <w:lang w:val="de-DE"/>
        </w:rPr>
      </w:pPr>
      <w:bookmarkStart w:id="1295" w:name="_Toc184441050"/>
      <w:bookmarkStart w:id="1296" w:name="_Toc184441052"/>
      <w:bookmarkStart w:id="1297" w:name="_Toc184441066"/>
      <w:bookmarkStart w:id="1298" w:name="_Toc184441067"/>
      <w:bookmarkStart w:id="1299" w:name="_Toc184441070"/>
      <w:bookmarkStart w:id="1300" w:name="_Toc184441071"/>
      <w:bookmarkStart w:id="1301" w:name="_Ref183318143"/>
      <w:bookmarkEnd w:id="1295"/>
      <w:bookmarkEnd w:id="1296"/>
      <w:bookmarkEnd w:id="1297"/>
      <w:bookmarkEnd w:id="1298"/>
      <w:bookmarkEnd w:id="1299"/>
      <w:bookmarkEnd w:id="1300"/>
      <w:r>
        <w:rPr>
          <w:noProof/>
          <w:lang w:eastAsia="en-NZ"/>
        </w:rPr>
        <w:drawing>
          <wp:inline distT="0" distB="0" distL="0" distR="0" wp14:anchorId="11A033B0" wp14:editId="49EBAE1E">
            <wp:extent cx="4532243" cy="8786191"/>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6"/>
                    <a:srcRect t="677" r="1417"/>
                    <a:stretch/>
                  </pic:blipFill>
                  <pic:spPr bwMode="auto">
                    <a:xfrm>
                      <a:off x="0" y="0"/>
                      <a:ext cx="4532243" cy="8786191"/>
                    </a:xfrm>
                    <a:prstGeom prst="rect">
                      <a:avLst/>
                    </a:prstGeom>
                    <a:ln>
                      <a:noFill/>
                    </a:ln>
                    <a:extLst>
                      <a:ext uri="{53640926-AAD7-44D8-BBD7-CCE9431645EC}">
                        <a14:shadowObscured xmlns:a14="http://schemas.microsoft.com/office/drawing/2010/main"/>
                      </a:ext>
                    </a:extLst>
                  </pic:spPr>
                </pic:pic>
              </a:graphicData>
            </a:graphic>
          </wp:inline>
        </w:drawing>
      </w:r>
      <w:r>
        <w:rPr>
          <w:lang w:val="de-DE"/>
        </w:rPr>
        <w:t xml:space="preserve"> </w:t>
      </w:r>
      <w:r w:rsidR="002C2B31">
        <w:rPr>
          <w:lang w:val="de-DE"/>
        </w:rPr>
        <w:br w:type="page"/>
      </w:r>
    </w:p>
    <w:p w:rsidR="00B65A2A" w:rsidRPr="00BA2072" w:rsidRDefault="00B65A2A" w:rsidP="00990412">
      <w:pPr>
        <w:pStyle w:val="Heading3"/>
        <w:rPr>
          <w:lang w:val="de-DE"/>
        </w:rPr>
      </w:pPr>
      <w:bookmarkStart w:id="1302" w:name="_Ref402258322"/>
      <w:bookmarkStart w:id="1303" w:name="_Ref402258329"/>
      <w:bookmarkStart w:id="1304" w:name="_Ref402258345"/>
      <w:bookmarkStart w:id="1305" w:name="_Ref402258352"/>
      <w:bookmarkStart w:id="1306" w:name="_Toc469033144"/>
      <w:r w:rsidRPr="00BA2072">
        <w:rPr>
          <w:lang w:val="de-DE"/>
        </w:rPr>
        <w:t>Transplants (T0103, T0106, T0111, T0113)</w:t>
      </w:r>
      <w:bookmarkEnd w:id="1301"/>
      <w:bookmarkEnd w:id="1302"/>
      <w:bookmarkEnd w:id="1303"/>
      <w:bookmarkEnd w:id="1304"/>
      <w:bookmarkEnd w:id="1305"/>
      <w:bookmarkEnd w:id="1306"/>
    </w:p>
    <w:p w:rsidR="00B65A2A" w:rsidRPr="00BA2072" w:rsidRDefault="00B65A2A" w:rsidP="00B65A2A">
      <w:pPr>
        <w:rPr>
          <w:rFonts w:ascii="Arial" w:hAnsi="Arial" w:cs="Arial"/>
          <w:color w:val="333333"/>
        </w:rPr>
      </w:pPr>
      <w:r w:rsidRPr="00BA2072">
        <w:rPr>
          <w:rFonts w:ascii="Arial" w:hAnsi="Arial" w:cs="Arial"/>
          <w:color w:val="333333"/>
        </w:rPr>
        <w:t xml:space="preserve">Some organ transplants are not purchased via casemix, </w:t>
      </w:r>
      <w:r w:rsidR="00996AFE" w:rsidRPr="00BA2072">
        <w:rPr>
          <w:rFonts w:ascii="Arial" w:hAnsi="Arial" w:cs="Arial"/>
          <w:color w:val="333333"/>
        </w:rPr>
        <w:t>namely</w:t>
      </w:r>
      <w:r w:rsidRPr="00BA2072">
        <w:rPr>
          <w:rFonts w:ascii="Arial" w:hAnsi="Arial" w:cs="Arial"/>
          <w:color w:val="333333"/>
        </w:rPr>
        <w:t xml:space="preserve"> liver, heart and lung transplants.  In what follows, age means age at admission.</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831E71" w:rsidRPr="00BA2072">
        <w:rPr>
          <w:rFonts w:ascii="Arial" w:hAnsi="Arial" w:cs="Arial"/>
          <w:color w:val="333333"/>
        </w:rPr>
        <w:t>AR-</w:t>
      </w:r>
      <w:r w:rsidRPr="00BA2072">
        <w:rPr>
          <w:rFonts w:ascii="Arial" w:hAnsi="Arial" w:cs="Arial"/>
          <w:color w:val="333333"/>
        </w:rPr>
        <w:t xml:space="preserve">DRGs </w:t>
      </w:r>
      <w:r w:rsidR="00996AFE" w:rsidRPr="00BA2072">
        <w:rPr>
          <w:rFonts w:ascii="Arial" w:hAnsi="Arial" w:cs="Arial"/>
          <w:color w:val="333333"/>
        </w:rPr>
        <w:t>A01Z</w:t>
      </w:r>
      <w:r w:rsidR="00B2451A">
        <w:rPr>
          <w:rFonts w:ascii="Arial" w:hAnsi="Arial" w:cs="Arial"/>
          <w:color w:val="333333"/>
        </w:rPr>
        <w:t xml:space="preserve"> </w:t>
      </w:r>
      <w:r w:rsidR="0007761E" w:rsidRPr="00BA2072">
        <w:rPr>
          <w:rFonts w:ascii="Arial" w:hAnsi="Arial" w:cs="Arial"/>
          <w:i/>
          <w:color w:val="333333"/>
        </w:rPr>
        <w:t>Liver Transplant</w:t>
      </w:r>
      <w:r w:rsidR="00996AFE" w:rsidRPr="00BA2072">
        <w:rPr>
          <w:rFonts w:ascii="Arial" w:hAnsi="Arial" w:cs="Arial"/>
          <w:color w:val="333333"/>
        </w:rPr>
        <w:t>, A03Z</w:t>
      </w:r>
      <w:r w:rsidR="00B2451A">
        <w:rPr>
          <w:rFonts w:ascii="Arial" w:hAnsi="Arial" w:cs="Arial"/>
          <w:color w:val="333333"/>
        </w:rPr>
        <w:t xml:space="preserve"> </w:t>
      </w:r>
      <w:r w:rsidR="0007761E" w:rsidRPr="00BA2072">
        <w:rPr>
          <w:rFonts w:ascii="Arial" w:hAnsi="Arial" w:cs="Arial"/>
          <w:i/>
          <w:color w:val="333333"/>
        </w:rPr>
        <w:t>Lung or Heart/Lung Transplant</w:t>
      </w:r>
      <w:r w:rsidR="00996AFE" w:rsidRPr="00BA2072">
        <w:rPr>
          <w:rFonts w:ascii="Arial" w:hAnsi="Arial" w:cs="Arial"/>
          <w:color w:val="333333"/>
        </w:rPr>
        <w:t xml:space="preserve">, </w:t>
      </w:r>
      <w:r w:rsidR="00FB0DBB" w:rsidRPr="00BA2072">
        <w:rPr>
          <w:rFonts w:ascii="Arial" w:hAnsi="Arial" w:cs="Arial"/>
          <w:color w:val="333333"/>
        </w:rPr>
        <w:t xml:space="preserve">and </w:t>
      </w:r>
      <w:r w:rsidR="00996AFE" w:rsidRPr="00BA2072">
        <w:rPr>
          <w:rFonts w:ascii="Arial" w:hAnsi="Arial" w:cs="Arial"/>
          <w:color w:val="333333"/>
        </w:rPr>
        <w:t xml:space="preserve">A05Z </w:t>
      </w:r>
      <w:r w:rsidR="0007761E" w:rsidRPr="00BA2072">
        <w:rPr>
          <w:rFonts w:ascii="Arial" w:hAnsi="Arial" w:cs="Arial"/>
          <w:i/>
          <w:color w:val="333333"/>
        </w:rPr>
        <w:t>Heart Transplant</w:t>
      </w:r>
      <w:r w:rsidR="0007761E" w:rsidRPr="00BA2072">
        <w:rPr>
          <w:rFonts w:ascii="Arial" w:hAnsi="Arial" w:cs="Arial"/>
          <w:color w:val="333333"/>
        </w:rPr>
        <w:t xml:space="preserve"> </w:t>
      </w:r>
      <w:r w:rsidRPr="00BA2072">
        <w:rPr>
          <w:rFonts w:ascii="Arial" w:hAnsi="Arial" w:cs="Arial"/>
          <w:color w:val="333333"/>
        </w:rPr>
        <w:t>are excluded from casemix funding and non-casemix purch</w:t>
      </w:r>
      <w:r w:rsidR="000A270F" w:rsidRPr="00BA2072">
        <w:rPr>
          <w:rFonts w:ascii="Arial" w:hAnsi="Arial" w:cs="Arial"/>
          <w:color w:val="333333"/>
        </w:rPr>
        <w:t>ase units allocated as follows:</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A01Z at Starship (facility code 3260 and patient’s age &lt;16) has </w:t>
      </w:r>
      <w:r w:rsidR="00831E71" w:rsidRPr="00BA2072">
        <w:rPr>
          <w:rFonts w:ascii="Arial" w:hAnsi="Arial" w:cs="Arial"/>
          <w:color w:val="333333"/>
        </w:rPr>
        <w:t>Excluded Purchase Unit (</w:t>
      </w:r>
      <w:r w:rsidRPr="00BA2072">
        <w:rPr>
          <w:rFonts w:ascii="Arial" w:hAnsi="Arial" w:cs="Arial"/>
          <w:color w:val="333333"/>
        </w:rPr>
        <w:t>XPU</w:t>
      </w:r>
      <w:r w:rsidR="00831E71" w:rsidRPr="00BA2072">
        <w:rPr>
          <w:rFonts w:ascii="Arial" w:hAnsi="Arial" w:cs="Arial"/>
          <w:color w:val="333333"/>
        </w:rPr>
        <w:t>)</w:t>
      </w:r>
      <w:r w:rsidRPr="00BA2072">
        <w:rPr>
          <w:rFonts w:ascii="Arial" w:hAnsi="Arial" w:cs="Arial"/>
          <w:color w:val="333333"/>
        </w:rPr>
        <w:t xml:space="preserve"> T0113 </w:t>
      </w:r>
      <w:r w:rsidRPr="00BA2072">
        <w:rPr>
          <w:rFonts w:ascii="Arial" w:hAnsi="Arial" w:cs="Arial"/>
          <w:i/>
          <w:color w:val="333333"/>
        </w:rPr>
        <w:t xml:space="preserve">Liver Transplant </w:t>
      </w:r>
      <w:r w:rsidR="003A7BC8">
        <w:rPr>
          <w:rFonts w:ascii="Arial" w:hAnsi="Arial" w:cs="Arial"/>
          <w:i/>
          <w:color w:val="333333"/>
        </w:rPr>
        <w:t>C</w:t>
      </w:r>
      <w:r w:rsidRPr="00BA2072">
        <w:rPr>
          <w:rFonts w:ascii="Arial" w:hAnsi="Arial" w:cs="Arial"/>
          <w:i/>
          <w:color w:val="333333"/>
        </w:rPr>
        <w:t>hild</w:t>
      </w:r>
      <w:r w:rsidR="00C80C11" w:rsidRPr="00BA2072">
        <w:rPr>
          <w:rFonts w:ascii="Arial" w:hAnsi="Arial" w:cs="Arial"/>
          <w:i/>
          <w:color w:val="333333"/>
        </w:rPr>
        <w:t>ren</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A01Z not at Starship (facility code not 3260 OR patient’s age &gt;15) has XPU T0111 </w:t>
      </w:r>
      <w:r w:rsidRPr="00BA2072">
        <w:rPr>
          <w:rFonts w:ascii="Arial" w:hAnsi="Arial" w:cs="Arial"/>
          <w:i/>
          <w:color w:val="333333"/>
        </w:rPr>
        <w:t xml:space="preserve">Liver Transplant </w:t>
      </w:r>
      <w:r w:rsidR="003A7BC8">
        <w:rPr>
          <w:rFonts w:ascii="Arial" w:hAnsi="Arial" w:cs="Arial"/>
          <w:i/>
          <w:color w:val="333333"/>
        </w:rPr>
        <w:t>A</w:t>
      </w:r>
      <w:r w:rsidRPr="00BA2072">
        <w:rPr>
          <w:rFonts w:ascii="Arial" w:hAnsi="Arial" w:cs="Arial"/>
          <w:i/>
          <w:color w:val="333333"/>
        </w:rPr>
        <w:t>dult</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A05Z has XPU T0103 </w:t>
      </w:r>
      <w:r w:rsidRPr="00BA2072">
        <w:rPr>
          <w:rFonts w:ascii="Arial" w:hAnsi="Arial" w:cs="Arial"/>
          <w:i/>
          <w:color w:val="333333"/>
        </w:rPr>
        <w:t xml:space="preserve">Heart </w:t>
      </w:r>
      <w:r w:rsidR="00EF67DF" w:rsidRPr="00BA2072">
        <w:rPr>
          <w:rFonts w:ascii="Arial" w:hAnsi="Arial" w:cs="Arial"/>
          <w:i/>
          <w:color w:val="333333"/>
        </w:rPr>
        <w:t>T</w:t>
      </w:r>
      <w:r w:rsidRPr="00BA2072">
        <w:rPr>
          <w:rFonts w:ascii="Arial" w:hAnsi="Arial" w:cs="Arial"/>
          <w:i/>
          <w:color w:val="333333"/>
        </w:rPr>
        <w:t>ransplant</w:t>
      </w:r>
    </w:p>
    <w:p w:rsidR="00B65A2A" w:rsidRPr="00BA2072" w:rsidRDefault="00B65A2A" w:rsidP="00CC31C2">
      <w:pPr>
        <w:numPr>
          <w:ilvl w:val="0"/>
          <w:numId w:val="4"/>
        </w:numPr>
        <w:rPr>
          <w:rFonts w:ascii="Arial" w:hAnsi="Arial" w:cs="Arial"/>
          <w:color w:val="333333"/>
        </w:rPr>
      </w:pPr>
      <w:r w:rsidRPr="00BA2072">
        <w:rPr>
          <w:rFonts w:ascii="Arial" w:hAnsi="Arial" w:cs="Arial"/>
          <w:color w:val="333333"/>
        </w:rPr>
        <w:t xml:space="preserve">A03Z has XPU T0106 </w:t>
      </w:r>
      <w:r w:rsidRPr="00BA2072">
        <w:rPr>
          <w:rFonts w:ascii="Arial" w:hAnsi="Arial" w:cs="Arial"/>
          <w:i/>
          <w:color w:val="333333"/>
        </w:rPr>
        <w:t>Lung Transplant</w:t>
      </w:r>
      <w:r w:rsidR="00A43641" w:rsidRPr="00BA2072">
        <w:rPr>
          <w:rFonts w:ascii="Arial" w:hAnsi="Arial" w:cs="Arial"/>
          <w:color w:val="333333"/>
        </w:rPr>
        <w:t>.</w:t>
      </w:r>
    </w:p>
    <w:p w:rsidR="00B65A2A" w:rsidRPr="00BA2072" w:rsidDel="00DC0FFA" w:rsidRDefault="00B65A2A" w:rsidP="00B65A2A">
      <w:pPr>
        <w:rPr>
          <w:del w:id="1307" w:author="Tracy Thompson" w:date="2016-09-28T08:14:00Z"/>
          <w:rFonts w:ascii="Arial" w:hAnsi="Arial" w:cs="Arial"/>
          <w:color w:val="333333"/>
        </w:rPr>
      </w:pPr>
    </w:p>
    <w:p w:rsidR="00B65A2A" w:rsidRPr="00BA2072" w:rsidDel="00007FBA" w:rsidRDefault="00B65A2A" w:rsidP="00B65A2A">
      <w:pPr>
        <w:rPr>
          <w:del w:id="1308" w:author="Tracy Thompson" w:date="2016-09-27T10:32:00Z"/>
          <w:rFonts w:ascii="Arial" w:hAnsi="Arial" w:cs="Arial"/>
          <w:color w:val="333333"/>
        </w:rPr>
      </w:pPr>
      <w:del w:id="1309" w:author="Tracy Thompson" w:date="2016-09-27T10:32:00Z">
        <w:r w:rsidRPr="00BA2072" w:rsidDel="00007FBA">
          <w:rPr>
            <w:rFonts w:ascii="Arial" w:hAnsi="Arial" w:cs="Arial"/>
            <w:color w:val="333333"/>
          </w:rPr>
          <w:delText xml:space="preserve">Note that simultaneous pancreas and kidney transplants are included in casemix funding, and are identified as those cases assigned to AR-DRG A09A </w:delText>
        </w:r>
      </w:del>
      <w:del w:id="1310" w:author="Tracy Thompson" w:date="2016-09-22T09:22:00Z">
        <w:r w:rsidR="008B2902" w:rsidRPr="00BA2072" w:rsidDel="00BF6B50">
          <w:rPr>
            <w:rFonts w:ascii="Arial" w:hAnsi="Arial" w:cs="Arial"/>
            <w:i/>
            <w:color w:val="333333"/>
          </w:rPr>
          <w:delText>W</w:delText>
        </w:r>
        <w:r w:rsidR="007A35A0" w:rsidDel="00BF6B50">
          <w:rPr>
            <w:rFonts w:ascii="Arial" w:hAnsi="Arial" w:cs="Arial"/>
            <w:i/>
            <w:color w:val="333333"/>
          </w:rPr>
          <w:delText>ith</w:delText>
        </w:r>
        <w:r w:rsidR="008B2902" w:rsidRPr="00BA2072" w:rsidDel="00BF6B50">
          <w:rPr>
            <w:rFonts w:ascii="Arial" w:hAnsi="Arial" w:cs="Arial"/>
            <w:i/>
            <w:color w:val="333333"/>
          </w:rPr>
          <w:delText xml:space="preserve"> Pancreas Transplant or W</w:delText>
        </w:r>
        <w:r w:rsidR="007A35A0" w:rsidDel="00BF6B50">
          <w:rPr>
            <w:rFonts w:ascii="Arial" w:hAnsi="Arial" w:cs="Arial"/>
            <w:i/>
            <w:color w:val="333333"/>
          </w:rPr>
          <w:delText>ith</w:delText>
        </w:r>
        <w:r w:rsidR="008B2902" w:rsidRPr="00BA2072" w:rsidDel="00BF6B50">
          <w:rPr>
            <w:rFonts w:ascii="Arial" w:hAnsi="Arial" w:cs="Arial"/>
            <w:i/>
            <w:color w:val="333333"/>
          </w:rPr>
          <w:delText xml:space="preserve"> Catastrophic CC</w:delText>
        </w:r>
      </w:del>
      <w:del w:id="1311" w:author="Tracy Thompson" w:date="2016-09-27T10:32:00Z">
        <w:r w:rsidR="008B2902" w:rsidRPr="00BA2072" w:rsidDel="00007FBA">
          <w:rPr>
            <w:rFonts w:ascii="Arial" w:hAnsi="Arial" w:cs="Arial"/>
            <w:color w:val="333333"/>
          </w:rPr>
          <w:delText xml:space="preserve"> </w:delText>
        </w:r>
        <w:r w:rsidRPr="00BA2072" w:rsidDel="00007FBA">
          <w:rPr>
            <w:rFonts w:ascii="Arial" w:hAnsi="Arial" w:cs="Arial"/>
            <w:color w:val="333333"/>
          </w:rPr>
          <w:delText>where the event includes a procedure code of 9032400</w:delText>
        </w:r>
        <w:r w:rsidR="00B8650A" w:rsidRPr="00BA2072" w:rsidDel="00007FBA">
          <w:rPr>
            <w:rFonts w:ascii="Arial" w:hAnsi="Arial" w:cs="Arial"/>
            <w:color w:val="333333"/>
          </w:rPr>
          <w:delText xml:space="preserve"> [981] </w:delText>
        </w:r>
        <w:r w:rsidR="00B8650A" w:rsidRPr="00BA2072" w:rsidDel="00007FBA">
          <w:rPr>
            <w:rFonts w:ascii="Arial" w:hAnsi="Arial" w:cs="Arial"/>
            <w:i/>
            <w:color w:val="333333"/>
          </w:rPr>
          <w:delText>T</w:delText>
        </w:r>
        <w:r w:rsidRPr="00BA2072" w:rsidDel="00007FBA">
          <w:rPr>
            <w:rFonts w:ascii="Arial" w:hAnsi="Arial" w:cs="Arial"/>
            <w:i/>
            <w:color w:val="333333"/>
          </w:rPr>
          <w:delText>ransplant</w:delText>
        </w:r>
        <w:r w:rsidR="00B8650A" w:rsidRPr="00BA2072" w:rsidDel="00007FBA">
          <w:rPr>
            <w:rFonts w:ascii="Arial" w:hAnsi="Arial" w:cs="Arial"/>
            <w:i/>
            <w:color w:val="333333"/>
          </w:rPr>
          <w:delText>ation</w:delText>
        </w:r>
        <w:r w:rsidRPr="00BA2072" w:rsidDel="00007FBA">
          <w:rPr>
            <w:rFonts w:ascii="Arial" w:hAnsi="Arial" w:cs="Arial"/>
            <w:i/>
            <w:color w:val="333333"/>
          </w:rPr>
          <w:delText xml:space="preserve"> of </w:delText>
        </w:r>
        <w:r w:rsidR="00B8650A" w:rsidRPr="00BA2072" w:rsidDel="00007FBA">
          <w:rPr>
            <w:rFonts w:ascii="Arial" w:hAnsi="Arial" w:cs="Arial"/>
            <w:i/>
            <w:color w:val="333333"/>
          </w:rPr>
          <w:delText>p</w:delText>
        </w:r>
        <w:r w:rsidRPr="00BA2072" w:rsidDel="00007FBA">
          <w:rPr>
            <w:rFonts w:ascii="Arial" w:hAnsi="Arial" w:cs="Arial"/>
            <w:i/>
            <w:color w:val="333333"/>
          </w:rPr>
          <w:delText>ancreas</w:delText>
        </w:r>
        <w:r w:rsidRPr="00BA2072" w:rsidDel="00007FBA">
          <w:rPr>
            <w:rFonts w:ascii="Arial" w:hAnsi="Arial" w:cs="Arial"/>
            <w:color w:val="333333"/>
          </w:rPr>
          <w:delText xml:space="preserve">. </w:delText>
        </w:r>
      </w:del>
    </w:p>
    <w:p w:rsidR="00EE5F44" w:rsidRPr="00BA2072" w:rsidRDefault="00EE5F44" w:rsidP="00B65A2A">
      <w:pPr>
        <w:rPr>
          <w:rFonts w:ascii="Arial" w:hAnsi="Arial" w:cs="Arial"/>
        </w:rPr>
      </w:pPr>
    </w:p>
    <w:p w:rsidR="00B65A2A" w:rsidRPr="00BA2072" w:rsidRDefault="00B65A2A" w:rsidP="00990412">
      <w:pPr>
        <w:pStyle w:val="Heading3"/>
      </w:pPr>
      <w:bookmarkStart w:id="1312" w:name="_Ref339277742"/>
      <w:bookmarkStart w:id="1313" w:name="_Ref339277747"/>
      <w:bookmarkStart w:id="1314" w:name="_Toc469033145"/>
      <w:r w:rsidRPr="00BA2072">
        <w:t>Spinal Injuries (S50001</w:t>
      </w:r>
      <w:r w:rsidR="00403309" w:rsidRPr="00BA2072">
        <w:t xml:space="preserve">, </w:t>
      </w:r>
      <w:r w:rsidRPr="00BA2072">
        <w:t>S50002)</w:t>
      </w:r>
      <w:bookmarkEnd w:id="1312"/>
      <w:bookmarkEnd w:id="1313"/>
      <w:bookmarkEnd w:id="1314"/>
    </w:p>
    <w:p w:rsidR="00B65A2A" w:rsidRPr="00BA2072" w:rsidRDefault="0003761F" w:rsidP="00B65A2A">
      <w:pPr>
        <w:rPr>
          <w:rFonts w:ascii="Arial" w:hAnsi="Arial" w:cs="Arial"/>
          <w:color w:val="333333"/>
        </w:rPr>
      </w:pPr>
      <w:r w:rsidRPr="00BA2072">
        <w:rPr>
          <w:rFonts w:ascii="Arial" w:hAnsi="Arial" w:cs="Arial"/>
          <w:color w:val="333333"/>
        </w:rPr>
        <w:t>Some Spinal S</w:t>
      </w:r>
      <w:r w:rsidR="00B65A2A" w:rsidRPr="00BA2072">
        <w:rPr>
          <w:rFonts w:ascii="Arial" w:hAnsi="Arial" w:cs="Arial"/>
          <w:color w:val="333333"/>
        </w:rPr>
        <w:t xml:space="preserve">ervices are excluded as they are not purchased via casemix.  Excluded Spinal </w:t>
      </w:r>
      <w:r w:rsidRPr="00BA2072">
        <w:rPr>
          <w:rFonts w:ascii="Arial" w:hAnsi="Arial" w:cs="Arial"/>
          <w:color w:val="333333"/>
        </w:rPr>
        <w:t>S</w:t>
      </w:r>
      <w:r w:rsidR="00B65A2A" w:rsidRPr="00BA2072">
        <w:rPr>
          <w:rFonts w:ascii="Arial" w:hAnsi="Arial" w:cs="Arial"/>
          <w:color w:val="333333"/>
        </w:rPr>
        <w:t xml:space="preserve">ervices are </w:t>
      </w:r>
      <w:r w:rsidR="0077458D" w:rsidRPr="00BA2072">
        <w:rPr>
          <w:rFonts w:ascii="Arial" w:hAnsi="Arial" w:cs="Arial"/>
          <w:color w:val="333333"/>
        </w:rPr>
        <w:t xml:space="preserve">those with the </w:t>
      </w:r>
      <w:r w:rsidRPr="00BA2072">
        <w:rPr>
          <w:rFonts w:ascii="Arial" w:hAnsi="Arial" w:cs="Arial"/>
          <w:color w:val="333333"/>
        </w:rPr>
        <w:t>Health Speciality C</w:t>
      </w:r>
      <w:r w:rsidR="00B65A2A" w:rsidRPr="00BA2072">
        <w:rPr>
          <w:rFonts w:ascii="Arial" w:hAnsi="Arial" w:cs="Arial"/>
          <w:color w:val="333333"/>
        </w:rPr>
        <w:t>ode S50</w:t>
      </w:r>
      <w:r w:rsidR="00B2451A">
        <w:rPr>
          <w:rFonts w:ascii="Arial" w:hAnsi="Arial" w:cs="Arial"/>
          <w:color w:val="333333"/>
        </w:rPr>
        <w:t xml:space="preserve"> </w:t>
      </w:r>
      <w:r w:rsidR="009A7630" w:rsidRPr="00BA2072">
        <w:rPr>
          <w:rFonts w:ascii="Arial" w:hAnsi="Arial" w:cs="Arial"/>
          <w:i/>
          <w:color w:val="333333"/>
        </w:rPr>
        <w:t>Spinal Surgery</w:t>
      </w:r>
      <w:r w:rsidR="00B65A2A" w:rsidRPr="00BA2072">
        <w:rPr>
          <w:rFonts w:ascii="Arial" w:hAnsi="Arial" w:cs="Arial"/>
          <w:color w:val="333333"/>
        </w:rPr>
        <w:t>.  Event</w:t>
      </w:r>
      <w:r w:rsidR="009A0679">
        <w:rPr>
          <w:rFonts w:ascii="Arial" w:hAnsi="Arial" w:cs="Arial"/>
          <w:color w:val="333333"/>
        </w:rPr>
        <w:t xml:space="preserve"> record</w:t>
      </w:r>
      <w:r w:rsidR="00B65A2A" w:rsidRPr="00BA2072">
        <w:rPr>
          <w:rFonts w:ascii="Arial" w:hAnsi="Arial" w:cs="Arial"/>
          <w:color w:val="333333"/>
        </w:rPr>
        <w:t xml:space="preserve">s where the admission type is WN </w:t>
      </w:r>
      <w:r w:rsidR="00471AD5" w:rsidRPr="00BA2072">
        <w:rPr>
          <w:rFonts w:ascii="Arial" w:hAnsi="Arial" w:cs="Arial"/>
          <w:color w:val="333333"/>
        </w:rPr>
        <w:t xml:space="preserve">(Waiting List) </w:t>
      </w:r>
      <w:r w:rsidR="00B65A2A" w:rsidRPr="00BA2072">
        <w:rPr>
          <w:rFonts w:ascii="Arial" w:hAnsi="Arial" w:cs="Arial"/>
          <w:color w:val="333333"/>
        </w:rPr>
        <w:t>map to S50002</w:t>
      </w:r>
      <w:r w:rsidR="00B2451A">
        <w:rPr>
          <w:rFonts w:ascii="Arial" w:hAnsi="Arial" w:cs="Arial"/>
          <w:color w:val="333333"/>
        </w:rPr>
        <w:t xml:space="preserve"> </w:t>
      </w:r>
      <w:r w:rsidR="00C80C11" w:rsidRPr="00BA2072">
        <w:rPr>
          <w:rFonts w:ascii="Arial" w:hAnsi="Arial" w:cs="Arial"/>
          <w:i/>
          <w:color w:val="333333"/>
        </w:rPr>
        <w:t>Spinal Services non-acute</w:t>
      </w:r>
      <w:r w:rsidR="00B65A2A" w:rsidRPr="00BA2072">
        <w:rPr>
          <w:rFonts w:ascii="Arial" w:hAnsi="Arial" w:cs="Arial"/>
          <w:color w:val="333333"/>
        </w:rPr>
        <w:t>, and all other admission types map to S50001</w:t>
      </w:r>
      <w:r w:rsidR="00B2451A">
        <w:rPr>
          <w:rFonts w:ascii="Arial" w:hAnsi="Arial" w:cs="Arial"/>
          <w:color w:val="333333"/>
        </w:rPr>
        <w:t xml:space="preserve"> </w:t>
      </w:r>
      <w:r w:rsidR="00C80C11" w:rsidRPr="00BA2072">
        <w:rPr>
          <w:rFonts w:ascii="Arial" w:hAnsi="Arial" w:cs="Arial"/>
          <w:i/>
          <w:color w:val="333333"/>
        </w:rPr>
        <w:t>Spinal Services acute cases</w:t>
      </w:r>
      <w:r w:rsidR="00B65A2A" w:rsidRPr="00BA2072">
        <w:rPr>
          <w:rFonts w:ascii="Arial" w:hAnsi="Arial" w:cs="Arial"/>
          <w:color w:val="333333"/>
        </w:rPr>
        <w:t>.</w:t>
      </w:r>
    </w:p>
    <w:p w:rsidR="009F1909" w:rsidRPr="00BA2072" w:rsidRDefault="009F1909" w:rsidP="00B65A2A">
      <w:pPr>
        <w:rPr>
          <w:rFonts w:ascii="Arial" w:hAnsi="Arial" w:cs="Arial"/>
          <w:color w:val="333333"/>
        </w:rPr>
      </w:pPr>
    </w:p>
    <w:p w:rsidR="00B65A2A" w:rsidRPr="00BA2072" w:rsidRDefault="00B65A2A" w:rsidP="00D637A8">
      <w:pPr>
        <w:pStyle w:val="Heading3"/>
        <w:ind w:left="851" w:hanging="851"/>
      </w:pPr>
      <w:bookmarkStart w:id="1315" w:name="_Ref211677952"/>
      <w:bookmarkStart w:id="1316" w:name="_Ref339277725"/>
      <w:bookmarkStart w:id="1317" w:name="_Toc469033146"/>
      <w:r w:rsidRPr="00BA2072">
        <w:t xml:space="preserve">Surgical </w:t>
      </w:r>
      <w:r w:rsidR="004F7DED" w:rsidRPr="00BA2072">
        <w:t>T</w:t>
      </w:r>
      <w:r w:rsidR="00F169AE" w:rsidRPr="00BA2072">
        <w:t xml:space="preserve">ermination </w:t>
      </w:r>
      <w:r w:rsidRPr="00BA2072">
        <w:t xml:space="preserve">of Pregnancy </w:t>
      </w:r>
      <w:r w:rsidR="004F7DED" w:rsidRPr="00BA2072">
        <w:t>– 2nd T</w:t>
      </w:r>
      <w:r w:rsidRPr="00BA2072">
        <w:t>rimester (S30009)</w:t>
      </w:r>
      <w:bookmarkEnd w:id="1315"/>
      <w:r w:rsidR="008B2902" w:rsidRPr="00BA2072">
        <w:t xml:space="preserve"> </w:t>
      </w:r>
      <w:r w:rsidR="00B8650A" w:rsidRPr="00BA2072">
        <w:t xml:space="preserve">– </w:t>
      </w:r>
      <w:r w:rsidR="005855FC" w:rsidRPr="00BA2072">
        <w:t>1</w:t>
      </w:r>
      <w:r w:rsidR="00012047" w:rsidRPr="00BA2072">
        <w:t>4</w:t>
      </w:r>
      <w:r w:rsidR="00C24831" w:rsidRPr="00BA2072">
        <w:t xml:space="preserve"> to 25 </w:t>
      </w:r>
      <w:r w:rsidR="0029129C">
        <w:t xml:space="preserve">completed </w:t>
      </w:r>
      <w:r w:rsidR="00C24831" w:rsidRPr="00BA2072">
        <w:t>weeks</w:t>
      </w:r>
      <w:bookmarkEnd w:id="1316"/>
      <w:bookmarkEnd w:id="1317"/>
    </w:p>
    <w:p w:rsidR="008B2902" w:rsidRPr="00BA2072" w:rsidRDefault="00B65A2A" w:rsidP="00B65A2A">
      <w:pPr>
        <w:rPr>
          <w:rFonts w:ascii="Arial" w:hAnsi="Arial" w:cs="Arial"/>
          <w:color w:val="333333"/>
        </w:rPr>
      </w:pPr>
      <w:r w:rsidRPr="00BA2072">
        <w:rPr>
          <w:rFonts w:ascii="Arial" w:hAnsi="Arial" w:cs="Arial"/>
          <w:color w:val="333333"/>
        </w:rPr>
        <w:t>Non-acute Surgical Termination of Pregnancy (ToP) event</w:t>
      </w:r>
      <w:r w:rsidR="00757CA9">
        <w:rPr>
          <w:rFonts w:ascii="Arial" w:hAnsi="Arial" w:cs="Arial"/>
          <w:color w:val="333333"/>
        </w:rPr>
        <w:t xml:space="preserve"> record</w:t>
      </w:r>
      <w:r w:rsidRPr="00BA2072">
        <w:rPr>
          <w:rFonts w:ascii="Arial" w:hAnsi="Arial" w:cs="Arial"/>
          <w:color w:val="333333"/>
        </w:rPr>
        <w:t xml:space="preserve">s are excluded.  </w:t>
      </w:r>
    </w:p>
    <w:p w:rsidR="008B2902" w:rsidRPr="00BA2072" w:rsidRDefault="008B2902"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tested for by checking that:</w:t>
      </w:r>
    </w:p>
    <w:p w:rsidR="00B65A2A" w:rsidRPr="00BA2072" w:rsidRDefault="00B65A2A" w:rsidP="00B65A2A">
      <w:pPr>
        <w:ind w:firstLine="360"/>
        <w:rPr>
          <w:rFonts w:ascii="Arial" w:hAnsi="Arial" w:cs="Arial"/>
          <w:color w:val="333333"/>
        </w:rPr>
      </w:pPr>
      <w:r w:rsidRPr="00BA2072">
        <w:rPr>
          <w:rFonts w:ascii="Arial" w:hAnsi="Arial" w:cs="Arial"/>
          <w:color w:val="333333"/>
        </w:rPr>
        <w:t>The AR-DRG is equal to O05Z</w:t>
      </w:r>
      <w:r w:rsidR="00B2451A">
        <w:rPr>
          <w:rFonts w:ascii="Arial" w:hAnsi="Arial" w:cs="Arial"/>
          <w:color w:val="333333"/>
        </w:rPr>
        <w:t xml:space="preserve"> </w:t>
      </w:r>
      <w:r w:rsidR="008B2902" w:rsidRPr="00BA2072">
        <w:rPr>
          <w:rFonts w:ascii="Arial" w:hAnsi="Arial" w:cs="Arial"/>
          <w:i/>
          <w:color w:val="333333"/>
        </w:rPr>
        <w:t xml:space="preserve">Abortion </w:t>
      </w:r>
      <w:r w:rsidR="007A35A0">
        <w:rPr>
          <w:rFonts w:ascii="Arial" w:hAnsi="Arial" w:cs="Arial"/>
          <w:i/>
          <w:color w:val="333333"/>
        </w:rPr>
        <w:t>W</w:t>
      </w:r>
      <w:r w:rsidR="008B2902" w:rsidRPr="00BA2072">
        <w:rPr>
          <w:rFonts w:ascii="Arial" w:hAnsi="Arial" w:cs="Arial"/>
          <w:i/>
          <w:color w:val="333333"/>
        </w:rPr>
        <w:t xml:space="preserve"> OR Procedure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B65A2A">
      <w:pPr>
        <w:ind w:firstLine="360"/>
        <w:rPr>
          <w:rFonts w:ascii="Arial" w:hAnsi="Arial" w:cs="Arial"/>
          <w:color w:val="333333"/>
        </w:rPr>
      </w:pPr>
      <w:r w:rsidRPr="00BA2072">
        <w:rPr>
          <w:rFonts w:ascii="Arial" w:hAnsi="Arial" w:cs="Arial"/>
          <w:color w:val="333333"/>
        </w:rPr>
        <w:t>The event is not 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lang w:val="en-NZ"/>
        </w:rPr>
        <w:t>AND</w:t>
      </w:r>
    </w:p>
    <w:p w:rsidR="00913817" w:rsidRPr="00BA2072" w:rsidRDefault="00B65A2A" w:rsidP="002F7168">
      <w:pPr>
        <w:ind w:left="360"/>
        <w:rPr>
          <w:rFonts w:ascii="Arial" w:hAnsi="Arial" w:cs="Arial"/>
          <w:color w:val="333333"/>
        </w:rPr>
      </w:pPr>
      <w:r w:rsidRPr="00BA2072">
        <w:rPr>
          <w:rFonts w:ascii="Arial" w:hAnsi="Arial" w:cs="Arial"/>
          <w:color w:val="333333"/>
        </w:rPr>
        <w:t xml:space="preserve">The </w:t>
      </w:r>
      <w:r w:rsidR="00353218" w:rsidRPr="00BA2072">
        <w:rPr>
          <w:rFonts w:ascii="Arial" w:hAnsi="Arial" w:cs="Arial"/>
          <w:color w:val="333333"/>
        </w:rPr>
        <w:t xml:space="preserve">first </w:t>
      </w:r>
      <w:r w:rsidRPr="00BA2072">
        <w:rPr>
          <w:rFonts w:ascii="Arial" w:hAnsi="Arial" w:cs="Arial"/>
          <w:color w:val="333333"/>
        </w:rPr>
        <w:t xml:space="preserve">procedure code is in </w:t>
      </w:r>
      <w:r w:rsidR="00913817" w:rsidRPr="00BA2072">
        <w:rPr>
          <w:rFonts w:ascii="Arial" w:hAnsi="Arial" w:cs="Arial"/>
          <w:color w:val="333333"/>
        </w:rPr>
        <w:t xml:space="preserve">the range: </w:t>
      </w:r>
    </w:p>
    <w:p w:rsidR="002E727F" w:rsidRPr="00BA2072" w:rsidRDefault="00913817" w:rsidP="002F7168">
      <w:pPr>
        <w:ind w:left="360"/>
        <w:rPr>
          <w:rFonts w:ascii="Arial" w:hAnsi="Arial" w:cs="Arial"/>
          <w:color w:val="333333"/>
        </w:rPr>
      </w:pPr>
      <w:r w:rsidRPr="00BA2072">
        <w:rPr>
          <w:rFonts w:ascii="Arial" w:hAnsi="Arial" w:cs="Arial"/>
          <w:color w:val="333333"/>
        </w:rPr>
        <w:t xml:space="preserve">3564000, 3564001, 3564003, 3564303 </w:t>
      </w:r>
      <w:r w:rsidR="00B65A2A" w:rsidRPr="00BA2072">
        <w:rPr>
          <w:rFonts w:ascii="Arial" w:hAnsi="Arial" w:cs="Arial"/>
          <w:color w:val="333333"/>
        </w:rPr>
        <w:t>[1265]</w:t>
      </w:r>
    </w:p>
    <w:p w:rsidR="002E727F" w:rsidRPr="00BA2072" w:rsidRDefault="002E727F" w:rsidP="002F7168">
      <w:pPr>
        <w:ind w:left="36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B65A2A" w:rsidRPr="00BA2072" w:rsidRDefault="002E727F" w:rsidP="002F7168">
      <w:pPr>
        <w:ind w:left="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principal diagnosis is in the range (O040-O049 {O04</w:t>
      </w:r>
      <w:r w:rsidR="0003761F" w:rsidRPr="00BA2072">
        <w:rPr>
          <w:rStyle w:val="FootnoteReference"/>
          <w:rFonts w:ascii="Arial" w:hAnsi="Arial" w:cs="Arial"/>
          <w:color w:val="333333"/>
        </w:rPr>
        <w:footnoteReference w:customMarkFollows="1" w:id="5"/>
        <w:sym w:font="Symbol" w:char="F02A"/>
      </w:r>
      <w:r w:rsidR="00B65A2A" w:rsidRPr="00BA2072">
        <w:rPr>
          <w:rFonts w:ascii="Arial" w:hAnsi="Arial" w:cs="Arial"/>
          <w:color w:val="333333"/>
        </w:rPr>
        <w:t>}) AND</w:t>
      </w:r>
      <w:r w:rsidR="00B2451A">
        <w:rPr>
          <w:rFonts w:ascii="Arial" w:hAnsi="Arial" w:cs="Arial"/>
          <w:color w:val="333333"/>
        </w:rPr>
        <w:t xml:space="preserve"> </w:t>
      </w:r>
      <w:r w:rsidR="00B65A2A" w:rsidRPr="00BA2072">
        <w:rPr>
          <w:rFonts w:ascii="Arial" w:hAnsi="Arial" w:cs="Arial"/>
          <w:b/>
          <w:color w:val="333333"/>
        </w:rPr>
        <w:t>any one</w:t>
      </w:r>
      <w:r w:rsidR="00B65A2A" w:rsidRPr="00BA2072">
        <w:rPr>
          <w:rFonts w:ascii="Arial" w:hAnsi="Arial" w:cs="Arial"/>
          <w:color w:val="333333"/>
        </w:rPr>
        <w:t xml:space="preserve"> of the other diagnosis codes is in the </w:t>
      </w:r>
      <w:r w:rsidR="00403309" w:rsidRPr="00BA2072">
        <w:rPr>
          <w:rFonts w:ascii="Arial" w:hAnsi="Arial" w:cs="Arial"/>
          <w:color w:val="333333"/>
        </w:rPr>
        <w:t>set {</w:t>
      </w:r>
      <w:r w:rsidR="00B65A2A" w:rsidRPr="00BA2072">
        <w:rPr>
          <w:rFonts w:ascii="Arial" w:hAnsi="Arial" w:cs="Arial"/>
          <w:color w:val="333333"/>
        </w:rPr>
        <w:t>O092</w:t>
      </w:r>
      <w:r w:rsidR="00403309" w:rsidRPr="00BA2072">
        <w:rPr>
          <w:rFonts w:ascii="Arial" w:hAnsi="Arial" w:cs="Arial"/>
          <w:color w:val="333333"/>
        </w:rPr>
        <w:t xml:space="preserve">, </w:t>
      </w:r>
      <w:r w:rsidR="00B65A2A" w:rsidRPr="00BA2072">
        <w:rPr>
          <w:rFonts w:ascii="Arial" w:hAnsi="Arial" w:cs="Arial"/>
          <w:color w:val="333333"/>
        </w:rPr>
        <w:t>O093</w:t>
      </w:r>
      <w:r w:rsidR="00403309" w:rsidRPr="00BA2072">
        <w:rPr>
          <w:rFonts w:ascii="Arial" w:hAnsi="Arial" w:cs="Arial"/>
          <w:color w:val="333333"/>
        </w:rPr>
        <w:t>}</w:t>
      </w:r>
      <w:r w:rsidR="00205089" w:rsidRPr="00BA2072">
        <w:rPr>
          <w:rFonts w:ascii="Arial" w:hAnsi="Arial" w:cs="Arial"/>
          <w:color w:val="333333"/>
        </w:rPr>
        <w:t>.</w:t>
      </w:r>
    </w:p>
    <w:p w:rsidR="003F1D85" w:rsidRPr="00BA2072" w:rsidRDefault="003F1D85" w:rsidP="002F7168">
      <w:pPr>
        <w:ind w:left="360"/>
        <w:rPr>
          <w:rFonts w:ascii="Arial" w:hAnsi="Arial" w:cs="Arial"/>
          <w:color w:val="333333"/>
        </w:rPr>
      </w:pPr>
    </w:p>
    <w:p w:rsidR="00B65A2A" w:rsidRPr="00BA2072" w:rsidRDefault="00B65A2A" w:rsidP="00D637A8">
      <w:pPr>
        <w:pStyle w:val="Heading3"/>
        <w:tabs>
          <w:tab w:val="left" w:pos="851"/>
        </w:tabs>
        <w:ind w:left="851" w:hanging="851"/>
      </w:pPr>
      <w:bookmarkStart w:id="1318" w:name="_Ref211677977"/>
      <w:bookmarkStart w:id="1319" w:name="_Ref339277720"/>
      <w:bookmarkStart w:id="1320" w:name="_Toc469033147"/>
      <w:r w:rsidRPr="00BA2072">
        <w:t xml:space="preserve">Surgical Termination of Pregnancy </w:t>
      </w:r>
      <w:r w:rsidR="004F7DED" w:rsidRPr="00BA2072">
        <w:t>– 1st T</w:t>
      </w:r>
      <w:r w:rsidRPr="00BA2072">
        <w:t>rimester (S30006)</w:t>
      </w:r>
      <w:bookmarkEnd w:id="1318"/>
      <w:r w:rsidR="00C24831" w:rsidRPr="00BA2072">
        <w:t xml:space="preserve"> – 1</w:t>
      </w:r>
      <w:r w:rsidR="00131437">
        <w:t xml:space="preserve"> </w:t>
      </w:r>
      <w:r w:rsidR="00C24831" w:rsidRPr="00BA2072">
        <w:t>to 1</w:t>
      </w:r>
      <w:r w:rsidR="00012047" w:rsidRPr="00BA2072">
        <w:t>3</w:t>
      </w:r>
      <w:r w:rsidR="004A4923">
        <w:t xml:space="preserve"> </w:t>
      </w:r>
      <w:r w:rsidR="0029129C">
        <w:t xml:space="preserve">completed </w:t>
      </w:r>
      <w:r w:rsidR="00C24831" w:rsidRPr="00BA2072">
        <w:t>weeks</w:t>
      </w:r>
      <w:bookmarkEnd w:id="1319"/>
      <w:bookmarkEnd w:id="1320"/>
    </w:p>
    <w:p w:rsidR="00F45DC0" w:rsidRPr="00BA2072" w:rsidRDefault="00B65A2A" w:rsidP="00B65A2A">
      <w:pPr>
        <w:rPr>
          <w:rFonts w:ascii="Arial" w:hAnsi="Arial" w:cs="Arial"/>
          <w:color w:val="333333"/>
        </w:rPr>
      </w:pPr>
      <w:r w:rsidRPr="00BA2072">
        <w:rPr>
          <w:rFonts w:ascii="Arial" w:hAnsi="Arial" w:cs="Arial"/>
          <w:color w:val="333333"/>
        </w:rPr>
        <w:t>Non-acute Surgical Termination of Pregnancy (ToP) event</w:t>
      </w:r>
      <w:r w:rsidR="00757CA9">
        <w:rPr>
          <w:rFonts w:ascii="Arial" w:hAnsi="Arial" w:cs="Arial"/>
          <w:color w:val="333333"/>
        </w:rPr>
        <w:t xml:space="preserve"> records</w:t>
      </w:r>
      <w:r w:rsidRPr="00BA2072">
        <w:rPr>
          <w:rFonts w:ascii="Arial" w:hAnsi="Arial" w:cs="Arial"/>
          <w:color w:val="333333"/>
        </w:rPr>
        <w:t xml:space="preserve"> are excluded.  </w:t>
      </w:r>
    </w:p>
    <w:p w:rsidR="00F45DC0" w:rsidRPr="00BA2072" w:rsidRDefault="00F45DC0"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 xml:space="preserve">se </w:t>
      </w:r>
      <w:r w:rsidRPr="00BA2072">
        <w:rPr>
          <w:rFonts w:ascii="Arial" w:hAnsi="Arial" w:cs="Arial"/>
          <w:color w:val="333333"/>
        </w:rPr>
        <w:t>are tested for by checking that:</w:t>
      </w:r>
    </w:p>
    <w:p w:rsidR="008B2902" w:rsidRPr="00BA2072" w:rsidRDefault="0077458D" w:rsidP="008B2902">
      <w:pPr>
        <w:ind w:firstLine="360"/>
        <w:rPr>
          <w:rFonts w:ascii="Arial" w:hAnsi="Arial" w:cs="Arial"/>
          <w:color w:val="333333"/>
        </w:rPr>
      </w:pPr>
      <w:r w:rsidRPr="00BA2072">
        <w:rPr>
          <w:rFonts w:ascii="Arial" w:hAnsi="Arial" w:cs="Arial"/>
          <w:color w:val="333333"/>
        </w:rPr>
        <w:t xml:space="preserve">The AR-DRG </w:t>
      </w:r>
      <w:r w:rsidR="00B65A2A" w:rsidRPr="00BA2072">
        <w:rPr>
          <w:rFonts w:ascii="Arial" w:hAnsi="Arial" w:cs="Arial"/>
          <w:color w:val="333333"/>
        </w:rPr>
        <w:t>is equal to O05Z</w:t>
      </w:r>
      <w:r w:rsidR="00B2451A">
        <w:rPr>
          <w:rFonts w:ascii="Arial" w:hAnsi="Arial" w:cs="Arial"/>
          <w:color w:val="333333"/>
        </w:rPr>
        <w:t xml:space="preserve"> </w:t>
      </w:r>
      <w:r w:rsidR="008B2902" w:rsidRPr="00BA2072">
        <w:rPr>
          <w:rFonts w:ascii="Arial" w:hAnsi="Arial" w:cs="Arial"/>
          <w:i/>
          <w:color w:val="333333"/>
        </w:rPr>
        <w:t xml:space="preserve">Abortion </w:t>
      </w:r>
      <w:r w:rsidR="007A35A0">
        <w:rPr>
          <w:rFonts w:ascii="Arial" w:hAnsi="Arial" w:cs="Arial"/>
          <w:i/>
          <w:color w:val="333333"/>
        </w:rPr>
        <w:t>W</w:t>
      </w:r>
      <w:r w:rsidR="008B2902" w:rsidRPr="00BA2072">
        <w:rPr>
          <w:rFonts w:ascii="Arial" w:hAnsi="Arial" w:cs="Arial"/>
          <w:i/>
          <w:color w:val="333333"/>
        </w:rPr>
        <w:t xml:space="preserve"> OR Procedure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B65A2A">
      <w:pPr>
        <w:ind w:firstLine="360"/>
        <w:rPr>
          <w:rFonts w:ascii="Arial" w:hAnsi="Arial" w:cs="Arial"/>
          <w:color w:val="333333"/>
        </w:rPr>
      </w:pPr>
      <w:r w:rsidRPr="00BA2072">
        <w:rPr>
          <w:rFonts w:ascii="Arial" w:hAnsi="Arial" w:cs="Arial"/>
          <w:color w:val="333333"/>
        </w:rPr>
        <w:t>The event is not 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913817" w:rsidRPr="00BA2072" w:rsidRDefault="00B65A2A" w:rsidP="003B4896">
      <w:pPr>
        <w:ind w:left="360"/>
        <w:rPr>
          <w:rFonts w:ascii="Arial" w:hAnsi="Arial" w:cs="Arial"/>
          <w:color w:val="333333"/>
        </w:rPr>
      </w:pPr>
      <w:r w:rsidRPr="00BA2072">
        <w:rPr>
          <w:rFonts w:ascii="Arial" w:hAnsi="Arial" w:cs="Arial"/>
          <w:color w:val="333333"/>
        </w:rPr>
        <w:t xml:space="preserve">The </w:t>
      </w:r>
      <w:r w:rsidR="00353218" w:rsidRPr="00BA2072">
        <w:rPr>
          <w:rFonts w:ascii="Arial" w:hAnsi="Arial" w:cs="Arial"/>
          <w:color w:val="333333"/>
        </w:rPr>
        <w:t xml:space="preserve">first </w:t>
      </w:r>
      <w:r w:rsidRPr="00BA2072">
        <w:rPr>
          <w:rFonts w:ascii="Arial" w:hAnsi="Arial" w:cs="Arial"/>
          <w:color w:val="333333"/>
        </w:rPr>
        <w:t xml:space="preserve">procedure code is in </w:t>
      </w:r>
      <w:r w:rsidR="00913817" w:rsidRPr="00BA2072">
        <w:rPr>
          <w:rFonts w:ascii="Arial" w:hAnsi="Arial" w:cs="Arial"/>
          <w:color w:val="333333"/>
        </w:rPr>
        <w:t xml:space="preserve">the range: </w:t>
      </w:r>
    </w:p>
    <w:p w:rsidR="002E727F" w:rsidRPr="00BA2072" w:rsidRDefault="00913817" w:rsidP="003B4896">
      <w:pPr>
        <w:ind w:left="360"/>
        <w:rPr>
          <w:rFonts w:ascii="Arial" w:hAnsi="Arial" w:cs="Arial"/>
          <w:color w:val="333333"/>
        </w:rPr>
      </w:pPr>
      <w:r w:rsidRPr="00BA2072">
        <w:rPr>
          <w:rFonts w:ascii="Arial" w:hAnsi="Arial" w:cs="Arial"/>
          <w:color w:val="333333"/>
        </w:rPr>
        <w:t xml:space="preserve">3564000, 3564001, 3564003, 3564303 </w:t>
      </w:r>
      <w:r w:rsidR="00B65A2A" w:rsidRPr="00BA2072">
        <w:rPr>
          <w:rFonts w:ascii="Arial" w:hAnsi="Arial" w:cs="Arial"/>
          <w:color w:val="333333"/>
        </w:rPr>
        <w:t>[1265]</w:t>
      </w:r>
    </w:p>
    <w:p w:rsidR="002E727F" w:rsidRPr="00BA2072" w:rsidRDefault="002E727F" w:rsidP="003B4896">
      <w:pPr>
        <w:ind w:left="360"/>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50553C" w:rsidRPr="00BA2072" w:rsidRDefault="002E727F" w:rsidP="003B4896">
      <w:pPr>
        <w:ind w:left="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principal diagnosis is in the range (O040-O049 {</w:t>
      </w:r>
      <w:r w:rsidR="00A27624" w:rsidRPr="00BA2072">
        <w:rPr>
          <w:rFonts w:ascii="Arial" w:hAnsi="Arial" w:cs="Arial"/>
          <w:color w:val="333333"/>
        </w:rPr>
        <w:t>O04</w:t>
      </w:r>
      <w:r w:rsidR="00A27624" w:rsidRPr="00BA2072">
        <w:rPr>
          <w:rStyle w:val="FootnoteReference"/>
          <w:rFonts w:ascii="Arial" w:hAnsi="Arial" w:cs="Arial"/>
          <w:color w:val="333333"/>
        </w:rPr>
        <w:footnoteReference w:customMarkFollows="1" w:id="6"/>
        <w:sym w:font="Symbol" w:char="F02A"/>
      </w:r>
      <w:r w:rsidR="00B65A2A" w:rsidRPr="00BA2072">
        <w:rPr>
          <w:rFonts w:ascii="Arial" w:hAnsi="Arial" w:cs="Arial"/>
          <w:color w:val="333333"/>
        </w:rPr>
        <w:t>}) AND</w:t>
      </w:r>
      <w:r w:rsidR="00B2451A">
        <w:rPr>
          <w:rFonts w:ascii="Arial" w:hAnsi="Arial" w:cs="Arial"/>
          <w:color w:val="333333"/>
        </w:rPr>
        <w:t xml:space="preserve"> </w:t>
      </w:r>
      <w:r w:rsidR="00B65A2A" w:rsidRPr="00BA2072">
        <w:rPr>
          <w:rFonts w:ascii="Arial" w:hAnsi="Arial" w:cs="Arial"/>
          <w:b/>
          <w:color w:val="333333"/>
        </w:rPr>
        <w:t>none</w:t>
      </w:r>
      <w:r w:rsidR="00B65A2A" w:rsidRPr="00BA2072">
        <w:rPr>
          <w:rFonts w:ascii="Arial" w:hAnsi="Arial" w:cs="Arial"/>
          <w:color w:val="333333"/>
        </w:rPr>
        <w:t xml:space="preserve"> of the other diagnosis codes is in the </w:t>
      </w:r>
      <w:r w:rsidR="00403309" w:rsidRPr="00BA2072">
        <w:rPr>
          <w:rFonts w:ascii="Arial" w:hAnsi="Arial" w:cs="Arial"/>
          <w:color w:val="333333"/>
        </w:rPr>
        <w:t>set</w:t>
      </w:r>
      <w:r w:rsidR="008B2902" w:rsidRPr="00BA2072">
        <w:rPr>
          <w:rFonts w:ascii="Arial" w:hAnsi="Arial" w:cs="Arial"/>
          <w:color w:val="333333"/>
        </w:rPr>
        <w:t xml:space="preserve"> </w:t>
      </w:r>
      <w:r w:rsidR="00403309" w:rsidRPr="00BA2072">
        <w:rPr>
          <w:rFonts w:ascii="Arial" w:hAnsi="Arial" w:cs="Arial"/>
          <w:color w:val="333333"/>
        </w:rPr>
        <w:t>{</w:t>
      </w:r>
      <w:r w:rsidR="00B65A2A" w:rsidRPr="00BA2072">
        <w:rPr>
          <w:rFonts w:ascii="Arial" w:hAnsi="Arial" w:cs="Arial"/>
          <w:color w:val="333333"/>
        </w:rPr>
        <w:t>O092, O093</w:t>
      </w:r>
      <w:r w:rsidR="00403309" w:rsidRPr="00BA2072">
        <w:rPr>
          <w:rFonts w:ascii="Arial" w:hAnsi="Arial" w:cs="Arial"/>
          <w:color w:val="333333"/>
        </w:rPr>
        <w:t>}</w:t>
      </w:r>
      <w:r w:rsidR="00205089" w:rsidRPr="00BA2072">
        <w:rPr>
          <w:rFonts w:ascii="Arial" w:hAnsi="Arial" w:cs="Arial"/>
          <w:color w:val="333333"/>
        </w:rPr>
        <w:t>.</w:t>
      </w:r>
    </w:p>
    <w:p w:rsidR="002E727F" w:rsidRPr="00BA2072" w:rsidRDefault="002E727F" w:rsidP="00B65A2A">
      <w:pPr>
        <w:pStyle w:val="BodyText2"/>
        <w:rPr>
          <w:rFonts w:ascii="Arial" w:hAnsi="Arial" w:cs="Arial"/>
          <w:lang w:val="en-NZ"/>
        </w:rPr>
      </w:pPr>
    </w:p>
    <w:p w:rsidR="004A765C" w:rsidRDefault="004A765C" w:rsidP="00990412">
      <w:pPr>
        <w:pStyle w:val="Heading3"/>
      </w:pPr>
      <w:bookmarkStart w:id="1321" w:name="_Ref430062384"/>
      <w:bookmarkStart w:id="1322" w:name="_Toc469033148"/>
      <w:bookmarkStart w:id="1323" w:name="_Ref183318192"/>
      <w:r w:rsidRPr="004A765C">
        <w:t>Medical Termination of Pregnancy (S30010)</w:t>
      </w:r>
      <w:bookmarkEnd w:id="1321"/>
      <w:bookmarkEnd w:id="1322"/>
      <w:r w:rsidRPr="004A765C">
        <w:t xml:space="preserve"> </w:t>
      </w:r>
    </w:p>
    <w:p w:rsidR="004A765C" w:rsidRPr="004A765C" w:rsidRDefault="004A765C" w:rsidP="004A765C">
      <w:pPr>
        <w:rPr>
          <w:rFonts w:ascii="Arial" w:hAnsi="Arial" w:cs="Arial"/>
          <w:color w:val="333333"/>
        </w:rPr>
      </w:pPr>
      <w:r w:rsidRPr="004A765C">
        <w:rPr>
          <w:rFonts w:ascii="Arial" w:hAnsi="Arial" w:cs="Arial"/>
          <w:color w:val="333333"/>
        </w:rPr>
        <w:t>Non-acute Medical Termination of Pregnancy (T</w:t>
      </w:r>
      <w:r w:rsidR="00DD6F43">
        <w:rPr>
          <w:rFonts w:ascii="Arial" w:hAnsi="Arial" w:cs="Arial"/>
          <w:color w:val="333333"/>
        </w:rPr>
        <w:t>o</w:t>
      </w:r>
      <w:r w:rsidRPr="004A765C">
        <w:rPr>
          <w:rFonts w:ascii="Arial" w:hAnsi="Arial" w:cs="Arial"/>
          <w:color w:val="333333"/>
        </w:rPr>
        <w:t xml:space="preserve">P) events are excluded.  </w:t>
      </w:r>
    </w:p>
    <w:p w:rsidR="004A765C" w:rsidRPr="004A765C" w:rsidRDefault="004A765C" w:rsidP="004A765C">
      <w:pPr>
        <w:rPr>
          <w:rFonts w:ascii="Arial" w:hAnsi="Arial" w:cs="Arial"/>
          <w:color w:val="333333"/>
        </w:rPr>
      </w:pPr>
    </w:p>
    <w:p w:rsidR="004A765C" w:rsidRPr="004A765C" w:rsidRDefault="004A765C" w:rsidP="004A765C">
      <w:pPr>
        <w:rPr>
          <w:rFonts w:ascii="Arial" w:hAnsi="Arial" w:cs="Arial"/>
          <w:color w:val="333333"/>
        </w:rPr>
      </w:pPr>
      <w:r w:rsidRPr="004A765C">
        <w:rPr>
          <w:rFonts w:ascii="Arial" w:hAnsi="Arial" w:cs="Arial"/>
          <w:color w:val="333333"/>
        </w:rPr>
        <w:t>These are tested for by checking that:</w:t>
      </w:r>
    </w:p>
    <w:p w:rsidR="004A765C" w:rsidRPr="004A765C" w:rsidRDefault="004A765C" w:rsidP="004A765C">
      <w:pPr>
        <w:ind w:firstLine="360"/>
        <w:rPr>
          <w:rFonts w:ascii="Arial" w:hAnsi="Arial" w:cs="Arial"/>
          <w:color w:val="333333"/>
        </w:rPr>
      </w:pPr>
      <w:r w:rsidRPr="004A765C">
        <w:rPr>
          <w:rFonts w:ascii="Arial" w:hAnsi="Arial" w:cs="Arial"/>
          <w:color w:val="333333"/>
        </w:rPr>
        <w:t>The AR-DRG is equal to O63Z Abortion W/O OR Procedure</w:t>
      </w:r>
    </w:p>
    <w:p w:rsidR="004A765C" w:rsidRPr="004A765C" w:rsidRDefault="004A765C" w:rsidP="004A765C">
      <w:pPr>
        <w:ind w:firstLine="720"/>
        <w:rPr>
          <w:rFonts w:ascii="Arial" w:hAnsi="Arial" w:cs="Arial"/>
          <w:color w:val="333333"/>
        </w:rPr>
      </w:pPr>
      <w:smartTag w:uri="urn:schemas-microsoft-com:office:smarttags" w:element="stockticker">
        <w:r w:rsidRPr="004A765C">
          <w:rPr>
            <w:rFonts w:ascii="Arial" w:hAnsi="Arial" w:cs="Arial"/>
            <w:color w:val="333333"/>
          </w:rPr>
          <w:t>AND</w:t>
        </w:r>
      </w:smartTag>
    </w:p>
    <w:p w:rsidR="004A765C" w:rsidRPr="004A765C" w:rsidRDefault="004A765C" w:rsidP="004A765C">
      <w:pPr>
        <w:ind w:firstLine="360"/>
        <w:rPr>
          <w:rFonts w:ascii="Arial" w:hAnsi="Arial" w:cs="Arial"/>
          <w:color w:val="333333"/>
        </w:rPr>
      </w:pPr>
      <w:r w:rsidRPr="004A765C">
        <w:rPr>
          <w:rFonts w:ascii="Arial" w:hAnsi="Arial" w:cs="Arial"/>
          <w:color w:val="333333"/>
        </w:rPr>
        <w:t>The event is not acute (i.e. Admission Type not “AC”)</w:t>
      </w:r>
    </w:p>
    <w:p w:rsidR="004A765C" w:rsidRPr="004A765C" w:rsidRDefault="004A765C" w:rsidP="004A765C">
      <w:pPr>
        <w:tabs>
          <w:tab w:val="left" w:pos="2880"/>
        </w:tabs>
        <w:ind w:firstLine="720"/>
        <w:rPr>
          <w:rFonts w:ascii="Arial" w:hAnsi="Arial" w:cs="Arial"/>
          <w:color w:val="333333"/>
        </w:rPr>
      </w:pPr>
      <w:smartTag w:uri="urn:schemas-microsoft-com:office:smarttags" w:element="stockticker">
        <w:r w:rsidRPr="004A765C">
          <w:rPr>
            <w:rFonts w:ascii="Arial" w:hAnsi="Arial" w:cs="Arial"/>
            <w:color w:val="333333"/>
          </w:rPr>
          <w:t>AND</w:t>
        </w:r>
      </w:smartTag>
    </w:p>
    <w:p w:rsidR="004A765C" w:rsidRPr="004A765C" w:rsidRDefault="004A765C" w:rsidP="004A765C">
      <w:pPr>
        <w:ind w:left="360"/>
        <w:rPr>
          <w:rFonts w:ascii="Arial" w:hAnsi="Arial" w:cs="Arial"/>
          <w:color w:val="333333"/>
        </w:rPr>
      </w:pPr>
      <w:r w:rsidRPr="004A765C">
        <w:rPr>
          <w:rFonts w:ascii="Arial" w:hAnsi="Arial" w:cs="Arial"/>
          <w:color w:val="333333"/>
        </w:rPr>
        <w:t xml:space="preserve">The principal diagnosis is O049 </w:t>
      </w:r>
      <w:r w:rsidRPr="004A765C">
        <w:rPr>
          <w:rFonts w:ascii="Arial" w:hAnsi="Arial" w:cs="Arial"/>
          <w:i/>
          <w:color w:val="333333"/>
        </w:rPr>
        <w:t>Medical abortion complete or unspecified without complication</w:t>
      </w:r>
    </w:p>
    <w:p w:rsidR="004A765C" w:rsidRPr="004A765C" w:rsidRDefault="004A765C" w:rsidP="004A765C">
      <w:pPr>
        <w:ind w:left="360" w:firstLine="360"/>
        <w:rPr>
          <w:rFonts w:ascii="Arial" w:hAnsi="Arial" w:cs="Arial"/>
          <w:color w:val="333333"/>
        </w:rPr>
      </w:pPr>
      <w:smartTag w:uri="urn:schemas-microsoft-com:office:smarttags" w:element="stockticker">
        <w:r w:rsidRPr="004A765C">
          <w:rPr>
            <w:rFonts w:ascii="Arial" w:hAnsi="Arial" w:cs="Arial"/>
            <w:color w:val="333333"/>
          </w:rPr>
          <w:t>AND</w:t>
        </w:r>
      </w:smartTag>
      <w:r w:rsidRPr="004A765C">
        <w:rPr>
          <w:rFonts w:ascii="Arial" w:hAnsi="Arial" w:cs="Arial"/>
          <w:color w:val="333333"/>
        </w:rPr>
        <w:t xml:space="preserve"> </w:t>
      </w:r>
    </w:p>
    <w:p w:rsidR="004A765C" w:rsidRPr="004A765C" w:rsidRDefault="004A765C" w:rsidP="004A765C">
      <w:pPr>
        <w:ind w:firstLine="360"/>
        <w:rPr>
          <w:rFonts w:ascii="Arial" w:hAnsi="Arial" w:cs="Arial"/>
          <w:color w:val="333333"/>
        </w:rPr>
      </w:pPr>
      <w:r w:rsidRPr="004A765C">
        <w:rPr>
          <w:rFonts w:ascii="Arial" w:hAnsi="Arial" w:cs="Arial"/>
          <w:color w:val="333333"/>
        </w:rPr>
        <w:t>Any one of the other diagnosis codes is O090, O091, O099</w:t>
      </w:r>
      <w:r w:rsidR="004E4DC2">
        <w:rPr>
          <w:rFonts w:ascii="Arial" w:hAnsi="Arial" w:cs="Arial"/>
          <w:color w:val="333333"/>
        </w:rPr>
        <w:t xml:space="preserve"> (duration of pregnancy) </w:t>
      </w:r>
    </w:p>
    <w:p w:rsidR="004A765C" w:rsidRPr="004A765C" w:rsidRDefault="004A765C" w:rsidP="004A765C">
      <w:pPr>
        <w:ind w:left="360"/>
        <w:rPr>
          <w:rFonts w:ascii="Arial" w:hAnsi="Arial" w:cs="Arial"/>
          <w:color w:val="333333"/>
        </w:rPr>
      </w:pPr>
      <w:r w:rsidRPr="004A765C">
        <w:rPr>
          <w:rFonts w:ascii="Arial" w:hAnsi="Arial" w:cs="Arial"/>
          <w:color w:val="333333"/>
        </w:rPr>
        <w:tab/>
        <w:t>AND</w:t>
      </w:r>
    </w:p>
    <w:p w:rsidR="004A765C" w:rsidRPr="004A765C" w:rsidRDefault="004A765C" w:rsidP="004A765C">
      <w:pPr>
        <w:ind w:left="360"/>
        <w:rPr>
          <w:rFonts w:ascii="Arial" w:hAnsi="Arial" w:cs="Arial"/>
          <w:color w:val="333333"/>
        </w:rPr>
      </w:pPr>
      <w:r w:rsidRPr="004A765C">
        <w:rPr>
          <w:rFonts w:ascii="Arial" w:hAnsi="Arial" w:cs="Arial"/>
          <w:color w:val="333333"/>
        </w:rPr>
        <w:t xml:space="preserve">The first procedure code is in the range: </w:t>
      </w:r>
      <w:bookmarkStart w:id="1324" w:name="OLE_LINK6"/>
    </w:p>
    <w:p w:rsidR="004A765C" w:rsidRPr="004A765C" w:rsidRDefault="004A765C" w:rsidP="004A765C">
      <w:pPr>
        <w:ind w:left="360"/>
        <w:rPr>
          <w:rFonts w:ascii="Arial" w:hAnsi="Arial" w:cs="Arial"/>
          <w:color w:val="333333"/>
        </w:rPr>
      </w:pPr>
      <w:r w:rsidRPr="004A765C">
        <w:rPr>
          <w:rFonts w:ascii="Arial" w:hAnsi="Arial" w:cs="Arial"/>
          <w:color w:val="333333"/>
        </w:rPr>
        <w:t xml:space="preserve">9046200 [1330] </w:t>
      </w:r>
      <w:r w:rsidRPr="004A765C">
        <w:rPr>
          <w:rFonts w:ascii="Arial" w:hAnsi="Arial" w:cs="Arial"/>
          <w:i/>
          <w:color w:val="333333"/>
        </w:rPr>
        <w:t>Insertion of prostaglandin suppository for induction of abortion</w:t>
      </w:r>
      <w:r w:rsidR="004E4DC2">
        <w:rPr>
          <w:rFonts w:ascii="Arial" w:hAnsi="Arial" w:cs="Arial"/>
          <w:color w:val="333333"/>
        </w:rPr>
        <w:t xml:space="preserve"> OR</w:t>
      </w:r>
    </w:p>
    <w:p w:rsidR="004A765C" w:rsidRPr="004A765C" w:rsidRDefault="004A765C" w:rsidP="004A765C">
      <w:pPr>
        <w:ind w:left="360"/>
        <w:rPr>
          <w:rFonts w:ascii="Arial" w:hAnsi="Arial" w:cs="Arial"/>
          <w:color w:val="333333"/>
        </w:rPr>
      </w:pPr>
      <w:r w:rsidRPr="004A765C">
        <w:rPr>
          <w:rFonts w:ascii="Arial" w:hAnsi="Arial" w:cs="Arial"/>
          <w:color w:val="333333"/>
        </w:rPr>
        <w:t xml:space="preserve">9620309 [1920] </w:t>
      </w:r>
      <w:r w:rsidRPr="004A765C">
        <w:rPr>
          <w:rFonts w:ascii="Arial" w:hAnsi="Arial" w:cs="Arial"/>
          <w:i/>
          <w:color w:val="333333"/>
        </w:rPr>
        <w:t>Oral administration of pharmacological agent</w:t>
      </w:r>
      <w:r w:rsidRPr="004A765C">
        <w:rPr>
          <w:rFonts w:ascii="Arial" w:hAnsi="Arial" w:cs="Arial"/>
          <w:color w:val="333333"/>
        </w:rPr>
        <w:t xml:space="preserve"> OR blank  </w:t>
      </w:r>
    </w:p>
    <w:bookmarkEnd w:id="1324"/>
    <w:p w:rsidR="004A765C" w:rsidRPr="004A765C" w:rsidRDefault="004A765C" w:rsidP="004A765C">
      <w:pPr>
        <w:ind w:left="360"/>
        <w:rPr>
          <w:rFonts w:ascii="Arial" w:hAnsi="Arial" w:cs="Arial"/>
          <w:color w:val="333333"/>
        </w:rPr>
      </w:pPr>
      <w:r w:rsidRPr="004A765C">
        <w:rPr>
          <w:rFonts w:ascii="Arial" w:hAnsi="Arial" w:cs="Arial"/>
          <w:color w:val="333333"/>
        </w:rPr>
        <w:tab/>
        <w:t>AND</w:t>
      </w:r>
    </w:p>
    <w:p w:rsidR="004A765C" w:rsidRPr="004A765C" w:rsidRDefault="004A765C" w:rsidP="004A765C">
      <w:pPr>
        <w:ind w:left="360"/>
        <w:rPr>
          <w:rFonts w:ascii="Arial" w:hAnsi="Arial" w:cs="Arial"/>
          <w:color w:val="333333"/>
        </w:rPr>
      </w:pPr>
      <w:r w:rsidRPr="004A765C">
        <w:rPr>
          <w:rFonts w:ascii="Arial" w:hAnsi="Arial" w:cs="Arial"/>
          <w:color w:val="333333"/>
        </w:rPr>
        <w:t>The second procedure is blank</w:t>
      </w:r>
    </w:p>
    <w:p w:rsidR="004A765C" w:rsidRPr="004A765C" w:rsidRDefault="004A765C" w:rsidP="00990412">
      <w:pPr>
        <w:pStyle w:val="Heading3"/>
        <w:numPr>
          <w:ilvl w:val="0"/>
          <w:numId w:val="0"/>
        </w:numPr>
        <w:ind w:left="709"/>
      </w:pPr>
    </w:p>
    <w:p w:rsidR="00B65A2A" w:rsidRPr="00BA2072" w:rsidRDefault="00B65A2A" w:rsidP="00040DF6">
      <w:pPr>
        <w:pStyle w:val="Heading3"/>
      </w:pPr>
      <w:bookmarkStart w:id="1325" w:name="_Ref462743740"/>
      <w:bookmarkStart w:id="1326" w:name="_Toc469033149"/>
      <w:r w:rsidRPr="00BA2072">
        <w:t>Peritoneal Dialysis (M60005)</w:t>
      </w:r>
      <w:bookmarkEnd w:id="1323"/>
      <w:bookmarkEnd w:id="1325"/>
      <w:bookmarkEnd w:id="1326"/>
    </w:p>
    <w:p w:rsidR="00B65A2A" w:rsidRPr="00BA2072" w:rsidRDefault="009A7630" w:rsidP="00B65A2A">
      <w:pPr>
        <w:rPr>
          <w:rFonts w:ascii="Arial" w:hAnsi="Arial" w:cs="Arial"/>
          <w:color w:val="333333"/>
        </w:rPr>
      </w:pPr>
      <w:r w:rsidRPr="00BA2072">
        <w:rPr>
          <w:rFonts w:ascii="Arial" w:hAnsi="Arial" w:cs="Arial"/>
          <w:color w:val="333333"/>
        </w:rPr>
        <w:t>AR-</w:t>
      </w:r>
      <w:r w:rsidR="0077458D" w:rsidRPr="00BA2072">
        <w:rPr>
          <w:rFonts w:ascii="Arial" w:hAnsi="Arial" w:cs="Arial"/>
          <w:color w:val="333333"/>
        </w:rPr>
        <w:t>DRG</w:t>
      </w:r>
      <w:r w:rsidR="00B2451A">
        <w:rPr>
          <w:rFonts w:ascii="Arial" w:hAnsi="Arial" w:cs="Arial"/>
          <w:color w:val="333333"/>
        </w:rPr>
        <w:t xml:space="preserve"> </w:t>
      </w:r>
      <w:r w:rsidR="004F3185" w:rsidRPr="00BA2072">
        <w:rPr>
          <w:rFonts w:ascii="Arial" w:hAnsi="Arial" w:cs="Arial"/>
          <w:color w:val="333333"/>
        </w:rPr>
        <w:t>L68Z</w:t>
      </w:r>
      <w:r w:rsidR="00B2451A">
        <w:rPr>
          <w:rFonts w:ascii="Arial" w:hAnsi="Arial" w:cs="Arial"/>
          <w:color w:val="333333"/>
        </w:rPr>
        <w:t xml:space="preserve"> </w:t>
      </w:r>
      <w:r w:rsidR="00B65A2A" w:rsidRPr="00BA2072">
        <w:rPr>
          <w:rFonts w:ascii="Arial" w:hAnsi="Arial" w:cs="Arial"/>
          <w:i/>
          <w:color w:val="333333"/>
        </w:rPr>
        <w:t>Peritoneal Dialysis</w:t>
      </w:r>
      <w:r w:rsidR="00B65A2A" w:rsidRPr="00BA2072">
        <w:rPr>
          <w:rFonts w:ascii="Arial" w:hAnsi="Arial" w:cs="Arial"/>
          <w:color w:val="333333"/>
        </w:rPr>
        <w:t xml:space="preserve"> (principal diagnosis of Z492 </w:t>
      </w:r>
      <w:r w:rsidR="00B65A2A" w:rsidRPr="00BA2072">
        <w:rPr>
          <w:rFonts w:ascii="Arial" w:hAnsi="Arial" w:cs="Arial"/>
          <w:i/>
          <w:color w:val="333333"/>
        </w:rPr>
        <w:t>Other dialysi</w:t>
      </w:r>
      <w:r w:rsidR="0029129C">
        <w:rPr>
          <w:rFonts w:ascii="Arial" w:hAnsi="Arial" w:cs="Arial"/>
          <w:i/>
          <w:color w:val="333333"/>
        </w:rPr>
        <w:t>s</w:t>
      </w:r>
      <w:r w:rsidR="0029129C">
        <w:rPr>
          <w:rFonts w:ascii="Arial" w:hAnsi="Arial" w:cs="Arial"/>
          <w:color w:val="333333"/>
        </w:rPr>
        <w:t>)</w:t>
      </w:r>
      <w:r w:rsidR="00B65A2A" w:rsidRPr="00BA2072">
        <w:rPr>
          <w:rFonts w:ascii="Arial" w:hAnsi="Arial" w:cs="Arial"/>
          <w:color w:val="333333"/>
        </w:rPr>
        <w:t xml:space="preserve"> is excluded from casemix purchasing.</w:t>
      </w:r>
      <w:r w:rsidR="006F2930" w:rsidRPr="00BA2072">
        <w:rPr>
          <w:rFonts w:ascii="Arial" w:hAnsi="Arial" w:cs="Arial"/>
          <w:color w:val="333333"/>
        </w:rPr>
        <w:t xml:space="preserve"> </w:t>
      </w:r>
      <w:r w:rsidR="003267B9" w:rsidRPr="00BA2072">
        <w:rPr>
          <w:rFonts w:ascii="Arial" w:hAnsi="Arial" w:cs="Arial"/>
          <w:color w:val="333333"/>
        </w:rPr>
        <w:t xml:space="preserve"> </w:t>
      </w:r>
      <w:r w:rsidR="006F2930" w:rsidRPr="00BA2072">
        <w:rPr>
          <w:rFonts w:ascii="Arial" w:hAnsi="Arial" w:cs="Arial"/>
          <w:color w:val="333333"/>
        </w:rPr>
        <w:t>Peritoneal di</w:t>
      </w:r>
      <w:r w:rsidR="003267B9" w:rsidRPr="00BA2072">
        <w:rPr>
          <w:rFonts w:ascii="Arial" w:hAnsi="Arial" w:cs="Arial"/>
          <w:color w:val="333333"/>
        </w:rPr>
        <w:t>alysis event</w:t>
      </w:r>
      <w:r w:rsidR="00757CA9">
        <w:rPr>
          <w:rFonts w:ascii="Arial" w:hAnsi="Arial" w:cs="Arial"/>
          <w:color w:val="333333"/>
        </w:rPr>
        <w:t xml:space="preserve"> records</w:t>
      </w:r>
      <w:r w:rsidR="003267B9" w:rsidRPr="00BA2072">
        <w:rPr>
          <w:rFonts w:ascii="Arial" w:hAnsi="Arial" w:cs="Arial"/>
          <w:color w:val="333333"/>
        </w:rPr>
        <w:t xml:space="preserve"> are matched to the PU M60005 </w:t>
      </w:r>
      <w:r w:rsidR="00CC09B1">
        <w:rPr>
          <w:rFonts w:ascii="Arial" w:hAnsi="Arial" w:cs="Arial"/>
          <w:i/>
          <w:color w:val="333333"/>
        </w:rPr>
        <w:t xml:space="preserve">Renal Medicine – </w:t>
      </w:r>
      <w:r w:rsidR="003267B9" w:rsidRPr="00BA2072">
        <w:rPr>
          <w:rFonts w:ascii="Arial" w:hAnsi="Arial" w:cs="Arial"/>
          <w:i/>
          <w:color w:val="333333"/>
        </w:rPr>
        <w:t>CAPD</w:t>
      </w:r>
      <w:r w:rsidR="00CC09B1">
        <w:rPr>
          <w:rFonts w:ascii="Arial" w:hAnsi="Arial" w:cs="Arial"/>
          <w:i/>
          <w:color w:val="333333"/>
        </w:rPr>
        <w:t xml:space="preserve"> </w:t>
      </w:r>
      <w:r w:rsidR="003267B9" w:rsidRPr="00BA2072">
        <w:rPr>
          <w:rFonts w:ascii="Arial" w:hAnsi="Arial" w:cs="Arial"/>
          <w:i/>
          <w:color w:val="333333"/>
        </w:rPr>
        <w:t xml:space="preserve">Training </w:t>
      </w:r>
      <w:r w:rsidR="003267B9" w:rsidRPr="00D51427">
        <w:rPr>
          <w:rFonts w:ascii="Arial" w:hAnsi="Arial" w:cs="Arial"/>
          <w:color w:val="333333"/>
        </w:rPr>
        <w:t xml:space="preserve">because </w:t>
      </w:r>
      <w:r w:rsidR="003267B9" w:rsidRPr="00BA2072">
        <w:rPr>
          <w:rFonts w:ascii="Arial" w:hAnsi="Arial" w:cs="Arial"/>
          <w:color w:val="333333"/>
        </w:rPr>
        <w:t xml:space="preserve">generally patients are admitted for training/education purposes only. </w:t>
      </w:r>
    </w:p>
    <w:p w:rsidR="00B65A2A" w:rsidRPr="00BA2072" w:rsidRDefault="00B65A2A" w:rsidP="00B65A2A">
      <w:pPr>
        <w:rPr>
          <w:rFonts w:ascii="Arial" w:hAnsi="Arial" w:cs="Arial"/>
        </w:rPr>
      </w:pPr>
    </w:p>
    <w:p w:rsidR="00B65A2A" w:rsidRPr="00BA2072" w:rsidRDefault="00B65A2A" w:rsidP="00990412">
      <w:pPr>
        <w:pStyle w:val="Heading3"/>
      </w:pPr>
      <w:bookmarkStart w:id="1327" w:name="_Ref339277630"/>
      <w:bookmarkStart w:id="1328" w:name="_Toc469033150"/>
      <w:r w:rsidRPr="00BA2072">
        <w:t>Renal Haemodialysis (M60008)</w:t>
      </w:r>
      <w:bookmarkEnd w:id="1327"/>
      <w:bookmarkEnd w:id="1328"/>
    </w:p>
    <w:p w:rsidR="00B65A2A" w:rsidRPr="00BA2072" w:rsidRDefault="009A7630" w:rsidP="00B65A2A">
      <w:pPr>
        <w:rPr>
          <w:rFonts w:ascii="Arial" w:hAnsi="Arial" w:cs="Arial"/>
          <w:color w:val="333333"/>
        </w:rPr>
      </w:pPr>
      <w:r w:rsidRPr="00BA2072">
        <w:rPr>
          <w:rFonts w:ascii="Arial" w:hAnsi="Arial" w:cs="Arial"/>
          <w:color w:val="333333"/>
        </w:rPr>
        <w:t>AR-</w:t>
      </w:r>
      <w:r w:rsidR="008545FF" w:rsidRPr="00BA2072">
        <w:rPr>
          <w:rFonts w:ascii="Arial" w:hAnsi="Arial" w:cs="Arial"/>
          <w:color w:val="333333"/>
        </w:rPr>
        <w:t xml:space="preserve">DRG </w:t>
      </w:r>
      <w:r w:rsidR="00B65A2A" w:rsidRPr="00BA2072">
        <w:rPr>
          <w:rFonts w:ascii="Arial" w:hAnsi="Arial" w:cs="Arial"/>
          <w:color w:val="333333"/>
        </w:rPr>
        <w:t xml:space="preserve">L61Z </w:t>
      </w:r>
      <w:r w:rsidRPr="00BA2072">
        <w:rPr>
          <w:rFonts w:ascii="Arial" w:hAnsi="Arial" w:cs="Arial"/>
          <w:i/>
          <w:color w:val="333333"/>
        </w:rPr>
        <w:t>Haemod</w:t>
      </w:r>
      <w:r w:rsidR="00B65A2A" w:rsidRPr="00BA2072">
        <w:rPr>
          <w:rFonts w:ascii="Arial" w:hAnsi="Arial" w:cs="Arial"/>
          <w:i/>
          <w:color w:val="333333"/>
        </w:rPr>
        <w:t>ialysis</w:t>
      </w:r>
      <w:r w:rsidRPr="00BA2072">
        <w:rPr>
          <w:rFonts w:ascii="Arial" w:hAnsi="Arial" w:cs="Arial"/>
          <w:color w:val="333333"/>
        </w:rPr>
        <w:t xml:space="preserve"> (principal diagnosis of Z491 </w:t>
      </w:r>
      <w:r w:rsidRPr="00BA2072">
        <w:rPr>
          <w:rFonts w:ascii="Arial" w:hAnsi="Arial" w:cs="Arial"/>
          <w:i/>
          <w:color w:val="333333"/>
        </w:rPr>
        <w:t>Extracorp</w:t>
      </w:r>
      <w:r w:rsidR="00395AA7" w:rsidRPr="00BA2072">
        <w:rPr>
          <w:rFonts w:ascii="Arial" w:hAnsi="Arial" w:cs="Arial"/>
          <w:i/>
          <w:color w:val="333333"/>
        </w:rPr>
        <w:t>o</w:t>
      </w:r>
      <w:r w:rsidRPr="00BA2072">
        <w:rPr>
          <w:rFonts w:ascii="Arial" w:hAnsi="Arial" w:cs="Arial"/>
          <w:i/>
          <w:color w:val="333333"/>
        </w:rPr>
        <w:t>real dialysis</w:t>
      </w:r>
      <w:r w:rsidRPr="0029129C">
        <w:rPr>
          <w:rFonts w:ascii="Arial" w:hAnsi="Arial" w:cs="Arial"/>
          <w:color w:val="333333"/>
        </w:rPr>
        <w:t>)</w:t>
      </w:r>
      <w:r w:rsidRPr="00BA2072">
        <w:rPr>
          <w:rFonts w:ascii="Arial" w:hAnsi="Arial" w:cs="Arial"/>
          <w:i/>
          <w:color w:val="333333"/>
        </w:rPr>
        <w:t xml:space="preserve"> </w:t>
      </w:r>
      <w:r w:rsidR="00B65A2A" w:rsidRPr="00BA2072">
        <w:rPr>
          <w:rFonts w:ascii="Arial" w:hAnsi="Arial" w:cs="Arial"/>
          <w:color w:val="333333"/>
        </w:rPr>
        <w:t>is excluded from casemix purchasing.</w:t>
      </w:r>
    </w:p>
    <w:p w:rsidR="00B65A2A" w:rsidRPr="00BA2072" w:rsidRDefault="00B65A2A" w:rsidP="00B65A2A">
      <w:pPr>
        <w:rPr>
          <w:rFonts w:ascii="Arial" w:hAnsi="Arial" w:cs="Arial"/>
        </w:rPr>
      </w:pPr>
    </w:p>
    <w:p w:rsidR="00B65A2A" w:rsidRPr="00BA2072" w:rsidRDefault="00B65A2A" w:rsidP="00320756">
      <w:pPr>
        <w:pStyle w:val="Heading3"/>
        <w:ind w:left="851" w:hanging="851"/>
      </w:pPr>
      <w:bookmarkStart w:id="1329" w:name="_Ref339277570"/>
      <w:bookmarkStart w:id="1330" w:name="_Ref339277615"/>
      <w:bookmarkStart w:id="1331" w:name="_Ref339277687"/>
      <w:bookmarkStart w:id="1332" w:name="_Toc469033151"/>
      <w:r w:rsidRPr="00BA2072">
        <w:t>Same</w:t>
      </w:r>
      <w:r w:rsidR="00DB313B" w:rsidRPr="00BA2072">
        <w:t xml:space="preserve"> D</w:t>
      </w:r>
      <w:r w:rsidRPr="00BA2072">
        <w:t>ay</w:t>
      </w:r>
      <w:r w:rsidR="00DB313B" w:rsidRPr="00BA2072">
        <w:t xml:space="preserve"> </w:t>
      </w:r>
      <w:r w:rsidR="002F7168" w:rsidRPr="00BA2072">
        <w:t>Pharmaco</w:t>
      </w:r>
      <w:r w:rsidRPr="00BA2072">
        <w:t xml:space="preserve">therapy for </w:t>
      </w:r>
      <w:r w:rsidR="00511890">
        <w:t>T</w:t>
      </w:r>
      <w:r w:rsidR="00757CA9">
        <w:t>reatment of Neoplasm</w:t>
      </w:r>
      <w:r w:rsidRPr="00BA2072">
        <w:t xml:space="preserve"> (MS02009, M30020, M54004)</w:t>
      </w:r>
      <w:bookmarkEnd w:id="1329"/>
      <w:bookmarkEnd w:id="1330"/>
      <w:bookmarkEnd w:id="1331"/>
      <w:bookmarkEnd w:id="1332"/>
    </w:p>
    <w:p w:rsidR="00F45DC0" w:rsidRPr="00BA2072" w:rsidRDefault="00B65A2A" w:rsidP="00B65A2A">
      <w:pPr>
        <w:rPr>
          <w:rFonts w:ascii="Arial" w:hAnsi="Arial" w:cs="Arial"/>
          <w:color w:val="333333"/>
        </w:rPr>
      </w:pPr>
      <w:r w:rsidRPr="00BA2072">
        <w:rPr>
          <w:rFonts w:ascii="Arial" w:hAnsi="Arial" w:cs="Arial"/>
          <w:color w:val="333333"/>
        </w:rPr>
        <w:t xml:space="preserve">Sameday </w:t>
      </w:r>
      <w:r w:rsidR="00757CA9">
        <w:rPr>
          <w:rFonts w:ascii="Arial" w:hAnsi="Arial" w:cs="Arial"/>
          <w:color w:val="333333"/>
        </w:rPr>
        <w:t xml:space="preserve">event records </w:t>
      </w:r>
      <w:r w:rsidRPr="00BA2072">
        <w:rPr>
          <w:rFonts w:ascii="Arial" w:hAnsi="Arial" w:cs="Arial"/>
          <w:color w:val="333333"/>
        </w:rPr>
        <w:t xml:space="preserve">for </w:t>
      </w:r>
      <w:r w:rsidR="0035480F" w:rsidRPr="00BA2072">
        <w:rPr>
          <w:rFonts w:ascii="Arial" w:hAnsi="Arial" w:cs="Arial"/>
          <w:color w:val="333333"/>
        </w:rPr>
        <w:t>P</w:t>
      </w:r>
      <w:r w:rsidR="00F1588E" w:rsidRPr="00BA2072">
        <w:rPr>
          <w:rFonts w:ascii="Arial" w:hAnsi="Arial" w:cs="Arial"/>
          <w:color w:val="333333"/>
        </w:rPr>
        <w:t>harmac</w:t>
      </w:r>
      <w:r w:rsidRPr="00BA2072">
        <w:rPr>
          <w:rFonts w:ascii="Arial" w:hAnsi="Arial" w:cs="Arial"/>
          <w:color w:val="333333"/>
        </w:rPr>
        <w:t xml:space="preserve">otherapy for </w:t>
      </w:r>
      <w:r w:rsidR="00757CA9">
        <w:rPr>
          <w:rFonts w:ascii="Arial" w:hAnsi="Arial" w:cs="Arial"/>
          <w:color w:val="333333"/>
        </w:rPr>
        <w:t xml:space="preserve">treatment of neoplasm </w:t>
      </w:r>
      <w:r w:rsidRPr="00BA2072">
        <w:rPr>
          <w:rFonts w:ascii="Arial" w:hAnsi="Arial" w:cs="Arial"/>
          <w:color w:val="333333"/>
        </w:rPr>
        <w:t>are excluded from casemix purchasing.</w:t>
      </w:r>
      <w:r w:rsidR="00714541" w:rsidRPr="00BA2072">
        <w:rPr>
          <w:rFonts w:ascii="Arial" w:hAnsi="Arial" w:cs="Arial"/>
          <w:color w:val="333333"/>
        </w:rPr>
        <w:t xml:space="preserve"> </w:t>
      </w:r>
    </w:p>
    <w:p w:rsidR="00F45DC0" w:rsidRPr="00BA2072" w:rsidRDefault="00F45DC0"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tested for by checking that:</w:t>
      </w:r>
    </w:p>
    <w:p w:rsidR="00B65A2A" w:rsidRPr="00BA2072" w:rsidRDefault="00B65A2A" w:rsidP="00B65A2A">
      <w:pPr>
        <w:ind w:firstLine="360"/>
        <w:rPr>
          <w:rFonts w:ascii="Arial" w:hAnsi="Arial" w:cs="Arial"/>
          <w:color w:val="333333"/>
        </w:rPr>
      </w:pPr>
      <w:r w:rsidRPr="00BA2072">
        <w:rPr>
          <w:rFonts w:ascii="Arial" w:hAnsi="Arial" w:cs="Arial"/>
          <w:color w:val="333333"/>
        </w:rPr>
        <w:t xml:space="preserve">The </w:t>
      </w:r>
      <w:r w:rsidR="002A1221" w:rsidRPr="00BA2072">
        <w:rPr>
          <w:rFonts w:ascii="Arial" w:hAnsi="Arial" w:cs="Arial"/>
          <w:color w:val="333333"/>
        </w:rPr>
        <w:t>a</w:t>
      </w:r>
      <w:r w:rsidRPr="00BA2072">
        <w:rPr>
          <w:rFonts w:ascii="Arial" w:hAnsi="Arial" w:cs="Arial"/>
          <w:color w:val="333333"/>
        </w:rPr>
        <w:t xml:space="preserve">dmission </w:t>
      </w:r>
      <w:r w:rsidR="00FD6ADC" w:rsidRPr="00BA2072">
        <w:rPr>
          <w:rFonts w:ascii="Arial" w:hAnsi="Arial" w:cs="Arial"/>
          <w:color w:val="333333"/>
        </w:rPr>
        <w:t>and</w:t>
      </w:r>
      <w:r w:rsidRPr="00BA2072">
        <w:rPr>
          <w:rFonts w:ascii="Arial" w:hAnsi="Arial" w:cs="Arial"/>
          <w:color w:val="333333"/>
        </w:rPr>
        <w:t xml:space="preserve"> </w:t>
      </w:r>
      <w:r w:rsidR="002A1221" w:rsidRPr="00BA2072">
        <w:rPr>
          <w:rFonts w:ascii="Arial" w:hAnsi="Arial" w:cs="Arial"/>
          <w:color w:val="333333"/>
        </w:rPr>
        <w:t>d</w:t>
      </w:r>
      <w:r w:rsidRPr="00BA2072">
        <w:rPr>
          <w:rFonts w:ascii="Arial" w:hAnsi="Arial" w:cs="Arial"/>
          <w:color w:val="333333"/>
        </w:rPr>
        <w:t>ischarge date</w:t>
      </w:r>
      <w:r w:rsidR="00FD6ADC" w:rsidRPr="00BA2072">
        <w:rPr>
          <w:rFonts w:ascii="Arial" w:hAnsi="Arial" w:cs="Arial"/>
          <w:color w:val="333333"/>
        </w:rPr>
        <w:t>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lang w:val="en-NZ"/>
        </w:rPr>
      </w:pPr>
      <w:r w:rsidRPr="00BA2072">
        <w:rPr>
          <w:rFonts w:ascii="Arial" w:hAnsi="Arial" w:cs="Arial"/>
          <w:color w:val="333333"/>
          <w:lang w:val="en-NZ"/>
        </w:rPr>
        <w:t>AND</w:t>
      </w:r>
    </w:p>
    <w:p w:rsidR="00B65A2A" w:rsidRPr="00BA2072" w:rsidRDefault="00B65A2A" w:rsidP="002F7168">
      <w:pPr>
        <w:ind w:left="360"/>
        <w:rPr>
          <w:rFonts w:ascii="Arial" w:hAnsi="Arial" w:cs="Arial"/>
          <w:color w:val="333333"/>
        </w:rPr>
      </w:pPr>
      <w:r w:rsidRPr="00BA2072">
        <w:rPr>
          <w:rFonts w:ascii="Arial" w:hAnsi="Arial" w:cs="Arial"/>
          <w:color w:val="333333"/>
        </w:rPr>
        <w:t>Th</w:t>
      </w:r>
      <w:r w:rsidR="00236746" w:rsidRPr="00BA2072">
        <w:rPr>
          <w:rFonts w:ascii="Arial" w:hAnsi="Arial" w:cs="Arial"/>
          <w:color w:val="333333"/>
        </w:rPr>
        <w:t xml:space="preserve">e </w:t>
      </w:r>
      <w:r w:rsidR="00F1588E" w:rsidRPr="00BA2072">
        <w:rPr>
          <w:rFonts w:ascii="Arial" w:hAnsi="Arial" w:cs="Arial"/>
          <w:color w:val="333333"/>
        </w:rPr>
        <w:t xml:space="preserve">principal diagnosis </w:t>
      </w:r>
      <w:r w:rsidRPr="00BA2072">
        <w:rPr>
          <w:rFonts w:ascii="Arial" w:hAnsi="Arial" w:cs="Arial"/>
          <w:color w:val="333333"/>
        </w:rPr>
        <w:t xml:space="preserve">is Z511 </w:t>
      </w:r>
      <w:r w:rsidR="00F1588E" w:rsidRPr="00BA2072">
        <w:rPr>
          <w:rFonts w:ascii="Arial" w:hAnsi="Arial" w:cs="Arial"/>
          <w:i/>
          <w:color w:val="333333"/>
        </w:rPr>
        <w:t>Pharmaco</w:t>
      </w:r>
      <w:r w:rsidRPr="00BA2072">
        <w:rPr>
          <w:rFonts w:ascii="Arial" w:hAnsi="Arial" w:cs="Arial"/>
          <w:i/>
          <w:color w:val="333333"/>
        </w:rPr>
        <w:t>therapy session for neoplasm</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 non-casemix p</w:t>
      </w:r>
      <w:r w:rsidR="0035480F" w:rsidRPr="00BA2072">
        <w:rPr>
          <w:rFonts w:ascii="Arial" w:hAnsi="Arial" w:cs="Arial"/>
          <w:color w:val="333333"/>
        </w:rPr>
        <w:t>urchase unit is allocated from Health S</w:t>
      </w:r>
      <w:r w:rsidRPr="00BA2072">
        <w:rPr>
          <w:rFonts w:ascii="Arial" w:hAnsi="Arial" w:cs="Arial"/>
          <w:color w:val="333333"/>
        </w:rPr>
        <w:t xml:space="preserve">pecialty </w:t>
      </w:r>
      <w:r w:rsidR="0035480F" w:rsidRPr="00BA2072">
        <w:rPr>
          <w:rFonts w:ascii="Arial" w:hAnsi="Arial" w:cs="Arial"/>
          <w:color w:val="333333"/>
        </w:rPr>
        <w:t>C</w:t>
      </w:r>
      <w:r w:rsidRPr="00BA2072">
        <w:rPr>
          <w:rFonts w:ascii="Arial" w:hAnsi="Arial" w:cs="Arial"/>
          <w:color w:val="333333"/>
        </w:rPr>
        <w:t>odes as follows:</w:t>
      </w:r>
    </w:p>
    <w:p w:rsidR="00B65A2A" w:rsidRPr="0029129C" w:rsidRDefault="00B65A2A" w:rsidP="00CC31C2">
      <w:pPr>
        <w:numPr>
          <w:ilvl w:val="0"/>
          <w:numId w:val="5"/>
        </w:numPr>
        <w:rPr>
          <w:rFonts w:ascii="Arial" w:hAnsi="Arial" w:cs="Arial"/>
          <w:color w:val="333333"/>
        </w:rPr>
      </w:pPr>
      <w:r w:rsidRPr="00BA2072">
        <w:rPr>
          <w:rFonts w:ascii="Arial" w:hAnsi="Arial" w:cs="Arial"/>
          <w:color w:val="333333"/>
        </w:rPr>
        <w:t xml:space="preserve">M30 Haematology </w:t>
      </w:r>
      <w:r w:rsidR="001C36CD" w:rsidRPr="00BA2072">
        <w:rPr>
          <w:rFonts w:ascii="Arial" w:hAnsi="Arial" w:cs="Arial"/>
          <w:color w:val="333333"/>
        </w:rPr>
        <w:t>=</w:t>
      </w:r>
      <w:r w:rsidR="00B2451A">
        <w:rPr>
          <w:rFonts w:ascii="Arial" w:hAnsi="Arial" w:cs="Arial"/>
          <w:color w:val="333333"/>
        </w:rPr>
        <w:t xml:space="preserve"> </w:t>
      </w:r>
      <w:r w:rsidRPr="00BA2072">
        <w:rPr>
          <w:rFonts w:ascii="Arial" w:hAnsi="Arial" w:cs="Arial"/>
          <w:color w:val="333333"/>
        </w:rPr>
        <w:t>M30020</w:t>
      </w:r>
      <w:r w:rsidR="00B2451A">
        <w:rPr>
          <w:rFonts w:ascii="Arial" w:hAnsi="Arial" w:cs="Arial"/>
          <w:color w:val="333333"/>
        </w:rPr>
        <w:t xml:space="preserve"> </w:t>
      </w:r>
      <w:r w:rsidR="00065F4E" w:rsidRPr="00BA2072">
        <w:rPr>
          <w:rFonts w:ascii="Arial" w:hAnsi="Arial" w:cs="Arial"/>
          <w:i/>
          <w:color w:val="333333"/>
        </w:rPr>
        <w:t>Chemotherapy Haematology (non-paediatric</w:t>
      </w:r>
      <w:r w:rsidR="00065F4E" w:rsidRPr="0029129C">
        <w:rPr>
          <w:rFonts w:ascii="Arial" w:hAnsi="Arial" w:cs="Arial"/>
          <w:color w:val="333333"/>
        </w:rPr>
        <w:t>)</w:t>
      </w:r>
    </w:p>
    <w:p w:rsidR="00B65A2A" w:rsidRPr="00BA2072" w:rsidRDefault="00B65A2A" w:rsidP="00CC31C2">
      <w:pPr>
        <w:numPr>
          <w:ilvl w:val="0"/>
          <w:numId w:val="5"/>
        </w:numPr>
        <w:rPr>
          <w:rFonts w:ascii="Arial" w:hAnsi="Arial" w:cs="Arial"/>
          <w:color w:val="333333"/>
        </w:rPr>
      </w:pPr>
      <w:r w:rsidRPr="00BA2072">
        <w:rPr>
          <w:rFonts w:ascii="Arial" w:hAnsi="Arial" w:cs="Arial"/>
          <w:color w:val="333333"/>
        </w:rPr>
        <w:t xml:space="preserve">M34 or M54 Paediatric </w:t>
      </w:r>
      <w:r w:rsidR="001C36CD" w:rsidRPr="00BA2072">
        <w:rPr>
          <w:rFonts w:ascii="Arial" w:hAnsi="Arial" w:cs="Arial"/>
          <w:color w:val="333333"/>
        </w:rPr>
        <w:t>=</w:t>
      </w:r>
      <w:r w:rsidR="00B2451A">
        <w:rPr>
          <w:rFonts w:ascii="Arial" w:hAnsi="Arial" w:cs="Arial"/>
          <w:color w:val="333333"/>
        </w:rPr>
        <w:t xml:space="preserve"> </w:t>
      </w:r>
      <w:r w:rsidRPr="00BA2072">
        <w:rPr>
          <w:rFonts w:ascii="Arial" w:hAnsi="Arial" w:cs="Arial"/>
          <w:color w:val="333333"/>
        </w:rPr>
        <w:t xml:space="preserve">M54004 </w:t>
      </w:r>
      <w:r w:rsidR="00065F4E" w:rsidRPr="00BA2072">
        <w:rPr>
          <w:rFonts w:ascii="Arial" w:hAnsi="Arial" w:cs="Arial"/>
          <w:i/>
          <w:color w:val="333333"/>
        </w:rPr>
        <w:t xml:space="preserve">Chemotherapy Specialist </w:t>
      </w:r>
      <w:r w:rsidR="001C16C0" w:rsidRPr="00BA2072">
        <w:rPr>
          <w:rFonts w:ascii="Arial" w:hAnsi="Arial" w:cs="Arial"/>
          <w:i/>
          <w:color w:val="333333"/>
        </w:rPr>
        <w:t xml:space="preserve">Paediatric </w:t>
      </w:r>
      <w:r w:rsidR="003267B9" w:rsidRPr="00BA2072">
        <w:rPr>
          <w:rFonts w:ascii="Arial" w:hAnsi="Arial" w:cs="Arial"/>
          <w:i/>
          <w:color w:val="333333"/>
        </w:rPr>
        <w:t>O</w:t>
      </w:r>
      <w:r w:rsidR="001C16C0" w:rsidRPr="00BA2072">
        <w:rPr>
          <w:rFonts w:ascii="Arial" w:hAnsi="Arial" w:cs="Arial"/>
          <w:i/>
          <w:color w:val="333333"/>
        </w:rPr>
        <w:t>nco</w:t>
      </w:r>
      <w:r w:rsidR="0093455A">
        <w:rPr>
          <w:rFonts w:ascii="Arial" w:hAnsi="Arial" w:cs="Arial"/>
          <w:i/>
          <w:color w:val="333333"/>
        </w:rPr>
        <w:t>logy</w:t>
      </w:r>
    </w:p>
    <w:p w:rsidR="00B65A2A" w:rsidRPr="00BA2072" w:rsidRDefault="00B65A2A" w:rsidP="00CC31C2">
      <w:pPr>
        <w:numPr>
          <w:ilvl w:val="0"/>
          <w:numId w:val="5"/>
        </w:numPr>
        <w:rPr>
          <w:rFonts w:ascii="Arial" w:hAnsi="Arial" w:cs="Arial"/>
          <w:color w:val="333333"/>
        </w:rPr>
      </w:pPr>
      <w:r w:rsidRPr="00BA2072">
        <w:rPr>
          <w:rFonts w:ascii="Arial" w:hAnsi="Arial" w:cs="Arial"/>
          <w:color w:val="333333"/>
        </w:rPr>
        <w:t xml:space="preserve">All other specialties </w:t>
      </w:r>
      <w:r w:rsidR="001C36CD" w:rsidRPr="00BA2072">
        <w:rPr>
          <w:rFonts w:ascii="Arial" w:hAnsi="Arial" w:cs="Arial"/>
          <w:color w:val="333333"/>
        </w:rPr>
        <w:t>=</w:t>
      </w:r>
      <w:r w:rsidR="00B2451A">
        <w:rPr>
          <w:rFonts w:ascii="Arial" w:hAnsi="Arial" w:cs="Arial"/>
          <w:color w:val="333333"/>
        </w:rPr>
        <w:t xml:space="preserve"> M</w:t>
      </w:r>
      <w:r w:rsidRPr="00BA2072">
        <w:rPr>
          <w:rFonts w:ascii="Arial" w:hAnsi="Arial" w:cs="Arial"/>
          <w:color w:val="333333"/>
        </w:rPr>
        <w:t>S02009</w:t>
      </w:r>
      <w:r w:rsidR="00B2451A">
        <w:rPr>
          <w:rFonts w:ascii="Arial" w:hAnsi="Arial" w:cs="Arial"/>
          <w:color w:val="333333"/>
        </w:rPr>
        <w:t xml:space="preserve"> </w:t>
      </w:r>
      <w:r w:rsidR="00065F4E" w:rsidRPr="00BA2072">
        <w:rPr>
          <w:rFonts w:ascii="Arial" w:hAnsi="Arial" w:cs="Arial"/>
          <w:i/>
          <w:color w:val="333333"/>
        </w:rPr>
        <w:t>Chemotherapy any Health Specialty</w:t>
      </w:r>
      <w:r w:rsidR="00065F4E" w:rsidRPr="00BA2072">
        <w:rPr>
          <w:rFonts w:ascii="Arial" w:hAnsi="Arial" w:cs="Arial"/>
          <w:color w:val="333333"/>
        </w:rPr>
        <w:t>.</w:t>
      </w:r>
    </w:p>
    <w:p w:rsidR="00B65A2A" w:rsidRPr="00BA2072" w:rsidRDefault="00B65A2A" w:rsidP="00B65A2A">
      <w:pPr>
        <w:rPr>
          <w:rFonts w:ascii="Arial" w:hAnsi="Arial" w:cs="Arial"/>
        </w:rPr>
      </w:pPr>
    </w:p>
    <w:p w:rsidR="00B65A2A" w:rsidRPr="00BA2072" w:rsidRDefault="00B65A2A" w:rsidP="00990412">
      <w:pPr>
        <w:pStyle w:val="Heading3"/>
      </w:pPr>
      <w:bookmarkStart w:id="1333" w:name="_Ref335978021"/>
      <w:bookmarkStart w:id="1334" w:name="_Toc469033152"/>
      <w:r w:rsidRPr="00BA2072">
        <w:t>Same</w:t>
      </w:r>
      <w:r w:rsidR="00791194" w:rsidRPr="00BA2072">
        <w:t xml:space="preserve"> D</w:t>
      </w:r>
      <w:r w:rsidRPr="00BA2072">
        <w:t>ay Radiotherapy (</w:t>
      </w:r>
      <w:r w:rsidR="007806C7" w:rsidRPr="00BA2072">
        <w:t>M50024, M50025</w:t>
      </w:r>
      <w:r w:rsidRPr="00BA2072">
        <w:t>)</w:t>
      </w:r>
      <w:bookmarkEnd w:id="1333"/>
      <w:bookmarkEnd w:id="1334"/>
    </w:p>
    <w:p w:rsidR="00375A70" w:rsidRPr="00BA2072" w:rsidRDefault="00CE164A" w:rsidP="00CE164A">
      <w:pPr>
        <w:rPr>
          <w:rFonts w:ascii="Arial" w:hAnsi="Arial" w:cs="Arial"/>
          <w:color w:val="333333"/>
        </w:rPr>
      </w:pPr>
      <w:r w:rsidRPr="00BA2072">
        <w:rPr>
          <w:rFonts w:ascii="Arial" w:hAnsi="Arial" w:cs="Arial"/>
          <w:color w:val="333333"/>
        </w:rPr>
        <w:t xml:space="preserve">Sameday </w:t>
      </w:r>
      <w:r w:rsidR="00757CA9">
        <w:rPr>
          <w:rFonts w:ascii="Arial" w:hAnsi="Arial" w:cs="Arial"/>
          <w:color w:val="333333"/>
        </w:rPr>
        <w:t>event records</w:t>
      </w:r>
      <w:r w:rsidRPr="00BA2072">
        <w:rPr>
          <w:rFonts w:ascii="Arial" w:hAnsi="Arial" w:cs="Arial"/>
          <w:color w:val="333333"/>
        </w:rPr>
        <w:t xml:space="preserve"> for radiotherapy are</w:t>
      </w:r>
      <w:r w:rsidR="00375A70" w:rsidRPr="00BA2072">
        <w:rPr>
          <w:rFonts w:ascii="Arial" w:hAnsi="Arial" w:cs="Arial"/>
          <w:color w:val="333333"/>
        </w:rPr>
        <w:t xml:space="preserve"> exclude</w:t>
      </w:r>
      <w:r w:rsidR="002753ED" w:rsidRPr="00BA2072">
        <w:rPr>
          <w:rFonts w:ascii="Arial" w:hAnsi="Arial" w:cs="Arial"/>
          <w:color w:val="333333"/>
        </w:rPr>
        <w:t>d</w:t>
      </w:r>
      <w:r w:rsidR="00375A70" w:rsidRPr="00BA2072">
        <w:rPr>
          <w:rFonts w:ascii="Arial" w:hAnsi="Arial" w:cs="Arial"/>
          <w:color w:val="333333"/>
        </w:rPr>
        <w:t xml:space="preserve"> from casemix</w:t>
      </w:r>
      <w:r w:rsidR="00DB313B" w:rsidRPr="00BA2072">
        <w:rPr>
          <w:rFonts w:ascii="Arial" w:hAnsi="Arial" w:cs="Arial"/>
          <w:color w:val="333333"/>
        </w:rPr>
        <w:t xml:space="preserve"> </w:t>
      </w:r>
      <w:r w:rsidR="00375A70" w:rsidRPr="00BA2072">
        <w:rPr>
          <w:rFonts w:ascii="Arial" w:hAnsi="Arial" w:cs="Arial"/>
          <w:color w:val="333333"/>
        </w:rPr>
        <w:t>purchasing.</w:t>
      </w:r>
    </w:p>
    <w:p w:rsidR="00375A70" w:rsidRPr="00BA2072" w:rsidRDefault="00375A70" w:rsidP="00CE164A">
      <w:pPr>
        <w:rPr>
          <w:rFonts w:ascii="Arial" w:hAnsi="Arial" w:cs="Arial"/>
          <w:color w:val="333333"/>
        </w:rPr>
      </w:pPr>
    </w:p>
    <w:p w:rsidR="00CE164A" w:rsidRPr="00BA2072" w:rsidRDefault="00375A70" w:rsidP="00CE164A">
      <w:pPr>
        <w:rPr>
          <w:rFonts w:ascii="Arial" w:hAnsi="Arial" w:cs="Arial"/>
          <w:color w:val="333333"/>
        </w:rPr>
      </w:pPr>
      <w:r w:rsidRPr="00BA2072">
        <w:rPr>
          <w:rFonts w:ascii="Arial" w:hAnsi="Arial" w:cs="Arial"/>
          <w:color w:val="333333"/>
        </w:rPr>
        <w:t>The</w:t>
      </w:r>
      <w:r w:rsidR="00F45DC0" w:rsidRPr="00BA2072">
        <w:rPr>
          <w:rFonts w:ascii="Arial" w:hAnsi="Arial" w:cs="Arial"/>
          <w:color w:val="333333"/>
        </w:rPr>
        <w:t>se</w:t>
      </w:r>
      <w:r w:rsidRPr="00BA2072">
        <w:rPr>
          <w:rFonts w:ascii="Arial" w:hAnsi="Arial" w:cs="Arial"/>
          <w:color w:val="333333"/>
        </w:rPr>
        <w:t xml:space="preserve"> are t</w:t>
      </w:r>
      <w:r w:rsidR="00CE164A" w:rsidRPr="00BA2072">
        <w:rPr>
          <w:rFonts w:ascii="Arial" w:hAnsi="Arial" w:cs="Arial"/>
          <w:color w:val="333333"/>
        </w:rPr>
        <w:t>ested by checking that:</w:t>
      </w:r>
    </w:p>
    <w:p w:rsidR="00CE164A" w:rsidRPr="00BA2072" w:rsidRDefault="00CE164A" w:rsidP="00CE164A">
      <w:pPr>
        <w:ind w:firstLine="360"/>
        <w:rPr>
          <w:rFonts w:ascii="Arial" w:hAnsi="Arial" w:cs="Arial"/>
          <w:color w:val="333333"/>
        </w:rPr>
      </w:pPr>
      <w:r w:rsidRPr="00BA2072">
        <w:rPr>
          <w:rFonts w:ascii="Arial" w:hAnsi="Arial" w:cs="Arial"/>
          <w:color w:val="333333"/>
        </w:rPr>
        <w:t xml:space="preserve">The admission </w:t>
      </w:r>
      <w:r w:rsidR="00FD6ADC" w:rsidRPr="00BA2072">
        <w:rPr>
          <w:rFonts w:ascii="Arial" w:hAnsi="Arial" w:cs="Arial"/>
          <w:color w:val="333333"/>
        </w:rPr>
        <w:t xml:space="preserve">and </w:t>
      </w:r>
      <w:r w:rsidRPr="00BA2072">
        <w:rPr>
          <w:rFonts w:ascii="Arial" w:hAnsi="Arial" w:cs="Arial"/>
          <w:color w:val="333333"/>
        </w:rPr>
        <w:t>discharge date</w:t>
      </w:r>
      <w:r w:rsidR="00FD6ADC" w:rsidRPr="00BA2072">
        <w:rPr>
          <w:rFonts w:ascii="Arial" w:hAnsi="Arial" w:cs="Arial"/>
          <w:color w:val="333333"/>
        </w:rPr>
        <w:t>s are the same</w:t>
      </w:r>
    </w:p>
    <w:p w:rsidR="00CE164A" w:rsidRPr="00BA2072" w:rsidRDefault="00CE164A" w:rsidP="00CE164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CE164A" w:rsidRPr="00BA2072" w:rsidRDefault="00CE164A" w:rsidP="00CE164A">
      <w:pPr>
        <w:ind w:firstLine="360"/>
        <w:rPr>
          <w:rFonts w:ascii="Arial" w:hAnsi="Arial" w:cs="Arial"/>
          <w:i/>
          <w:color w:val="333333"/>
        </w:rPr>
      </w:pPr>
      <w:r w:rsidRPr="00BA2072">
        <w:rPr>
          <w:rFonts w:ascii="Arial" w:hAnsi="Arial" w:cs="Arial"/>
          <w:color w:val="333333"/>
        </w:rPr>
        <w:t xml:space="preserve">The principal diagnosis is Z510 </w:t>
      </w:r>
      <w:r w:rsidRPr="00BA2072">
        <w:rPr>
          <w:rFonts w:ascii="Arial" w:hAnsi="Arial" w:cs="Arial"/>
          <w:i/>
          <w:color w:val="333333"/>
        </w:rPr>
        <w:t>Radiotherapy session</w:t>
      </w:r>
    </w:p>
    <w:p w:rsidR="00CE164A" w:rsidRPr="00BA2072" w:rsidRDefault="00CE164A" w:rsidP="00CE164A">
      <w:pPr>
        <w:autoSpaceDE w:val="0"/>
        <w:autoSpaceDN w:val="0"/>
        <w:adjustRightInd w:val="0"/>
        <w:rPr>
          <w:rFonts w:ascii="Arial" w:hAnsi="Arial" w:cs="Arial"/>
          <w:iCs/>
          <w:color w:val="333333"/>
          <w:szCs w:val="24"/>
          <w:lang w:val="en-GB" w:eastAsia="en-GB"/>
        </w:rPr>
      </w:pPr>
      <w:r w:rsidRPr="00BA2072">
        <w:rPr>
          <w:rFonts w:ascii="Arial" w:hAnsi="Arial" w:cs="Arial"/>
          <w:i/>
          <w:iCs/>
          <w:color w:val="333333"/>
          <w:szCs w:val="24"/>
          <w:lang w:val="en-GB" w:eastAsia="en-GB"/>
        </w:rPr>
        <w:tab/>
      </w:r>
      <w:r w:rsidRPr="00BA2072">
        <w:rPr>
          <w:rFonts w:ascii="Arial" w:hAnsi="Arial" w:cs="Arial"/>
          <w:iCs/>
          <w:color w:val="333333"/>
          <w:szCs w:val="24"/>
          <w:lang w:val="en-GB" w:eastAsia="en-GB"/>
        </w:rPr>
        <w:t>AND</w:t>
      </w:r>
    </w:p>
    <w:p w:rsidR="00CE164A" w:rsidRPr="00BA2072" w:rsidRDefault="00CE164A" w:rsidP="00CE164A">
      <w:pPr>
        <w:autoSpaceDE w:val="0"/>
        <w:autoSpaceDN w:val="0"/>
        <w:adjustRightInd w:val="0"/>
        <w:ind w:left="360"/>
        <w:rPr>
          <w:rFonts w:ascii="Arial" w:hAnsi="Arial" w:cs="Arial"/>
          <w:color w:val="333333"/>
          <w:szCs w:val="24"/>
          <w:lang w:val="en-GB" w:eastAsia="en-GB"/>
        </w:rPr>
      </w:pPr>
      <w:r w:rsidRPr="00BA2072">
        <w:rPr>
          <w:rFonts w:ascii="Arial" w:hAnsi="Arial" w:cs="Arial"/>
          <w:color w:val="333333"/>
          <w:szCs w:val="24"/>
          <w:lang w:val="en-GB" w:eastAsia="en-GB"/>
        </w:rPr>
        <w:t xml:space="preserve">There are no procedure codes from the following: </w:t>
      </w:r>
      <w:r w:rsidRPr="00BA2072">
        <w:rPr>
          <w:rFonts w:ascii="Arial" w:hAnsi="Arial" w:cs="Arial"/>
          <w:bCs/>
          <w:color w:val="333333"/>
          <w:szCs w:val="24"/>
          <w:lang w:val="en-GB" w:eastAsia="en-GB"/>
        </w:rPr>
        <w:t>1530400, 1531200, 1532000</w:t>
      </w:r>
      <w:r w:rsidRPr="00BA2072">
        <w:rPr>
          <w:rFonts w:ascii="Arial" w:hAnsi="Arial" w:cs="Arial"/>
          <w:color w:val="333333"/>
          <w:szCs w:val="24"/>
          <w:lang w:val="en-GB" w:eastAsia="en-GB"/>
        </w:rPr>
        <w:t xml:space="preserve"> [1790], </w:t>
      </w:r>
      <w:r w:rsidRPr="00BA2072">
        <w:rPr>
          <w:rFonts w:ascii="Arial" w:hAnsi="Arial" w:cs="Arial"/>
          <w:bCs/>
          <w:color w:val="333333"/>
          <w:szCs w:val="24"/>
          <w:lang w:val="en-GB" w:eastAsia="en-GB"/>
        </w:rPr>
        <w:t>9076401</w:t>
      </w:r>
      <w:r w:rsidRPr="00BA2072">
        <w:rPr>
          <w:rFonts w:ascii="Arial" w:hAnsi="Arial" w:cs="Arial"/>
          <w:color w:val="333333"/>
          <w:szCs w:val="24"/>
          <w:lang w:val="en-GB" w:eastAsia="en-GB"/>
        </w:rPr>
        <w:t xml:space="preserve"> [1791], </w:t>
      </w:r>
      <w:r w:rsidRPr="00BA2072">
        <w:rPr>
          <w:rFonts w:ascii="Arial" w:hAnsi="Arial" w:cs="Arial"/>
          <w:bCs/>
          <w:color w:val="333333"/>
          <w:szCs w:val="24"/>
          <w:lang w:val="en-GB" w:eastAsia="en-GB"/>
        </w:rPr>
        <w:t>1532706, 1532707</w:t>
      </w:r>
      <w:r w:rsidRPr="00BA2072">
        <w:rPr>
          <w:rFonts w:ascii="Arial" w:hAnsi="Arial" w:cs="Arial"/>
          <w:color w:val="333333"/>
          <w:szCs w:val="24"/>
          <w:lang w:val="en-GB" w:eastAsia="en-GB"/>
        </w:rPr>
        <w:t xml:space="preserve"> [1792].</w:t>
      </w:r>
    </w:p>
    <w:p w:rsidR="00CE164A" w:rsidRPr="00F105EB" w:rsidRDefault="00CE164A" w:rsidP="00CE164A">
      <w:pPr>
        <w:rPr>
          <w:rFonts w:ascii="Arial" w:hAnsi="Arial" w:cs="Arial"/>
          <w:color w:val="262626" w:themeColor="text1" w:themeTint="D9"/>
        </w:rPr>
      </w:pPr>
    </w:p>
    <w:p w:rsidR="00CE164A" w:rsidRPr="00F105EB" w:rsidRDefault="00CE164A" w:rsidP="00CE164A">
      <w:pPr>
        <w:rPr>
          <w:rFonts w:ascii="Arial" w:hAnsi="Arial" w:cs="Arial"/>
          <w:color w:val="262626" w:themeColor="text1" w:themeTint="D9"/>
        </w:rPr>
      </w:pPr>
      <w:r w:rsidRPr="00F105EB">
        <w:rPr>
          <w:rFonts w:ascii="Arial" w:hAnsi="Arial" w:cs="Arial"/>
          <w:color w:val="262626" w:themeColor="text1" w:themeTint="D9"/>
        </w:rPr>
        <w:t>The XPU is determined as follows:</w:t>
      </w:r>
    </w:p>
    <w:p w:rsidR="007806C7" w:rsidRPr="00F105EB" w:rsidRDefault="00CE164A" w:rsidP="00CC31C2">
      <w:pPr>
        <w:pStyle w:val="ListParagraph"/>
        <w:numPr>
          <w:ilvl w:val="0"/>
          <w:numId w:val="11"/>
        </w:numPr>
        <w:autoSpaceDE w:val="0"/>
        <w:autoSpaceDN w:val="0"/>
        <w:adjustRightInd w:val="0"/>
        <w:rPr>
          <w:rFonts w:ascii="Arial" w:hAnsi="Arial" w:cs="Arial"/>
          <w:color w:val="262626" w:themeColor="text1" w:themeTint="D9"/>
        </w:rPr>
      </w:pPr>
      <w:r w:rsidRPr="00F105EB">
        <w:rPr>
          <w:rFonts w:ascii="Arial" w:hAnsi="Arial" w:cs="Arial"/>
          <w:color w:val="262626" w:themeColor="text1" w:themeTint="D9"/>
        </w:rPr>
        <w:t xml:space="preserve">If the event </w:t>
      </w:r>
      <w:r w:rsidR="00757CA9">
        <w:rPr>
          <w:rFonts w:ascii="Arial" w:hAnsi="Arial" w:cs="Arial"/>
          <w:color w:val="262626" w:themeColor="text1" w:themeTint="D9"/>
        </w:rPr>
        <w:t xml:space="preserve">record </w:t>
      </w:r>
      <w:r w:rsidRPr="00F105EB">
        <w:rPr>
          <w:rFonts w:ascii="Arial" w:hAnsi="Arial" w:cs="Arial"/>
          <w:color w:val="262626" w:themeColor="text1" w:themeTint="D9"/>
        </w:rPr>
        <w:t xml:space="preserve">has a procedure code in the list </w:t>
      </w:r>
      <w:r w:rsidR="007806C7" w:rsidRPr="00F105EB">
        <w:rPr>
          <w:rFonts w:ascii="Arial" w:hAnsi="Arial" w:cs="Arial"/>
          <w:color w:val="262626" w:themeColor="text1" w:themeTint="D9"/>
        </w:rPr>
        <w:t>(</w:t>
      </w:r>
      <w:r w:rsidRPr="00F105EB">
        <w:rPr>
          <w:rFonts w:ascii="Arial" w:hAnsi="Arial" w:cs="Arial"/>
          <w:color w:val="262626" w:themeColor="text1" w:themeTint="D9"/>
        </w:rPr>
        <w:t>1522400, 1523900, 1525400, 1526900</w:t>
      </w:r>
      <w:r w:rsidR="0029129C">
        <w:rPr>
          <w:rFonts w:ascii="Arial" w:hAnsi="Arial" w:cs="Arial"/>
          <w:color w:val="262626" w:themeColor="text1" w:themeTint="D9"/>
        </w:rPr>
        <w:t xml:space="preserve"> [1788]</w:t>
      </w:r>
      <w:r w:rsidRPr="00F105EB">
        <w:rPr>
          <w:rFonts w:ascii="Arial" w:hAnsi="Arial" w:cs="Arial"/>
          <w:color w:val="262626" w:themeColor="text1" w:themeTint="D9"/>
        </w:rPr>
        <w:t>, 1560000, 1560001, 1560002, 1560003, 1560004</w:t>
      </w:r>
      <w:r w:rsidR="0029129C">
        <w:rPr>
          <w:rFonts w:ascii="Arial" w:hAnsi="Arial" w:cs="Arial"/>
          <w:color w:val="262626" w:themeColor="text1" w:themeTint="D9"/>
        </w:rPr>
        <w:t xml:space="preserve"> [1789]</w:t>
      </w:r>
      <w:r w:rsidR="007806C7" w:rsidRPr="00F105EB">
        <w:rPr>
          <w:rFonts w:ascii="Arial" w:hAnsi="Arial" w:cs="Arial"/>
          <w:color w:val="262626" w:themeColor="text1" w:themeTint="D9"/>
        </w:rPr>
        <w:t>)</w:t>
      </w:r>
      <w:r w:rsidRPr="00F105EB">
        <w:rPr>
          <w:rFonts w:ascii="Arial" w:hAnsi="Arial" w:cs="Arial"/>
          <w:color w:val="262626" w:themeColor="text1" w:themeTint="D9"/>
        </w:rPr>
        <w:t xml:space="preserve"> the XPU is M50025</w:t>
      </w:r>
      <w:r w:rsidR="00B2451A" w:rsidRPr="00F105EB">
        <w:rPr>
          <w:rFonts w:ascii="Arial" w:hAnsi="Arial" w:cs="Arial"/>
          <w:color w:val="262626" w:themeColor="text1" w:themeTint="D9"/>
        </w:rPr>
        <w:t xml:space="preserve"> </w:t>
      </w:r>
      <w:r w:rsidR="007806C7" w:rsidRPr="00F105EB">
        <w:rPr>
          <w:rFonts w:ascii="Arial" w:hAnsi="Arial" w:cs="Arial"/>
          <w:i/>
          <w:color w:val="262626" w:themeColor="text1" w:themeTint="D9"/>
        </w:rPr>
        <w:t>Oncology-Radiotherapy, Ex</w:t>
      </w:r>
      <w:r w:rsidR="00375A70" w:rsidRPr="00F105EB">
        <w:rPr>
          <w:rFonts w:ascii="Arial" w:hAnsi="Arial" w:cs="Arial"/>
          <w:i/>
          <w:color w:val="262626" w:themeColor="text1" w:themeTint="D9"/>
        </w:rPr>
        <w:t>ternal Beam Megavoltage (linac)</w:t>
      </w:r>
    </w:p>
    <w:p w:rsidR="00CE164A" w:rsidRPr="00F105EB" w:rsidRDefault="00CE164A" w:rsidP="00CC31C2">
      <w:pPr>
        <w:pStyle w:val="ListParagraph"/>
        <w:numPr>
          <w:ilvl w:val="0"/>
          <w:numId w:val="11"/>
        </w:numPr>
        <w:autoSpaceDE w:val="0"/>
        <w:autoSpaceDN w:val="0"/>
        <w:adjustRightInd w:val="0"/>
        <w:rPr>
          <w:rFonts w:ascii="Arial" w:hAnsi="Arial" w:cs="Arial"/>
          <w:i/>
          <w:color w:val="262626" w:themeColor="text1" w:themeTint="D9"/>
        </w:rPr>
      </w:pPr>
      <w:r w:rsidRPr="00F105EB">
        <w:rPr>
          <w:rFonts w:ascii="Arial" w:hAnsi="Arial" w:cs="Arial"/>
          <w:color w:val="262626" w:themeColor="text1" w:themeTint="D9"/>
        </w:rPr>
        <w:t>Else the event is assigned XPU M50024</w:t>
      </w:r>
      <w:r w:rsidR="00B2451A" w:rsidRPr="00F105EB">
        <w:rPr>
          <w:rFonts w:ascii="Arial" w:hAnsi="Arial" w:cs="Arial"/>
          <w:color w:val="262626" w:themeColor="text1" w:themeTint="D9"/>
        </w:rPr>
        <w:t xml:space="preserve"> </w:t>
      </w:r>
      <w:r w:rsidR="007806C7" w:rsidRPr="00F105EB">
        <w:rPr>
          <w:rFonts w:ascii="Arial" w:hAnsi="Arial" w:cs="Arial"/>
          <w:i/>
          <w:color w:val="262626" w:themeColor="text1" w:themeTint="D9"/>
        </w:rPr>
        <w:t>Oncology-Radiotherapy, External Beam Orthovoltage</w:t>
      </w:r>
      <w:r w:rsidR="00305104" w:rsidRPr="00F105EB">
        <w:rPr>
          <w:rFonts w:ascii="Arial" w:hAnsi="Arial" w:cs="Arial"/>
          <w:i/>
          <w:color w:val="262626" w:themeColor="text1" w:themeTint="D9"/>
        </w:rPr>
        <w:t>.</w:t>
      </w:r>
    </w:p>
    <w:p w:rsidR="00432AC8" w:rsidRDefault="00432AC8" w:rsidP="00432AC8">
      <w:pPr>
        <w:pStyle w:val="ListParagraph"/>
        <w:autoSpaceDE w:val="0"/>
        <w:autoSpaceDN w:val="0"/>
        <w:adjustRightInd w:val="0"/>
        <w:ind w:left="360"/>
        <w:rPr>
          <w:rFonts w:ascii="Arial" w:hAnsi="Arial" w:cs="Arial"/>
          <w:i/>
        </w:rPr>
      </w:pPr>
    </w:p>
    <w:p w:rsidR="00B65A2A" w:rsidRPr="00BA2072" w:rsidRDefault="00B65A2A" w:rsidP="00990412">
      <w:pPr>
        <w:pStyle w:val="Heading3"/>
      </w:pPr>
      <w:bookmarkStart w:id="1335" w:name="_Toc469033153"/>
      <w:r w:rsidRPr="00BA2072">
        <w:t xml:space="preserve">Note on Anaesthesia </w:t>
      </w:r>
      <w:r w:rsidR="004F7DED" w:rsidRPr="00BA2072">
        <w:t>C</w:t>
      </w:r>
      <w:r w:rsidRPr="00BA2072">
        <w:t>oding</w:t>
      </w:r>
      <w:bookmarkEnd w:id="1335"/>
    </w:p>
    <w:p w:rsidR="00B65A2A" w:rsidRPr="00BA2072" w:rsidRDefault="00B65A2A" w:rsidP="002F7168">
      <w:pPr>
        <w:rPr>
          <w:rFonts w:ascii="Arial" w:hAnsi="Arial" w:cs="Arial"/>
          <w:color w:val="333333"/>
        </w:rPr>
      </w:pPr>
      <w:r w:rsidRPr="00BA2072">
        <w:rPr>
          <w:rFonts w:ascii="Arial" w:hAnsi="Arial" w:cs="Arial"/>
          <w:color w:val="333333"/>
        </w:rPr>
        <w:t xml:space="preserve">Anaesthesia coding in </w:t>
      </w:r>
      <w:r w:rsidR="00ED4885">
        <w:rPr>
          <w:rFonts w:ascii="Arial" w:hAnsi="Arial" w:cs="Arial"/>
          <w:color w:val="333333"/>
        </w:rPr>
        <w:t>ACHI</w:t>
      </w:r>
      <w:r w:rsidRPr="00BA2072">
        <w:rPr>
          <w:rFonts w:ascii="Arial" w:hAnsi="Arial" w:cs="Arial"/>
          <w:color w:val="333333"/>
        </w:rPr>
        <w:t xml:space="preserve"> </w:t>
      </w:r>
      <w:r w:rsidR="00625511" w:rsidRPr="00BA2072">
        <w:rPr>
          <w:rFonts w:ascii="Arial" w:hAnsi="Arial" w:cs="Arial"/>
          <w:color w:val="333333"/>
        </w:rPr>
        <w:t>6</w:t>
      </w:r>
      <w:r w:rsidR="00375A70" w:rsidRPr="00BA2072">
        <w:rPr>
          <w:rFonts w:ascii="Arial" w:hAnsi="Arial" w:cs="Arial"/>
          <w:color w:val="333333"/>
        </w:rPr>
        <w:t>th</w:t>
      </w:r>
      <w:r w:rsidR="006B16FC" w:rsidRPr="00BA2072">
        <w:rPr>
          <w:rFonts w:ascii="Arial" w:hAnsi="Arial" w:cs="Arial"/>
          <w:color w:val="333333"/>
        </w:rPr>
        <w:t xml:space="preserve"> E</w:t>
      </w:r>
      <w:r w:rsidRPr="00BA2072">
        <w:rPr>
          <w:rFonts w:ascii="Arial" w:hAnsi="Arial" w:cs="Arial"/>
          <w:color w:val="333333"/>
        </w:rPr>
        <w:t xml:space="preserve">dition includes a large number of </w:t>
      </w:r>
      <w:r w:rsidR="006B16FC" w:rsidRPr="00BA2072">
        <w:rPr>
          <w:rFonts w:ascii="Arial" w:hAnsi="Arial" w:cs="Arial"/>
          <w:color w:val="333333"/>
        </w:rPr>
        <w:t xml:space="preserve">procedure </w:t>
      </w:r>
      <w:r w:rsidRPr="00BA2072">
        <w:rPr>
          <w:rFonts w:ascii="Arial" w:hAnsi="Arial" w:cs="Arial"/>
          <w:color w:val="333333"/>
        </w:rPr>
        <w:t xml:space="preserve">codes that are in the block </w:t>
      </w:r>
      <w:r w:rsidR="00625511" w:rsidRPr="00BA2072">
        <w:rPr>
          <w:rFonts w:ascii="Arial" w:hAnsi="Arial" w:cs="Arial"/>
          <w:color w:val="333333"/>
        </w:rPr>
        <w:t>[</w:t>
      </w:r>
      <w:r w:rsidRPr="00BA2072">
        <w:rPr>
          <w:rFonts w:ascii="Arial" w:hAnsi="Arial" w:cs="Arial"/>
          <w:color w:val="333333"/>
        </w:rPr>
        <w:t>1910</w:t>
      </w:r>
      <w:r w:rsidR="001C16C0" w:rsidRPr="00BA2072">
        <w:rPr>
          <w:rFonts w:ascii="Arial" w:hAnsi="Arial" w:cs="Arial"/>
          <w:color w:val="333333"/>
        </w:rPr>
        <w:t>]</w:t>
      </w:r>
      <w:r w:rsidR="001C16C0" w:rsidRPr="00BA2072">
        <w:rPr>
          <w:rFonts w:ascii="Arial" w:hAnsi="Arial" w:cs="Arial"/>
          <w:i/>
          <w:color w:val="333333"/>
        </w:rPr>
        <w:t xml:space="preserve"> Cerebral</w:t>
      </w:r>
      <w:r w:rsidR="00966D9C" w:rsidRPr="00BA2072">
        <w:rPr>
          <w:rFonts w:ascii="Arial" w:hAnsi="Arial" w:cs="Arial"/>
          <w:i/>
          <w:color w:val="333333"/>
        </w:rPr>
        <w:t xml:space="preserve"> a</w:t>
      </w:r>
      <w:r w:rsidR="0035480F" w:rsidRPr="00BA2072">
        <w:rPr>
          <w:rFonts w:ascii="Arial" w:hAnsi="Arial" w:cs="Arial"/>
          <w:i/>
          <w:color w:val="333333"/>
        </w:rPr>
        <w:t>naesthesia</w:t>
      </w:r>
      <w:r w:rsidRPr="00BA2072">
        <w:rPr>
          <w:rFonts w:ascii="Arial" w:hAnsi="Arial" w:cs="Arial"/>
          <w:color w:val="333333"/>
        </w:rPr>
        <w:t xml:space="preserve">.  The following codes are </w:t>
      </w:r>
      <w:r w:rsidR="00FB0DBB" w:rsidRPr="00BA2072">
        <w:rPr>
          <w:rFonts w:ascii="Arial" w:hAnsi="Arial" w:cs="Arial"/>
          <w:color w:val="333333"/>
        </w:rPr>
        <w:t xml:space="preserve">either </w:t>
      </w:r>
      <w:r w:rsidRPr="00BA2072">
        <w:rPr>
          <w:rFonts w:ascii="Arial" w:hAnsi="Arial" w:cs="Arial"/>
          <w:color w:val="333333"/>
        </w:rPr>
        <w:t xml:space="preserve">included </w:t>
      </w:r>
      <w:r w:rsidR="00FB0DBB" w:rsidRPr="00BA2072">
        <w:rPr>
          <w:rFonts w:ascii="Arial" w:hAnsi="Arial" w:cs="Arial"/>
          <w:color w:val="333333"/>
        </w:rPr>
        <w:t xml:space="preserve">in or referred to </w:t>
      </w:r>
      <w:r w:rsidRPr="00BA2072">
        <w:rPr>
          <w:rFonts w:ascii="Arial" w:hAnsi="Arial" w:cs="Arial"/>
          <w:color w:val="333333"/>
        </w:rPr>
        <w:t xml:space="preserve">in each of the exclusions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_Ref339277753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F843CE">
        <w:rPr>
          <w:rFonts w:ascii="Arial" w:hAnsi="Arial" w:cs="Arial"/>
          <w:color w:val="333333"/>
          <w:highlight w:val="lightGray"/>
        </w:rPr>
        <w:t>5.2.29</w:t>
      </w:r>
      <w:r w:rsidR="003A7BC8" w:rsidRPr="003A7BC8">
        <w:rPr>
          <w:rFonts w:ascii="Arial" w:hAnsi="Arial" w:cs="Arial"/>
          <w:color w:val="333333"/>
          <w:highlight w:val="lightGray"/>
        </w:rPr>
        <w:fldChar w:fldCharType="end"/>
      </w:r>
      <w:r w:rsidR="0051192E">
        <w:rPr>
          <w:rFonts w:ascii="Arial" w:hAnsi="Arial" w:cs="Arial"/>
          <w:color w:val="333333"/>
        </w:rPr>
        <w:t xml:space="preserve"> </w:t>
      </w:r>
      <w:r w:rsidR="0020678E">
        <w:rPr>
          <w:rFonts w:ascii="Arial" w:hAnsi="Arial" w:cs="Arial"/>
          <w:color w:val="333333"/>
        </w:rPr>
        <w:t xml:space="preserve">to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_Ref339277655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F843CE">
        <w:rPr>
          <w:rFonts w:ascii="Arial" w:hAnsi="Arial" w:cs="Arial"/>
          <w:color w:val="333333"/>
          <w:highlight w:val="lightGray"/>
        </w:rPr>
        <w:t>5.2.31</w:t>
      </w:r>
      <w:r w:rsidR="003A7BC8" w:rsidRPr="003A7BC8">
        <w:rPr>
          <w:rFonts w:ascii="Arial" w:hAnsi="Arial" w:cs="Arial"/>
          <w:color w:val="333333"/>
          <w:highlight w:val="lightGray"/>
        </w:rPr>
        <w:fldChar w:fldCharType="end"/>
      </w:r>
      <w:r w:rsidR="00B61C95" w:rsidRPr="00BA2072">
        <w:rPr>
          <w:rFonts w:ascii="Arial" w:hAnsi="Arial" w:cs="Arial"/>
          <w:color w:val="333333"/>
        </w:rPr>
        <w:t xml:space="preserve">, </w:t>
      </w:r>
      <w:r w:rsidR="003A7BC8" w:rsidRPr="003A7BC8">
        <w:rPr>
          <w:rFonts w:ascii="Arial" w:hAnsi="Arial" w:cs="Arial"/>
          <w:color w:val="333333"/>
          <w:highlight w:val="lightGray"/>
        </w:rPr>
        <w:fldChar w:fldCharType="begin"/>
      </w:r>
      <w:r w:rsidR="003A7BC8" w:rsidRPr="003A7BC8">
        <w:rPr>
          <w:rFonts w:ascii="Arial" w:hAnsi="Arial" w:cs="Arial"/>
          <w:color w:val="333333"/>
          <w:highlight w:val="lightGray"/>
        </w:rPr>
        <w:instrText xml:space="preserve"> REF _Ref339277556 \r \h </w:instrText>
      </w:r>
      <w:r w:rsidR="003A7BC8">
        <w:rPr>
          <w:rFonts w:ascii="Arial" w:hAnsi="Arial" w:cs="Arial"/>
          <w:color w:val="333333"/>
          <w:highlight w:val="lightGray"/>
        </w:rPr>
        <w:instrText xml:space="preserve"> \* MERGEFORMAT </w:instrText>
      </w:r>
      <w:r w:rsidR="003A7BC8" w:rsidRPr="003A7BC8">
        <w:rPr>
          <w:rFonts w:ascii="Arial" w:hAnsi="Arial" w:cs="Arial"/>
          <w:color w:val="333333"/>
          <w:highlight w:val="lightGray"/>
        </w:rPr>
      </w:r>
      <w:r w:rsidR="003A7BC8" w:rsidRPr="003A7BC8">
        <w:rPr>
          <w:rFonts w:ascii="Arial" w:hAnsi="Arial" w:cs="Arial"/>
          <w:color w:val="333333"/>
          <w:highlight w:val="lightGray"/>
        </w:rPr>
        <w:fldChar w:fldCharType="separate"/>
      </w:r>
      <w:r w:rsidR="00F843CE">
        <w:rPr>
          <w:rFonts w:ascii="Arial" w:hAnsi="Arial" w:cs="Arial"/>
          <w:color w:val="333333"/>
          <w:highlight w:val="lightGray"/>
        </w:rPr>
        <w:t>5.2.34</w:t>
      </w:r>
      <w:r w:rsidR="003A7BC8" w:rsidRPr="003A7BC8">
        <w:rPr>
          <w:rFonts w:ascii="Arial" w:hAnsi="Arial" w:cs="Arial"/>
          <w:color w:val="333333"/>
          <w:highlight w:val="lightGray"/>
        </w:rPr>
        <w:fldChar w:fldCharType="end"/>
      </w:r>
      <w:r w:rsidR="00F832F8" w:rsidRPr="00BA2072">
        <w:rPr>
          <w:rFonts w:ascii="Arial" w:hAnsi="Arial" w:cs="Arial"/>
          <w:color w:val="333333"/>
        </w:rPr>
        <w:t>,</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_Ref339277649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F843CE">
        <w:rPr>
          <w:rFonts w:ascii="Arial" w:hAnsi="Arial" w:cs="Arial"/>
          <w:color w:val="333333"/>
          <w:highlight w:val="lightGray"/>
        </w:rPr>
        <w:t>5.2.35</w:t>
      </w:r>
      <w:r w:rsidR="00350041" w:rsidRPr="00350041">
        <w:rPr>
          <w:rFonts w:ascii="Arial" w:hAnsi="Arial" w:cs="Arial"/>
          <w:color w:val="333333"/>
          <w:highlight w:val="lightGray"/>
        </w:rPr>
        <w:fldChar w:fldCharType="end"/>
      </w:r>
      <w:r w:rsidR="00E97009" w:rsidRPr="00350041">
        <w:rPr>
          <w:rFonts w:ascii="Arial" w:hAnsi="Arial" w:cs="Arial"/>
          <w:color w:val="333333"/>
          <w:highlight w:val="lightGray"/>
        </w:rPr>
        <w:t>,</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_Ref372101768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F843CE">
        <w:rPr>
          <w:rFonts w:ascii="Arial" w:hAnsi="Arial" w:cs="Arial"/>
          <w:color w:val="333333"/>
          <w:highlight w:val="lightGray"/>
        </w:rPr>
        <w:t>5.2.38</w:t>
      </w:r>
      <w:r w:rsidR="00350041" w:rsidRPr="00350041">
        <w:rPr>
          <w:rFonts w:ascii="Arial" w:hAnsi="Arial" w:cs="Arial"/>
          <w:color w:val="333333"/>
          <w:highlight w:val="lightGray"/>
        </w:rPr>
        <w:fldChar w:fldCharType="end"/>
      </w:r>
      <w:r w:rsidR="00E97009" w:rsidRPr="00BA2072">
        <w:rPr>
          <w:rFonts w:ascii="Arial" w:hAnsi="Arial" w:cs="Arial"/>
          <w:color w:val="333333"/>
        </w:rPr>
        <w:t xml:space="preserve"> and</w:t>
      </w:r>
      <w:r w:rsidR="00350041">
        <w:rPr>
          <w:rFonts w:ascii="Arial" w:hAnsi="Arial" w:cs="Arial"/>
          <w:color w:val="333333"/>
        </w:rPr>
        <w:t xml:space="preserve"> </w:t>
      </w:r>
      <w:r w:rsidR="00350041" w:rsidRPr="00350041">
        <w:rPr>
          <w:rFonts w:ascii="Arial" w:hAnsi="Arial" w:cs="Arial"/>
          <w:color w:val="333333"/>
          <w:highlight w:val="lightGray"/>
        </w:rPr>
        <w:fldChar w:fldCharType="begin"/>
      </w:r>
      <w:r w:rsidR="00350041" w:rsidRPr="00350041">
        <w:rPr>
          <w:rFonts w:ascii="Arial" w:hAnsi="Arial" w:cs="Arial"/>
          <w:color w:val="333333"/>
          <w:highlight w:val="lightGray"/>
        </w:rPr>
        <w:instrText xml:space="preserve"> REF _Ref292797236 \r \h </w:instrText>
      </w:r>
      <w:r w:rsidR="00350041">
        <w:rPr>
          <w:rFonts w:ascii="Arial" w:hAnsi="Arial" w:cs="Arial"/>
          <w:color w:val="333333"/>
          <w:highlight w:val="lightGray"/>
        </w:rPr>
        <w:instrText xml:space="preserve"> \* MERGEFORMAT </w:instrText>
      </w:r>
      <w:r w:rsidR="00350041" w:rsidRPr="00350041">
        <w:rPr>
          <w:rFonts w:ascii="Arial" w:hAnsi="Arial" w:cs="Arial"/>
          <w:color w:val="333333"/>
          <w:highlight w:val="lightGray"/>
        </w:rPr>
      </w:r>
      <w:r w:rsidR="00350041" w:rsidRPr="00350041">
        <w:rPr>
          <w:rFonts w:ascii="Arial" w:hAnsi="Arial" w:cs="Arial"/>
          <w:color w:val="333333"/>
          <w:highlight w:val="lightGray"/>
        </w:rPr>
        <w:fldChar w:fldCharType="separate"/>
      </w:r>
      <w:r w:rsidR="00F843CE">
        <w:rPr>
          <w:rFonts w:ascii="Arial" w:hAnsi="Arial" w:cs="Arial"/>
          <w:color w:val="333333"/>
          <w:highlight w:val="lightGray"/>
        </w:rPr>
        <w:t>5.2.39</w:t>
      </w:r>
      <w:r w:rsidR="00350041" w:rsidRPr="00350041">
        <w:rPr>
          <w:rFonts w:ascii="Arial" w:hAnsi="Arial" w:cs="Arial"/>
          <w:color w:val="333333"/>
          <w:highlight w:val="lightGray"/>
        </w:rPr>
        <w:fldChar w:fldCharType="end"/>
      </w:r>
      <w:r w:rsidR="00350041">
        <w:rPr>
          <w:rFonts w:ascii="Arial" w:hAnsi="Arial" w:cs="Arial"/>
          <w:color w:val="333333"/>
        </w:rPr>
        <w:t xml:space="preserve">. </w:t>
      </w:r>
      <w:r w:rsidRPr="00BA2072">
        <w:rPr>
          <w:rFonts w:ascii="Arial" w:hAnsi="Arial" w:cs="Arial"/>
          <w:color w:val="333333"/>
        </w:rPr>
        <w:t xml:space="preserve">We will refer to these as </w:t>
      </w:r>
      <w:r w:rsidRPr="00BA2072">
        <w:rPr>
          <w:rFonts w:ascii="Arial" w:hAnsi="Arial" w:cs="Arial"/>
          <w:i/>
          <w:color w:val="333333"/>
        </w:rPr>
        <w:t xml:space="preserve">block </w:t>
      </w:r>
      <w:r w:rsidR="00575CFE" w:rsidRPr="00BA2072">
        <w:rPr>
          <w:rFonts w:ascii="Arial" w:hAnsi="Arial" w:cs="Arial"/>
          <w:i/>
          <w:color w:val="333333"/>
        </w:rPr>
        <w:t>[</w:t>
      </w:r>
      <w:r w:rsidRPr="00BA2072">
        <w:rPr>
          <w:rFonts w:ascii="Arial" w:hAnsi="Arial" w:cs="Arial"/>
          <w:i/>
          <w:color w:val="333333"/>
        </w:rPr>
        <w:t>1910</w:t>
      </w:r>
      <w:r w:rsidR="00575CFE" w:rsidRPr="00BA2072">
        <w:rPr>
          <w:rFonts w:ascii="Arial" w:hAnsi="Arial" w:cs="Arial"/>
          <w:i/>
          <w:color w:val="333333"/>
        </w:rPr>
        <w:t>]</w:t>
      </w:r>
      <w:r w:rsidRPr="00BA2072">
        <w:rPr>
          <w:rFonts w:ascii="Arial" w:hAnsi="Arial" w:cs="Arial"/>
          <w:i/>
          <w:color w:val="333333"/>
        </w:rPr>
        <w:t xml:space="preserve"> codes</w:t>
      </w:r>
      <w:r w:rsidRPr="00BA2072">
        <w:rPr>
          <w:rFonts w:ascii="Arial" w:hAnsi="Arial" w:cs="Arial"/>
          <w:color w:val="333333"/>
        </w:rPr>
        <w:t>.</w:t>
      </w:r>
      <w:r w:rsidR="00AD543C" w:rsidRPr="00BA2072">
        <w:rPr>
          <w:rFonts w:ascii="Arial" w:hAnsi="Arial" w:cs="Arial"/>
          <w:color w:val="333333"/>
        </w:rPr>
        <w:t xml:space="preserve"> </w:t>
      </w:r>
      <w:r w:rsidR="002F7168" w:rsidRPr="00BA2072">
        <w:rPr>
          <w:rFonts w:ascii="Arial" w:hAnsi="Arial" w:cs="Arial"/>
          <w:color w:val="333333"/>
        </w:rPr>
        <w:t xml:space="preserve">Block </w:t>
      </w:r>
      <w:r w:rsidR="00625511" w:rsidRPr="00BA2072">
        <w:rPr>
          <w:rFonts w:ascii="Arial" w:hAnsi="Arial" w:cs="Arial"/>
          <w:color w:val="333333"/>
        </w:rPr>
        <w:t>[</w:t>
      </w:r>
      <w:r w:rsidR="002F7168" w:rsidRPr="00BA2072">
        <w:rPr>
          <w:rFonts w:ascii="Arial" w:hAnsi="Arial" w:cs="Arial"/>
          <w:color w:val="333333"/>
        </w:rPr>
        <w:t>1910</w:t>
      </w:r>
      <w:r w:rsidR="00625511" w:rsidRPr="00BA2072">
        <w:rPr>
          <w:rFonts w:ascii="Arial" w:hAnsi="Arial" w:cs="Arial"/>
          <w:color w:val="333333"/>
        </w:rPr>
        <w:t>]</w:t>
      </w:r>
      <w:r w:rsidR="002F7168" w:rsidRPr="00BA2072">
        <w:rPr>
          <w:rFonts w:ascii="Arial" w:hAnsi="Arial" w:cs="Arial"/>
          <w:color w:val="333333"/>
        </w:rPr>
        <w:t xml:space="preserve"> includes general anaesthesia and sedation.</w:t>
      </w:r>
    </w:p>
    <w:p w:rsidR="00625511" w:rsidRPr="00BA2072" w:rsidRDefault="00625511" w:rsidP="002F7168">
      <w:pPr>
        <w:rPr>
          <w:rFonts w:ascii="Arial" w:hAnsi="Arial" w:cs="Arial"/>
          <w:color w:val="333333"/>
        </w:rPr>
      </w:pPr>
    </w:p>
    <w:p w:rsidR="00625511" w:rsidRPr="00BA2072" w:rsidRDefault="00625511" w:rsidP="00625511">
      <w:pPr>
        <w:pStyle w:val="DefinitionList"/>
        <w:ind w:left="0"/>
        <w:rPr>
          <w:rFonts w:ascii="Arial" w:hAnsi="Arial" w:cs="Arial"/>
          <w:color w:val="333333"/>
          <w:lang w:val="en-NZ"/>
        </w:rPr>
      </w:pPr>
      <w:r w:rsidRPr="00BA2072">
        <w:rPr>
          <w:rFonts w:ascii="Arial" w:hAnsi="Arial" w:cs="Arial"/>
          <w:color w:val="333333"/>
          <w:lang w:val="en-NZ"/>
        </w:rPr>
        <w:t>General anaesthesia codes:</w:t>
      </w:r>
    </w:p>
    <w:p w:rsidR="00625511" w:rsidRPr="00BA2072" w:rsidRDefault="00B65A2A" w:rsidP="002F7168">
      <w:pPr>
        <w:rPr>
          <w:rFonts w:ascii="Arial" w:hAnsi="Arial" w:cs="Arial"/>
          <w:color w:val="333333"/>
        </w:rPr>
      </w:pPr>
      <w:r w:rsidRPr="00BA2072">
        <w:rPr>
          <w:rFonts w:ascii="Arial" w:hAnsi="Arial" w:cs="Arial"/>
          <w:color w:val="333333"/>
        </w:rPr>
        <w:t>9251410, 9251419, 9251420, 9251429, 9251430, 9251439, 9251440, 9251449, 9251450, 9251459, 9251469, 9251490, 9251499</w:t>
      </w:r>
      <w:r w:rsidR="00625511" w:rsidRPr="00BA2072">
        <w:rPr>
          <w:rFonts w:ascii="Arial" w:hAnsi="Arial" w:cs="Arial"/>
          <w:color w:val="333333"/>
        </w:rPr>
        <w:t>.</w:t>
      </w:r>
    </w:p>
    <w:p w:rsidR="00625511" w:rsidRPr="00BA2072" w:rsidRDefault="00625511" w:rsidP="002F7168">
      <w:pPr>
        <w:rPr>
          <w:rFonts w:ascii="Arial" w:hAnsi="Arial" w:cs="Arial"/>
          <w:color w:val="333333"/>
        </w:rPr>
      </w:pPr>
      <w:r w:rsidRPr="00BA2072">
        <w:rPr>
          <w:rFonts w:ascii="Arial" w:hAnsi="Arial" w:cs="Arial"/>
          <w:color w:val="333333"/>
        </w:rPr>
        <w:t>Sedation codes:</w:t>
      </w:r>
    </w:p>
    <w:p w:rsidR="00B65A2A" w:rsidRPr="00BA2072" w:rsidRDefault="00B65A2A" w:rsidP="002F7168">
      <w:pPr>
        <w:rPr>
          <w:rFonts w:ascii="Arial" w:hAnsi="Arial" w:cs="Arial"/>
          <w:color w:val="333333"/>
        </w:rPr>
      </w:pPr>
      <w:r w:rsidRPr="00BA2072">
        <w:rPr>
          <w:rFonts w:ascii="Arial" w:hAnsi="Arial" w:cs="Arial"/>
          <w:color w:val="333333"/>
        </w:rPr>
        <w:t>9251510, 9251519, 9251520, 9251529, 9251530, 9251539, 9251540, 9251549, 9251550, 9251559, 9251569, 9251590, 9251599, all [1910].</w:t>
      </w:r>
    </w:p>
    <w:p w:rsidR="0035480F" w:rsidRPr="00BA2072" w:rsidRDefault="0035480F" w:rsidP="002F7168">
      <w:pPr>
        <w:rPr>
          <w:rFonts w:ascii="Arial" w:hAnsi="Arial" w:cs="Arial"/>
          <w:color w:val="333333"/>
        </w:rPr>
      </w:pPr>
    </w:p>
    <w:p w:rsidR="00F74F53" w:rsidRPr="00BA2072" w:rsidRDefault="00913817" w:rsidP="00F74F53">
      <w:pPr>
        <w:rPr>
          <w:rFonts w:ascii="Arial" w:hAnsi="Arial" w:cs="Arial"/>
          <w:color w:val="333333"/>
        </w:rPr>
      </w:pPr>
      <w:r w:rsidRPr="00BA2072">
        <w:rPr>
          <w:rFonts w:ascii="Arial" w:hAnsi="Arial" w:cs="Arial"/>
          <w:color w:val="333333"/>
        </w:rPr>
        <w:t xml:space="preserve">Where reference is made to </w:t>
      </w:r>
      <w:r w:rsidR="00966D9C" w:rsidRPr="00BA2072">
        <w:rPr>
          <w:rFonts w:ascii="Arial" w:hAnsi="Arial" w:cs="Arial"/>
          <w:color w:val="333333"/>
        </w:rPr>
        <w:t>anaesthesia codes not from block [1910]</w:t>
      </w:r>
      <w:r w:rsidRPr="00BA2072">
        <w:rPr>
          <w:rFonts w:ascii="Arial" w:hAnsi="Arial" w:cs="Arial"/>
          <w:color w:val="333333"/>
        </w:rPr>
        <w:t xml:space="preserve"> this refers to </w:t>
      </w:r>
      <w:r w:rsidR="00886839" w:rsidRPr="00BA2072">
        <w:rPr>
          <w:rFonts w:ascii="Arial" w:hAnsi="Arial" w:cs="Arial"/>
          <w:color w:val="333333"/>
        </w:rPr>
        <w:t xml:space="preserve">anaesthesia codes </w:t>
      </w:r>
      <w:r w:rsidR="00966D9C" w:rsidRPr="00BA2072">
        <w:rPr>
          <w:rFonts w:ascii="Arial" w:hAnsi="Arial" w:cs="Arial"/>
          <w:color w:val="333333"/>
        </w:rPr>
        <w:t xml:space="preserve">from block [1909] </w:t>
      </w:r>
      <w:r w:rsidR="00966D9C" w:rsidRPr="00BA2072">
        <w:rPr>
          <w:rFonts w:ascii="Arial" w:hAnsi="Arial" w:cs="Arial"/>
          <w:i/>
          <w:color w:val="333333"/>
        </w:rPr>
        <w:t xml:space="preserve">Conduction anaesthesia </w:t>
      </w:r>
      <w:r w:rsidR="00966D9C" w:rsidRPr="00BA2072">
        <w:rPr>
          <w:rFonts w:ascii="Arial" w:hAnsi="Arial" w:cs="Arial"/>
          <w:color w:val="333333"/>
        </w:rPr>
        <w:t xml:space="preserve">where the first five digits come from the set: </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92508</w:t>
      </w:r>
      <w:r w:rsidR="00305104" w:rsidRPr="00BA2072">
        <w:rPr>
          <w:rFonts w:ascii="Arial" w:hAnsi="Arial" w:cs="Arial"/>
          <w:color w:val="333333"/>
        </w:rPr>
        <w:tab/>
      </w:r>
      <w:r w:rsidRPr="00BA2072">
        <w:rPr>
          <w:rFonts w:ascii="Arial" w:hAnsi="Arial" w:cs="Arial"/>
          <w:i/>
          <w:color w:val="333333"/>
        </w:rPr>
        <w:t>Neuraxial block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92509 </w:t>
      </w:r>
      <w:r w:rsidRPr="00BA2072">
        <w:rPr>
          <w:rFonts w:ascii="Arial" w:hAnsi="Arial" w:cs="Arial"/>
          <w:i/>
          <w:color w:val="333333"/>
        </w:rPr>
        <w:t>Regional block, nerve of head or neck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92510 </w:t>
      </w:r>
      <w:r w:rsidRPr="00BA2072">
        <w:rPr>
          <w:rFonts w:ascii="Arial" w:hAnsi="Arial" w:cs="Arial"/>
          <w:i/>
          <w:color w:val="333333"/>
        </w:rPr>
        <w:t>Regional block, nerve of trunk</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92511 </w:t>
      </w:r>
      <w:r w:rsidRPr="00BA2072">
        <w:rPr>
          <w:rFonts w:ascii="Arial" w:hAnsi="Arial" w:cs="Arial"/>
          <w:i/>
          <w:color w:val="333333"/>
        </w:rPr>
        <w:t>Regional block, nerve of upper limb</w:t>
      </w:r>
    </w:p>
    <w:p w:rsidR="00966D9C"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92512 </w:t>
      </w:r>
      <w:r w:rsidRPr="00BA2072">
        <w:rPr>
          <w:rFonts w:ascii="Arial" w:hAnsi="Arial" w:cs="Arial"/>
          <w:i/>
          <w:color w:val="333333"/>
        </w:rPr>
        <w:t>Regional block, nerve of lower limb</w:t>
      </w:r>
    </w:p>
    <w:p w:rsidR="001C3B62" w:rsidRPr="00BA2072" w:rsidRDefault="00966D9C" w:rsidP="00CC31C2">
      <w:pPr>
        <w:numPr>
          <w:ilvl w:val="0"/>
          <w:numId w:val="7"/>
        </w:numPr>
        <w:rPr>
          <w:rFonts w:ascii="Arial" w:hAnsi="Arial" w:cs="Arial"/>
          <w:i/>
          <w:color w:val="333333"/>
        </w:rPr>
      </w:pPr>
      <w:r w:rsidRPr="00BA2072">
        <w:rPr>
          <w:rFonts w:ascii="Arial" w:hAnsi="Arial" w:cs="Arial"/>
          <w:color w:val="333333"/>
        </w:rPr>
        <w:t xml:space="preserve">92519 </w:t>
      </w:r>
      <w:r w:rsidR="00F74F53" w:rsidRPr="00BA2072">
        <w:rPr>
          <w:rFonts w:ascii="Arial" w:hAnsi="Arial" w:cs="Arial"/>
          <w:i/>
          <w:color w:val="333333"/>
        </w:rPr>
        <w:t>Intravenous regional anaesthesia</w:t>
      </w:r>
    </w:p>
    <w:p w:rsidR="001C3B62" w:rsidRPr="00BA2072" w:rsidRDefault="001C3B62" w:rsidP="001C3B62">
      <w:pPr>
        <w:rPr>
          <w:rFonts w:ascii="Arial" w:hAnsi="Arial" w:cs="Arial"/>
          <w:color w:val="333333"/>
        </w:rPr>
      </w:pPr>
    </w:p>
    <w:p w:rsidR="00561F1B" w:rsidRPr="00BA2072" w:rsidRDefault="001C3B62" w:rsidP="00826ABB">
      <w:pPr>
        <w:autoSpaceDE w:val="0"/>
        <w:autoSpaceDN w:val="0"/>
        <w:adjustRightInd w:val="0"/>
        <w:rPr>
          <w:rFonts w:ascii="Arial" w:hAnsi="Arial" w:cs="Arial"/>
          <w:color w:val="333333"/>
          <w:szCs w:val="24"/>
        </w:rPr>
      </w:pPr>
      <w:r w:rsidRPr="00BA2072">
        <w:rPr>
          <w:rFonts w:ascii="Arial" w:hAnsi="Arial" w:cs="Arial"/>
          <w:color w:val="333333"/>
          <w:szCs w:val="24"/>
        </w:rPr>
        <w:t xml:space="preserve">Note: </w:t>
      </w:r>
    </w:p>
    <w:p w:rsidR="00561F1B" w:rsidRPr="00BA2072" w:rsidRDefault="001C3B62" w:rsidP="00826ABB">
      <w:pPr>
        <w:autoSpaceDE w:val="0"/>
        <w:autoSpaceDN w:val="0"/>
        <w:adjustRightInd w:val="0"/>
        <w:rPr>
          <w:rFonts w:ascii="Arial" w:hAnsi="Arial" w:cs="Arial"/>
          <w:color w:val="333333"/>
          <w:szCs w:val="24"/>
          <w:lang w:val="en-GB" w:eastAsia="en-GB"/>
        </w:rPr>
      </w:pPr>
      <w:r w:rsidRPr="00BA2072">
        <w:rPr>
          <w:rFonts w:ascii="Arial" w:hAnsi="Arial" w:cs="Arial"/>
          <w:color w:val="333333"/>
          <w:szCs w:val="24"/>
          <w:lang w:val="en-GB" w:eastAsia="en-GB"/>
        </w:rPr>
        <w:t>Anaesthesia code 92513</w:t>
      </w:r>
      <w:r w:rsidR="00757CA9">
        <w:rPr>
          <w:rFonts w:ascii="Arial" w:hAnsi="Arial" w:cs="Arial"/>
          <w:color w:val="333333"/>
          <w:szCs w:val="24"/>
          <w:lang w:val="en-GB" w:eastAsia="en-GB"/>
        </w:rPr>
        <w:t>-XX</w:t>
      </w:r>
      <w:r w:rsidRPr="00BA2072">
        <w:rPr>
          <w:rFonts w:ascii="Arial" w:hAnsi="Arial" w:cs="Arial"/>
          <w:i/>
          <w:color w:val="333333"/>
          <w:szCs w:val="24"/>
        </w:rPr>
        <w:t xml:space="preserve"> Infiltration of local anaesthesia </w:t>
      </w:r>
      <w:r w:rsidR="00826ABB" w:rsidRPr="00BA2072">
        <w:rPr>
          <w:rFonts w:ascii="Arial" w:hAnsi="Arial" w:cs="Arial"/>
          <w:color w:val="333333"/>
          <w:szCs w:val="24"/>
        </w:rPr>
        <w:t xml:space="preserve">from </w:t>
      </w:r>
      <w:r w:rsidRPr="00BA2072">
        <w:rPr>
          <w:rFonts w:ascii="Arial" w:hAnsi="Arial" w:cs="Arial"/>
          <w:color w:val="333333"/>
          <w:szCs w:val="24"/>
          <w:lang w:val="en-GB" w:eastAsia="en-GB"/>
        </w:rPr>
        <w:t>block [1909] ha</w:t>
      </w:r>
      <w:r w:rsidR="00826ABB" w:rsidRPr="00BA2072">
        <w:rPr>
          <w:rFonts w:ascii="Arial" w:hAnsi="Arial" w:cs="Arial"/>
          <w:color w:val="333333"/>
          <w:szCs w:val="24"/>
          <w:lang w:val="en-GB" w:eastAsia="en-GB"/>
        </w:rPr>
        <w:t xml:space="preserve">s been omitted from the </w:t>
      </w:r>
      <w:r w:rsidR="001C16C0" w:rsidRPr="00BA2072">
        <w:rPr>
          <w:rFonts w:ascii="Arial" w:hAnsi="Arial" w:cs="Arial"/>
          <w:color w:val="333333"/>
          <w:szCs w:val="24"/>
          <w:lang w:val="en-GB" w:eastAsia="en-GB"/>
        </w:rPr>
        <w:t>list above</w:t>
      </w:r>
      <w:r w:rsidR="007E2BFE" w:rsidRPr="00BA2072">
        <w:rPr>
          <w:rFonts w:ascii="Arial" w:hAnsi="Arial" w:cs="Arial"/>
          <w:color w:val="333333"/>
          <w:szCs w:val="24"/>
          <w:lang w:val="en-GB" w:eastAsia="en-GB"/>
        </w:rPr>
        <w:t xml:space="preserve"> </w:t>
      </w:r>
      <w:r w:rsidRPr="00BA2072">
        <w:rPr>
          <w:rFonts w:ascii="Arial" w:hAnsi="Arial" w:cs="Arial"/>
          <w:color w:val="333333"/>
          <w:szCs w:val="24"/>
          <w:lang w:val="en-GB" w:eastAsia="en-GB"/>
        </w:rPr>
        <w:t>as the</w:t>
      </w:r>
      <w:r w:rsidR="00826ABB" w:rsidRPr="00BA2072">
        <w:rPr>
          <w:rFonts w:ascii="Arial" w:hAnsi="Arial" w:cs="Arial"/>
          <w:color w:val="333333"/>
          <w:szCs w:val="24"/>
          <w:lang w:val="en-GB" w:eastAsia="en-GB"/>
        </w:rPr>
        <w:t xml:space="preserve">re is no requirement to code </w:t>
      </w:r>
      <w:r w:rsidR="00886839" w:rsidRPr="00BA2072">
        <w:rPr>
          <w:rFonts w:ascii="Arial" w:hAnsi="Arial" w:cs="Arial"/>
          <w:color w:val="333333"/>
          <w:szCs w:val="24"/>
          <w:lang w:val="en-GB" w:eastAsia="en-GB"/>
        </w:rPr>
        <w:t>local anaesthesia (</w:t>
      </w:r>
      <w:r w:rsidR="00826ABB" w:rsidRPr="00BA2072">
        <w:rPr>
          <w:rFonts w:ascii="Arial" w:hAnsi="Arial" w:cs="Arial"/>
          <w:color w:val="333333"/>
          <w:szCs w:val="24"/>
          <w:lang w:val="en-GB" w:eastAsia="en-GB"/>
        </w:rPr>
        <w:t>LA</w:t>
      </w:r>
      <w:r w:rsidR="00886839" w:rsidRPr="00BA2072">
        <w:rPr>
          <w:rFonts w:ascii="Arial" w:hAnsi="Arial" w:cs="Arial"/>
          <w:color w:val="333333"/>
          <w:szCs w:val="24"/>
          <w:lang w:val="en-GB" w:eastAsia="en-GB"/>
        </w:rPr>
        <w:t>)</w:t>
      </w:r>
      <w:r w:rsidR="00826ABB" w:rsidRPr="00BA2072">
        <w:rPr>
          <w:rFonts w:ascii="Arial" w:hAnsi="Arial" w:cs="Arial"/>
          <w:color w:val="333333"/>
          <w:szCs w:val="24"/>
          <w:lang w:val="en-GB" w:eastAsia="en-GB"/>
        </w:rPr>
        <w:t>.</w:t>
      </w:r>
    </w:p>
    <w:p w:rsidR="00561F1B" w:rsidRPr="00BA2072" w:rsidRDefault="00561F1B" w:rsidP="00826ABB">
      <w:pPr>
        <w:autoSpaceDE w:val="0"/>
        <w:autoSpaceDN w:val="0"/>
        <w:adjustRightInd w:val="0"/>
        <w:rPr>
          <w:rFonts w:ascii="Arial" w:hAnsi="Arial" w:cs="Arial"/>
          <w:color w:val="333333"/>
          <w:szCs w:val="24"/>
          <w:lang w:val="en-GB" w:eastAsia="en-GB"/>
        </w:rPr>
      </w:pPr>
    </w:p>
    <w:p w:rsidR="001C3B62" w:rsidRDefault="00561F1B" w:rsidP="00826ABB">
      <w:pPr>
        <w:autoSpaceDE w:val="0"/>
        <w:autoSpaceDN w:val="0"/>
        <w:adjustRightInd w:val="0"/>
        <w:rPr>
          <w:rFonts w:ascii="Arial" w:hAnsi="Arial" w:cs="Arial"/>
          <w:color w:val="333333"/>
          <w:szCs w:val="24"/>
          <w:lang w:val="en-GB" w:eastAsia="en-GB"/>
        </w:rPr>
      </w:pPr>
      <w:r w:rsidRPr="00BA2072">
        <w:rPr>
          <w:rFonts w:ascii="Arial" w:hAnsi="Arial" w:cs="Arial"/>
          <w:color w:val="333333"/>
          <w:szCs w:val="24"/>
          <w:lang w:val="en-GB" w:eastAsia="en-GB"/>
        </w:rPr>
        <w:t>Analgesia/a</w:t>
      </w:r>
      <w:r w:rsidR="00913817" w:rsidRPr="00BA2072">
        <w:rPr>
          <w:rFonts w:ascii="Arial" w:hAnsi="Arial" w:cs="Arial"/>
          <w:color w:val="333333"/>
          <w:szCs w:val="24"/>
          <w:lang w:val="en-GB" w:eastAsia="en-GB"/>
        </w:rPr>
        <w:t xml:space="preserve">naesthesia codes from block [1333] </w:t>
      </w:r>
      <w:r w:rsidR="00913817" w:rsidRPr="00BA2072">
        <w:rPr>
          <w:rFonts w:ascii="Arial" w:hAnsi="Arial" w:cs="Arial"/>
          <w:i/>
          <w:color w:val="333333"/>
          <w:szCs w:val="24"/>
          <w:lang w:val="en-GB" w:eastAsia="en-GB"/>
        </w:rPr>
        <w:t>Analge</w:t>
      </w:r>
      <w:r w:rsidRPr="00BA2072">
        <w:rPr>
          <w:rFonts w:ascii="Arial" w:hAnsi="Arial" w:cs="Arial"/>
          <w:i/>
          <w:color w:val="333333"/>
          <w:szCs w:val="24"/>
          <w:lang w:val="en-GB" w:eastAsia="en-GB"/>
        </w:rPr>
        <w:t>sia and anaesthesia during labour and delivery procedure</w:t>
      </w:r>
      <w:r w:rsidRPr="00BA2072">
        <w:rPr>
          <w:rFonts w:ascii="Arial" w:hAnsi="Arial" w:cs="Arial"/>
          <w:color w:val="333333"/>
          <w:szCs w:val="24"/>
          <w:lang w:val="en-GB" w:eastAsia="en-GB"/>
        </w:rPr>
        <w:t xml:space="preserve"> only relate to the context of labour and delivery</w:t>
      </w:r>
      <w:r w:rsidR="00FB0DBB" w:rsidRPr="00BA2072">
        <w:rPr>
          <w:rFonts w:ascii="Arial" w:hAnsi="Arial" w:cs="Arial"/>
          <w:color w:val="333333"/>
          <w:szCs w:val="24"/>
          <w:lang w:val="en-GB" w:eastAsia="en-GB"/>
        </w:rPr>
        <w:t xml:space="preserve"> and</w:t>
      </w:r>
      <w:r w:rsidRPr="00BA2072">
        <w:rPr>
          <w:rFonts w:ascii="Arial" w:hAnsi="Arial" w:cs="Arial"/>
          <w:color w:val="333333"/>
          <w:szCs w:val="24"/>
          <w:lang w:val="en-GB" w:eastAsia="en-GB"/>
        </w:rPr>
        <w:t>, therefore</w:t>
      </w:r>
      <w:r w:rsidR="007E2BFE" w:rsidRPr="00BA2072">
        <w:rPr>
          <w:rFonts w:ascii="Arial" w:hAnsi="Arial" w:cs="Arial"/>
          <w:color w:val="333333"/>
          <w:szCs w:val="24"/>
          <w:lang w:val="en-GB" w:eastAsia="en-GB"/>
        </w:rPr>
        <w:t>,</w:t>
      </w:r>
      <w:r w:rsidRPr="00BA2072">
        <w:rPr>
          <w:rFonts w:ascii="Arial" w:hAnsi="Arial" w:cs="Arial"/>
          <w:color w:val="333333"/>
          <w:szCs w:val="24"/>
          <w:lang w:val="en-GB" w:eastAsia="en-GB"/>
        </w:rPr>
        <w:t xml:space="preserve"> are also excluded.</w:t>
      </w:r>
    </w:p>
    <w:p w:rsidR="00B65A2A" w:rsidRPr="00BA2072" w:rsidRDefault="00B65A2A" w:rsidP="00990412">
      <w:pPr>
        <w:pStyle w:val="Heading3"/>
      </w:pPr>
      <w:bookmarkStart w:id="1336" w:name="_Ref339277753"/>
      <w:bookmarkStart w:id="1337" w:name="_Toc469033154"/>
      <w:r w:rsidRPr="00BA2072">
        <w:t>Lithotripsy (S70006)</w:t>
      </w:r>
      <w:bookmarkEnd w:id="1336"/>
      <w:bookmarkEnd w:id="1337"/>
    </w:p>
    <w:p w:rsidR="00305104" w:rsidRPr="00BA2072" w:rsidRDefault="00B65A2A" w:rsidP="00B65A2A">
      <w:pPr>
        <w:rPr>
          <w:rFonts w:ascii="Arial" w:hAnsi="Arial" w:cs="Arial"/>
          <w:color w:val="333333"/>
        </w:rPr>
      </w:pPr>
      <w:r w:rsidRPr="00BA2072">
        <w:rPr>
          <w:rFonts w:ascii="Arial" w:hAnsi="Arial" w:cs="Arial"/>
          <w:color w:val="333333"/>
        </w:rPr>
        <w:t>Some sameday Lithotripsy event</w:t>
      </w:r>
      <w:r w:rsidR="00757CA9">
        <w:rPr>
          <w:rFonts w:ascii="Arial" w:hAnsi="Arial" w:cs="Arial"/>
          <w:color w:val="333333"/>
        </w:rPr>
        <w:t xml:space="preserve"> record</w:t>
      </w:r>
      <w:r w:rsidRPr="00BA2072">
        <w:rPr>
          <w:rFonts w:ascii="Arial" w:hAnsi="Arial" w:cs="Arial"/>
          <w:color w:val="333333"/>
        </w:rPr>
        <w:t xml:space="preserve">s are excluded from casemix purchasing.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757CA9">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5B4768" w:rsidP="00B65A2A">
      <w:pPr>
        <w:ind w:left="360" w:hanging="360"/>
        <w:rPr>
          <w:rFonts w:ascii="Arial" w:hAnsi="Arial" w:cs="Arial"/>
          <w:color w:val="333333"/>
        </w:rPr>
      </w:pPr>
      <w:r w:rsidRPr="00BA2072">
        <w:rPr>
          <w:rFonts w:ascii="Arial" w:hAnsi="Arial" w:cs="Arial"/>
          <w:color w:val="333333"/>
        </w:rPr>
        <w:tab/>
      </w:r>
      <w:r w:rsidR="002A1221" w:rsidRPr="00BA2072">
        <w:rPr>
          <w:rFonts w:ascii="Arial" w:hAnsi="Arial" w:cs="Arial"/>
          <w:color w:val="333333"/>
        </w:rPr>
        <w:t>That the a</w:t>
      </w:r>
      <w:r w:rsidR="00B65A2A" w:rsidRPr="00BA2072">
        <w:rPr>
          <w:rFonts w:ascii="Arial" w:hAnsi="Arial" w:cs="Arial"/>
          <w:color w:val="333333"/>
        </w:rPr>
        <w:t xml:space="preserve">dmission and </w:t>
      </w:r>
      <w:r w:rsidR="002A1221" w:rsidRPr="00BA2072">
        <w:rPr>
          <w:rFonts w:ascii="Arial" w:hAnsi="Arial" w:cs="Arial"/>
          <w:color w:val="333333"/>
        </w:rPr>
        <w:t>d</w:t>
      </w:r>
      <w:r w:rsidR="00B65A2A"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w:t>
      </w:r>
      <w:r w:rsidR="00BE1EB3" w:rsidRPr="00BA2072">
        <w:rPr>
          <w:rFonts w:ascii="Arial" w:hAnsi="Arial" w:cs="Arial"/>
          <w:color w:val="333333"/>
        </w:rPr>
        <w:t>i.e.</w:t>
      </w:r>
      <w:r w:rsidRPr="00BA2072">
        <w:rPr>
          <w:rFonts w:ascii="Arial" w:hAnsi="Arial" w:cs="Arial"/>
          <w:color w:val="333333"/>
        </w:rPr>
        <w:t xml:space="preserv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first procedure code is in the range:</w:t>
      </w:r>
    </w:p>
    <w:p w:rsidR="00B65A2A" w:rsidRPr="00BA2072" w:rsidRDefault="00B65A2A" w:rsidP="005B4768">
      <w:pPr>
        <w:ind w:firstLine="360"/>
        <w:rPr>
          <w:rFonts w:ascii="Arial" w:hAnsi="Arial" w:cs="Arial"/>
          <w:color w:val="333333"/>
        </w:rPr>
      </w:pPr>
      <w:r w:rsidRPr="00BA2072">
        <w:rPr>
          <w:rFonts w:ascii="Arial" w:hAnsi="Arial" w:cs="Arial"/>
          <w:color w:val="333333"/>
        </w:rPr>
        <w:t>(9095600, 9095700 [962], 3654600 [1126], 9219900 [1880])</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second procedure code is in the range:</w:t>
      </w:r>
    </w:p>
    <w:p w:rsidR="00B65A2A" w:rsidRPr="00BA2072" w:rsidRDefault="00B65A2A" w:rsidP="00D31AC9">
      <w:pPr>
        <w:ind w:left="360"/>
        <w:rPr>
          <w:rFonts w:ascii="Arial" w:hAnsi="Arial" w:cs="Arial"/>
          <w:color w:val="333333"/>
        </w:rPr>
      </w:pPr>
      <w:r w:rsidRPr="00BA2072">
        <w:rPr>
          <w:rFonts w:ascii="Arial" w:hAnsi="Arial" w:cs="Arial"/>
          <w:color w:val="333333"/>
        </w:rPr>
        <w:t xml:space="preserve">(9095600, 9095700 [962], 3654600 [1126], 9219900 [1880],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w:t>
      </w:r>
      <w:r w:rsidR="00205089" w:rsidRPr="00BA2072">
        <w:rPr>
          <w:rFonts w:ascii="Arial" w:hAnsi="Arial" w:cs="Arial"/>
          <w:color w:val="333333"/>
        </w:rPr>
        <w:t>odes,</w:t>
      </w:r>
      <w:r w:rsidR="00305104" w:rsidRPr="00BA2072">
        <w:rPr>
          <w:rFonts w:ascii="Arial" w:hAnsi="Arial" w:cs="Arial"/>
          <w:color w:val="333333"/>
        </w:rPr>
        <w:t xml:space="preserve"> </w:t>
      </w:r>
      <w:r w:rsidR="00205089" w:rsidRPr="00BA2072">
        <w:rPr>
          <w:rFonts w:ascii="Arial" w:hAnsi="Arial" w:cs="Arial"/>
          <w:color w:val="333333"/>
        </w:rPr>
        <w:t>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5B4768" w:rsidRPr="00BA2072" w:rsidRDefault="00B65A2A" w:rsidP="005B4768">
      <w:pPr>
        <w:ind w:firstLine="360"/>
        <w:rPr>
          <w:rFonts w:ascii="Arial" w:hAnsi="Arial" w:cs="Arial"/>
          <w:color w:val="333333"/>
        </w:rPr>
      </w:pPr>
      <w:r w:rsidRPr="00BA2072">
        <w:rPr>
          <w:rFonts w:ascii="Arial" w:hAnsi="Arial" w:cs="Arial"/>
          <w:color w:val="333333"/>
        </w:rPr>
        <w:t xml:space="preserve">That the third procedure code is in the range: </w:t>
      </w:r>
    </w:p>
    <w:p w:rsidR="00B65A2A" w:rsidRDefault="00B65A2A" w:rsidP="00757CA9">
      <w:pPr>
        <w:ind w:left="360"/>
        <w:rPr>
          <w:rFonts w:ascii="Arial" w:hAnsi="Arial" w:cs="Arial"/>
          <w:color w:val="333333"/>
        </w:rPr>
      </w:pPr>
      <w:r w:rsidRPr="00BA2072">
        <w:rPr>
          <w:rFonts w:ascii="Arial" w:hAnsi="Arial" w:cs="Arial"/>
          <w:color w:val="333333"/>
        </w:rPr>
        <w:t xml:space="preserve">(9095600, 9095700 [962], </w:t>
      </w:r>
      <w:r w:rsidR="009338A6" w:rsidRPr="00BA2072">
        <w:rPr>
          <w:rFonts w:ascii="Arial" w:hAnsi="Arial" w:cs="Arial"/>
          <w:color w:val="333333"/>
        </w:rPr>
        <w:t xml:space="preserve">3654600 [1126], </w:t>
      </w:r>
      <w:r w:rsidRPr="00BA2072">
        <w:rPr>
          <w:rFonts w:ascii="Arial" w:hAnsi="Arial" w:cs="Arial"/>
          <w:color w:val="333333"/>
        </w:rPr>
        <w:t xml:space="preserve">9219900 [1880],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w:t>
      </w:r>
      <w:r w:rsidR="003267B9" w:rsidRPr="00BA2072">
        <w:rPr>
          <w:rFonts w:ascii="Arial" w:hAnsi="Arial" w:cs="Arial"/>
          <w:color w:val="333333"/>
        </w:rPr>
        <w:t xml:space="preserve"> </w:t>
      </w:r>
      <w:r w:rsidRPr="00BA2072">
        <w:rPr>
          <w:rFonts w:ascii="Arial" w:hAnsi="Arial" w:cs="Arial"/>
          <w:color w:val="333333"/>
        </w:rPr>
        <w:t>blank).</w:t>
      </w:r>
    </w:p>
    <w:p w:rsidR="002F41CB" w:rsidRPr="00BA2072" w:rsidRDefault="002F41CB" w:rsidP="005B4768">
      <w:pPr>
        <w:ind w:firstLine="360"/>
        <w:rPr>
          <w:rFonts w:ascii="Arial" w:hAnsi="Arial" w:cs="Arial"/>
          <w:color w:val="333333"/>
        </w:rPr>
      </w:pPr>
    </w:p>
    <w:p w:rsidR="00B65A2A" w:rsidRPr="00BA2072" w:rsidRDefault="00B65A2A" w:rsidP="00990412">
      <w:pPr>
        <w:pStyle w:val="Heading3"/>
      </w:pPr>
      <w:bookmarkStart w:id="1338" w:name="_Ref261004242"/>
      <w:bookmarkStart w:id="1339" w:name="_Toc469033155"/>
      <w:r w:rsidRPr="00BA2072">
        <w:t>Colposcopies (</w:t>
      </w:r>
      <w:r w:rsidR="002B7111" w:rsidRPr="00BA2072">
        <w:t xml:space="preserve">NCSP-10, </w:t>
      </w:r>
      <w:r w:rsidRPr="00BA2072">
        <w:t>NCSP</w:t>
      </w:r>
      <w:r w:rsidR="000F151F" w:rsidRPr="00BA2072">
        <w:t>-</w:t>
      </w:r>
      <w:r w:rsidRPr="00BA2072">
        <w:t>20)</w:t>
      </w:r>
      <w:r w:rsidRPr="00BA2072">
        <w:rPr>
          <w:rStyle w:val="FootnoteReference"/>
          <w:rFonts w:cs="Arial"/>
        </w:rPr>
        <w:footnoteReference w:id="7"/>
      </w:r>
      <w:bookmarkEnd w:id="1338"/>
      <w:bookmarkEnd w:id="1339"/>
    </w:p>
    <w:p w:rsidR="00305104" w:rsidRPr="00BA2072" w:rsidRDefault="00B65A2A" w:rsidP="00B65A2A">
      <w:pPr>
        <w:rPr>
          <w:rFonts w:ascii="Arial" w:hAnsi="Arial" w:cs="Arial"/>
          <w:color w:val="333333"/>
        </w:rPr>
      </w:pPr>
      <w:r w:rsidRPr="00BA2072">
        <w:rPr>
          <w:rFonts w:ascii="Arial" w:hAnsi="Arial" w:cs="Arial"/>
          <w:color w:val="333333"/>
        </w:rPr>
        <w:t>Some sameday Colposcopy event</w:t>
      </w:r>
      <w:r w:rsidR="00757CA9">
        <w:rPr>
          <w:rFonts w:ascii="Arial" w:hAnsi="Arial" w:cs="Arial"/>
          <w:color w:val="333333"/>
        </w:rPr>
        <w:t xml:space="preserve"> records</w:t>
      </w:r>
      <w:r w:rsidRPr="00BA2072">
        <w:rPr>
          <w:rFonts w:ascii="Arial" w:hAnsi="Arial" w:cs="Arial"/>
          <w:color w:val="333333"/>
        </w:rPr>
        <w:t xml:space="preserve"> are excluded from casemix purchasing</w:t>
      </w:r>
      <w:r w:rsidR="00625511" w:rsidRPr="00BA2072">
        <w:rPr>
          <w:rFonts w:ascii="Arial" w:hAnsi="Arial" w:cs="Arial"/>
          <w:color w:val="333333"/>
        </w:rPr>
        <w:t xml:space="preserve"> and allocated to NCSP-10 </w:t>
      </w:r>
      <w:r w:rsidR="00625511" w:rsidRPr="00BA2072">
        <w:rPr>
          <w:rFonts w:ascii="Arial" w:hAnsi="Arial" w:cs="Arial"/>
          <w:i/>
          <w:color w:val="333333"/>
        </w:rPr>
        <w:t>Colposcopy assessments</w:t>
      </w:r>
      <w:r w:rsidR="00625511" w:rsidRPr="00BA2072">
        <w:rPr>
          <w:rFonts w:ascii="Arial" w:hAnsi="Arial" w:cs="Arial"/>
          <w:color w:val="333333"/>
        </w:rPr>
        <w:t xml:space="preserve"> or NCSP-20 </w:t>
      </w:r>
      <w:r w:rsidR="00625511" w:rsidRPr="00BA2072">
        <w:rPr>
          <w:rFonts w:ascii="Arial" w:hAnsi="Arial" w:cs="Arial"/>
          <w:i/>
          <w:color w:val="333333"/>
        </w:rPr>
        <w:t>Colposcopy directed treatment</w:t>
      </w:r>
      <w:r w:rsidRPr="00BA2072">
        <w:rPr>
          <w:rFonts w:ascii="Arial" w:hAnsi="Arial" w:cs="Arial"/>
          <w:color w:val="333333"/>
        </w:rPr>
        <w:t xml:space="preserve">.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757CA9">
        <w:rPr>
          <w:rFonts w:ascii="Arial" w:hAnsi="Arial" w:cs="Arial"/>
          <w:color w:val="333333"/>
        </w:rPr>
        <w:t xml:space="preserve"> records </w:t>
      </w:r>
      <w:r w:rsidRPr="00BA2072">
        <w:rPr>
          <w:rFonts w:ascii="Arial" w:hAnsi="Arial" w:cs="Arial"/>
          <w:color w:val="333333"/>
        </w:rPr>
        <w:t>are tested for by checking:</w:t>
      </w:r>
    </w:p>
    <w:p w:rsidR="00B65A2A" w:rsidRPr="00BA2072" w:rsidRDefault="00B65A2A" w:rsidP="005B4768">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admission and 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first procedure code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 xml:space="preserve">(3562000 [1264], 3553902, 3560800, 3560801, 3564600, 3564700 [1275], 3560802, 3561100, 3561800, 3561801 [1276], 3561803 [1278], 3553904, 3561400 [1279], 3553903 [1282], 3561500 [1291]) </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second procedure code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 xml:space="preserve">(3562000 [1264], 3553902, 3560800, 3560801, 3564600, 3564700 [1275], 3560802, 3561100, 3561800, 3561801 </w:t>
      </w:r>
      <w:r w:rsidR="0029129C">
        <w:rPr>
          <w:rFonts w:ascii="Arial" w:hAnsi="Arial" w:cs="Arial"/>
          <w:color w:val="333333"/>
        </w:rPr>
        <w:t>[1276], 3561803 [1278], 3553904</w:t>
      </w:r>
      <w:r w:rsidRPr="00BA2072">
        <w:rPr>
          <w:rFonts w:ascii="Arial" w:hAnsi="Arial" w:cs="Arial"/>
          <w:color w:val="333333"/>
        </w:rPr>
        <w:t>,</w:t>
      </w:r>
      <w:r w:rsidR="0082556D">
        <w:rPr>
          <w:rFonts w:ascii="Arial" w:hAnsi="Arial" w:cs="Arial"/>
          <w:color w:val="333333"/>
        </w:rPr>
        <w:t xml:space="preserve"> </w:t>
      </w:r>
      <w:r w:rsidRPr="00BA2072">
        <w:rPr>
          <w:rFonts w:ascii="Arial" w:hAnsi="Arial" w:cs="Arial"/>
          <w:color w:val="333333"/>
        </w:rPr>
        <w:t xml:space="preserve">3561400 [1279], 3553903 [1282], 3561500 [1291],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2B7111" w:rsidRPr="00BA2072" w:rsidRDefault="002B7111" w:rsidP="00B65A2A">
      <w:pPr>
        <w:outlineLvl w:val="0"/>
        <w:rPr>
          <w:rFonts w:ascii="Arial" w:hAnsi="Arial" w:cs="Arial"/>
          <w:color w:val="333333"/>
        </w:rPr>
      </w:pPr>
    </w:p>
    <w:p w:rsidR="002B7111" w:rsidRPr="00BA2072" w:rsidRDefault="002B7111" w:rsidP="00B65A2A">
      <w:pPr>
        <w:outlineLvl w:val="0"/>
        <w:rPr>
          <w:rFonts w:ascii="Arial" w:hAnsi="Arial" w:cs="Arial"/>
          <w:color w:val="333333"/>
        </w:rPr>
      </w:pPr>
      <w:r w:rsidRPr="00BA2072">
        <w:rPr>
          <w:rFonts w:ascii="Arial" w:hAnsi="Arial" w:cs="Arial"/>
          <w:color w:val="333333"/>
        </w:rPr>
        <w:t>Rules for allocating the non casemix purchase unit are as advised by the National Screening Unit</w:t>
      </w:r>
      <w:r w:rsidR="005B4768" w:rsidRPr="00BA2072">
        <w:rPr>
          <w:rFonts w:ascii="Arial" w:hAnsi="Arial" w:cs="Arial"/>
          <w:color w:val="333333"/>
        </w:rPr>
        <w:t xml:space="preserve"> (NSU)</w:t>
      </w:r>
      <w:r w:rsidRPr="00BA2072">
        <w:rPr>
          <w:rFonts w:ascii="Arial" w:hAnsi="Arial" w:cs="Arial"/>
          <w:color w:val="333333"/>
        </w:rPr>
        <w:t>. The non casemix purchase unit is allocated using the following rules in the stated order:</w:t>
      </w:r>
    </w:p>
    <w:p w:rsidR="002B7111" w:rsidRPr="00BA2072" w:rsidRDefault="002B7111" w:rsidP="00B65A2A">
      <w:pPr>
        <w:outlineLvl w:val="0"/>
        <w:rPr>
          <w:rFonts w:ascii="Arial" w:hAnsi="Arial" w:cs="Arial"/>
          <w:color w:val="333333"/>
        </w:rPr>
      </w:pPr>
    </w:p>
    <w:p w:rsidR="005B4768" w:rsidRPr="00BA2072" w:rsidRDefault="002B7111" w:rsidP="00B65A2A">
      <w:pPr>
        <w:outlineLvl w:val="0"/>
        <w:rPr>
          <w:rFonts w:ascii="Arial" w:hAnsi="Arial" w:cs="Arial"/>
          <w:color w:val="333333"/>
        </w:rPr>
      </w:pPr>
      <w:r w:rsidRPr="00BA2072">
        <w:rPr>
          <w:rFonts w:ascii="Arial" w:hAnsi="Arial" w:cs="Arial"/>
          <w:color w:val="333333"/>
        </w:rPr>
        <w:t xml:space="preserve">If any one of the procedure codes is </w:t>
      </w:r>
      <w:r w:rsidR="00811E1D" w:rsidRPr="00BA2072">
        <w:rPr>
          <w:rFonts w:ascii="Arial" w:hAnsi="Arial" w:cs="Arial"/>
          <w:color w:val="333333"/>
        </w:rPr>
        <w:t>i</w:t>
      </w:r>
      <w:r w:rsidRPr="00BA2072">
        <w:rPr>
          <w:rFonts w:ascii="Arial" w:hAnsi="Arial" w:cs="Arial"/>
          <w:color w:val="333333"/>
        </w:rPr>
        <w:t xml:space="preserve">n the </w:t>
      </w:r>
      <w:r w:rsidR="00FB73E6" w:rsidRPr="00BA2072">
        <w:rPr>
          <w:rFonts w:ascii="Arial" w:hAnsi="Arial" w:cs="Arial"/>
          <w:color w:val="333333"/>
        </w:rPr>
        <w:t>range:</w:t>
      </w:r>
    </w:p>
    <w:p w:rsidR="002B7111" w:rsidRPr="00BA2072" w:rsidRDefault="002B61D2" w:rsidP="00B65A2A">
      <w:pPr>
        <w:outlineLvl w:val="0"/>
        <w:rPr>
          <w:rFonts w:ascii="Arial" w:hAnsi="Arial" w:cs="Arial"/>
          <w:color w:val="333333"/>
        </w:rPr>
      </w:pPr>
      <w:r w:rsidRPr="00BA2072">
        <w:rPr>
          <w:rFonts w:ascii="Arial" w:hAnsi="Arial" w:cs="Arial"/>
          <w:color w:val="333333"/>
        </w:rPr>
        <w:t>(3561800, 3561801 [1276], 3553902, 3560800, 3560801, 3564600, 3564700 [1275] and 3561100 [1276]</w:t>
      </w:r>
      <w:r w:rsidR="00FB73E6" w:rsidRPr="00BA2072">
        <w:rPr>
          <w:rFonts w:ascii="Arial" w:hAnsi="Arial" w:cs="Arial"/>
          <w:color w:val="333333"/>
        </w:rPr>
        <w:t>, assign</w:t>
      </w:r>
      <w:r w:rsidRPr="00BA2072">
        <w:rPr>
          <w:rFonts w:ascii="Arial" w:hAnsi="Arial" w:cs="Arial"/>
          <w:color w:val="333333"/>
        </w:rPr>
        <w:t xml:space="preserve"> to NCSP-20</w:t>
      </w:r>
      <w:r w:rsidR="001C36CD" w:rsidRPr="00BA2072">
        <w:rPr>
          <w:rFonts w:ascii="Arial" w:hAnsi="Arial" w:cs="Arial"/>
          <w:color w:val="333333"/>
        </w:rPr>
        <w:t>.</w:t>
      </w:r>
    </w:p>
    <w:p w:rsidR="002B61D2" w:rsidRPr="00BA2072" w:rsidRDefault="002B61D2" w:rsidP="00B65A2A">
      <w:pPr>
        <w:outlineLvl w:val="0"/>
        <w:rPr>
          <w:rFonts w:ascii="Arial" w:hAnsi="Arial" w:cs="Arial"/>
          <w:color w:val="333333"/>
        </w:rPr>
      </w:pPr>
      <w:r w:rsidRPr="00BA2072">
        <w:rPr>
          <w:rFonts w:ascii="Arial" w:hAnsi="Arial" w:cs="Arial"/>
          <w:color w:val="333333"/>
        </w:rPr>
        <w:t>The remaining event</w:t>
      </w:r>
      <w:r w:rsidR="00757CA9">
        <w:rPr>
          <w:rFonts w:ascii="Arial" w:hAnsi="Arial" w:cs="Arial"/>
          <w:color w:val="333333"/>
        </w:rPr>
        <w:t xml:space="preserve"> record</w:t>
      </w:r>
      <w:r w:rsidRPr="00BA2072">
        <w:rPr>
          <w:rFonts w:ascii="Arial" w:hAnsi="Arial" w:cs="Arial"/>
          <w:color w:val="333333"/>
        </w:rPr>
        <w:t xml:space="preserve">s </w:t>
      </w:r>
      <w:r w:rsidR="00FB0DBB" w:rsidRPr="00BA2072">
        <w:rPr>
          <w:rFonts w:ascii="Arial" w:hAnsi="Arial" w:cs="Arial"/>
          <w:color w:val="333333"/>
        </w:rPr>
        <w:t xml:space="preserve">are </w:t>
      </w:r>
      <w:r w:rsidRPr="00BA2072">
        <w:rPr>
          <w:rFonts w:ascii="Arial" w:hAnsi="Arial" w:cs="Arial"/>
          <w:color w:val="333333"/>
        </w:rPr>
        <w:t>assign</w:t>
      </w:r>
      <w:r w:rsidR="00FB0DBB" w:rsidRPr="00BA2072">
        <w:rPr>
          <w:rFonts w:ascii="Arial" w:hAnsi="Arial" w:cs="Arial"/>
          <w:color w:val="333333"/>
        </w:rPr>
        <w:t>ed</w:t>
      </w:r>
      <w:r w:rsidRPr="00BA2072">
        <w:rPr>
          <w:rFonts w:ascii="Arial" w:hAnsi="Arial" w:cs="Arial"/>
          <w:color w:val="333333"/>
        </w:rPr>
        <w:t xml:space="preserve"> to NCSP-10.</w:t>
      </w:r>
    </w:p>
    <w:p w:rsidR="00F832F8" w:rsidRPr="00BA2072" w:rsidRDefault="00F832F8" w:rsidP="00B65A2A">
      <w:pPr>
        <w:outlineLvl w:val="0"/>
        <w:rPr>
          <w:rFonts w:ascii="Arial" w:hAnsi="Arial" w:cs="Arial"/>
          <w:color w:val="333333"/>
        </w:rPr>
      </w:pPr>
    </w:p>
    <w:p w:rsidR="00B65A2A" w:rsidRPr="00BA2072" w:rsidRDefault="00B65A2A" w:rsidP="00990412">
      <w:pPr>
        <w:pStyle w:val="Heading3"/>
      </w:pPr>
      <w:bookmarkStart w:id="1340" w:name="_Ref339277655"/>
      <w:bookmarkStart w:id="1341" w:name="_Toc469033156"/>
      <w:r w:rsidRPr="00BA2072">
        <w:t>Cystoscopies (MS02004)</w:t>
      </w:r>
      <w:bookmarkEnd w:id="1340"/>
      <w:bookmarkEnd w:id="1341"/>
    </w:p>
    <w:p w:rsidR="00305104" w:rsidRPr="00BA2072" w:rsidRDefault="00B65A2A" w:rsidP="00B65A2A">
      <w:pPr>
        <w:rPr>
          <w:rFonts w:ascii="Arial" w:hAnsi="Arial" w:cs="Arial"/>
          <w:color w:val="333333"/>
        </w:rPr>
      </w:pPr>
      <w:r w:rsidRPr="00BA2072">
        <w:rPr>
          <w:rFonts w:ascii="Arial" w:hAnsi="Arial" w:cs="Arial"/>
          <w:color w:val="333333"/>
        </w:rPr>
        <w:t>Some sameday Cystoscop</w:t>
      </w:r>
      <w:r w:rsidR="004E4DC2">
        <w:rPr>
          <w:rFonts w:ascii="Arial" w:hAnsi="Arial" w:cs="Arial"/>
          <w:color w:val="333333"/>
        </w:rPr>
        <w:t>y</w:t>
      </w:r>
      <w:r w:rsidRPr="00BA2072">
        <w:rPr>
          <w:rFonts w:ascii="Arial" w:hAnsi="Arial" w:cs="Arial"/>
          <w:color w:val="333333"/>
        </w:rPr>
        <w:t xml:space="preserve"> event</w:t>
      </w:r>
      <w:r w:rsidR="00A56B0F">
        <w:rPr>
          <w:rFonts w:ascii="Arial" w:hAnsi="Arial" w:cs="Arial"/>
          <w:color w:val="333333"/>
        </w:rPr>
        <w:t xml:space="preserve"> record</w:t>
      </w:r>
      <w:r w:rsidRPr="00BA2072">
        <w:rPr>
          <w:rFonts w:ascii="Arial" w:hAnsi="Arial" w:cs="Arial"/>
          <w:color w:val="333333"/>
        </w:rPr>
        <w:t xml:space="preserve">s are excluded from casemix purchasing.  </w:t>
      </w:r>
    </w:p>
    <w:p w:rsidR="00305104" w:rsidRPr="00BA2072" w:rsidRDefault="00305104"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A56B0F">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2A1221" w:rsidP="005B4768">
      <w:pPr>
        <w:ind w:firstLine="360"/>
        <w:rPr>
          <w:rFonts w:ascii="Arial" w:hAnsi="Arial" w:cs="Arial"/>
          <w:color w:val="333333"/>
        </w:rPr>
      </w:pPr>
      <w:r w:rsidRPr="00BA2072">
        <w:rPr>
          <w:rFonts w:ascii="Arial" w:hAnsi="Arial" w:cs="Arial"/>
          <w:color w:val="333333"/>
        </w:rPr>
        <w:t>That the a</w:t>
      </w:r>
      <w:r w:rsidR="00B65A2A" w:rsidRPr="00BA2072">
        <w:rPr>
          <w:rFonts w:ascii="Arial" w:hAnsi="Arial" w:cs="Arial"/>
          <w:color w:val="333333"/>
        </w:rPr>
        <w:t xml:space="preserve">dmission and </w:t>
      </w:r>
      <w:r w:rsidRPr="00BA2072">
        <w:rPr>
          <w:rFonts w:ascii="Arial" w:hAnsi="Arial" w:cs="Arial"/>
          <w:color w:val="333333"/>
        </w:rPr>
        <w:t>d</w:t>
      </w:r>
      <w:r w:rsidR="00B65A2A"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B4768">
      <w:pPr>
        <w:ind w:firstLine="36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9338A6" w:rsidRPr="00BA2072" w:rsidRDefault="00B65A2A" w:rsidP="00B83FFD">
      <w:pPr>
        <w:ind w:left="360"/>
        <w:rPr>
          <w:rFonts w:ascii="Arial" w:hAnsi="Arial" w:cs="Arial"/>
          <w:color w:val="333333"/>
        </w:rPr>
      </w:pPr>
      <w:r w:rsidRPr="00BA2072">
        <w:rPr>
          <w:rFonts w:ascii="Arial" w:hAnsi="Arial" w:cs="Arial"/>
          <w:color w:val="333333"/>
        </w:rPr>
        <w:t xml:space="preserve">That the </w:t>
      </w:r>
      <w:r w:rsidR="00353218" w:rsidRPr="00BA2072">
        <w:rPr>
          <w:rFonts w:ascii="Arial" w:hAnsi="Arial" w:cs="Arial"/>
          <w:color w:val="333333"/>
        </w:rPr>
        <w:t xml:space="preserve">first </w:t>
      </w:r>
      <w:r w:rsidRPr="00BA2072">
        <w:rPr>
          <w:rFonts w:ascii="Arial" w:hAnsi="Arial" w:cs="Arial"/>
          <w:color w:val="333333"/>
        </w:rPr>
        <w:t xml:space="preserve">procedure code is either any code from </w:t>
      </w:r>
      <w:r w:rsidR="00DE713C" w:rsidRPr="00BA2072">
        <w:rPr>
          <w:rFonts w:ascii="Arial" w:hAnsi="Arial" w:cs="Arial"/>
          <w:color w:val="333333"/>
        </w:rPr>
        <w:t>3686000, 3686001, 3680300</w:t>
      </w:r>
      <w:r w:rsidR="00596CC3" w:rsidRPr="00BA2072">
        <w:rPr>
          <w:rFonts w:ascii="Arial" w:hAnsi="Arial" w:cs="Arial"/>
          <w:color w:val="333333"/>
        </w:rPr>
        <w:t xml:space="preserve"> </w:t>
      </w:r>
      <w:r w:rsidRPr="00BA2072">
        <w:rPr>
          <w:rFonts w:ascii="Arial" w:hAnsi="Arial" w:cs="Arial"/>
          <w:color w:val="333333"/>
        </w:rPr>
        <w:t xml:space="preserve">[1065], </w:t>
      </w:r>
      <w:r w:rsidR="00DE713C" w:rsidRPr="00BA2072">
        <w:rPr>
          <w:rFonts w:ascii="Arial" w:hAnsi="Arial" w:cs="Arial"/>
          <w:color w:val="333333"/>
        </w:rPr>
        <w:t xml:space="preserve">3681800, 3681801, 3682400, 3682401 </w:t>
      </w:r>
      <w:r w:rsidRPr="00BA2072">
        <w:rPr>
          <w:rFonts w:ascii="Arial" w:hAnsi="Arial" w:cs="Arial"/>
          <w:color w:val="333333"/>
        </w:rPr>
        <w:t xml:space="preserve">[1066], </w:t>
      </w:r>
      <w:r w:rsidR="00C72471">
        <w:rPr>
          <w:rFonts w:ascii="Arial" w:hAnsi="Arial" w:cs="Arial"/>
          <w:color w:val="333333"/>
        </w:rPr>
        <w:t xml:space="preserve">3682101, 3682103, </w:t>
      </w:r>
      <w:r w:rsidR="00DE713C" w:rsidRPr="00BA2072">
        <w:rPr>
          <w:rFonts w:ascii="Arial" w:hAnsi="Arial" w:cs="Arial"/>
          <w:color w:val="333333"/>
        </w:rPr>
        <w:t xml:space="preserve">3683301 </w:t>
      </w:r>
      <w:r w:rsidRPr="00BA2072">
        <w:rPr>
          <w:rFonts w:ascii="Arial" w:hAnsi="Arial" w:cs="Arial"/>
          <w:color w:val="333333"/>
        </w:rPr>
        <w:t xml:space="preserve">[1067], </w:t>
      </w:r>
      <w:r w:rsidR="00DE713C" w:rsidRPr="00BA2072">
        <w:rPr>
          <w:rFonts w:ascii="Arial" w:hAnsi="Arial" w:cs="Arial"/>
          <w:color w:val="333333"/>
        </w:rPr>
        <w:t xml:space="preserve">3680302, 3680602, 3685700 </w:t>
      </w:r>
      <w:r w:rsidRPr="00BA2072">
        <w:rPr>
          <w:rFonts w:ascii="Arial" w:hAnsi="Arial" w:cs="Arial"/>
          <w:color w:val="333333"/>
        </w:rPr>
        <w:t xml:space="preserve">[1068], or is in the range: </w:t>
      </w:r>
    </w:p>
    <w:p w:rsidR="00B65A2A" w:rsidRPr="00BA2072" w:rsidRDefault="00B65A2A" w:rsidP="00B83FFD">
      <w:pPr>
        <w:ind w:left="360"/>
        <w:rPr>
          <w:rFonts w:ascii="Arial" w:hAnsi="Arial" w:cs="Arial"/>
          <w:color w:val="333333"/>
        </w:rPr>
      </w:pPr>
      <w:r w:rsidRPr="00BA2072">
        <w:rPr>
          <w:rFonts w:ascii="Arial" w:hAnsi="Arial" w:cs="Arial"/>
          <w:color w:val="333333"/>
        </w:rPr>
        <w:t>(</w:t>
      </w:r>
      <w:del w:id="1342" w:author="Tracy Thompson" w:date="2016-05-02T10:18:00Z">
        <w:r w:rsidRPr="00BA2072" w:rsidDel="00497991">
          <w:rPr>
            <w:rFonts w:ascii="Arial" w:hAnsi="Arial" w:cs="Arial"/>
            <w:color w:val="333333"/>
          </w:rPr>
          <w:delText xml:space="preserve">3680601 </w:delText>
        </w:r>
      </w:del>
      <w:ins w:id="1343" w:author="Tracy Thompson" w:date="2016-05-02T10:18:00Z">
        <w:r w:rsidR="00497991">
          <w:rPr>
            <w:rFonts w:ascii="Arial" w:hAnsi="Arial" w:cs="Arial"/>
            <w:color w:val="333333"/>
          </w:rPr>
          <w:t>3680901</w:t>
        </w:r>
      </w:ins>
      <w:ins w:id="1344" w:author="Tracy Thompson" w:date="2016-05-03T10:11:00Z">
        <w:r w:rsidR="00AB1ED9">
          <w:rPr>
            <w:rFonts w:ascii="Arial" w:hAnsi="Arial" w:cs="Arial"/>
            <w:color w:val="333333"/>
          </w:rPr>
          <w:t xml:space="preserve"> </w:t>
        </w:r>
      </w:ins>
      <w:r w:rsidRPr="00BA2072">
        <w:rPr>
          <w:rFonts w:ascii="Arial" w:hAnsi="Arial" w:cs="Arial"/>
          <w:color w:val="333333"/>
        </w:rPr>
        <w:t>[1074], 3680301 [1086], 3681200</w:t>
      </w:r>
      <w:r w:rsidR="001C16C0" w:rsidRPr="00BA2072">
        <w:rPr>
          <w:rFonts w:ascii="Arial" w:hAnsi="Arial" w:cs="Arial"/>
          <w:color w:val="333333"/>
        </w:rPr>
        <w:t>, 3681201</w:t>
      </w:r>
      <w:r w:rsidRPr="00BA2072">
        <w:rPr>
          <w:rFonts w:ascii="Arial" w:hAnsi="Arial" w:cs="Arial"/>
          <w:color w:val="333333"/>
        </w:rPr>
        <w:t xml:space="preserve"> [1089], </w:t>
      </w:r>
      <w:del w:id="1345" w:author="Tracy Thompson" w:date="2016-05-02T10:30:00Z">
        <w:r w:rsidR="0072478C" w:rsidRPr="00BA2072" w:rsidDel="00243E6B">
          <w:rPr>
            <w:rFonts w:ascii="Arial" w:hAnsi="Arial" w:cs="Arial"/>
            <w:color w:val="333333"/>
          </w:rPr>
          <w:delText>3684001</w:delText>
        </w:r>
      </w:del>
      <w:ins w:id="1346" w:author="Tracy Thompson" w:date="2016-05-02T10:30:00Z">
        <w:r w:rsidR="00243E6B">
          <w:rPr>
            <w:rFonts w:ascii="Arial" w:hAnsi="Arial" w:cs="Arial"/>
            <w:color w:val="333333"/>
          </w:rPr>
          <w:t>3684003</w:t>
        </w:r>
      </w:ins>
      <w:r w:rsidR="0072478C" w:rsidRPr="00BA2072">
        <w:rPr>
          <w:rFonts w:ascii="Arial" w:hAnsi="Arial" w:cs="Arial"/>
          <w:color w:val="333333"/>
        </w:rPr>
        <w:t xml:space="preserve">, </w:t>
      </w:r>
      <w:del w:id="1347" w:author="Tracy Thompson" w:date="2016-05-02T10:30:00Z">
        <w:r w:rsidRPr="00BA2072" w:rsidDel="00243E6B">
          <w:rPr>
            <w:rFonts w:ascii="Arial" w:hAnsi="Arial" w:cs="Arial"/>
            <w:color w:val="333333"/>
          </w:rPr>
          <w:delText>3684502</w:delText>
        </w:r>
      </w:del>
      <w:ins w:id="1348" w:author="Tracy Thompson" w:date="2016-05-02T10:30:00Z">
        <w:r w:rsidR="00243E6B">
          <w:rPr>
            <w:rFonts w:ascii="Arial" w:hAnsi="Arial" w:cs="Arial"/>
            <w:color w:val="333333"/>
          </w:rPr>
          <w:t>3684506</w:t>
        </w:r>
      </w:ins>
      <w:r w:rsidR="001C16C0" w:rsidRPr="00BA2072">
        <w:rPr>
          <w:rFonts w:ascii="Arial" w:hAnsi="Arial" w:cs="Arial"/>
          <w:color w:val="333333"/>
        </w:rPr>
        <w:t xml:space="preserve">, </w:t>
      </w:r>
      <w:del w:id="1349" w:author="Tracy Thompson" w:date="2016-05-02T10:30:00Z">
        <w:r w:rsidR="001C16C0" w:rsidRPr="00BA2072" w:rsidDel="00243E6B">
          <w:rPr>
            <w:rFonts w:ascii="Arial" w:hAnsi="Arial" w:cs="Arial"/>
            <w:color w:val="333333"/>
          </w:rPr>
          <w:delText>3684503</w:delText>
        </w:r>
      </w:del>
      <w:ins w:id="1350" w:author="Tracy Thompson" w:date="2016-05-02T10:30:00Z">
        <w:r w:rsidR="00243E6B">
          <w:rPr>
            <w:rFonts w:ascii="Arial" w:hAnsi="Arial" w:cs="Arial"/>
            <w:color w:val="333333"/>
          </w:rPr>
          <w:t>3684507</w:t>
        </w:r>
      </w:ins>
      <w:r w:rsidR="006D0EE4">
        <w:rPr>
          <w:rFonts w:ascii="Arial" w:hAnsi="Arial" w:cs="Arial"/>
          <w:color w:val="333333"/>
        </w:rPr>
        <w:t xml:space="preserve"> [1096]</w:t>
      </w:r>
      <w:r w:rsidR="0053302D">
        <w:rPr>
          <w:rFonts w:ascii="Arial" w:hAnsi="Arial" w:cs="Arial"/>
          <w:color w:val="333333"/>
        </w:rPr>
        <w:t xml:space="preserve">, </w:t>
      </w:r>
      <w:del w:id="1351" w:author="Tracy Thompson" w:date="2016-05-02T10:34:00Z">
        <w:r w:rsidR="00C071F9" w:rsidRPr="00BA2072" w:rsidDel="00DA31EC">
          <w:rPr>
            <w:rFonts w:ascii="Arial" w:hAnsi="Arial" w:cs="Arial"/>
            <w:color w:val="333333"/>
          </w:rPr>
          <w:delText>3684000</w:delText>
        </w:r>
      </w:del>
      <w:del w:id="1352" w:author="Tracy Thompson" w:date="2016-09-22T12:13:00Z">
        <w:r w:rsidRPr="00BA2072" w:rsidDel="0053302D">
          <w:rPr>
            <w:rFonts w:ascii="Arial" w:hAnsi="Arial" w:cs="Arial"/>
            <w:color w:val="333333"/>
          </w:rPr>
          <w:delText>,</w:delText>
        </w:r>
      </w:del>
      <w:r w:rsidR="006D0EE4">
        <w:rPr>
          <w:rFonts w:ascii="Arial" w:hAnsi="Arial" w:cs="Arial"/>
          <w:color w:val="333333"/>
        </w:rPr>
        <w:t xml:space="preserve"> </w:t>
      </w:r>
      <w:del w:id="1353" w:author="Tracy Thompson" w:date="2016-05-02T10:34:00Z">
        <w:r w:rsidRPr="00BA2072" w:rsidDel="00DA31EC">
          <w:rPr>
            <w:rFonts w:ascii="Arial" w:hAnsi="Arial" w:cs="Arial"/>
            <w:color w:val="333333"/>
          </w:rPr>
          <w:delText>3684500,</w:delText>
        </w:r>
      </w:del>
      <w:r w:rsidRPr="00BA2072">
        <w:rPr>
          <w:rFonts w:ascii="Arial" w:hAnsi="Arial" w:cs="Arial"/>
          <w:color w:val="333333"/>
        </w:rPr>
        <w:t xml:space="preserve"> </w:t>
      </w:r>
      <w:del w:id="1354" w:author="Tracy Thompson" w:date="2016-05-02T10:34:00Z">
        <w:r w:rsidRPr="00BA2072" w:rsidDel="00DA31EC">
          <w:rPr>
            <w:rFonts w:ascii="Arial" w:hAnsi="Arial" w:cs="Arial"/>
            <w:color w:val="333333"/>
          </w:rPr>
          <w:delText>368</w:delText>
        </w:r>
      </w:del>
      <w:del w:id="1355" w:author="Tracy Thompson" w:date="2016-05-02T10:35:00Z">
        <w:r w:rsidRPr="00BA2072" w:rsidDel="00DA31EC">
          <w:rPr>
            <w:rFonts w:ascii="Arial" w:hAnsi="Arial" w:cs="Arial"/>
            <w:color w:val="333333"/>
          </w:rPr>
          <w:delText>4501 [1097]</w:delText>
        </w:r>
      </w:del>
      <w:del w:id="1356" w:author="Tracy Thompson" w:date="2016-05-02T10:51:00Z">
        <w:r w:rsidRPr="00BA2072" w:rsidDel="006D0EE4">
          <w:rPr>
            <w:rFonts w:ascii="Arial" w:hAnsi="Arial" w:cs="Arial"/>
            <w:color w:val="333333"/>
          </w:rPr>
          <w:delText xml:space="preserve">, </w:delText>
        </w:r>
      </w:del>
      <w:r w:rsidRPr="00BA2072">
        <w:rPr>
          <w:rFonts w:ascii="Arial" w:hAnsi="Arial" w:cs="Arial"/>
          <w:color w:val="333333"/>
        </w:rPr>
        <w:t xml:space="preserve">3683600 [1098], </w:t>
      </w:r>
      <w:r w:rsidR="009338A6" w:rsidRPr="00BA2072">
        <w:rPr>
          <w:rFonts w:ascii="Arial" w:hAnsi="Arial" w:cs="Arial"/>
          <w:color w:val="333333"/>
        </w:rPr>
        <w:t xml:space="preserve">3684002, 3684504, 3684505 [1100], </w:t>
      </w:r>
      <w:r w:rsidRPr="00BA2072">
        <w:rPr>
          <w:rFonts w:ascii="Arial" w:hAnsi="Arial" w:cs="Arial"/>
          <w:color w:val="333333"/>
        </w:rPr>
        <w:t>3682700 [1108], 3731500 [1112], 3681501, 3731801</w:t>
      </w:r>
      <w:r w:rsidR="0082556D">
        <w:rPr>
          <w:rFonts w:ascii="Arial" w:hAnsi="Arial" w:cs="Arial"/>
          <w:color w:val="333333"/>
        </w:rPr>
        <w:t xml:space="preserve"> </w:t>
      </w:r>
      <w:r w:rsidR="00432AC8" w:rsidRPr="00BA2072">
        <w:rPr>
          <w:rFonts w:ascii="Arial" w:hAnsi="Arial" w:cs="Arial"/>
          <w:color w:val="333333"/>
        </w:rPr>
        <w:t>[</w:t>
      </w:r>
      <w:r w:rsidRPr="00BA2072">
        <w:rPr>
          <w:rFonts w:ascii="Arial" w:hAnsi="Arial" w:cs="Arial"/>
          <w:color w:val="333333"/>
        </w:rPr>
        <w:t>1116])</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B83FFD">
      <w:pPr>
        <w:ind w:left="360"/>
        <w:rPr>
          <w:rFonts w:ascii="Arial" w:hAnsi="Arial" w:cs="Arial"/>
          <w:color w:val="333333"/>
        </w:rPr>
      </w:pPr>
      <w:r w:rsidRPr="00BA2072">
        <w:rPr>
          <w:rFonts w:ascii="Arial" w:hAnsi="Arial" w:cs="Arial"/>
          <w:color w:val="333333"/>
        </w:rPr>
        <w:t>That the second procedure code is either any code fro</w:t>
      </w:r>
      <w:r w:rsidR="005B4768" w:rsidRPr="00BA2072">
        <w:rPr>
          <w:rFonts w:ascii="Arial" w:hAnsi="Arial" w:cs="Arial"/>
          <w:color w:val="333333"/>
        </w:rPr>
        <w:t xml:space="preserve">m </w:t>
      </w:r>
      <w:r w:rsidR="00DE713C" w:rsidRPr="00BA2072">
        <w:rPr>
          <w:rFonts w:ascii="Arial" w:hAnsi="Arial" w:cs="Arial"/>
          <w:color w:val="333333"/>
        </w:rPr>
        <w:t xml:space="preserve">3686000, 3686001, 3680300 [1065], 3681800, 3681801, 3682400, 3682401 [1066], 3682101, 3682103, 3683301 [1067], 3680302, 3680602, 3685700 </w:t>
      </w:r>
      <w:r w:rsidRPr="00BA2072">
        <w:rPr>
          <w:rFonts w:ascii="Arial" w:hAnsi="Arial" w:cs="Arial"/>
          <w:color w:val="333333"/>
        </w:rPr>
        <w:t>[1068], or is in the range:</w:t>
      </w:r>
    </w:p>
    <w:p w:rsidR="00B65A2A" w:rsidRPr="00BA2072" w:rsidRDefault="00B65A2A" w:rsidP="0082556D">
      <w:pPr>
        <w:ind w:left="360"/>
        <w:rPr>
          <w:rFonts w:ascii="Arial" w:hAnsi="Arial" w:cs="Arial"/>
          <w:color w:val="333333"/>
        </w:rPr>
      </w:pPr>
      <w:r w:rsidRPr="00BA2072">
        <w:rPr>
          <w:rFonts w:ascii="Arial" w:hAnsi="Arial" w:cs="Arial"/>
          <w:color w:val="333333"/>
        </w:rPr>
        <w:t>(</w:t>
      </w:r>
      <w:del w:id="1357" w:author="Tracy Thompson" w:date="2016-05-02T10:50:00Z">
        <w:r w:rsidRPr="00BA2072" w:rsidDel="006D0EE4">
          <w:rPr>
            <w:rFonts w:ascii="Arial" w:hAnsi="Arial" w:cs="Arial"/>
            <w:color w:val="333333"/>
          </w:rPr>
          <w:delText>3680601</w:delText>
        </w:r>
      </w:del>
      <w:ins w:id="1358" w:author="Tracy Thompson" w:date="2016-05-02T10:50:00Z">
        <w:r w:rsidR="006D0EE4">
          <w:rPr>
            <w:rFonts w:ascii="Arial" w:hAnsi="Arial" w:cs="Arial"/>
            <w:color w:val="333333"/>
          </w:rPr>
          <w:t>3680901</w:t>
        </w:r>
      </w:ins>
      <w:r w:rsidRPr="00BA2072">
        <w:rPr>
          <w:rFonts w:ascii="Arial" w:hAnsi="Arial" w:cs="Arial"/>
          <w:color w:val="333333"/>
        </w:rPr>
        <w:t xml:space="preserve"> [1074], 3680301 [1086], 3681200, 3681201 [1089], </w:t>
      </w:r>
      <w:del w:id="1359" w:author="Tracy Thompson" w:date="2016-05-02T10:51:00Z">
        <w:r w:rsidR="0072478C" w:rsidRPr="00BA2072" w:rsidDel="006D0EE4">
          <w:rPr>
            <w:rFonts w:ascii="Arial" w:hAnsi="Arial" w:cs="Arial"/>
            <w:color w:val="333333"/>
          </w:rPr>
          <w:delText>3684001</w:delText>
        </w:r>
      </w:del>
      <w:ins w:id="1360" w:author="Tracy Thompson" w:date="2016-05-02T10:51:00Z">
        <w:r w:rsidR="006D0EE4">
          <w:rPr>
            <w:rFonts w:ascii="Arial" w:hAnsi="Arial" w:cs="Arial"/>
            <w:color w:val="333333"/>
          </w:rPr>
          <w:t>3684003</w:t>
        </w:r>
      </w:ins>
      <w:r w:rsidRPr="00BA2072">
        <w:rPr>
          <w:rFonts w:ascii="Arial" w:hAnsi="Arial" w:cs="Arial"/>
          <w:color w:val="333333"/>
        </w:rPr>
        <w:t xml:space="preserve">, </w:t>
      </w:r>
      <w:del w:id="1361" w:author="Tracy Thompson" w:date="2016-05-02T10:51:00Z">
        <w:r w:rsidRPr="00BA2072" w:rsidDel="006D0EE4">
          <w:rPr>
            <w:rFonts w:ascii="Arial" w:hAnsi="Arial" w:cs="Arial"/>
            <w:color w:val="333333"/>
          </w:rPr>
          <w:delText>3684502</w:delText>
        </w:r>
      </w:del>
      <w:ins w:id="1362" w:author="Tracy Thompson" w:date="2016-05-02T10:51:00Z">
        <w:r w:rsidR="006D0EE4">
          <w:rPr>
            <w:rFonts w:ascii="Arial" w:hAnsi="Arial" w:cs="Arial"/>
            <w:color w:val="333333"/>
          </w:rPr>
          <w:t>3684506</w:t>
        </w:r>
      </w:ins>
      <w:r w:rsidRPr="00BA2072">
        <w:rPr>
          <w:rFonts w:ascii="Arial" w:hAnsi="Arial" w:cs="Arial"/>
          <w:color w:val="333333"/>
        </w:rPr>
        <w:t>,</w:t>
      </w:r>
      <w:r w:rsidR="002F41CB">
        <w:rPr>
          <w:rFonts w:ascii="Arial" w:hAnsi="Arial" w:cs="Arial"/>
          <w:color w:val="333333"/>
        </w:rPr>
        <w:t xml:space="preserve"> </w:t>
      </w:r>
      <w:del w:id="1363" w:author="Tracy Thompson" w:date="2016-05-02T10:51:00Z">
        <w:r w:rsidRPr="00BA2072" w:rsidDel="006D0EE4">
          <w:rPr>
            <w:rFonts w:ascii="Arial" w:hAnsi="Arial" w:cs="Arial"/>
            <w:color w:val="333333"/>
          </w:rPr>
          <w:delText>3684503</w:delText>
        </w:r>
      </w:del>
      <w:ins w:id="1364" w:author="Tracy Thompson" w:date="2016-05-02T10:51:00Z">
        <w:r w:rsidR="006D0EE4">
          <w:rPr>
            <w:rFonts w:ascii="Arial" w:hAnsi="Arial" w:cs="Arial"/>
            <w:color w:val="333333"/>
          </w:rPr>
          <w:t>3684507</w:t>
        </w:r>
      </w:ins>
      <w:r w:rsidRPr="00BA2072">
        <w:rPr>
          <w:rFonts w:ascii="Arial" w:hAnsi="Arial" w:cs="Arial"/>
          <w:color w:val="333333"/>
        </w:rPr>
        <w:t xml:space="preserve">, [1096], </w:t>
      </w:r>
      <w:del w:id="1365" w:author="Tracy Thompson" w:date="2016-05-02T10:51:00Z">
        <w:r w:rsidR="0072478C" w:rsidRPr="00BA2072" w:rsidDel="006D0EE4">
          <w:rPr>
            <w:rFonts w:ascii="Arial" w:hAnsi="Arial" w:cs="Arial"/>
            <w:color w:val="333333"/>
          </w:rPr>
          <w:delText>3684000</w:delText>
        </w:r>
        <w:r w:rsidRPr="00BA2072" w:rsidDel="006D0EE4">
          <w:rPr>
            <w:rFonts w:ascii="Arial" w:hAnsi="Arial" w:cs="Arial"/>
            <w:color w:val="333333"/>
          </w:rPr>
          <w:delText xml:space="preserve">, 3684500, 3684501 [1097], </w:delText>
        </w:r>
      </w:del>
      <w:r w:rsidRPr="00BA2072">
        <w:rPr>
          <w:rFonts w:ascii="Arial" w:hAnsi="Arial" w:cs="Arial"/>
          <w:color w:val="333333"/>
        </w:rPr>
        <w:t xml:space="preserve">3683600 [1098], </w:t>
      </w:r>
      <w:r w:rsidR="00DE713C" w:rsidRPr="00BA2072">
        <w:rPr>
          <w:rFonts w:ascii="Arial" w:hAnsi="Arial" w:cs="Arial"/>
          <w:color w:val="333333"/>
        </w:rPr>
        <w:t xml:space="preserve">3684002, 3684504, 3684505 [1100], </w:t>
      </w:r>
      <w:r w:rsidRPr="00BA2072">
        <w:rPr>
          <w:rFonts w:ascii="Arial" w:hAnsi="Arial" w:cs="Arial"/>
          <w:color w:val="333333"/>
        </w:rPr>
        <w:t>3682700 [1108], 3731500 [1112], 3681501, 3731801</w:t>
      </w:r>
      <w:r w:rsidR="0082556D">
        <w:rPr>
          <w:rFonts w:ascii="Arial" w:hAnsi="Arial" w:cs="Arial"/>
          <w:color w:val="333333"/>
        </w:rPr>
        <w:t xml:space="preserve"> </w:t>
      </w:r>
      <w:r w:rsidRPr="00BA2072">
        <w:rPr>
          <w:rFonts w:ascii="Arial" w:hAnsi="Arial" w:cs="Arial"/>
          <w:color w:val="333333"/>
        </w:rPr>
        <w:t xml:space="preserve">[1116], block </w:t>
      </w:r>
      <w:r w:rsidR="00123886" w:rsidRPr="00BA2072">
        <w:rPr>
          <w:rFonts w:ascii="Arial" w:hAnsi="Arial" w:cs="Arial"/>
          <w:color w:val="333333"/>
        </w:rPr>
        <w:t>[</w:t>
      </w:r>
      <w:r w:rsidRPr="00BA2072">
        <w:rPr>
          <w:rFonts w:ascii="Arial" w:hAnsi="Arial" w:cs="Arial"/>
          <w:color w:val="333333"/>
        </w:rPr>
        <w:t>191</w:t>
      </w:r>
      <w:r w:rsidR="00205089" w:rsidRPr="00BA2072">
        <w:rPr>
          <w:rFonts w:ascii="Arial" w:hAnsi="Arial" w:cs="Arial"/>
          <w:color w:val="333333"/>
        </w:rPr>
        <w:t>0</w:t>
      </w:r>
      <w:r w:rsidR="00123886" w:rsidRPr="00BA2072">
        <w:rPr>
          <w:rFonts w:ascii="Arial" w:hAnsi="Arial" w:cs="Arial"/>
          <w:color w:val="333333"/>
        </w:rPr>
        <w:t>]</w:t>
      </w:r>
      <w:r w:rsidR="00205089"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Default="00B65A2A" w:rsidP="005B4768">
      <w:pPr>
        <w:ind w:firstLine="360"/>
        <w:outlineLvl w:val="0"/>
        <w:rPr>
          <w:rFonts w:ascii="Arial" w:hAnsi="Arial" w:cs="Arial"/>
          <w:color w:val="333333"/>
        </w:rPr>
      </w:pPr>
      <w:r w:rsidRPr="00BA2072">
        <w:rPr>
          <w:rFonts w:ascii="Arial" w:hAnsi="Arial" w:cs="Arial"/>
          <w:color w:val="333333"/>
        </w:rPr>
        <w:t xml:space="preserve">That the third procedure code is in the range: (block </w:t>
      </w:r>
      <w:r w:rsidR="00123886" w:rsidRPr="00BA2072">
        <w:rPr>
          <w:rFonts w:ascii="Arial" w:hAnsi="Arial" w:cs="Arial"/>
          <w:color w:val="333333"/>
        </w:rPr>
        <w:t>[</w:t>
      </w:r>
      <w:r w:rsidRPr="00BA2072">
        <w:rPr>
          <w:rFonts w:ascii="Arial" w:hAnsi="Arial" w:cs="Arial"/>
          <w:color w:val="333333"/>
        </w:rPr>
        <w:t>1910</w:t>
      </w:r>
      <w:r w:rsidR="00123886" w:rsidRPr="00BA2072">
        <w:rPr>
          <w:rFonts w:ascii="Arial" w:hAnsi="Arial" w:cs="Arial"/>
          <w:color w:val="333333"/>
        </w:rPr>
        <w:t>]</w:t>
      </w:r>
      <w:r w:rsidRPr="00BA2072">
        <w:rPr>
          <w:rFonts w:ascii="Arial" w:hAnsi="Arial" w:cs="Arial"/>
          <w:color w:val="333333"/>
        </w:rPr>
        <w:t xml:space="preserve"> codes, blank).</w:t>
      </w:r>
    </w:p>
    <w:p w:rsidR="006D0EE4" w:rsidDel="00913670" w:rsidRDefault="006D0EE4" w:rsidP="005B4768">
      <w:pPr>
        <w:ind w:firstLine="360"/>
        <w:outlineLvl w:val="0"/>
        <w:rPr>
          <w:del w:id="1366" w:author="Tracy Thompson" w:date="2016-09-28T08:30:00Z"/>
          <w:rFonts w:ascii="Arial" w:hAnsi="Arial" w:cs="Arial"/>
          <w:color w:val="333333"/>
        </w:rPr>
      </w:pPr>
    </w:p>
    <w:p w:rsidR="00E66335" w:rsidRPr="005E5376" w:rsidDel="00243E6B" w:rsidRDefault="00EE6299" w:rsidP="00F65315">
      <w:pPr>
        <w:rPr>
          <w:del w:id="1367" w:author="Tracy Thompson" w:date="2016-05-02T10:29:00Z"/>
          <w:rFonts w:ascii="Arial" w:hAnsi="Arial" w:cs="Arial"/>
          <w:b/>
          <w:color w:val="333333"/>
          <w:szCs w:val="24"/>
        </w:rPr>
      </w:pPr>
      <w:del w:id="1368" w:author="Tracy Thompson" w:date="2016-05-02T10:29:00Z">
        <w:r w:rsidRPr="005E5376" w:rsidDel="00243E6B">
          <w:rPr>
            <w:rFonts w:ascii="Arial" w:hAnsi="Arial" w:cs="Arial"/>
            <w:b/>
            <w:color w:val="333333"/>
            <w:szCs w:val="24"/>
          </w:rPr>
          <w:delText xml:space="preserve">Note: </w:delText>
        </w:r>
      </w:del>
    </w:p>
    <w:p w:rsidR="00F65315" w:rsidRPr="005E5376" w:rsidDel="00243E6B" w:rsidRDefault="00ED4885" w:rsidP="00F65315">
      <w:pPr>
        <w:rPr>
          <w:del w:id="1369" w:author="Tracy Thompson" w:date="2016-05-02T10:29:00Z"/>
          <w:rFonts w:ascii="Arial" w:hAnsi="Arial" w:cs="Arial"/>
          <w:color w:val="333333"/>
          <w:szCs w:val="24"/>
        </w:rPr>
      </w:pPr>
      <w:del w:id="1370" w:author="Tracy Thompson" w:date="2016-05-02T10:29:00Z">
        <w:r w:rsidDel="00243E6B">
          <w:rPr>
            <w:rFonts w:ascii="Arial" w:hAnsi="Arial" w:cs="Arial"/>
            <w:color w:val="333333"/>
            <w:szCs w:val="24"/>
          </w:rPr>
          <w:delText>ACHI</w:delText>
        </w:r>
        <w:r w:rsidR="00E66335" w:rsidRPr="005E5376" w:rsidDel="00243E6B">
          <w:rPr>
            <w:rFonts w:ascii="Arial" w:hAnsi="Arial" w:cs="Arial"/>
            <w:color w:val="333333"/>
            <w:szCs w:val="24"/>
          </w:rPr>
          <w:delText xml:space="preserve"> 6th Edition procedure code</w:delText>
        </w:r>
        <w:r w:rsidR="008D681F" w:rsidRPr="005E5376" w:rsidDel="00243E6B">
          <w:rPr>
            <w:rFonts w:ascii="Arial" w:hAnsi="Arial" w:cs="Arial"/>
            <w:color w:val="333333"/>
            <w:szCs w:val="24"/>
          </w:rPr>
          <w:delText xml:space="preserve"> </w:delText>
        </w:r>
        <w:r w:rsidR="00F65315" w:rsidRPr="005E5376" w:rsidDel="00243E6B">
          <w:rPr>
            <w:rFonts w:ascii="Arial" w:hAnsi="Arial" w:cs="Arial"/>
            <w:color w:val="333333"/>
            <w:szCs w:val="24"/>
          </w:rPr>
          <w:delText xml:space="preserve">3680601 [1074] </w:delText>
        </w:r>
        <w:r w:rsidR="00E66335" w:rsidRPr="005E5376" w:rsidDel="00243E6B">
          <w:rPr>
            <w:rFonts w:ascii="Arial" w:hAnsi="Arial" w:cs="Arial"/>
            <w:i/>
            <w:color w:val="333333"/>
            <w:szCs w:val="24"/>
          </w:rPr>
          <w:delText xml:space="preserve">Endoscopic diathermy of ureter </w:delText>
        </w:r>
        <w:r w:rsidR="00D31AC9" w:rsidDel="00243E6B">
          <w:rPr>
            <w:rFonts w:ascii="Arial" w:hAnsi="Arial" w:cs="Arial"/>
            <w:color w:val="333333"/>
            <w:szCs w:val="24"/>
          </w:rPr>
          <w:delText>w</w:delText>
        </w:r>
        <w:r w:rsidR="00F65315" w:rsidRPr="005E5376" w:rsidDel="00243E6B">
          <w:rPr>
            <w:rFonts w:ascii="Arial" w:hAnsi="Arial" w:cs="Arial"/>
            <w:color w:val="333333"/>
            <w:szCs w:val="24"/>
          </w:rPr>
          <w:delText>as deleted and a new code created in 8th Edition, this</w:delText>
        </w:r>
        <w:r w:rsidR="008D681F" w:rsidRPr="005E5376" w:rsidDel="00243E6B">
          <w:rPr>
            <w:rFonts w:ascii="Arial" w:hAnsi="Arial" w:cs="Arial"/>
            <w:color w:val="333333"/>
            <w:szCs w:val="24"/>
          </w:rPr>
          <w:delText xml:space="preserve"> </w:delText>
        </w:r>
        <w:r w:rsidR="00F65315" w:rsidRPr="005E5376" w:rsidDel="00243E6B">
          <w:rPr>
            <w:rFonts w:ascii="Arial" w:hAnsi="Arial" w:cs="Arial"/>
            <w:color w:val="333333"/>
            <w:szCs w:val="24"/>
          </w:rPr>
          <w:delText>is</w:delText>
        </w:r>
        <w:r w:rsidR="00E66335" w:rsidRPr="005E5376" w:rsidDel="00243E6B">
          <w:rPr>
            <w:rFonts w:ascii="Arial" w:hAnsi="Arial" w:cs="Arial"/>
            <w:color w:val="333333"/>
            <w:szCs w:val="24"/>
          </w:rPr>
          <w:delText xml:space="preserve"> </w:delText>
        </w:r>
        <w:r w:rsidR="00F65315" w:rsidRPr="005E5376" w:rsidDel="00243E6B">
          <w:rPr>
            <w:rFonts w:ascii="Arial" w:hAnsi="Arial" w:cs="Arial"/>
            <w:color w:val="333333"/>
            <w:szCs w:val="24"/>
          </w:rPr>
          <w:delText xml:space="preserve">3680901 [1074] </w:delText>
        </w:r>
        <w:r w:rsidR="00F65315" w:rsidRPr="005E5376" w:rsidDel="00243E6B">
          <w:rPr>
            <w:rFonts w:ascii="Arial" w:hAnsi="Arial" w:cs="Arial"/>
            <w:i/>
            <w:color w:val="333333"/>
            <w:szCs w:val="24"/>
          </w:rPr>
          <w:delText xml:space="preserve">Endoscopic destruction of ureteric lesion.  </w:delText>
        </w:r>
        <w:r w:rsidR="00F65315" w:rsidRPr="005E5376" w:rsidDel="00243E6B">
          <w:rPr>
            <w:rFonts w:ascii="Arial" w:hAnsi="Arial" w:cs="Arial"/>
            <w:color w:val="333333"/>
            <w:szCs w:val="24"/>
          </w:rPr>
          <w:delText xml:space="preserve">This new 8th Edition </w:delText>
        </w:r>
        <w:r w:rsidR="008D681F" w:rsidRPr="005E5376" w:rsidDel="00243E6B">
          <w:rPr>
            <w:rFonts w:ascii="Arial" w:hAnsi="Arial" w:cs="Arial"/>
            <w:color w:val="333333"/>
            <w:szCs w:val="24"/>
          </w:rPr>
          <w:delText xml:space="preserve">procedure </w:delText>
        </w:r>
        <w:r w:rsidR="00F65315" w:rsidRPr="005E5376" w:rsidDel="00243E6B">
          <w:rPr>
            <w:rFonts w:ascii="Arial" w:hAnsi="Arial" w:cs="Arial"/>
            <w:color w:val="333333"/>
            <w:szCs w:val="24"/>
          </w:rPr>
          <w:delText>code also inc</w:delText>
        </w:r>
        <w:r w:rsidR="00E66335" w:rsidRPr="005E5376" w:rsidDel="00243E6B">
          <w:rPr>
            <w:rFonts w:ascii="Arial" w:hAnsi="Arial" w:cs="Arial"/>
            <w:color w:val="333333"/>
            <w:szCs w:val="24"/>
          </w:rPr>
          <w:delText xml:space="preserve">ludes </w:delText>
        </w:r>
        <w:r w:rsidR="00F65315" w:rsidRPr="005E5376" w:rsidDel="00243E6B">
          <w:rPr>
            <w:rFonts w:ascii="Arial" w:hAnsi="Arial" w:cs="Arial"/>
            <w:color w:val="333333"/>
            <w:szCs w:val="24"/>
          </w:rPr>
          <w:delText xml:space="preserve">the 6th Edition procedure 3680900 [1074] </w:delText>
        </w:r>
        <w:r w:rsidR="00F65315" w:rsidRPr="005E5376" w:rsidDel="00243E6B">
          <w:rPr>
            <w:rFonts w:ascii="Arial" w:hAnsi="Arial" w:cs="Arial"/>
            <w:i/>
            <w:color w:val="333333"/>
            <w:szCs w:val="24"/>
          </w:rPr>
          <w:delText>Endoscopic fragmentation of ureteric calculus</w:delText>
        </w:r>
        <w:r w:rsidR="008D681F" w:rsidRPr="005E5376" w:rsidDel="00243E6B">
          <w:rPr>
            <w:rFonts w:ascii="Arial" w:hAnsi="Arial" w:cs="Arial"/>
            <w:color w:val="333333"/>
            <w:szCs w:val="24"/>
          </w:rPr>
          <w:delText xml:space="preserve">, which </w:delText>
        </w:r>
        <w:r w:rsidR="00D31AC9" w:rsidDel="00243E6B">
          <w:rPr>
            <w:rFonts w:ascii="Arial" w:hAnsi="Arial" w:cs="Arial"/>
            <w:color w:val="333333"/>
            <w:szCs w:val="24"/>
          </w:rPr>
          <w:delText>w</w:delText>
        </w:r>
        <w:r w:rsidR="008D681F" w:rsidRPr="005E5376" w:rsidDel="00243E6B">
          <w:rPr>
            <w:rFonts w:ascii="Arial" w:hAnsi="Arial" w:cs="Arial"/>
            <w:color w:val="333333"/>
            <w:szCs w:val="24"/>
          </w:rPr>
          <w:delText>as deleted</w:delText>
        </w:r>
        <w:r w:rsidR="00885BF5" w:rsidRPr="005E5376" w:rsidDel="00243E6B">
          <w:rPr>
            <w:rFonts w:ascii="Arial" w:hAnsi="Arial" w:cs="Arial"/>
            <w:color w:val="333333"/>
            <w:szCs w:val="24"/>
          </w:rPr>
          <w:delText xml:space="preserve"> in</w:delText>
        </w:r>
        <w:r w:rsidR="008D681F" w:rsidRPr="005E5376" w:rsidDel="00243E6B">
          <w:rPr>
            <w:rFonts w:ascii="Arial" w:hAnsi="Arial" w:cs="Arial"/>
            <w:color w:val="333333"/>
            <w:szCs w:val="24"/>
          </w:rPr>
          <w:delText xml:space="preserve"> </w:delText>
        </w:r>
        <w:r w:rsidR="00F65315" w:rsidRPr="005E5376" w:rsidDel="00243E6B">
          <w:rPr>
            <w:rFonts w:ascii="Arial" w:hAnsi="Arial" w:cs="Arial"/>
            <w:color w:val="333333"/>
            <w:szCs w:val="24"/>
          </w:rPr>
          <w:delText>8th Edition</w:delText>
        </w:r>
        <w:r w:rsidR="00885BF5" w:rsidRPr="005E5376" w:rsidDel="00243E6B">
          <w:rPr>
            <w:rFonts w:ascii="Arial" w:hAnsi="Arial" w:cs="Arial"/>
            <w:color w:val="333333"/>
            <w:szCs w:val="24"/>
          </w:rPr>
          <w:delText>.</w:delText>
        </w:r>
      </w:del>
    </w:p>
    <w:p w:rsidR="00F65315" w:rsidRPr="005E5376" w:rsidDel="00913670" w:rsidRDefault="00F65315" w:rsidP="00F65315">
      <w:pPr>
        <w:rPr>
          <w:del w:id="1371" w:author="Tracy Thompson" w:date="2016-09-28T08:30:00Z"/>
          <w:rFonts w:ascii="Arial" w:hAnsi="Arial" w:cs="Arial"/>
          <w:color w:val="333333"/>
          <w:szCs w:val="24"/>
        </w:rPr>
      </w:pPr>
    </w:p>
    <w:p w:rsidR="00F65315" w:rsidDel="00243E6B" w:rsidRDefault="008D681F" w:rsidP="00F65315">
      <w:pPr>
        <w:rPr>
          <w:del w:id="1372" w:author="Tracy Thompson" w:date="2016-05-02T10:29:00Z"/>
          <w:rFonts w:ascii="Arial" w:hAnsi="Arial" w:cs="Arial"/>
          <w:color w:val="333333"/>
          <w:szCs w:val="24"/>
        </w:rPr>
      </w:pPr>
      <w:del w:id="1373" w:author="Tracy Thompson" w:date="2016-05-02T10:29:00Z">
        <w:r w:rsidRPr="005E5376" w:rsidDel="00243E6B">
          <w:rPr>
            <w:rFonts w:ascii="Arial" w:hAnsi="Arial" w:cs="Arial"/>
            <w:color w:val="333333"/>
            <w:szCs w:val="24"/>
          </w:rPr>
          <w:delText xml:space="preserve">The </w:delText>
        </w:r>
        <w:r w:rsidR="00F65315" w:rsidRPr="005E5376" w:rsidDel="00243E6B">
          <w:rPr>
            <w:rFonts w:ascii="Arial" w:hAnsi="Arial" w:cs="Arial"/>
            <w:color w:val="333333"/>
            <w:szCs w:val="24"/>
          </w:rPr>
          <w:delText xml:space="preserve">8th </w:delText>
        </w:r>
        <w:r w:rsidRPr="005E5376" w:rsidDel="00243E6B">
          <w:rPr>
            <w:rFonts w:ascii="Arial" w:hAnsi="Arial" w:cs="Arial"/>
            <w:color w:val="333333"/>
            <w:szCs w:val="24"/>
          </w:rPr>
          <w:delText>E</w:delText>
        </w:r>
        <w:r w:rsidR="00F65315" w:rsidRPr="005E5376" w:rsidDel="00243E6B">
          <w:rPr>
            <w:rFonts w:ascii="Arial" w:hAnsi="Arial" w:cs="Arial"/>
            <w:color w:val="333333"/>
            <w:szCs w:val="24"/>
          </w:rPr>
          <w:delText>dition</w:delText>
        </w:r>
        <w:r w:rsidRPr="005E5376" w:rsidDel="00243E6B">
          <w:rPr>
            <w:rFonts w:ascii="Arial" w:hAnsi="Arial" w:cs="Arial"/>
            <w:color w:val="333333"/>
            <w:szCs w:val="24"/>
          </w:rPr>
          <w:delText xml:space="preserve"> code </w:delText>
        </w:r>
        <w:r w:rsidR="00885BF5" w:rsidRPr="005E5376" w:rsidDel="00243E6B">
          <w:rPr>
            <w:rFonts w:ascii="Arial" w:hAnsi="Arial" w:cs="Arial"/>
            <w:color w:val="333333"/>
            <w:szCs w:val="24"/>
          </w:rPr>
          <w:delText xml:space="preserve">3680901 [1074] </w:delText>
        </w:r>
        <w:r w:rsidR="00885BF5" w:rsidRPr="005E5376" w:rsidDel="00243E6B">
          <w:rPr>
            <w:rFonts w:ascii="Arial" w:hAnsi="Arial" w:cs="Arial"/>
            <w:i/>
            <w:color w:val="333333"/>
            <w:szCs w:val="24"/>
          </w:rPr>
          <w:delText>Endoscopic destruction of ureteric lesion</w:delText>
        </w:r>
        <w:r w:rsidRPr="005E5376" w:rsidDel="00243E6B">
          <w:rPr>
            <w:rFonts w:ascii="Arial" w:hAnsi="Arial" w:cs="Arial"/>
            <w:color w:val="333333"/>
            <w:szCs w:val="24"/>
          </w:rPr>
          <w:delText xml:space="preserve"> back-</w:delText>
        </w:r>
        <w:r w:rsidR="00F65315" w:rsidRPr="005E5376" w:rsidDel="00243E6B">
          <w:rPr>
            <w:rFonts w:ascii="Arial" w:hAnsi="Arial" w:cs="Arial"/>
            <w:color w:val="333333"/>
            <w:szCs w:val="24"/>
          </w:rPr>
          <w:delText xml:space="preserve">maps to </w:delText>
        </w:r>
        <w:r w:rsidRPr="005E5376" w:rsidDel="00243E6B">
          <w:rPr>
            <w:rFonts w:ascii="Arial" w:hAnsi="Arial" w:cs="Arial"/>
            <w:color w:val="333333"/>
            <w:szCs w:val="24"/>
          </w:rPr>
          <w:delText xml:space="preserve">the </w:delText>
        </w:r>
        <w:r w:rsidR="00F65315" w:rsidRPr="005E5376" w:rsidDel="00243E6B">
          <w:rPr>
            <w:rFonts w:ascii="Arial" w:hAnsi="Arial" w:cs="Arial"/>
            <w:color w:val="333333"/>
            <w:szCs w:val="24"/>
          </w:rPr>
          <w:delText xml:space="preserve">6th Edition code 9035800 [1088] </w:delText>
        </w:r>
        <w:r w:rsidR="00F65315" w:rsidRPr="005E5376" w:rsidDel="00243E6B">
          <w:rPr>
            <w:rFonts w:ascii="Arial" w:hAnsi="Arial" w:cs="Arial"/>
            <w:i/>
            <w:color w:val="333333"/>
            <w:szCs w:val="24"/>
          </w:rPr>
          <w:delText xml:space="preserve">Other procedures on ureter </w:delText>
        </w:r>
        <w:r w:rsidR="00F65315" w:rsidRPr="005E5376" w:rsidDel="00243E6B">
          <w:rPr>
            <w:rFonts w:ascii="Arial" w:hAnsi="Arial" w:cs="Arial"/>
            <w:color w:val="333333"/>
            <w:szCs w:val="24"/>
          </w:rPr>
          <w:delText>which is not listed</w:delText>
        </w:r>
        <w:r w:rsidR="00780028" w:rsidRPr="005E5376" w:rsidDel="00243E6B">
          <w:rPr>
            <w:rFonts w:ascii="Arial" w:hAnsi="Arial" w:cs="Arial"/>
            <w:color w:val="333333"/>
            <w:szCs w:val="24"/>
          </w:rPr>
          <w:delText xml:space="preserve"> </w:delText>
        </w:r>
        <w:r w:rsidR="00F65315" w:rsidRPr="005E5376" w:rsidDel="00243E6B">
          <w:rPr>
            <w:rFonts w:ascii="Arial" w:hAnsi="Arial" w:cs="Arial"/>
            <w:color w:val="333333"/>
            <w:szCs w:val="24"/>
          </w:rPr>
          <w:delText>above.</w:delText>
        </w:r>
        <w:r w:rsidR="00780028" w:rsidRPr="005E5376" w:rsidDel="00243E6B">
          <w:rPr>
            <w:rFonts w:ascii="Arial" w:hAnsi="Arial" w:cs="Arial"/>
            <w:color w:val="333333"/>
            <w:szCs w:val="24"/>
          </w:rPr>
          <w:delText xml:space="preserve">  This means additional event</w:delText>
        </w:r>
        <w:r w:rsidR="00C065F3" w:rsidDel="00243E6B">
          <w:rPr>
            <w:rFonts w:ascii="Arial" w:hAnsi="Arial" w:cs="Arial"/>
            <w:color w:val="333333"/>
            <w:szCs w:val="24"/>
          </w:rPr>
          <w:delText xml:space="preserve"> record</w:delText>
        </w:r>
        <w:r w:rsidR="00780028" w:rsidRPr="005E5376" w:rsidDel="00243E6B">
          <w:rPr>
            <w:rFonts w:ascii="Arial" w:hAnsi="Arial" w:cs="Arial"/>
            <w:color w:val="333333"/>
            <w:szCs w:val="24"/>
          </w:rPr>
          <w:delText xml:space="preserve">s will be taken out of casemix.  Analysis </w:delText>
        </w:r>
        <w:r w:rsidR="00D31AC9" w:rsidDel="00243E6B">
          <w:rPr>
            <w:rFonts w:ascii="Arial" w:hAnsi="Arial" w:cs="Arial"/>
            <w:color w:val="333333"/>
            <w:szCs w:val="24"/>
          </w:rPr>
          <w:delText xml:space="preserve">for WIESNZ14 </w:delText>
        </w:r>
        <w:r w:rsidR="00780028" w:rsidRPr="005E5376" w:rsidDel="00243E6B">
          <w:rPr>
            <w:rFonts w:ascii="Arial" w:hAnsi="Arial" w:cs="Arial"/>
            <w:color w:val="333333"/>
            <w:szCs w:val="24"/>
          </w:rPr>
          <w:delText>indicated there were relatively small numbers which were evenly distributed across all DHBs.  Therefore it was decided no changes would be made.</w:delText>
        </w:r>
      </w:del>
    </w:p>
    <w:p w:rsidR="005E5376" w:rsidRDefault="005E5376" w:rsidP="00F65315">
      <w:pPr>
        <w:rPr>
          <w:rFonts w:ascii="Arial" w:hAnsi="Arial" w:cs="Arial"/>
          <w:color w:val="333333"/>
          <w:szCs w:val="24"/>
        </w:rPr>
      </w:pPr>
    </w:p>
    <w:p w:rsidR="004A765C" w:rsidRDefault="004A765C" w:rsidP="00990412">
      <w:pPr>
        <w:pStyle w:val="Heading3"/>
      </w:pPr>
      <w:bookmarkStart w:id="1374" w:name="_Ref430062429"/>
      <w:bookmarkStart w:id="1375" w:name="_Ref430065417"/>
      <w:bookmarkStart w:id="1376" w:name="_Toc469033157"/>
      <w:bookmarkStart w:id="1377" w:name="_Ref289866785"/>
      <w:bookmarkStart w:id="1378" w:name="_Ref304962157"/>
      <w:r w:rsidRPr="004A765C">
        <w:t>Hysteroscop</w:t>
      </w:r>
      <w:r w:rsidR="004075F4">
        <w:t>y</w:t>
      </w:r>
      <w:r w:rsidRPr="004A765C">
        <w:t xml:space="preserve"> (</w:t>
      </w:r>
      <w:r w:rsidR="003325B3">
        <w:t>S30012</w:t>
      </w:r>
      <w:r w:rsidRPr="004A765C">
        <w:t>)</w:t>
      </w:r>
      <w:bookmarkEnd w:id="1374"/>
      <w:bookmarkEnd w:id="1375"/>
      <w:bookmarkEnd w:id="1376"/>
    </w:p>
    <w:p w:rsidR="004A765C" w:rsidRPr="004A765C" w:rsidRDefault="004A765C" w:rsidP="004A765C">
      <w:pPr>
        <w:rPr>
          <w:rFonts w:ascii="Arial" w:hAnsi="Arial" w:cs="Arial"/>
          <w:color w:val="333333"/>
          <w:szCs w:val="24"/>
        </w:rPr>
      </w:pPr>
      <w:r w:rsidRPr="004A765C">
        <w:rPr>
          <w:rFonts w:ascii="Arial" w:hAnsi="Arial" w:cs="Arial"/>
          <w:color w:val="333333"/>
          <w:szCs w:val="24"/>
        </w:rPr>
        <w:t xml:space="preserve">Some sameday Hysteroscopy event records are excluded from casemix purchasing.  </w:t>
      </w:r>
    </w:p>
    <w:p w:rsidR="004A765C" w:rsidRPr="004A765C" w:rsidRDefault="004A765C" w:rsidP="004A765C">
      <w:pPr>
        <w:rPr>
          <w:rFonts w:ascii="Arial" w:hAnsi="Arial" w:cs="Arial"/>
          <w:color w:val="333333"/>
          <w:szCs w:val="24"/>
        </w:rPr>
      </w:pPr>
    </w:p>
    <w:p w:rsidR="004A765C" w:rsidRPr="004A765C" w:rsidRDefault="004A765C" w:rsidP="004A765C">
      <w:pPr>
        <w:rPr>
          <w:rFonts w:ascii="Arial" w:hAnsi="Arial" w:cs="Arial"/>
          <w:color w:val="333333"/>
          <w:szCs w:val="24"/>
        </w:rPr>
      </w:pPr>
      <w:r w:rsidRPr="004A765C">
        <w:rPr>
          <w:rFonts w:ascii="Arial" w:hAnsi="Arial" w:cs="Arial"/>
          <w:color w:val="333333"/>
          <w:szCs w:val="24"/>
        </w:rPr>
        <w:t>These event records are tested for by checking:</w:t>
      </w:r>
    </w:p>
    <w:p w:rsidR="004A765C" w:rsidRPr="004A765C" w:rsidRDefault="004A765C" w:rsidP="00226758">
      <w:pPr>
        <w:ind w:firstLine="357"/>
        <w:rPr>
          <w:rFonts w:ascii="Arial" w:hAnsi="Arial" w:cs="Arial"/>
          <w:color w:val="333333"/>
          <w:szCs w:val="24"/>
        </w:rPr>
      </w:pPr>
      <w:r w:rsidRPr="00D7651A">
        <w:rPr>
          <w:rFonts w:ascii="Arial" w:hAnsi="Arial" w:cs="Arial"/>
          <w:color w:val="333333"/>
        </w:rPr>
        <w:t xml:space="preserve">That </w:t>
      </w:r>
      <w:r w:rsidRPr="004A765C">
        <w:rPr>
          <w:rFonts w:ascii="Arial" w:hAnsi="Arial" w:cs="Arial"/>
          <w:color w:val="333333"/>
          <w:szCs w:val="24"/>
        </w:rPr>
        <w:t>the admission and discharge dates are the same</w:t>
      </w:r>
    </w:p>
    <w:p w:rsidR="004A765C" w:rsidRPr="004A765C" w:rsidRDefault="004A765C" w:rsidP="004075F4">
      <w:pPr>
        <w:ind w:firstLine="720"/>
        <w:rPr>
          <w:rFonts w:ascii="Arial" w:hAnsi="Arial" w:cs="Arial"/>
          <w:color w:val="333333"/>
          <w:szCs w:val="24"/>
        </w:rPr>
      </w:pPr>
      <w:r w:rsidRPr="004A765C">
        <w:rPr>
          <w:rFonts w:ascii="Arial" w:hAnsi="Arial" w:cs="Arial"/>
          <w:color w:val="333333"/>
          <w:szCs w:val="24"/>
        </w:rPr>
        <w:t>AND</w:t>
      </w:r>
    </w:p>
    <w:p w:rsidR="004A765C" w:rsidRPr="00226758" w:rsidRDefault="004A765C" w:rsidP="00226758">
      <w:pPr>
        <w:ind w:firstLine="357"/>
        <w:rPr>
          <w:rFonts w:ascii="Arial" w:hAnsi="Arial" w:cs="Arial"/>
          <w:color w:val="333333"/>
        </w:rPr>
      </w:pPr>
      <w:r w:rsidRPr="00226758">
        <w:rPr>
          <w:rFonts w:ascii="Arial" w:hAnsi="Arial" w:cs="Arial"/>
          <w:color w:val="333333"/>
        </w:rPr>
        <w:t>That the event is non-acute/arranged (i.e. Admission Type not “AC” or “AA”)</w:t>
      </w:r>
    </w:p>
    <w:p w:rsidR="004A765C" w:rsidRPr="004A765C" w:rsidRDefault="004A765C" w:rsidP="0020678E">
      <w:pPr>
        <w:ind w:firstLine="720"/>
        <w:rPr>
          <w:rFonts w:ascii="Arial" w:hAnsi="Arial" w:cs="Arial"/>
          <w:color w:val="333333"/>
          <w:szCs w:val="24"/>
        </w:rPr>
      </w:pPr>
      <w:r w:rsidRPr="004A765C">
        <w:rPr>
          <w:rFonts w:ascii="Arial" w:hAnsi="Arial" w:cs="Arial"/>
          <w:color w:val="333333"/>
          <w:szCs w:val="24"/>
        </w:rPr>
        <w:t>AND</w:t>
      </w:r>
    </w:p>
    <w:p w:rsidR="004A765C" w:rsidRPr="00226758" w:rsidRDefault="004A765C" w:rsidP="00226758">
      <w:pPr>
        <w:ind w:firstLine="357"/>
        <w:rPr>
          <w:rFonts w:ascii="Arial" w:hAnsi="Arial" w:cs="Arial"/>
          <w:color w:val="333333"/>
        </w:rPr>
      </w:pPr>
      <w:r w:rsidRPr="00226758">
        <w:rPr>
          <w:rFonts w:ascii="Arial" w:hAnsi="Arial" w:cs="Arial"/>
          <w:color w:val="333333"/>
        </w:rPr>
        <w:t>The patient’s age is greater than 15 years old</w:t>
      </w:r>
    </w:p>
    <w:p w:rsidR="004A765C" w:rsidRPr="004A765C" w:rsidRDefault="004A765C" w:rsidP="004A765C">
      <w:pPr>
        <w:rPr>
          <w:rFonts w:ascii="Arial" w:hAnsi="Arial" w:cs="Arial"/>
          <w:color w:val="333333"/>
          <w:szCs w:val="24"/>
        </w:rPr>
      </w:pPr>
      <w:r w:rsidRPr="004A765C">
        <w:rPr>
          <w:rFonts w:ascii="Arial" w:hAnsi="Arial" w:cs="Arial"/>
          <w:color w:val="333333"/>
          <w:szCs w:val="24"/>
        </w:rPr>
        <w:tab/>
        <w:t>AND</w:t>
      </w:r>
    </w:p>
    <w:p w:rsidR="004A765C" w:rsidRPr="00226758" w:rsidRDefault="004A765C" w:rsidP="00226758">
      <w:pPr>
        <w:ind w:firstLine="357"/>
        <w:rPr>
          <w:rFonts w:ascii="Arial" w:hAnsi="Arial" w:cs="Arial"/>
          <w:color w:val="333333"/>
        </w:rPr>
      </w:pPr>
      <w:r w:rsidRPr="00226758">
        <w:rPr>
          <w:rFonts w:ascii="Arial" w:hAnsi="Arial" w:cs="Arial"/>
          <w:color w:val="333333"/>
        </w:rPr>
        <w:t xml:space="preserve">There are at most three non-blank procedures codes </w:t>
      </w:r>
    </w:p>
    <w:p w:rsidR="004A765C" w:rsidRPr="004A765C" w:rsidRDefault="004A765C" w:rsidP="004A765C">
      <w:pPr>
        <w:rPr>
          <w:rFonts w:ascii="Arial" w:hAnsi="Arial" w:cs="Arial"/>
          <w:color w:val="333333"/>
          <w:szCs w:val="24"/>
        </w:rPr>
      </w:pPr>
      <w:r w:rsidRPr="004A765C">
        <w:rPr>
          <w:rFonts w:ascii="Arial" w:hAnsi="Arial" w:cs="Arial"/>
          <w:color w:val="333333"/>
          <w:szCs w:val="24"/>
        </w:rPr>
        <w:tab/>
        <w:t>AND</w:t>
      </w:r>
    </w:p>
    <w:p w:rsidR="004A765C" w:rsidRPr="00226758" w:rsidRDefault="004A765C" w:rsidP="00226758">
      <w:pPr>
        <w:ind w:firstLine="357"/>
        <w:rPr>
          <w:rFonts w:ascii="Arial" w:hAnsi="Arial" w:cs="Arial"/>
          <w:color w:val="333333"/>
        </w:rPr>
      </w:pPr>
      <w:r w:rsidRPr="00226758">
        <w:rPr>
          <w:rFonts w:ascii="Arial" w:hAnsi="Arial" w:cs="Arial"/>
          <w:color w:val="333333"/>
        </w:rPr>
        <w:t xml:space="preserve">Any of the first three recorded procedures is 3563000 [1259] </w:t>
      </w:r>
      <w:r w:rsidRPr="00EC3E42">
        <w:rPr>
          <w:rFonts w:ascii="Arial" w:hAnsi="Arial" w:cs="Arial"/>
          <w:i/>
          <w:color w:val="333333"/>
        </w:rPr>
        <w:t>Diagnostic hysteroscopy</w:t>
      </w:r>
    </w:p>
    <w:p w:rsidR="004A765C" w:rsidRPr="004A765C" w:rsidRDefault="004A765C" w:rsidP="004A765C">
      <w:pPr>
        <w:rPr>
          <w:rFonts w:ascii="Arial" w:hAnsi="Arial" w:cs="Arial"/>
          <w:color w:val="333333"/>
          <w:szCs w:val="24"/>
        </w:rPr>
      </w:pPr>
      <w:r w:rsidRPr="004A765C">
        <w:rPr>
          <w:rFonts w:ascii="Arial" w:hAnsi="Arial" w:cs="Arial"/>
          <w:color w:val="333333"/>
          <w:szCs w:val="24"/>
        </w:rPr>
        <w:tab/>
        <w:t xml:space="preserve">AND </w:t>
      </w:r>
    </w:p>
    <w:p w:rsidR="004A765C" w:rsidRPr="00226758" w:rsidRDefault="004A765C" w:rsidP="00226758">
      <w:pPr>
        <w:ind w:firstLine="357"/>
        <w:rPr>
          <w:rFonts w:ascii="Arial" w:hAnsi="Arial" w:cs="Arial"/>
          <w:color w:val="333333"/>
        </w:rPr>
      </w:pPr>
      <w:r w:rsidRPr="00226758">
        <w:rPr>
          <w:rFonts w:ascii="Arial" w:hAnsi="Arial" w:cs="Arial"/>
          <w:color w:val="333333"/>
        </w:rPr>
        <w:t xml:space="preserve">Neither </w:t>
      </w:r>
      <w:r w:rsidR="00A26B14" w:rsidRPr="00226758">
        <w:rPr>
          <w:rFonts w:ascii="Arial" w:hAnsi="Arial" w:cs="Arial"/>
          <w:color w:val="333333"/>
        </w:rPr>
        <w:t>of the other t</w:t>
      </w:r>
      <w:r w:rsidR="008B4580" w:rsidRPr="00226758">
        <w:rPr>
          <w:rFonts w:ascii="Arial" w:hAnsi="Arial" w:cs="Arial"/>
          <w:color w:val="333333"/>
        </w:rPr>
        <w:t>w</w:t>
      </w:r>
      <w:r w:rsidR="00A26B14" w:rsidRPr="00226758">
        <w:rPr>
          <w:rFonts w:ascii="Arial" w:hAnsi="Arial" w:cs="Arial"/>
          <w:color w:val="333333"/>
        </w:rPr>
        <w:t>o possible</w:t>
      </w:r>
      <w:r w:rsidR="00D637A8" w:rsidRPr="00226758">
        <w:rPr>
          <w:rFonts w:ascii="Arial" w:hAnsi="Arial" w:cs="Arial"/>
          <w:color w:val="333333"/>
        </w:rPr>
        <w:t xml:space="preserve"> </w:t>
      </w:r>
      <w:r w:rsidR="00A26B14" w:rsidRPr="00226758">
        <w:rPr>
          <w:rFonts w:ascii="Arial" w:hAnsi="Arial" w:cs="Arial"/>
          <w:color w:val="333333"/>
        </w:rPr>
        <w:t>p</w:t>
      </w:r>
      <w:r w:rsidRPr="00226758">
        <w:rPr>
          <w:rFonts w:ascii="Arial" w:hAnsi="Arial" w:cs="Arial"/>
          <w:color w:val="333333"/>
        </w:rPr>
        <w:t>rocedure</w:t>
      </w:r>
      <w:r w:rsidR="00A26B14" w:rsidRPr="00226758">
        <w:rPr>
          <w:rFonts w:ascii="Arial" w:hAnsi="Arial" w:cs="Arial"/>
          <w:color w:val="333333"/>
        </w:rPr>
        <w:t xml:space="preserve"> codes</w:t>
      </w:r>
      <w:r w:rsidRPr="00226758">
        <w:rPr>
          <w:rFonts w:ascii="Arial" w:hAnsi="Arial" w:cs="Arial"/>
          <w:color w:val="333333"/>
        </w:rPr>
        <w:t xml:space="preserve"> </w:t>
      </w:r>
      <w:r w:rsidR="00A26B14" w:rsidRPr="00226758">
        <w:rPr>
          <w:rFonts w:ascii="Arial" w:hAnsi="Arial" w:cs="Arial"/>
          <w:color w:val="333333"/>
        </w:rPr>
        <w:t>are</w:t>
      </w:r>
      <w:r w:rsidR="00D637A8" w:rsidRPr="00226758">
        <w:rPr>
          <w:rFonts w:ascii="Arial" w:hAnsi="Arial" w:cs="Arial"/>
          <w:color w:val="333333"/>
        </w:rPr>
        <w:t xml:space="preserve"> </w:t>
      </w:r>
      <w:r w:rsidRPr="00226758">
        <w:rPr>
          <w:rFonts w:ascii="Arial" w:hAnsi="Arial" w:cs="Arial"/>
          <w:color w:val="333333"/>
        </w:rPr>
        <w:t>from block [1910] or [1909]</w:t>
      </w:r>
    </w:p>
    <w:p w:rsidR="004A765C" w:rsidRPr="004A765C" w:rsidRDefault="004A765C" w:rsidP="004A765C"/>
    <w:p w:rsidR="00B65A2A" w:rsidRPr="00BA2072" w:rsidRDefault="00B71316" w:rsidP="00990412">
      <w:pPr>
        <w:pStyle w:val="Heading3"/>
      </w:pPr>
      <w:bookmarkStart w:id="1379" w:name="_Ref462310612"/>
      <w:bookmarkStart w:id="1380" w:name="_Toc469033158"/>
      <w:r w:rsidRPr="00BA2072">
        <w:t>Gastroenterology Procedure Codes used to Identify Excluded Events</w:t>
      </w:r>
      <w:bookmarkEnd w:id="1377"/>
      <w:bookmarkEnd w:id="1378"/>
      <w:bookmarkEnd w:id="1379"/>
      <w:bookmarkEnd w:id="1380"/>
    </w:p>
    <w:p w:rsidR="00B71316" w:rsidRPr="003F5A25" w:rsidRDefault="00B71316" w:rsidP="00B71316">
      <w:pPr>
        <w:outlineLvl w:val="0"/>
        <w:rPr>
          <w:rFonts w:ascii="Arial" w:hAnsi="Arial" w:cs="Arial"/>
          <w:color w:val="333333"/>
        </w:rPr>
      </w:pPr>
      <w:r w:rsidRPr="003F5A25">
        <w:rPr>
          <w:rFonts w:ascii="Arial" w:hAnsi="Arial" w:cs="Arial"/>
          <w:color w:val="333333"/>
        </w:rPr>
        <w:t xml:space="preserve">The purpose of the next two clauses is to describe the exclusion rules for the three types of general gastroenterology ‘scope’ procedures known collectively as ERCP, Colonoscopy, and Gastroscopy. The structure below is </w:t>
      </w:r>
      <w:r w:rsidR="000657B8" w:rsidRPr="003F5A25">
        <w:rPr>
          <w:rFonts w:ascii="Arial" w:hAnsi="Arial" w:cs="Arial"/>
          <w:color w:val="333333"/>
        </w:rPr>
        <w:t xml:space="preserve">the same as </w:t>
      </w:r>
      <w:r w:rsidR="00307549" w:rsidRPr="003F5A25">
        <w:rPr>
          <w:rFonts w:ascii="Arial" w:hAnsi="Arial" w:cs="Arial"/>
          <w:color w:val="333333"/>
        </w:rPr>
        <w:t xml:space="preserve">the </w:t>
      </w:r>
      <w:r w:rsidR="000657B8" w:rsidRPr="003F5A25">
        <w:rPr>
          <w:rFonts w:ascii="Arial" w:hAnsi="Arial" w:cs="Arial"/>
          <w:color w:val="333333"/>
        </w:rPr>
        <w:t>W</w:t>
      </w:r>
      <w:r w:rsidR="0082556D" w:rsidRPr="003F5A25">
        <w:rPr>
          <w:rFonts w:ascii="Arial" w:hAnsi="Arial" w:cs="Arial"/>
          <w:color w:val="333333"/>
        </w:rPr>
        <w:t>IE</w:t>
      </w:r>
      <w:r w:rsidR="000657B8" w:rsidRPr="003F5A25">
        <w:rPr>
          <w:rFonts w:ascii="Arial" w:hAnsi="Arial" w:cs="Arial"/>
          <w:color w:val="333333"/>
        </w:rPr>
        <w:t>SNZ1</w:t>
      </w:r>
      <w:ins w:id="1381" w:author="Tracy Thompson" w:date="2016-09-22T11:45:00Z">
        <w:r w:rsidR="003930B7">
          <w:rPr>
            <w:rFonts w:ascii="Arial" w:hAnsi="Arial" w:cs="Arial"/>
            <w:color w:val="333333"/>
          </w:rPr>
          <w:t>6</w:t>
        </w:r>
      </w:ins>
      <w:del w:id="1382" w:author="Tracy Thompson" w:date="2016-09-22T11:45:00Z">
        <w:r w:rsidR="00D31AC9" w:rsidRPr="003F5A25" w:rsidDel="003930B7">
          <w:rPr>
            <w:rFonts w:ascii="Arial" w:hAnsi="Arial" w:cs="Arial"/>
            <w:color w:val="333333"/>
          </w:rPr>
          <w:delText>4</w:delText>
        </w:r>
      </w:del>
      <w:r w:rsidR="000657B8" w:rsidRPr="003F5A25">
        <w:rPr>
          <w:rFonts w:ascii="Arial" w:hAnsi="Arial" w:cs="Arial"/>
          <w:color w:val="333333"/>
        </w:rPr>
        <w:t xml:space="preserve"> </w:t>
      </w:r>
      <w:r w:rsidRPr="003F5A25">
        <w:rPr>
          <w:rFonts w:ascii="Arial" w:hAnsi="Arial" w:cs="Arial"/>
          <w:color w:val="333333"/>
        </w:rPr>
        <w:t>Casemix Framework Document</w:t>
      </w:r>
      <w:r w:rsidR="00307549" w:rsidRPr="003F5A25">
        <w:rPr>
          <w:rFonts w:ascii="Arial" w:hAnsi="Arial" w:cs="Arial"/>
          <w:color w:val="333333"/>
        </w:rPr>
        <w:t>.  I</w:t>
      </w:r>
      <w:r w:rsidRPr="003F5A25">
        <w:rPr>
          <w:rFonts w:ascii="Arial" w:hAnsi="Arial" w:cs="Arial"/>
          <w:color w:val="333333"/>
        </w:rPr>
        <w:t>t restricts the number of procedure codes present to at most three, and is applied in a way that is independent of the order in which procedures are coded.</w:t>
      </w:r>
    </w:p>
    <w:p w:rsidR="00B71316" w:rsidRPr="00BA2072" w:rsidRDefault="00B71316"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Collectively, we define the </w:t>
      </w:r>
      <w:r w:rsidRPr="00BA2072">
        <w:rPr>
          <w:rFonts w:ascii="Arial" w:hAnsi="Arial" w:cs="Arial"/>
          <w:b/>
          <w:color w:val="333333"/>
        </w:rPr>
        <w:t>ERCP block of procedure codes</w:t>
      </w:r>
      <w:r w:rsidRPr="00BA2072">
        <w:rPr>
          <w:rFonts w:ascii="Arial" w:hAnsi="Arial" w:cs="Arial"/>
          <w:color w:val="333333"/>
        </w:rPr>
        <w:t xml:space="preserve"> to include ERCP (</w:t>
      </w:r>
      <w:r w:rsidRPr="00BA2072">
        <w:rPr>
          <w:rFonts w:ascii="Arial" w:hAnsi="Arial" w:cs="Arial"/>
          <w:i/>
          <w:color w:val="333333"/>
          <w:sz w:val="22"/>
          <w:szCs w:val="22"/>
        </w:rPr>
        <w:t>Endoscopic Retrograde Cholangiopancreatography</w:t>
      </w:r>
      <w:r w:rsidRPr="00BA2072">
        <w:rPr>
          <w:rFonts w:ascii="Arial" w:hAnsi="Arial" w:cs="Arial"/>
          <w:color w:val="333333"/>
        </w:rPr>
        <w:t>), ERC (</w:t>
      </w:r>
      <w:r w:rsidRPr="00BA2072">
        <w:rPr>
          <w:rFonts w:ascii="Arial" w:hAnsi="Arial" w:cs="Arial"/>
          <w:i/>
          <w:color w:val="333333"/>
          <w:sz w:val="22"/>
          <w:szCs w:val="22"/>
        </w:rPr>
        <w:t>Endoscopic Retrograde Cholangiography</w:t>
      </w:r>
      <w:r w:rsidRPr="00BA2072">
        <w:rPr>
          <w:rFonts w:ascii="Arial" w:hAnsi="Arial" w:cs="Arial"/>
          <w:color w:val="333333"/>
        </w:rPr>
        <w:t>), and ERP (</w:t>
      </w:r>
      <w:r w:rsidRPr="00BA2072">
        <w:rPr>
          <w:rFonts w:ascii="Arial" w:hAnsi="Arial" w:cs="Arial"/>
          <w:i/>
          <w:color w:val="333333"/>
          <w:sz w:val="22"/>
          <w:szCs w:val="22"/>
        </w:rPr>
        <w:t>Endoscopic Retrograde Pancreatography</w:t>
      </w:r>
      <w:r w:rsidRPr="00BA2072">
        <w:rPr>
          <w:rFonts w:ascii="Arial" w:hAnsi="Arial" w:cs="Arial"/>
          <w:color w:val="333333"/>
        </w:rPr>
        <w:t>). The procedure codes are:</w:t>
      </w:r>
    </w:p>
    <w:p w:rsidR="00307549" w:rsidRPr="00BA2072" w:rsidRDefault="00307549"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3044200, 3048400, 3048401 [957], 3045201, 3049100 [958], 3045202 [959], </w:t>
      </w:r>
      <w:del w:id="1383" w:author="Tracy Thompson" w:date="2016-09-21T08:44:00Z">
        <w:r w:rsidRPr="00BA2072" w:rsidDel="00A2343C">
          <w:rPr>
            <w:rFonts w:ascii="Arial" w:hAnsi="Arial" w:cs="Arial"/>
            <w:color w:val="333333"/>
          </w:rPr>
          <w:delText xml:space="preserve">3045101, </w:delText>
        </w:r>
      </w:del>
      <w:r w:rsidRPr="00BA2072">
        <w:rPr>
          <w:rFonts w:ascii="Arial" w:hAnsi="Arial" w:cs="Arial"/>
          <w:color w:val="333333"/>
        </w:rPr>
        <w:t xml:space="preserve">3045102, 3045103 [960], 3048500, 3048501 [963], </w:t>
      </w:r>
      <w:ins w:id="1384" w:author="Tracy Thompson" w:date="2016-09-21T08:44:00Z">
        <w:r w:rsidR="00A2343C">
          <w:rPr>
            <w:rFonts w:ascii="Arial" w:hAnsi="Arial" w:cs="Arial"/>
            <w:color w:val="333333"/>
          </w:rPr>
          <w:t xml:space="preserve">9029400 [968], </w:t>
        </w:r>
      </w:ins>
      <w:r w:rsidRPr="00BA2072">
        <w:rPr>
          <w:rFonts w:ascii="Arial" w:hAnsi="Arial" w:cs="Arial"/>
          <w:color w:val="333333"/>
        </w:rPr>
        <w:t>3045200, 3049400 [971], 3048402</w:t>
      </w:r>
      <w:r w:rsidR="0082556D">
        <w:rPr>
          <w:rFonts w:ascii="Arial" w:hAnsi="Arial" w:cs="Arial"/>
          <w:color w:val="333333"/>
        </w:rPr>
        <w:t xml:space="preserve"> </w:t>
      </w:r>
      <w:r w:rsidRPr="00BA2072">
        <w:rPr>
          <w:rFonts w:ascii="Arial" w:hAnsi="Arial" w:cs="Arial"/>
          <w:color w:val="333333"/>
        </w:rPr>
        <w:t>[974], 3049102, 3049103, 3049104</w:t>
      </w:r>
      <w:ins w:id="1385" w:author="Tracy Thompson" w:date="2016-09-21T08:44:00Z">
        <w:r w:rsidR="00A2343C">
          <w:rPr>
            <w:rFonts w:ascii="Arial" w:hAnsi="Arial" w:cs="Arial"/>
            <w:color w:val="333333"/>
          </w:rPr>
          <w:t>, 9034900</w:t>
        </w:r>
      </w:ins>
      <w:r w:rsidRPr="00BA2072">
        <w:rPr>
          <w:rFonts w:ascii="Arial" w:hAnsi="Arial" w:cs="Arial"/>
          <w:color w:val="333333"/>
        </w:rPr>
        <w:t xml:space="preserve"> [975]</w:t>
      </w:r>
      <w:ins w:id="1386" w:author="Tracy Thompson" w:date="2016-09-21T08:45:00Z">
        <w:r w:rsidR="00A2343C">
          <w:rPr>
            <w:rFonts w:ascii="Arial" w:hAnsi="Arial" w:cs="Arial"/>
            <w:color w:val="333333"/>
          </w:rPr>
          <w:t>, 9029401 [979]</w:t>
        </w:r>
      </w:ins>
    </w:p>
    <w:p w:rsidR="00AD4BF0" w:rsidRPr="00BA2072" w:rsidDel="00AD4BF0" w:rsidRDefault="00AD4BF0" w:rsidP="00B71316">
      <w:pPr>
        <w:outlineLvl w:val="0"/>
        <w:rPr>
          <w:del w:id="1387" w:author="Tracy Thompson" w:date="2016-05-02T11:19:00Z"/>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ERCP block</w:t>
      </w:r>
      <w:r w:rsidRPr="00BA2072">
        <w:rPr>
          <w:rFonts w:ascii="Arial" w:hAnsi="Arial" w:cs="Arial"/>
          <w:color w:val="333333"/>
        </w:rPr>
        <w:t>.</w:t>
      </w:r>
    </w:p>
    <w:p w:rsidR="004F4104" w:rsidRPr="00BA2072" w:rsidRDefault="004F4104"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Similarly the </w:t>
      </w:r>
      <w:r w:rsidRPr="00BA2072">
        <w:rPr>
          <w:rFonts w:ascii="Arial" w:hAnsi="Arial" w:cs="Arial"/>
          <w:b/>
          <w:color w:val="333333"/>
        </w:rPr>
        <w:t>Colonoscopy block of procedure codes</w:t>
      </w:r>
      <w:r w:rsidRPr="00BA2072">
        <w:rPr>
          <w:rFonts w:ascii="Arial" w:hAnsi="Arial" w:cs="Arial"/>
          <w:color w:val="333333"/>
        </w:rPr>
        <w:t xml:space="preserve"> are:</w:t>
      </w:r>
    </w:p>
    <w:p w:rsidR="00B71316" w:rsidRPr="00BA2072" w:rsidRDefault="00B71316" w:rsidP="00B71316">
      <w:pPr>
        <w:outlineLvl w:val="0"/>
        <w:rPr>
          <w:rFonts w:ascii="Arial" w:hAnsi="Arial" w:cs="Arial"/>
          <w:color w:val="333333"/>
        </w:rPr>
      </w:pPr>
    </w:p>
    <w:p w:rsidR="00B71316" w:rsidRDefault="00B71316" w:rsidP="00B71316">
      <w:pPr>
        <w:rPr>
          <w:rFonts w:ascii="Arial" w:hAnsi="Arial" w:cs="Arial"/>
          <w:color w:val="333333"/>
        </w:rPr>
      </w:pPr>
      <w:r w:rsidRPr="00BA2072">
        <w:rPr>
          <w:rFonts w:ascii="Arial" w:hAnsi="Arial" w:cs="Arial"/>
          <w:color w:val="333333"/>
        </w:rPr>
        <w:t>3207500 [904], 3208400, 3209000, 3208402, 3209002 [905], 9029500, 9029501,</w:t>
      </w:r>
      <w:r w:rsidR="0082556D">
        <w:rPr>
          <w:rFonts w:ascii="Arial" w:hAnsi="Arial" w:cs="Arial"/>
          <w:color w:val="333333"/>
        </w:rPr>
        <w:t xml:space="preserve"> </w:t>
      </w:r>
      <w:r w:rsidRPr="00BA2072">
        <w:rPr>
          <w:rFonts w:ascii="Arial" w:hAnsi="Arial" w:cs="Arial"/>
          <w:color w:val="333333"/>
        </w:rPr>
        <w:t xml:space="preserve">9029502 [906], </w:t>
      </w:r>
      <w:ins w:id="1388" w:author="Tracy Thompson" w:date="2016-09-21T08:47:00Z">
        <w:r w:rsidR="00A55B1C">
          <w:rPr>
            <w:rFonts w:ascii="Arial" w:hAnsi="Arial" w:cs="Arial"/>
            <w:color w:val="333333"/>
          </w:rPr>
          <w:t xml:space="preserve">3047902, </w:t>
        </w:r>
      </w:ins>
      <w:r w:rsidRPr="00BA2072">
        <w:rPr>
          <w:rFonts w:ascii="Arial" w:hAnsi="Arial" w:cs="Arial"/>
          <w:color w:val="333333"/>
        </w:rPr>
        <w:t>9030800 [908], 3207501, 3</w:t>
      </w:r>
      <w:r w:rsidR="0082556D">
        <w:rPr>
          <w:rFonts w:ascii="Arial" w:hAnsi="Arial" w:cs="Arial"/>
          <w:color w:val="333333"/>
        </w:rPr>
        <w:t xml:space="preserve">207800, 3208100 [910], 3208401, </w:t>
      </w:r>
      <w:r w:rsidRPr="00BA2072">
        <w:rPr>
          <w:rFonts w:ascii="Arial" w:hAnsi="Arial" w:cs="Arial"/>
          <w:color w:val="333333"/>
        </w:rPr>
        <w:t xml:space="preserve">3208700, 3209001, 3209300 [911], </w:t>
      </w:r>
      <w:ins w:id="1389" w:author="Tracy Thompson" w:date="2016-09-21T08:47:00Z">
        <w:r w:rsidR="00A55B1C">
          <w:rPr>
            <w:rFonts w:ascii="Arial" w:hAnsi="Arial" w:cs="Arial"/>
            <w:color w:val="333333"/>
          </w:rPr>
          <w:t xml:space="preserve">9029702 [914], </w:t>
        </w:r>
      </w:ins>
      <w:r w:rsidRPr="00BA2072">
        <w:rPr>
          <w:rFonts w:ascii="Arial" w:hAnsi="Arial" w:cs="Arial"/>
          <w:color w:val="333333"/>
        </w:rPr>
        <w:t xml:space="preserve">3209400 [917], </w:t>
      </w:r>
      <w:ins w:id="1390" w:author="Tracy Thompson" w:date="2016-09-21T08:47:00Z">
        <w:r w:rsidR="00A55B1C">
          <w:rPr>
            <w:rFonts w:ascii="Arial" w:hAnsi="Arial" w:cs="Arial"/>
            <w:color w:val="333333"/>
          </w:rPr>
          <w:t>9029503, 9029504, 9029505 [929], 3047901</w:t>
        </w:r>
      </w:ins>
      <w:del w:id="1391" w:author="Tracy Thompson" w:date="2016-09-21T08:45:00Z">
        <w:r w:rsidRPr="00BA2072" w:rsidDel="00A55B1C">
          <w:rPr>
            <w:rFonts w:ascii="Arial" w:hAnsi="Arial" w:cs="Arial"/>
            <w:color w:val="333333"/>
          </w:rPr>
          <w:delText>9031200, 90</w:delText>
        </w:r>
      </w:del>
      <w:del w:id="1392" w:author="Tracy Thompson" w:date="2016-09-21T08:46:00Z">
        <w:r w:rsidRPr="00BA2072" w:rsidDel="00A55B1C">
          <w:rPr>
            <w:rFonts w:ascii="Arial" w:hAnsi="Arial" w:cs="Arial"/>
            <w:color w:val="333333"/>
          </w:rPr>
          <w:delText>31201</w:delText>
        </w:r>
      </w:del>
      <w:r w:rsidRPr="00BA2072">
        <w:rPr>
          <w:rFonts w:ascii="Arial" w:hAnsi="Arial" w:cs="Arial"/>
          <w:color w:val="333333"/>
        </w:rPr>
        <w:t xml:space="preserve"> [931],</w:t>
      </w:r>
      <w:r w:rsidR="0082556D">
        <w:rPr>
          <w:rFonts w:ascii="Arial" w:hAnsi="Arial" w:cs="Arial"/>
          <w:color w:val="333333"/>
        </w:rPr>
        <w:t xml:space="preserve"> </w:t>
      </w:r>
      <w:del w:id="1393" w:author="Tracy Thompson" w:date="2016-09-21T08:46:00Z">
        <w:r w:rsidRPr="00BA2072" w:rsidDel="00A55B1C">
          <w:rPr>
            <w:rFonts w:ascii="Arial" w:hAnsi="Arial" w:cs="Arial"/>
            <w:color w:val="333333"/>
          </w:rPr>
          <w:delText>3209900, 3210500, 3210800, 9034100,</w:delText>
        </w:r>
      </w:del>
      <w:del w:id="1394" w:author="Tracy Thompson" w:date="2016-09-28T08:15:00Z">
        <w:r w:rsidRPr="00BA2072" w:rsidDel="00DC0FFA">
          <w:rPr>
            <w:rFonts w:ascii="Arial" w:hAnsi="Arial" w:cs="Arial"/>
            <w:color w:val="333333"/>
          </w:rPr>
          <w:delText xml:space="preserve"> </w:delText>
        </w:r>
      </w:del>
      <w:r w:rsidRPr="00BA2072">
        <w:rPr>
          <w:rFonts w:ascii="Arial" w:hAnsi="Arial" w:cs="Arial"/>
          <w:color w:val="333333"/>
        </w:rPr>
        <w:t>3210300</w:t>
      </w:r>
      <w:ins w:id="1395" w:author="Tracy Thompson" w:date="2016-09-21T08:48:00Z">
        <w:r w:rsidR="00A55B1C">
          <w:rPr>
            <w:rFonts w:ascii="Arial" w:hAnsi="Arial" w:cs="Arial"/>
            <w:color w:val="333333"/>
          </w:rPr>
          <w:t>, 9031500</w:t>
        </w:r>
      </w:ins>
      <w:r w:rsidRPr="00BA2072">
        <w:rPr>
          <w:rFonts w:ascii="Arial" w:hAnsi="Arial" w:cs="Arial"/>
          <w:color w:val="333333"/>
        </w:rPr>
        <w:t xml:space="preserve"> [933]</w:t>
      </w:r>
    </w:p>
    <w:p w:rsidR="0022355F" w:rsidRPr="00BA2072" w:rsidRDefault="0022355F" w:rsidP="00B71316">
      <w:pPr>
        <w:rPr>
          <w:rFonts w:ascii="Arial" w:hAnsi="Arial" w:cs="Arial"/>
          <w:color w:val="333333"/>
        </w:rPr>
      </w:pPr>
    </w:p>
    <w:p w:rsidR="00B71316"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Colon block</w:t>
      </w:r>
      <w:r w:rsidRPr="00BA2072">
        <w:rPr>
          <w:rFonts w:ascii="Arial" w:hAnsi="Arial" w:cs="Arial"/>
          <w:color w:val="333333"/>
        </w:rPr>
        <w:t>.</w:t>
      </w:r>
    </w:p>
    <w:p w:rsidR="00C57D24" w:rsidRDefault="00C57D24"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The </w:t>
      </w:r>
      <w:r w:rsidRPr="00BA2072">
        <w:rPr>
          <w:rFonts w:ascii="Arial" w:hAnsi="Arial" w:cs="Arial"/>
          <w:b/>
          <w:color w:val="333333"/>
        </w:rPr>
        <w:t xml:space="preserve">Gastroscopy block of procedure codes </w:t>
      </w:r>
      <w:r w:rsidRPr="00BA2072">
        <w:rPr>
          <w:rFonts w:ascii="Arial" w:hAnsi="Arial" w:cs="Arial"/>
          <w:color w:val="333333"/>
        </w:rPr>
        <w:t>are:</w:t>
      </w:r>
    </w:p>
    <w:p w:rsidR="00B71316" w:rsidRPr="00BA2072" w:rsidRDefault="00B71316" w:rsidP="00B71316">
      <w:pPr>
        <w:outlineLvl w:val="0"/>
        <w:rPr>
          <w:rFonts w:ascii="Arial" w:hAnsi="Arial" w:cs="Arial"/>
          <w:color w:val="333333"/>
        </w:rPr>
      </w:pPr>
    </w:p>
    <w:p w:rsidR="003B7374" w:rsidRDefault="00B71316" w:rsidP="00B71316">
      <w:pPr>
        <w:outlineLvl w:val="0"/>
        <w:rPr>
          <w:rFonts w:ascii="Arial" w:hAnsi="Arial" w:cs="Arial"/>
          <w:color w:val="333333"/>
        </w:rPr>
      </w:pPr>
      <w:r w:rsidRPr="00BA2072">
        <w:rPr>
          <w:rFonts w:ascii="Arial" w:hAnsi="Arial" w:cs="Arial"/>
          <w:color w:val="333333"/>
        </w:rPr>
        <w:t xml:space="preserve">3047303, 4181600 [850], 3047600, 3047601, 3047806, 3047809 [851], 3047810, 4182500 [852], </w:t>
      </w:r>
      <w:ins w:id="1396" w:author="Tracy Thompson" w:date="2016-09-21T08:50:00Z">
        <w:r w:rsidR="00A55B1C">
          <w:rPr>
            <w:rFonts w:ascii="Arial" w:hAnsi="Arial" w:cs="Arial"/>
            <w:color w:val="333333"/>
          </w:rPr>
          <w:t xml:space="preserve">3049000, 3049001, 3049002 [853], </w:t>
        </w:r>
      </w:ins>
      <w:r w:rsidRPr="00BA2072">
        <w:rPr>
          <w:rFonts w:ascii="Arial" w:hAnsi="Arial" w:cs="Arial"/>
          <w:color w:val="333333"/>
        </w:rPr>
        <w:t xml:space="preserve">3047602, 3047811, 3047812, </w:t>
      </w:r>
      <w:ins w:id="1397" w:author="Tracy Thompson" w:date="2016-09-21T08:51:00Z">
        <w:r w:rsidR="00A55B1C">
          <w:rPr>
            <w:rFonts w:ascii="Arial" w:hAnsi="Arial" w:cs="Arial"/>
            <w:color w:val="333333"/>
          </w:rPr>
          <w:t xml:space="preserve">3047819, </w:t>
        </w:r>
      </w:ins>
      <w:r w:rsidRPr="00BA2072">
        <w:rPr>
          <w:rFonts w:ascii="Arial" w:hAnsi="Arial" w:cs="Arial"/>
          <w:color w:val="333333"/>
        </w:rPr>
        <w:t xml:space="preserve">3047900 [856], 3047304, 3047813, 4182200, 9029700 [861], </w:t>
      </w:r>
      <w:ins w:id="1398" w:author="Tracy Thompson" w:date="2016-09-21T08:51:00Z">
        <w:r w:rsidR="00A55B1C">
          <w:rPr>
            <w:rFonts w:ascii="Arial" w:hAnsi="Arial" w:cs="Arial"/>
            <w:color w:val="333333"/>
          </w:rPr>
          <w:t xml:space="preserve">4183100, 4183200, 4181900 [862], </w:t>
        </w:r>
      </w:ins>
      <w:r w:rsidRPr="00BA2072">
        <w:rPr>
          <w:rFonts w:ascii="Arial" w:hAnsi="Arial" w:cs="Arial"/>
          <w:color w:val="333333"/>
        </w:rPr>
        <w:t xml:space="preserve">3047807 [870], 3047603 [874], 9029701 [880], 3047500, 3047501 [882], 3209500 [891], </w:t>
      </w:r>
      <w:ins w:id="1399" w:author="Tracy Thompson" w:date="2016-09-21T08:52:00Z">
        <w:r w:rsidR="00A55B1C">
          <w:rPr>
            <w:rFonts w:ascii="Arial" w:hAnsi="Arial" w:cs="Arial"/>
            <w:color w:val="333333"/>
          </w:rPr>
          <w:t xml:space="preserve">9206800, 9206801, 9206802 [892], </w:t>
        </w:r>
      </w:ins>
      <w:r w:rsidRPr="00BA2072">
        <w:rPr>
          <w:rFonts w:ascii="Arial" w:hAnsi="Arial" w:cs="Arial"/>
          <w:color w:val="333333"/>
        </w:rPr>
        <w:t xml:space="preserve">1182000, 3047300, </w:t>
      </w:r>
      <w:ins w:id="1400" w:author="Tracy Thompson" w:date="2016-09-21T08:53:00Z">
        <w:r w:rsidR="00A55B1C">
          <w:rPr>
            <w:rFonts w:ascii="Arial" w:hAnsi="Arial" w:cs="Arial"/>
            <w:color w:val="333333"/>
          </w:rPr>
          <w:t xml:space="preserve">3047302, </w:t>
        </w:r>
      </w:ins>
      <w:r w:rsidRPr="00BA2072">
        <w:rPr>
          <w:rFonts w:ascii="Arial" w:hAnsi="Arial" w:cs="Arial"/>
          <w:color w:val="333333"/>
        </w:rPr>
        <w:t>3047305, 3047307, 3047308</w:t>
      </w:r>
      <w:r w:rsidR="00B61C95" w:rsidRPr="00BA2072">
        <w:rPr>
          <w:rFonts w:ascii="Arial" w:hAnsi="Arial" w:cs="Arial"/>
          <w:color w:val="333333"/>
        </w:rPr>
        <w:t xml:space="preserve"> </w:t>
      </w:r>
      <w:r w:rsidRPr="00BA2072">
        <w:rPr>
          <w:rFonts w:ascii="Arial" w:hAnsi="Arial" w:cs="Arial"/>
          <w:color w:val="333333"/>
        </w:rPr>
        <w:t xml:space="preserve">[1005], </w:t>
      </w:r>
      <w:ins w:id="1401" w:author="Tracy Thompson" w:date="2016-09-21T08:53:00Z">
        <w:r w:rsidR="00A55B1C">
          <w:rPr>
            <w:rFonts w:ascii="Arial" w:hAnsi="Arial" w:cs="Arial"/>
            <w:color w:val="333333"/>
          </w:rPr>
          <w:t>3047800</w:t>
        </w:r>
      </w:ins>
      <w:ins w:id="1402" w:author="Tracy Thompson" w:date="2016-09-21T08:54:00Z">
        <w:r w:rsidR="00A55B1C">
          <w:rPr>
            <w:rFonts w:ascii="Arial" w:hAnsi="Arial" w:cs="Arial"/>
            <w:color w:val="333333"/>
          </w:rPr>
          <w:t>, 3047814</w:t>
        </w:r>
      </w:ins>
      <w:ins w:id="1403" w:author="Tracy Thompson" w:date="2016-09-21T08:53:00Z">
        <w:r w:rsidR="00A55B1C">
          <w:rPr>
            <w:rFonts w:ascii="Arial" w:hAnsi="Arial" w:cs="Arial"/>
            <w:color w:val="333333"/>
          </w:rPr>
          <w:t xml:space="preserve"> [1006], </w:t>
        </w:r>
      </w:ins>
      <w:r w:rsidRPr="00BA2072">
        <w:rPr>
          <w:rFonts w:ascii="Arial" w:hAnsi="Arial" w:cs="Arial"/>
          <w:color w:val="333333"/>
        </w:rPr>
        <w:t>3047801, 3047802, 3047803, 3047815, 3047816, 3047817</w:t>
      </w:r>
      <w:ins w:id="1404" w:author="Tracy Thompson" w:date="2016-09-21T08:54:00Z">
        <w:r w:rsidR="00A55B1C">
          <w:rPr>
            <w:rFonts w:ascii="Arial" w:hAnsi="Arial" w:cs="Arial"/>
            <w:color w:val="333333"/>
          </w:rPr>
          <w:t>, 3047820, 3047821</w:t>
        </w:r>
      </w:ins>
      <w:r w:rsidRPr="00BA2072">
        <w:rPr>
          <w:rFonts w:ascii="Arial" w:hAnsi="Arial" w:cs="Arial"/>
          <w:color w:val="333333"/>
        </w:rPr>
        <w:t xml:space="preserve"> [1007], 3047301, 3047306, 3047804, 3047818 [1008])</w:t>
      </w:r>
    </w:p>
    <w:p w:rsidR="00DC0FFA" w:rsidRDefault="00DC0FFA" w:rsidP="00B71316">
      <w:pPr>
        <w:outlineLvl w:val="0"/>
        <w:rPr>
          <w:rFonts w:ascii="Arial" w:hAnsi="Arial" w:cs="Arial"/>
          <w:color w:val="333333"/>
        </w:rPr>
      </w:pPr>
    </w:p>
    <w:p w:rsidR="00B71316" w:rsidRPr="00BA2072" w:rsidRDefault="00B71316" w:rsidP="00B71316">
      <w:pPr>
        <w:outlineLvl w:val="0"/>
        <w:rPr>
          <w:rFonts w:ascii="Arial" w:hAnsi="Arial" w:cs="Arial"/>
          <w:color w:val="333333"/>
        </w:rPr>
      </w:pPr>
      <w:r w:rsidRPr="00BA2072">
        <w:rPr>
          <w:rFonts w:ascii="Arial" w:hAnsi="Arial" w:cs="Arial"/>
          <w:color w:val="333333"/>
        </w:rPr>
        <w:t xml:space="preserve">and is referred to as the </w:t>
      </w:r>
      <w:r w:rsidRPr="00BA2072">
        <w:rPr>
          <w:rFonts w:ascii="Arial" w:hAnsi="Arial" w:cs="Arial"/>
          <w:i/>
          <w:color w:val="333333"/>
        </w:rPr>
        <w:t>Gastro block</w:t>
      </w:r>
      <w:r w:rsidRPr="00BA2072">
        <w:rPr>
          <w:rFonts w:ascii="Arial" w:hAnsi="Arial" w:cs="Arial"/>
          <w:color w:val="333333"/>
        </w:rPr>
        <w:t>.</w:t>
      </w:r>
    </w:p>
    <w:p w:rsidR="00B71316" w:rsidRPr="00BA2072" w:rsidRDefault="00B71316" w:rsidP="00B71316">
      <w:pPr>
        <w:outlineLvl w:val="0"/>
        <w:rPr>
          <w:rFonts w:ascii="Arial" w:hAnsi="Arial" w:cs="Arial"/>
          <w:color w:val="333333"/>
        </w:rPr>
      </w:pPr>
    </w:p>
    <w:p w:rsidR="00DC0FFA" w:rsidRDefault="00B71316" w:rsidP="00913670">
      <w:pPr>
        <w:outlineLvl w:val="0"/>
        <w:rPr>
          <w:rFonts w:ascii="Arial" w:hAnsi="Arial" w:cs="Arial"/>
          <w:color w:val="333333"/>
        </w:rPr>
      </w:pPr>
      <w:r w:rsidRPr="00BA2072">
        <w:rPr>
          <w:rFonts w:ascii="Arial" w:hAnsi="Arial" w:cs="Arial"/>
          <w:color w:val="333333"/>
        </w:rPr>
        <w:t xml:space="preserve">These code blocks are used to identify the </w:t>
      </w:r>
      <w:r w:rsidR="004870D9" w:rsidRPr="00BA2072">
        <w:rPr>
          <w:rFonts w:ascii="Arial" w:hAnsi="Arial" w:cs="Arial"/>
          <w:color w:val="333333"/>
        </w:rPr>
        <w:t>Excluded Purchase Unit (</w:t>
      </w:r>
      <w:r w:rsidRPr="00BA2072">
        <w:rPr>
          <w:rFonts w:ascii="Arial" w:hAnsi="Arial" w:cs="Arial"/>
          <w:color w:val="333333"/>
        </w:rPr>
        <w:t>XPU</w:t>
      </w:r>
      <w:r w:rsidR="004870D9" w:rsidRPr="00BA2072">
        <w:rPr>
          <w:rFonts w:ascii="Arial" w:hAnsi="Arial" w:cs="Arial"/>
          <w:color w:val="333333"/>
        </w:rPr>
        <w:t>)</w:t>
      </w:r>
      <w:r w:rsidRPr="00BA2072">
        <w:rPr>
          <w:rFonts w:ascii="Arial" w:hAnsi="Arial" w:cs="Arial"/>
          <w:color w:val="333333"/>
        </w:rPr>
        <w:t xml:space="preserve"> that will be assigned to a casemix-excluded event</w:t>
      </w:r>
      <w:r w:rsidR="00C065F3">
        <w:rPr>
          <w:rFonts w:ascii="Arial" w:hAnsi="Arial" w:cs="Arial"/>
          <w:color w:val="333333"/>
        </w:rPr>
        <w:t xml:space="preserve"> record</w:t>
      </w:r>
      <w:r w:rsidRPr="00BA2072">
        <w:rPr>
          <w:rFonts w:ascii="Arial" w:hAnsi="Arial" w:cs="Arial"/>
          <w:color w:val="333333"/>
        </w:rPr>
        <w:t xml:space="preserve">. </w:t>
      </w:r>
      <w:r w:rsidR="00B61C95" w:rsidRPr="00BA2072">
        <w:rPr>
          <w:rFonts w:ascii="Arial" w:hAnsi="Arial" w:cs="Arial"/>
          <w:color w:val="333333"/>
        </w:rPr>
        <w:t xml:space="preserve"> </w:t>
      </w:r>
      <w:r w:rsidRPr="00BA2072">
        <w:rPr>
          <w:rFonts w:ascii="Arial" w:hAnsi="Arial" w:cs="Arial"/>
          <w:color w:val="333333"/>
        </w:rPr>
        <w:t>To state the rule for excluding these procedures in a way that is independent of the coding order requires the aggregate</w:t>
      </w:r>
      <w:r w:rsidR="004870D9" w:rsidRPr="00BA2072">
        <w:rPr>
          <w:rFonts w:ascii="Arial" w:hAnsi="Arial" w:cs="Arial"/>
          <w:color w:val="333333"/>
        </w:rPr>
        <w:t>d</w:t>
      </w:r>
      <w:r w:rsidRPr="00BA2072">
        <w:rPr>
          <w:rFonts w:ascii="Arial" w:hAnsi="Arial" w:cs="Arial"/>
          <w:color w:val="333333"/>
        </w:rPr>
        <w:t xml:space="preserve"> gastroenterology code block which concatenates the </w:t>
      </w:r>
      <w:r w:rsidR="004870D9" w:rsidRPr="00BA2072">
        <w:rPr>
          <w:rFonts w:ascii="Arial" w:hAnsi="Arial" w:cs="Arial"/>
          <w:color w:val="333333"/>
        </w:rPr>
        <w:t xml:space="preserve">ERCP, Colon and Gastro </w:t>
      </w:r>
      <w:r w:rsidRPr="00BA2072">
        <w:rPr>
          <w:rFonts w:ascii="Arial" w:hAnsi="Arial" w:cs="Arial"/>
          <w:color w:val="333333"/>
        </w:rPr>
        <w:t xml:space="preserve">code blocks </w:t>
      </w:r>
      <w:r w:rsidR="004870D9" w:rsidRPr="00BA2072">
        <w:rPr>
          <w:rFonts w:ascii="Arial" w:hAnsi="Arial" w:cs="Arial"/>
          <w:color w:val="333333"/>
        </w:rPr>
        <w:t>as defined above.</w:t>
      </w:r>
    </w:p>
    <w:p w:rsidR="00913670" w:rsidRDefault="00913670" w:rsidP="00913670">
      <w:pPr>
        <w:outlineLvl w:val="0"/>
        <w:rPr>
          <w:rFonts w:cs="Arial"/>
          <w:color w:val="333333"/>
        </w:rPr>
      </w:pPr>
    </w:p>
    <w:p w:rsidR="00B71316" w:rsidRPr="00BA2072" w:rsidRDefault="00B71316" w:rsidP="00923E11">
      <w:pPr>
        <w:pStyle w:val="NormalArial"/>
        <w:rPr>
          <w:rFonts w:cs="Arial"/>
          <w:color w:val="333333"/>
        </w:rPr>
      </w:pPr>
      <w:r w:rsidRPr="00BA2072">
        <w:rPr>
          <w:rFonts w:cs="Arial"/>
          <w:color w:val="333333"/>
        </w:rPr>
        <w:t xml:space="preserve">The </w:t>
      </w:r>
      <w:r w:rsidRPr="00BA2072">
        <w:rPr>
          <w:rFonts w:cs="Arial"/>
          <w:b/>
          <w:color w:val="333333"/>
        </w:rPr>
        <w:t xml:space="preserve">Aggregated Gastroenterology Code </w:t>
      </w:r>
      <w:r w:rsidR="004870D9" w:rsidRPr="00BA2072">
        <w:rPr>
          <w:rFonts w:cs="Arial"/>
          <w:b/>
          <w:color w:val="333333"/>
        </w:rPr>
        <w:t>B</w:t>
      </w:r>
      <w:r w:rsidRPr="00BA2072">
        <w:rPr>
          <w:rFonts w:cs="Arial"/>
          <w:b/>
          <w:color w:val="333333"/>
        </w:rPr>
        <w:t>lock</w:t>
      </w:r>
      <w:r w:rsidRPr="00BA2072">
        <w:rPr>
          <w:rFonts w:cs="Arial"/>
          <w:color w:val="333333"/>
        </w:rPr>
        <w:t xml:space="preserve"> is:</w:t>
      </w:r>
    </w:p>
    <w:p w:rsidR="00B71316" w:rsidRDefault="00B71316" w:rsidP="00B71316">
      <w:pPr>
        <w:rPr>
          <w:rFonts w:ascii="Arial" w:hAnsi="Arial" w:cs="Arial"/>
          <w:color w:val="333333"/>
          <w:szCs w:val="24"/>
        </w:rPr>
      </w:pPr>
      <w:r w:rsidRPr="00BA2072">
        <w:rPr>
          <w:rFonts w:ascii="Arial" w:hAnsi="Arial" w:cs="Arial"/>
          <w:color w:val="333333"/>
          <w:u w:val="single"/>
        </w:rPr>
        <w:t>Oesophagus</w:t>
      </w:r>
      <w:r w:rsidR="001C16C0" w:rsidRPr="00BA2072">
        <w:rPr>
          <w:rFonts w:ascii="Arial" w:hAnsi="Arial" w:cs="Arial"/>
          <w:color w:val="333333"/>
          <w:u w:val="single"/>
        </w:rPr>
        <w:t>:</w:t>
      </w:r>
      <w:r w:rsidR="001C16C0" w:rsidRPr="00BA2072">
        <w:rPr>
          <w:rFonts w:ascii="Arial" w:hAnsi="Arial" w:cs="Arial"/>
          <w:color w:val="333333"/>
          <w:szCs w:val="24"/>
        </w:rPr>
        <w:t xml:space="preserve"> 3047303</w:t>
      </w:r>
      <w:r w:rsidRPr="00BA2072">
        <w:rPr>
          <w:rFonts w:ascii="Arial" w:hAnsi="Arial" w:cs="Arial"/>
          <w:color w:val="333333"/>
          <w:szCs w:val="24"/>
        </w:rPr>
        <w:t xml:space="preserve">, 4181600 [850], 3047600, 3047601, 3047806, 3047809 [851], 3047810, 4182500 [852], </w:t>
      </w:r>
      <w:ins w:id="1405" w:author="Tracy Thompson" w:date="2016-09-21T09:26:00Z">
        <w:r w:rsidR="00C45C99">
          <w:rPr>
            <w:rFonts w:ascii="Arial" w:hAnsi="Arial" w:cs="Arial"/>
            <w:color w:val="333333"/>
            <w:szCs w:val="24"/>
          </w:rPr>
          <w:t xml:space="preserve">3049000, 3049001, 3049002 [853], </w:t>
        </w:r>
      </w:ins>
      <w:r w:rsidRPr="00BA2072">
        <w:rPr>
          <w:rFonts w:ascii="Arial" w:hAnsi="Arial" w:cs="Arial"/>
          <w:color w:val="333333"/>
          <w:szCs w:val="24"/>
        </w:rPr>
        <w:t xml:space="preserve">3047602, 3047811, 3047812, </w:t>
      </w:r>
      <w:ins w:id="1406" w:author="Tracy Thompson" w:date="2016-09-21T09:27:00Z">
        <w:r w:rsidR="0087779F">
          <w:rPr>
            <w:rFonts w:ascii="Arial" w:hAnsi="Arial" w:cs="Arial"/>
            <w:color w:val="333333"/>
            <w:szCs w:val="24"/>
          </w:rPr>
          <w:t xml:space="preserve">3047819, </w:t>
        </w:r>
      </w:ins>
      <w:r w:rsidRPr="00BA2072">
        <w:rPr>
          <w:rFonts w:ascii="Arial" w:hAnsi="Arial" w:cs="Arial"/>
          <w:color w:val="333333"/>
          <w:szCs w:val="24"/>
        </w:rPr>
        <w:t>3047900 [856], 3047304, 3047813, 4182200, 9029700 [861]</w:t>
      </w:r>
      <w:ins w:id="1407" w:author="Tracy Thompson" w:date="2016-09-21T09:28:00Z">
        <w:r w:rsidR="0087779F">
          <w:rPr>
            <w:rFonts w:ascii="Arial" w:hAnsi="Arial" w:cs="Arial"/>
            <w:color w:val="333333"/>
            <w:szCs w:val="24"/>
          </w:rPr>
          <w:t xml:space="preserve">, 4181900, 4183100, 4183200 [862]  </w:t>
        </w:r>
      </w:ins>
    </w:p>
    <w:p w:rsidR="00B71316" w:rsidRDefault="00B71316" w:rsidP="00B71316">
      <w:pPr>
        <w:rPr>
          <w:rFonts w:ascii="Arial" w:hAnsi="Arial" w:cs="Arial"/>
          <w:color w:val="333333"/>
          <w:szCs w:val="24"/>
        </w:rPr>
      </w:pPr>
      <w:r w:rsidRPr="00BA2072">
        <w:rPr>
          <w:rFonts w:ascii="Arial" w:hAnsi="Arial" w:cs="Arial"/>
          <w:color w:val="333333"/>
          <w:szCs w:val="24"/>
          <w:u w:val="single"/>
        </w:rPr>
        <w:t>Stomach:</w:t>
      </w:r>
      <w:r w:rsidRPr="00BA2072">
        <w:rPr>
          <w:rFonts w:ascii="Arial" w:hAnsi="Arial" w:cs="Arial"/>
          <w:color w:val="333333"/>
          <w:szCs w:val="24"/>
        </w:rPr>
        <w:t xml:space="preserve"> 3047807 [870], 3047603 [874], </w:t>
      </w:r>
      <w:r w:rsidRPr="00BA2072">
        <w:rPr>
          <w:rFonts w:ascii="Arial" w:hAnsi="Arial" w:cs="Arial"/>
          <w:color w:val="333333"/>
        </w:rPr>
        <w:t xml:space="preserve">9029701 [880], </w:t>
      </w:r>
      <w:r w:rsidRPr="00BA2072">
        <w:rPr>
          <w:rFonts w:ascii="Arial" w:hAnsi="Arial" w:cs="Arial"/>
          <w:color w:val="333333"/>
          <w:szCs w:val="24"/>
        </w:rPr>
        <w:t>3047500, 3047501 [882]</w:t>
      </w:r>
    </w:p>
    <w:p w:rsidR="00B71316" w:rsidRDefault="00B71316" w:rsidP="00B71316">
      <w:pPr>
        <w:rPr>
          <w:rFonts w:ascii="Arial" w:hAnsi="Arial" w:cs="Arial"/>
          <w:color w:val="333333"/>
        </w:rPr>
      </w:pPr>
      <w:r w:rsidRPr="00BA2072">
        <w:rPr>
          <w:rFonts w:ascii="Arial" w:hAnsi="Arial" w:cs="Arial"/>
          <w:color w:val="333333"/>
          <w:u w:val="single"/>
        </w:rPr>
        <w:t>Small Intestine:</w:t>
      </w:r>
      <w:r w:rsidRPr="00BA2072">
        <w:rPr>
          <w:rFonts w:ascii="Arial" w:hAnsi="Arial" w:cs="Arial"/>
          <w:color w:val="333333"/>
        </w:rPr>
        <w:t xml:space="preserve"> 3209500 [891]</w:t>
      </w:r>
      <w:ins w:id="1408" w:author="Tracy Thompson" w:date="2016-09-21T09:30:00Z">
        <w:r w:rsidR="0087779F">
          <w:rPr>
            <w:rFonts w:ascii="Arial" w:hAnsi="Arial" w:cs="Arial"/>
            <w:color w:val="333333"/>
          </w:rPr>
          <w:t xml:space="preserve">, 9206800, </w:t>
        </w:r>
      </w:ins>
      <w:ins w:id="1409" w:author="Tracy Thompson" w:date="2016-09-21T09:31:00Z">
        <w:r w:rsidR="0087779F">
          <w:rPr>
            <w:rFonts w:ascii="Arial" w:hAnsi="Arial" w:cs="Arial"/>
            <w:color w:val="333333"/>
          </w:rPr>
          <w:t xml:space="preserve">9206801, </w:t>
        </w:r>
      </w:ins>
      <w:ins w:id="1410" w:author="Tracy Thompson" w:date="2016-09-21T09:30:00Z">
        <w:r w:rsidR="0087779F">
          <w:rPr>
            <w:rFonts w:ascii="Arial" w:hAnsi="Arial" w:cs="Arial"/>
            <w:color w:val="333333"/>
          </w:rPr>
          <w:t>9206802</w:t>
        </w:r>
      </w:ins>
      <w:ins w:id="1411" w:author="Tracy Thompson" w:date="2016-09-21T09:31:00Z">
        <w:r w:rsidR="0087779F">
          <w:rPr>
            <w:rFonts w:ascii="Arial" w:hAnsi="Arial" w:cs="Arial"/>
            <w:color w:val="333333"/>
          </w:rPr>
          <w:t xml:space="preserve"> [892]</w:t>
        </w:r>
      </w:ins>
      <w:ins w:id="1412" w:author="Tracy Thompson" w:date="2016-09-21T09:30:00Z">
        <w:r w:rsidR="0087779F">
          <w:rPr>
            <w:rFonts w:ascii="Arial" w:hAnsi="Arial" w:cs="Arial"/>
            <w:color w:val="333333"/>
          </w:rPr>
          <w:t xml:space="preserve"> </w:t>
        </w:r>
      </w:ins>
    </w:p>
    <w:p w:rsidR="00B71316" w:rsidRDefault="00B71316" w:rsidP="00B71316">
      <w:pPr>
        <w:rPr>
          <w:rFonts w:ascii="Arial" w:hAnsi="Arial" w:cs="Arial"/>
          <w:color w:val="333333"/>
        </w:rPr>
      </w:pPr>
      <w:r w:rsidRPr="00BA2072">
        <w:rPr>
          <w:rFonts w:ascii="Arial" w:hAnsi="Arial" w:cs="Arial"/>
          <w:color w:val="333333"/>
          <w:u w:val="single"/>
        </w:rPr>
        <w:t>Large Intestine:</w:t>
      </w:r>
      <w:r w:rsidRPr="00BA2072">
        <w:rPr>
          <w:rFonts w:ascii="Arial" w:hAnsi="Arial" w:cs="Arial"/>
          <w:color w:val="333333"/>
        </w:rPr>
        <w:t xml:space="preserve"> 3207500 [904], 3208400, 3209000, 3208402, 3209002 [905], 9029500, 9029501, 9029502 [906], </w:t>
      </w:r>
      <w:ins w:id="1413" w:author="Tracy Thompson" w:date="2016-09-21T09:53:00Z">
        <w:r w:rsidR="00B35F0F">
          <w:rPr>
            <w:rFonts w:ascii="Arial" w:hAnsi="Arial" w:cs="Arial"/>
            <w:color w:val="333333"/>
          </w:rPr>
          <w:t xml:space="preserve">3047902, </w:t>
        </w:r>
      </w:ins>
      <w:r w:rsidRPr="00BA2072">
        <w:rPr>
          <w:rFonts w:ascii="Arial" w:hAnsi="Arial" w:cs="Arial"/>
          <w:color w:val="333333"/>
        </w:rPr>
        <w:t xml:space="preserve">9030800 [908], 3207501, 3207800, 3208100 [910], 3208401, 3208700, 3209001, 3209300 [911], </w:t>
      </w:r>
      <w:ins w:id="1414" w:author="Tracy Thompson" w:date="2016-09-21T09:53:00Z">
        <w:r w:rsidR="00B35F0F">
          <w:rPr>
            <w:rFonts w:ascii="Arial" w:hAnsi="Arial" w:cs="Arial"/>
            <w:color w:val="333333"/>
          </w:rPr>
          <w:t xml:space="preserve">9029702 [914], </w:t>
        </w:r>
      </w:ins>
      <w:r w:rsidRPr="00BA2072">
        <w:rPr>
          <w:rFonts w:ascii="Arial" w:hAnsi="Arial" w:cs="Arial"/>
          <w:color w:val="333333"/>
        </w:rPr>
        <w:t>3209400 [917]</w:t>
      </w:r>
    </w:p>
    <w:p w:rsidR="00B71316" w:rsidRDefault="00B71316" w:rsidP="00B71316">
      <w:pPr>
        <w:rPr>
          <w:rFonts w:ascii="Arial" w:hAnsi="Arial" w:cs="Arial"/>
          <w:color w:val="333333"/>
        </w:rPr>
      </w:pPr>
      <w:r w:rsidRPr="00BA2072">
        <w:rPr>
          <w:rFonts w:ascii="Arial" w:hAnsi="Arial" w:cs="Arial"/>
          <w:color w:val="333333"/>
          <w:u w:val="single"/>
        </w:rPr>
        <w:t>Rectum and Anus:</w:t>
      </w:r>
      <w:r w:rsidRPr="00BA2072">
        <w:rPr>
          <w:rFonts w:ascii="Arial" w:hAnsi="Arial" w:cs="Arial"/>
          <w:color w:val="333333"/>
        </w:rPr>
        <w:t xml:space="preserve"> </w:t>
      </w:r>
      <w:ins w:id="1415" w:author="Tracy Thompson" w:date="2016-09-21T09:54:00Z">
        <w:r w:rsidR="00B35F0F">
          <w:rPr>
            <w:rFonts w:ascii="Arial" w:hAnsi="Arial" w:cs="Arial"/>
            <w:color w:val="333333"/>
          </w:rPr>
          <w:t xml:space="preserve">9029503, 9029504, 9029505 [929], </w:t>
        </w:r>
      </w:ins>
      <w:del w:id="1416" w:author="Tracy Thompson" w:date="2016-09-21T09:50:00Z">
        <w:r w:rsidRPr="00BA2072" w:rsidDel="00B35F0F">
          <w:rPr>
            <w:rFonts w:ascii="Arial" w:hAnsi="Arial" w:cs="Arial"/>
            <w:color w:val="333333"/>
          </w:rPr>
          <w:delText>9031200, 9031201</w:delText>
        </w:r>
      </w:del>
      <w:ins w:id="1417" w:author="Tracy Thompson" w:date="2016-09-21T09:54:00Z">
        <w:r w:rsidR="00B35F0F">
          <w:rPr>
            <w:rFonts w:ascii="Arial" w:hAnsi="Arial" w:cs="Arial"/>
            <w:color w:val="333333"/>
          </w:rPr>
          <w:t>3047901</w:t>
        </w:r>
      </w:ins>
      <w:r w:rsidRPr="00BA2072">
        <w:rPr>
          <w:rFonts w:ascii="Arial" w:hAnsi="Arial" w:cs="Arial"/>
          <w:color w:val="333333"/>
        </w:rPr>
        <w:t xml:space="preserve"> [931], </w:t>
      </w:r>
      <w:del w:id="1418" w:author="Tracy Thompson" w:date="2016-09-21T09:50:00Z">
        <w:r w:rsidRPr="00BA2072" w:rsidDel="00B35F0F">
          <w:rPr>
            <w:rFonts w:ascii="Arial" w:hAnsi="Arial" w:cs="Arial"/>
            <w:color w:val="333333"/>
          </w:rPr>
          <w:delText>3209900, 3210500, 3210800, 9034100</w:delText>
        </w:r>
      </w:del>
      <w:del w:id="1419" w:author="Tracy Thompson" w:date="2016-09-28T08:16:00Z">
        <w:r w:rsidRPr="00BA2072" w:rsidDel="00DC0FFA">
          <w:rPr>
            <w:rFonts w:ascii="Arial" w:hAnsi="Arial" w:cs="Arial"/>
            <w:color w:val="333333"/>
          </w:rPr>
          <w:delText xml:space="preserve"> </w:delText>
        </w:r>
      </w:del>
      <w:r w:rsidRPr="00BA2072">
        <w:rPr>
          <w:rFonts w:ascii="Arial" w:hAnsi="Arial" w:cs="Arial"/>
          <w:color w:val="333333"/>
        </w:rPr>
        <w:t>3210300</w:t>
      </w:r>
      <w:ins w:id="1420" w:author="Tracy Thompson" w:date="2016-09-21T09:55:00Z">
        <w:r w:rsidR="00B35F0F">
          <w:rPr>
            <w:rFonts w:ascii="Arial" w:hAnsi="Arial" w:cs="Arial"/>
            <w:color w:val="333333"/>
          </w:rPr>
          <w:t>, 9031500</w:t>
        </w:r>
      </w:ins>
      <w:r w:rsidRPr="00BA2072">
        <w:rPr>
          <w:rFonts w:ascii="Arial" w:hAnsi="Arial" w:cs="Arial"/>
          <w:color w:val="333333"/>
        </w:rPr>
        <w:t xml:space="preserve"> [933]</w:t>
      </w:r>
    </w:p>
    <w:p w:rsidR="00B71316" w:rsidRDefault="00B71316" w:rsidP="00B71316">
      <w:pPr>
        <w:rPr>
          <w:rFonts w:ascii="Arial" w:hAnsi="Arial" w:cs="Arial"/>
          <w:color w:val="333333"/>
        </w:rPr>
      </w:pPr>
      <w:r w:rsidRPr="00BA2072">
        <w:rPr>
          <w:rFonts w:ascii="Arial" w:hAnsi="Arial" w:cs="Arial"/>
          <w:color w:val="333333"/>
          <w:u w:val="single"/>
        </w:rPr>
        <w:t>Gallbladder and Biliary Tract:</w:t>
      </w:r>
      <w:r w:rsidRPr="00BA2072">
        <w:rPr>
          <w:rFonts w:ascii="Arial" w:hAnsi="Arial" w:cs="Arial"/>
          <w:color w:val="333333"/>
        </w:rPr>
        <w:t xml:space="preserve"> 3044200, 3048400, 3048401 [957], 3045201, 3049100,</w:t>
      </w:r>
      <w:r w:rsidR="004503F7">
        <w:rPr>
          <w:rFonts w:ascii="Arial" w:hAnsi="Arial" w:cs="Arial"/>
          <w:color w:val="333333"/>
        </w:rPr>
        <w:t xml:space="preserve"> </w:t>
      </w:r>
      <w:r w:rsidRPr="00BA2072">
        <w:rPr>
          <w:rFonts w:ascii="Arial" w:hAnsi="Arial" w:cs="Arial"/>
          <w:color w:val="333333"/>
        </w:rPr>
        <w:t xml:space="preserve">[958], 3045202 [959], </w:t>
      </w:r>
      <w:del w:id="1421" w:author="Tracy Thompson" w:date="2016-09-21T09:51:00Z">
        <w:r w:rsidRPr="00BA2072" w:rsidDel="00B35F0F">
          <w:rPr>
            <w:rFonts w:ascii="Arial" w:hAnsi="Arial" w:cs="Arial"/>
            <w:color w:val="333333"/>
          </w:rPr>
          <w:delText xml:space="preserve">3045101, </w:delText>
        </w:r>
      </w:del>
      <w:r w:rsidRPr="00BA2072">
        <w:rPr>
          <w:rFonts w:ascii="Arial" w:hAnsi="Arial" w:cs="Arial"/>
          <w:color w:val="333333"/>
        </w:rPr>
        <w:t xml:space="preserve">3045102, 3045103 [960], 3048500, 3048501 [963], </w:t>
      </w:r>
      <w:ins w:id="1422" w:author="Tracy Thompson" w:date="2016-09-21T09:51:00Z">
        <w:r w:rsidR="00B35F0F">
          <w:rPr>
            <w:rFonts w:ascii="Arial" w:hAnsi="Arial" w:cs="Arial"/>
            <w:color w:val="333333"/>
          </w:rPr>
          <w:t xml:space="preserve">9029400 [968], </w:t>
        </w:r>
      </w:ins>
      <w:r w:rsidRPr="00BA2072">
        <w:rPr>
          <w:rFonts w:ascii="Arial" w:hAnsi="Arial" w:cs="Arial"/>
          <w:color w:val="333333"/>
        </w:rPr>
        <w:t>3045200, 3049400 [971]</w:t>
      </w:r>
    </w:p>
    <w:p w:rsidR="00B71316" w:rsidRDefault="00B71316" w:rsidP="00B71316">
      <w:pPr>
        <w:rPr>
          <w:rFonts w:ascii="Arial" w:hAnsi="Arial" w:cs="Arial"/>
          <w:color w:val="333333"/>
        </w:rPr>
      </w:pPr>
      <w:r w:rsidRPr="00BA2072">
        <w:rPr>
          <w:rFonts w:ascii="Arial" w:hAnsi="Arial" w:cs="Arial"/>
          <w:color w:val="333333"/>
          <w:u w:val="single"/>
        </w:rPr>
        <w:t>Pancreas:</w:t>
      </w:r>
      <w:r w:rsidRPr="00BA2072">
        <w:rPr>
          <w:rFonts w:ascii="Arial" w:hAnsi="Arial" w:cs="Arial"/>
          <w:color w:val="333333"/>
        </w:rPr>
        <w:t xml:space="preserve"> 3048402 [974], 3049102, 3049103, 3049104</w:t>
      </w:r>
      <w:ins w:id="1423" w:author="Tracy Thompson" w:date="2016-09-21T09:52:00Z">
        <w:r w:rsidR="00B35F0F">
          <w:rPr>
            <w:rFonts w:ascii="Arial" w:hAnsi="Arial" w:cs="Arial"/>
            <w:color w:val="333333"/>
          </w:rPr>
          <w:t>, 9034900</w:t>
        </w:r>
      </w:ins>
      <w:r w:rsidRPr="00BA2072">
        <w:rPr>
          <w:rFonts w:ascii="Arial" w:hAnsi="Arial" w:cs="Arial"/>
          <w:color w:val="333333"/>
        </w:rPr>
        <w:t xml:space="preserve"> [975]</w:t>
      </w:r>
      <w:ins w:id="1424" w:author="Tracy Thompson" w:date="2016-09-21T09:52:00Z">
        <w:r w:rsidR="00B35F0F">
          <w:rPr>
            <w:rFonts w:ascii="Arial" w:hAnsi="Arial" w:cs="Arial"/>
            <w:color w:val="333333"/>
          </w:rPr>
          <w:t>, 9029401 [979]</w:t>
        </w:r>
      </w:ins>
    </w:p>
    <w:p w:rsidR="00B71316" w:rsidRPr="00BA2072" w:rsidRDefault="00B71316" w:rsidP="00B71316">
      <w:pPr>
        <w:rPr>
          <w:rFonts w:ascii="Arial" w:hAnsi="Arial" w:cs="Arial"/>
          <w:color w:val="333333"/>
        </w:rPr>
      </w:pPr>
      <w:r w:rsidRPr="00BA2072">
        <w:rPr>
          <w:rFonts w:ascii="Arial" w:hAnsi="Arial" w:cs="Arial"/>
          <w:color w:val="333333"/>
          <w:u w:val="single"/>
        </w:rPr>
        <w:t>Other Sites of Digestive System:</w:t>
      </w:r>
      <w:r w:rsidRPr="00BA2072">
        <w:rPr>
          <w:rFonts w:ascii="Arial" w:hAnsi="Arial" w:cs="Arial"/>
          <w:color w:val="333333"/>
        </w:rPr>
        <w:t xml:space="preserve"> 1182000, 3047300, </w:t>
      </w:r>
      <w:ins w:id="1425" w:author="Tracy Thompson" w:date="2016-09-21T09:32:00Z">
        <w:r w:rsidR="0087779F">
          <w:rPr>
            <w:rFonts w:ascii="Arial" w:hAnsi="Arial" w:cs="Arial"/>
            <w:color w:val="333333"/>
          </w:rPr>
          <w:t xml:space="preserve">3047302, </w:t>
        </w:r>
      </w:ins>
      <w:r w:rsidRPr="00BA2072">
        <w:rPr>
          <w:rFonts w:ascii="Arial" w:hAnsi="Arial" w:cs="Arial"/>
          <w:color w:val="333333"/>
        </w:rPr>
        <w:t xml:space="preserve">3047305, 3047307, 3047308 [1005], </w:t>
      </w:r>
      <w:ins w:id="1426" w:author="Tracy Thompson" w:date="2016-09-21T09:33:00Z">
        <w:r w:rsidR="0087779F">
          <w:rPr>
            <w:rFonts w:ascii="Arial" w:hAnsi="Arial" w:cs="Arial"/>
            <w:color w:val="333333"/>
          </w:rPr>
          <w:t xml:space="preserve">3047800, 3047814 [1006], </w:t>
        </w:r>
      </w:ins>
      <w:r w:rsidRPr="00BA2072">
        <w:rPr>
          <w:rFonts w:ascii="Arial" w:hAnsi="Arial" w:cs="Arial"/>
          <w:color w:val="333333"/>
        </w:rPr>
        <w:t>3047801, 3047802, 3047803, 3047815, 3047816, 3047817</w:t>
      </w:r>
      <w:ins w:id="1427" w:author="Tracy Thompson" w:date="2016-09-21T09:33:00Z">
        <w:r w:rsidR="0087779F">
          <w:rPr>
            <w:rFonts w:ascii="Arial" w:hAnsi="Arial" w:cs="Arial"/>
            <w:color w:val="333333"/>
          </w:rPr>
          <w:t>, 3047820, 3047821</w:t>
        </w:r>
      </w:ins>
      <w:r w:rsidRPr="00BA2072">
        <w:rPr>
          <w:rFonts w:ascii="Arial" w:hAnsi="Arial" w:cs="Arial"/>
          <w:color w:val="333333"/>
        </w:rPr>
        <w:t xml:space="preserve"> [1007], 3047301, 3047306, 3047804, 3047818 [1008].</w:t>
      </w:r>
    </w:p>
    <w:p w:rsidR="00B71316" w:rsidRPr="00BA2072" w:rsidRDefault="00B71316" w:rsidP="00B71316">
      <w:pPr>
        <w:outlineLvl w:val="0"/>
        <w:rPr>
          <w:rFonts w:ascii="Arial" w:hAnsi="Arial" w:cs="Arial"/>
          <w:color w:val="333333"/>
        </w:rPr>
      </w:pPr>
    </w:p>
    <w:p w:rsidR="00B71316" w:rsidRPr="00BA2072" w:rsidRDefault="00B71316" w:rsidP="00B71316">
      <w:pPr>
        <w:outlineLvl w:val="0"/>
        <w:rPr>
          <w:rFonts w:ascii="Arial" w:hAnsi="Arial" w:cs="Arial"/>
          <w:iCs/>
          <w:color w:val="333333"/>
        </w:rPr>
      </w:pPr>
      <w:r w:rsidRPr="00BA2072">
        <w:rPr>
          <w:rFonts w:ascii="Arial" w:hAnsi="Arial" w:cs="Arial"/>
          <w:color w:val="333333"/>
        </w:rPr>
        <w:t xml:space="preserve">For ease of reference in the next sections we shall refer to this as the </w:t>
      </w:r>
      <w:r w:rsidRPr="00BA2072">
        <w:rPr>
          <w:rFonts w:ascii="Arial" w:hAnsi="Arial" w:cs="Arial"/>
          <w:i/>
          <w:color w:val="333333"/>
        </w:rPr>
        <w:t>Agg</w:t>
      </w:r>
      <w:r w:rsidR="004F4104" w:rsidRPr="00BA2072">
        <w:rPr>
          <w:rFonts w:ascii="Arial" w:hAnsi="Arial" w:cs="Arial"/>
          <w:i/>
          <w:color w:val="333333"/>
        </w:rPr>
        <w:t>_</w:t>
      </w:r>
      <w:r w:rsidRPr="00BA2072">
        <w:rPr>
          <w:rFonts w:ascii="Arial" w:hAnsi="Arial" w:cs="Arial"/>
          <w:i/>
          <w:color w:val="333333"/>
        </w:rPr>
        <w:t>Gastro block.</w:t>
      </w:r>
    </w:p>
    <w:p w:rsidR="00B71316" w:rsidRDefault="00B71316" w:rsidP="00B71316">
      <w:pPr>
        <w:outlineLvl w:val="0"/>
        <w:rPr>
          <w:rFonts w:ascii="Arial" w:hAnsi="Arial" w:cs="Arial"/>
          <w:color w:val="333333"/>
        </w:rPr>
      </w:pPr>
    </w:p>
    <w:p w:rsidR="00B71316" w:rsidRPr="00543626" w:rsidRDefault="00B71316" w:rsidP="00D637A8">
      <w:pPr>
        <w:pStyle w:val="Heading3"/>
        <w:ind w:left="851" w:hanging="851"/>
        <w:rPr>
          <w:szCs w:val="24"/>
        </w:rPr>
      </w:pPr>
      <w:bookmarkStart w:id="1428" w:name="_Ref339277556"/>
      <w:bookmarkStart w:id="1429" w:name="_Ref339277666"/>
      <w:bookmarkStart w:id="1430" w:name="_Ref339277671"/>
      <w:bookmarkStart w:id="1431" w:name="_Ref339277676"/>
      <w:bookmarkStart w:id="1432" w:name="_Ref339277693"/>
      <w:bookmarkStart w:id="1433" w:name="_Toc469033159"/>
      <w:r w:rsidRPr="00BA2072">
        <w:t xml:space="preserve">Exclusion Rules for Some Gastroenterology procedures </w:t>
      </w:r>
      <w:r w:rsidRPr="00543626">
        <w:rPr>
          <w:szCs w:val="24"/>
        </w:rPr>
        <w:t>(MS02006, M25008, MS02014, MS02007, MS02005)</w:t>
      </w:r>
      <w:bookmarkEnd w:id="1428"/>
      <w:bookmarkEnd w:id="1429"/>
      <w:bookmarkEnd w:id="1430"/>
      <w:bookmarkEnd w:id="1431"/>
      <w:bookmarkEnd w:id="1432"/>
      <w:bookmarkEnd w:id="1433"/>
    </w:p>
    <w:p w:rsidR="00307549" w:rsidRPr="00BA2072" w:rsidRDefault="00B71316" w:rsidP="00B71316">
      <w:pPr>
        <w:rPr>
          <w:rFonts w:ascii="Arial" w:hAnsi="Arial" w:cs="Arial"/>
          <w:color w:val="333333"/>
        </w:rPr>
      </w:pPr>
      <w:r w:rsidRPr="00BA2072">
        <w:rPr>
          <w:rFonts w:ascii="Arial" w:hAnsi="Arial" w:cs="Arial"/>
          <w:color w:val="333333"/>
        </w:rPr>
        <w:t>Some sameday ERCP, Colonoscopy and Gastroscopy event</w:t>
      </w:r>
      <w:r w:rsidR="00C065F3">
        <w:rPr>
          <w:rFonts w:ascii="Arial" w:hAnsi="Arial" w:cs="Arial"/>
          <w:color w:val="333333"/>
        </w:rPr>
        <w:t xml:space="preserve"> record</w:t>
      </w:r>
      <w:r w:rsidRPr="00BA2072">
        <w:rPr>
          <w:rFonts w:ascii="Arial" w:hAnsi="Arial" w:cs="Arial"/>
          <w:color w:val="333333"/>
        </w:rPr>
        <w:t xml:space="preserve">s are excluded from casemix purchasing.  </w:t>
      </w:r>
    </w:p>
    <w:p w:rsidR="00307549" w:rsidRPr="00BA2072" w:rsidRDefault="00307549" w:rsidP="00B71316">
      <w:pPr>
        <w:rPr>
          <w:rFonts w:ascii="Arial" w:hAnsi="Arial" w:cs="Arial"/>
          <w:color w:val="333333"/>
        </w:rPr>
      </w:pPr>
    </w:p>
    <w:p w:rsidR="00B71316" w:rsidRPr="00BA2072" w:rsidRDefault="00B71316" w:rsidP="00B71316">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71316" w:rsidRPr="00BA2072" w:rsidRDefault="00B71316" w:rsidP="00B71316">
      <w:pPr>
        <w:ind w:firstLine="360"/>
        <w:rPr>
          <w:rFonts w:ascii="Arial" w:hAnsi="Arial" w:cs="Arial"/>
          <w:color w:val="333333"/>
        </w:rPr>
      </w:pPr>
      <w:r w:rsidRPr="00BA2072">
        <w:rPr>
          <w:rFonts w:ascii="Arial" w:hAnsi="Arial" w:cs="Arial"/>
          <w:color w:val="333333"/>
        </w:rPr>
        <w:t>That the admission and discharge dates are the same</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firstLine="360"/>
        <w:rPr>
          <w:rFonts w:ascii="Arial" w:hAnsi="Arial" w:cs="Arial"/>
          <w:color w:val="333333"/>
        </w:rPr>
      </w:pPr>
      <w:r w:rsidRPr="00BA2072">
        <w:rPr>
          <w:rFonts w:ascii="Arial" w:hAnsi="Arial" w:cs="Arial"/>
          <w:color w:val="333333"/>
        </w:rPr>
        <w:t>That the event is non-acute (i.e. Admission Type not “AC”)</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firstLine="360"/>
        <w:rPr>
          <w:rFonts w:ascii="Arial" w:hAnsi="Arial" w:cs="Arial"/>
          <w:color w:val="333333"/>
        </w:rPr>
      </w:pPr>
      <w:r w:rsidRPr="00BA2072">
        <w:rPr>
          <w:rFonts w:ascii="Arial" w:hAnsi="Arial" w:cs="Arial"/>
          <w:color w:val="333333"/>
        </w:rPr>
        <w:t>The patient’s age is greater than 15 years old</w:t>
      </w:r>
    </w:p>
    <w:p w:rsidR="00B71316"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pStyle w:val="DefinitionList"/>
        <w:rPr>
          <w:rFonts w:ascii="Arial" w:hAnsi="Arial" w:cs="Arial"/>
          <w:color w:val="333333"/>
        </w:rPr>
      </w:pPr>
      <w:r w:rsidRPr="00BA2072">
        <w:rPr>
          <w:rFonts w:ascii="Arial" w:hAnsi="Arial" w:cs="Arial"/>
          <w:color w:val="333333"/>
        </w:rPr>
        <w:t>There are at most three non-blank procedure codes</w:t>
      </w:r>
    </w:p>
    <w:p w:rsidR="00B71316" w:rsidRPr="00BA2072" w:rsidRDefault="00B71316" w:rsidP="00B71316">
      <w:pPr>
        <w:pStyle w:val="DefinitionTerm"/>
        <w:rPr>
          <w:rFonts w:ascii="Arial" w:hAnsi="Arial" w:cs="Arial"/>
          <w:color w:val="333333"/>
        </w:rPr>
      </w:pPr>
      <w:r w:rsidRPr="00BA2072">
        <w:rPr>
          <w:rFonts w:ascii="Arial" w:hAnsi="Arial" w:cs="Arial"/>
          <w:color w:val="333333"/>
        </w:rPr>
        <w:tab/>
        <w:t>AND</w:t>
      </w:r>
    </w:p>
    <w:p w:rsidR="00B71316" w:rsidRPr="00BA2072" w:rsidRDefault="00B71316" w:rsidP="00B71316">
      <w:pPr>
        <w:pStyle w:val="DefinitionList"/>
        <w:rPr>
          <w:rFonts w:ascii="Arial" w:hAnsi="Arial" w:cs="Arial"/>
          <w:i/>
          <w:color w:val="333333"/>
        </w:rPr>
      </w:pPr>
      <w:r w:rsidRPr="00BA2072">
        <w:rPr>
          <w:rFonts w:ascii="Arial" w:hAnsi="Arial" w:cs="Arial"/>
          <w:color w:val="333333"/>
        </w:rPr>
        <w:t xml:space="preserve">At least one of the first three procedure codes is from the </w:t>
      </w:r>
      <w:r w:rsidRPr="00BA2072">
        <w:rPr>
          <w:rFonts w:ascii="Arial" w:hAnsi="Arial" w:cs="Arial"/>
          <w:i/>
          <w:color w:val="333333"/>
        </w:rPr>
        <w:t>Agg</w:t>
      </w:r>
      <w:r w:rsidR="005A6916" w:rsidRPr="00BA2072">
        <w:rPr>
          <w:rFonts w:ascii="Arial" w:hAnsi="Arial" w:cs="Arial"/>
          <w:i/>
          <w:color w:val="333333"/>
        </w:rPr>
        <w:t>_</w:t>
      </w:r>
      <w:r w:rsidRPr="00BA2072">
        <w:rPr>
          <w:rFonts w:ascii="Arial" w:hAnsi="Arial" w:cs="Arial"/>
          <w:i/>
          <w:color w:val="333333"/>
        </w:rPr>
        <w:t>Gastro block</w:t>
      </w:r>
    </w:p>
    <w:p w:rsidR="00B71316" w:rsidRPr="00BA2072" w:rsidRDefault="00B71316" w:rsidP="00B71316">
      <w:pPr>
        <w:pStyle w:val="DefinitionTerm"/>
        <w:rPr>
          <w:rFonts w:ascii="Arial" w:hAnsi="Arial" w:cs="Arial"/>
          <w:color w:val="333333"/>
        </w:rPr>
      </w:pPr>
      <w:r w:rsidRPr="00BA2072">
        <w:rPr>
          <w:rFonts w:ascii="Arial" w:hAnsi="Arial" w:cs="Arial"/>
          <w:color w:val="333333"/>
        </w:rPr>
        <w:tab/>
        <w:t>AND</w:t>
      </w:r>
    </w:p>
    <w:p w:rsidR="00B71316" w:rsidRPr="00BA2072" w:rsidRDefault="00B71316" w:rsidP="00D31AC9">
      <w:pPr>
        <w:ind w:left="360"/>
        <w:rPr>
          <w:rFonts w:ascii="Arial" w:hAnsi="Arial" w:cs="Arial"/>
          <w:color w:val="333333"/>
        </w:rPr>
      </w:pPr>
      <w:r w:rsidRPr="00BA2072">
        <w:rPr>
          <w:rFonts w:ascii="Arial" w:hAnsi="Arial" w:cs="Arial"/>
          <w:color w:val="333333"/>
        </w:rPr>
        <w:t>That the first procedure code is in the range: (</w:t>
      </w:r>
      <w:r w:rsidR="002150B9" w:rsidRPr="00BA2072">
        <w:rPr>
          <w:rFonts w:ascii="Arial" w:hAnsi="Arial" w:cs="Arial"/>
          <w:i/>
          <w:color w:val="333333"/>
        </w:rPr>
        <w:t>Agg</w:t>
      </w:r>
      <w:r w:rsidR="005A6916" w:rsidRPr="00BA2072">
        <w:rPr>
          <w:rFonts w:ascii="Arial" w:hAnsi="Arial" w:cs="Arial"/>
          <w:i/>
          <w:color w:val="333333"/>
        </w:rPr>
        <w:t>_</w:t>
      </w:r>
      <w:r w:rsidRPr="00BA2072">
        <w:rPr>
          <w:rFonts w:ascii="Arial" w:hAnsi="Arial" w:cs="Arial"/>
          <w:i/>
          <w:color w:val="333333"/>
        </w:rPr>
        <w:t>Gastro</w:t>
      </w:r>
      <w:r w:rsidR="002150B9" w:rsidRPr="00BA2072">
        <w:rPr>
          <w:rFonts w:ascii="Arial" w:hAnsi="Arial" w:cs="Arial"/>
          <w:i/>
          <w:color w:val="333333"/>
        </w:rPr>
        <w:t xml:space="preserve"> block</w:t>
      </w:r>
      <w:r w:rsidRPr="00BA2072">
        <w:rPr>
          <w:rFonts w:ascii="Arial" w:hAnsi="Arial" w:cs="Arial"/>
          <w:color w:val="333333"/>
        </w:rPr>
        <w:t>, block [1910] codes)</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Pr="00BA2072" w:rsidRDefault="00B71316" w:rsidP="00B71316">
      <w:pPr>
        <w:ind w:left="426"/>
        <w:rPr>
          <w:rFonts w:ascii="Arial" w:hAnsi="Arial" w:cs="Arial"/>
          <w:color w:val="333333"/>
          <w:lang w:val="de-DE"/>
        </w:rPr>
      </w:pPr>
      <w:r w:rsidRPr="00BA2072">
        <w:rPr>
          <w:rFonts w:ascii="Arial" w:hAnsi="Arial" w:cs="Arial"/>
          <w:color w:val="333333"/>
        </w:rPr>
        <w:t xml:space="preserve">That the second procedure code is in the range: </w:t>
      </w:r>
      <w:r w:rsidRPr="00BA2072">
        <w:rPr>
          <w:rFonts w:ascii="Arial" w:hAnsi="Arial" w:cs="Arial"/>
          <w:color w:val="333333"/>
          <w:lang w:val="de-DE"/>
        </w:rPr>
        <w:t>(</w:t>
      </w:r>
      <w:r w:rsidRPr="00BA2072">
        <w:rPr>
          <w:rFonts w:ascii="Arial" w:hAnsi="Arial" w:cs="Arial"/>
          <w:i/>
          <w:color w:val="333333"/>
          <w:lang w:val="de-DE"/>
        </w:rPr>
        <w:t>Agg</w:t>
      </w:r>
      <w:r w:rsidR="005A6916" w:rsidRPr="00BA2072">
        <w:rPr>
          <w:rFonts w:ascii="Arial" w:hAnsi="Arial" w:cs="Arial"/>
          <w:i/>
          <w:color w:val="333333"/>
          <w:lang w:val="de-DE"/>
        </w:rPr>
        <w:t>_</w:t>
      </w:r>
      <w:r w:rsidRPr="00BA2072">
        <w:rPr>
          <w:rFonts w:ascii="Arial" w:hAnsi="Arial" w:cs="Arial"/>
          <w:i/>
          <w:color w:val="333333"/>
          <w:lang w:val="de-DE"/>
        </w:rPr>
        <w:t>Gastro block</w:t>
      </w:r>
      <w:r w:rsidRPr="00BA2072">
        <w:rPr>
          <w:rFonts w:ascii="Arial" w:hAnsi="Arial" w:cs="Arial"/>
          <w:color w:val="333333"/>
          <w:lang w:val="de-DE"/>
        </w:rPr>
        <w:t>, block [1910] codes, blank)</w:t>
      </w:r>
    </w:p>
    <w:p w:rsidR="00B71316" w:rsidRPr="00BA2072" w:rsidRDefault="00B71316" w:rsidP="00B71316">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71316" w:rsidRDefault="00B71316" w:rsidP="00B71316">
      <w:pPr>
        <w:ind w:left="426" w:hanging="66"/>
        <w:outlineLvl w:val="0"/>
        <w:rPr>
          <w:rFonts w:ascii="Arial" w:hAnsi="Arial" w:cs="Arial"/>
          <w:color w:val="333333"/>
        </w:rPr>
      </w:pPr>
      <w:r w:rsidRPr="00BA2072">
        <w:rPr>
          <w:rFonts w:ascii="Arial" w:hAnsi="Arial" w:cs="Arial"/>
          <w:color w:val="333333"/>
        </w:rPr>
        <w:t>That the third procedure code is in the range: (</w:t>
      </w:r>
      <w:r w:rsidR="002150B9" w:rsidRPr="00BA2072">
        <w:rPr>
          <w:rFonts w:ascii="Arial" w:hAnsi="Arial" w:cs="Arial"/>
          <w:i/>
          <w:color w:val="333333"/>
          <w:lang w:val="de-DE"/>
        </w:rPr>
        <w:t>Agg</w:t>
      </w:r>
      <w:r w:rsidR="005A6916" w:rsidRPr="00BA2072">
        <w:rPr>
          <w:rFonts w:ascii="Arial" w:hAnsi="Arial" w:cs="Arial"/>
          <w:i/>
          <w:color w:val="333333"/>
          <w:lang w:val="de-DE"/>
        </w:rPr>
        <w:t>_</w:t>
      </w:r>
      <w:r w:rsidRPr="00BA2072">
        <w:rPr>
          <w:rFonts w:ascii="Arial" w:hAnsi="Arial" w:cs="Arial"/>
          <w:i/>
          <w:color w:val="333333"/>
          <w:lang w:val="de-DE"/>
        </w:rPr>
        <w:t>Gastro block</w:t>
      </w:r>
      <w:r w:rsidRPr="00BA2072">
        <w:rPr>
          <w:rFonts w:ascii="Arial" w:hAnsi="Arial" w:cs="Arial"/>
          <w:color w:val="333333"/>
          <w:lang w:val="de-DE"/>
        </w:rPr>
        <w:t xml:space="preserve">, </w:t>
      </w:r>
      <w:r w:rsidRPr="00BA2072">
        <w:rPr>
          <w:rFonts w:ascii="Arial" w:hAnsi="Arial" w:cs="Arial"/>
          <w:color w:val="333333"/>
        </w:rPr>
        <w:t>block [1910] codes, blank).</w:t>
      </w:r>
    </w:p>
    <w:p w:rsidR="005342F3" w:rsidRPr="00BA2072" w:rsidRDefault="005342F3" w:rsidP="00B71316">
      <w:pPr>
        <w:ind w:left="426" w:hanging="66"/>
        <w:outlineLvl w:val="0"/>
        <w:rPr>
          <w:rFonts w:ascii="Arial" w:hAnsi="Arial" w:cs="Arial"/>
          <w:color w:val="333333"/>
        </w:rPr>
      </w:pPr>
    </w:p>
    <w:p w:rsidR="00B71316" w:rsidRPr="00BA2072" w:rsidRDefault="00B71316" w:rsidP="00B71316">
      <w:pPr>
        <w:rPr>
          <w:rFonts w:ascii="Arial" w:hAnsi="Arial" w:cs="Arial"/>
          <w:color w:val="333333"/>
        </w:rPr>
      </w:pPr>
      <w:r w:rsidRPr="00BA2072">
        <w:rPr>
          <w:rFonts w:ascii="Arial" w:hAnsi="Arial" w:cs="Arial"/>
          <w:color w:val="333333"/>
        </w:rPr>
        <w:t>Event</w:t>
      </w:r>
      <w:r w:rsidR="00C065F3">
        <w:rPr>
          <w:rFonts w:ascii="Arial" w:hAnsi="Arial" w:cs="Arial"/>
          <w:color w:val="333333"/>
        </w:rPr>
        <w:t xml:space="preserve"> record</w:t>
      </w:r>
      <w:r w:rsidRPr="00BA2072">
        <w:rPr>
          <w:rFonts w:ascii="Arial" w:hAnsi="Arial" w:cs="Arial"/>
          <w:color w:val="333333"/>
        </w:rPr>
        <w:t>s excluded from casemix funding by this rule are assigned an XPU in the following order:</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procedure code 1182000 [1005] </w:t>
      </w:r>
      <w:r w:rsidRPr="00BA2072">
        <w:rPr>
          <w:rFonts w:ascii="Arial" w:hAnsi="Arial" w:cs="Arial"/>
          <w:i/>
          <w:color w:val="333333"/>
        </w:rPr>
        <w:t>Panendoscopy via camera capsule</w:t>
      </w:r>
      <w:r w:rsidR="00C36E07">
        <w:rPr>
          <w:rFonts w:ascii="Arial" w:hAnsi="Arial" w:cs="Arial"/>
          <w:color w:val="333333"/>
        </w:rPr>
        <w:t xml:space="preserve"> </w:t>
      </w:r>
      <w:r w:rsidRPr="00BA2072">
        <w:rPr>
          <w:rFonts w:ascii="Arial" w:hAnsi="Arial" w:cs="Arial"/>
          <w:color w:val="333333"/>
        </w:rPr>
        <w:t>is in one of the first three procedure codes,</w:t>
      </w:r>
      <w:r w:rsidR="003A7BC8">
        <w:rPr>
          <w:rFonts w:ascii="Arial" w:hAnsi="Arial" w:cs="Arial"/>
          <w:color w:val="333333"/>
        </w:rPr>
        <w:t xml:space="preserve"> </w:t>
      </w:r>
      <w:r w:rsidRPr="00BA2072">
        <w:rPr>
          <w:rFonts w:ascii="Arial" w:hAnsi="Arial" w:cs="Arial"/>
          <w:color w:val="333333"/>
          <w:lang w:val="en-GB"/>
        </w:rPr>
        <w:t>then the XPU is M25008</w:t>
      </w:r>
      <w:r w:rsidR="00C36E07">
        <w:rPr>
          <w:rFonts w:ascii="Arial" w:hAnsi="Arial" w:cs="Arial"/>
          <w:color w:val="333333"/>
          <w:lang w:val="en-GB"/>
        </w:rPr>
        <w:t xml:space="preserve"> </w:t>
      </w:r>
      <w:r w:rsidR="002753ED" w:rsidRPr="00BA2072">
        <w:rPr>
          <w:rFonts w:ascii="Arial" w:hAnsi="Arial" w:cs="Arial"/>
          <w:i/>
          <w:color w:val="333333"/>
          <w:lang w:val="en-GB"/>
        </w:rPr>
        <w:t>Capsule Endoscopy</w:t>
      </w:r>
      <w:r w:rsidRPr="00BA2072">
        <w:rPr>
          <w:rFonts w:ascii="Arial" w:hAnsi="Arial" w:cs="Arial"/>
          <w:color w:val="333333"/>
          <w:lang w:val="en-GB"/>
        </w:rPr>
        <w:t>; else</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a procedure code from the </w:t>
      </w:r>
      <w:r w:rsidRPr="00BA2072">
        <w:rPr>
          <w:rFonts w:ascii="Arial" w:hAnsi="Arial" w:cs="Arial"/>
          <w:i/>
          <w:color w:val="333333"/>
        </w:rPr>
        <w:t>ERCP block</w:t>
      </w:r>
      <w:r w:rsidRPr="00BA2072">
        <w:rPr>
          <w:rFonts w:ascii="Arial" w:hAnsi="Arial" w:cs="Arial"/>
          <w:color w:val="333333"/>
        </w:rPr>
        <w:t xml:space="preserve"> is in one of the first three procedure codes, then the XPU is MS02006</w:t>
      </w:r>
      <w:r w:rsidR="00C36E07">
        <w:rPr>
          <w:rFonts w:ascii="Arial" w:hAnsi="Arial" w:cs="Arial"/>
          <w:color w:val="333333"/>
        </w:rPr>
        <w:t xml:space="preserve"> </w:t>
      </w:r>
      <w:r w:rsidR="001E1904" w:rsidRPr="00BA2072">
        <w:rPr>
          <w:rFonts w:ascii="Arial" w:hAnsi="Arial" w:cs="Arial"/>
          <w:i/>
          <w:color w:val="333333"/>
        </w:rPr>
        <w:t>ERCP</w:t>
      </w:r>
      <w:r w:rsidRPr="00BA2072">
        <w:rPr>
          <w:rFonts w:ascii="Arial" w:hAnsi="Arial" w:cs="Arial"/>
          <w:color w:val="333333"/>
        </w:rPr>
        <w:t>; else</w:t>
      </w:r>
    </w:p>
    <w:p w:rsidR="00B713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there is at least one code from each of the </w:t>
      </w:r>
      <w:r w:rsidR="002150B9" w:rsidRPr="00BA2072">
        <w:rPr>
          <w:rFonts w:ascii="Arial" w:hAnsi="Arial" w:cs="Arial"/>
          <w:i/>
          <w:color w:val="333333"/>
        </w:rPr>
        <w:t>C</w:t>
      </w:r>
      <w:r w:rsidRPr="00BA2072">
        <w:rPr>
          <w:rFonts w:ascii="Arial" w:hAnsi="Arial" w:cs="Arial"/>
          <w:i/>
          <w:color w:val="333333"/>
        </w:rPr>
        <w:t xml:space="preserve">olon </w:t>
      </w:r>
      <w:r w:rsidR="001C16C0" w:rsidRPr="00BA2072">
        <w:rPr>
          <w:rFonts w:ascii="Arial" w:hAnsi="Arial" w:cs="Arial"/>
          <w:i/>
          <w:color w:val="333333"/>
        </w:rPr>
        <w:t>block</w:t>
      </w:r>
      <w:r w:rsidR="001C16C0" w:rsidRPr="00BA2072">
        <w:rPr>
          <w:rFonts w:ascii="Arial" w:hAnsi="Arial" w:cs="Arial"/>
          <w:color w:val="333333"/>
        </w:rPr>
        <w:t xml:space="preserve"> and</w:t>
      </w:r>
      <w:r w:rsidRPr="00BA2072">
        <w:rPr>
          <w:rFonts w:ascii="Arial" w:hAnsi="Arial" w:cs="Arial"/>
          <w:color w:val="333333"/>
        </w:rPr>
        <w:t xml:space="preserve"> the </w:t>
      </w:r>
      <w:r w:rsidR="002150B9" w:rsidRPr="00BA2072">
        <w:rPr>
          <w:rFonts w:ascii="Arial" w:hAnsi="Arial" w:cs="Arial"/>
          <w:i/>
          <w:color w:val="333333"/>
        </w:rPr>
        <w:t>G</w:t>
      </w:r>
      <w:r w:rsidRPr="00BA2072">
        <w:rPr>
          <w:rFonts w:ascii="Arial" w:hAnsi="Arial" w:cs="Arial"/>
          <w:i/>
          <w:color w:val="333333"/>
        </w:rPr>
        <w:t>astro block</w:t>
      </w:r>
      <w:r w:rsidRPr="00BA2072">
        <w:rPr>
          <w:rFonts w:ascii="Arial" w:hAnsi="Arial" w:cs="Arial"/>
          <w:color w:val="333333"/>
        </w:rPr>
        <w:t xml:space="preserve"> among the first three procedure codes </w:t>
      </w:r>
      <w:r w:rsidR="002150B9" w:rsidRPr="00BA2072">
        <w:rPr>
          <w:rFonts w:ascii="Arial" w:hAnsi="Arial" w:cs="Arial"/>
          <w:color w:val="333333"/>
        </w:rPr>
        <w:t xml:space="preserve">then </w:t>
      </w:r>
      <w:r w:rsidRPr="00BA2072">
        <w:rPr>
          <w:rFonts w:ascii="Arial" w:hAnsi="Arial" w:cs="Arial"/>
          <w:color w:val="333333"/>
        </w:rPr>
        <w:t xml:space="preserve">the XPU </w:t>
      </w:r>
      <w:r w:rsidR="002150B9" w:rsidRPr="00BA2072">
        <w:rPr>
          <w:rFonts w:ascii="Arial" w:hAnsi="Arial" w:cs="Arial"/>
          <w:color w:val="333333"/>
        </w:rPr>
        <w:t xml:space="preserve">is </w:t>
      </w:r>
      <w:r w:rsidRPr="00BA2072">
        <w:rPr>
          <w:rFonts w:ascii="Arial" w:hAnsi="Arial" w:cs="Arial"/>
          <w:color w:val="333333"/>
        </w:rPr>
        <w:t>MS02014</w:t>
      </w:r>
      <w:r w:rsidR="00C36E07">
        <w:rPr>
          <w:rFonts w:ascii="Arial" w:hAnsi="Arial" w:cs="Arial"/>
          <w:color w:val="333333"/>
        </w:rPr>
        <w:t xml:space="preserve"> </w:t>
      </w:r>
      <w:r w:rsidR="001E1904" w:rsidRPr="00BA2072">
        <w:rPr>
          <w:rFonts w:ascii="Arial" w:hAnsi="Arial" w:cs="Arial"/>
          <w:i/>
          <w:color w:val="333333"/>
        </w:rPr>
        <w:t>Colonoscopy/Gastroscopy</w:t>
      </w:r>
      <w:r w:rsidR="00307549" w:rsidRPr="00BA2072">
        <w:rPr>
          <w:rFonts w:ascii="Arial" w:hAnsi="Arial" w:cs="Arial"/>
          <w:i/>
          <w:color w:val="333333"/>
        </w:rPr>
        <w:t xml:space="preserve"> </w:t>
      </w:r>
      <w:r w:rsidRPr="00BA2072">
        <w:rPr>
          <w:rFonts w:ascii="Arial" w:hAnsi="Arial" w:cs="Arial"/>
          <w:color w:val="333333"/>
        </w:rPr>
        <w:t>for Combined Colonoscopy-Gastroscopy; else</w:t>
      </w:r>
    </w:p>
    <w:p w:rsidR="005A6916" w:rsidRPr="00BA2072" w:rsidRDefault="00B71316" w:rsidP="00CC31C2">
      <w:pPr>
        <w:pStyle w:val="ListParagraph"/>
        <w:numPr>
          <w:ilvl w:val="0"/>
          <w:numId w:val="10"/>
        </w:numPr>
        <w:rPr>
          <w:rFonts w:ascii="Arial" w:hAnsi="Arial" w:cs="Arial"/>
          <w:color w:val="333333"/>
        </w:rPr>
      </w:pPr>
      <w:r w:rsidRPr="00BA2072">
        <w:rPr>
          <w:rFonts w:ascii="Arial" w:hAnsi="Arial" w:cs="Arial"/>
          <w:color w:val="333333"/>
        </w:rPr>
        <w:t xml:space="preserve">If the only </w:t>
      </w:r>
      <w:r w:rsidRPr="00BA2072">
        <w:rPr>
          <w:rFonts w:ascii="Arial" w:hAnsi="Arial" w:cs="Arial"/>
          <w:i/>
          <w:color w:val="333333"/>
        </w:rPr>
        <w:t>A</w:t>
      </w:r>
      <w:r w:rsidR="005A6916" w:rsidRPr="00BA2072">
        <w:rPr>
          <w:rFonts w:ascii="Arial" w:hAnsi="Arial" w:cs="Arial"/>
          <w:i/>
          <w:color w:val="333333"/>
        </w:rPr>
        <w:t>gg_</w:t>
      </w:r>
      <w:r w:rsidRPr="00BA2072">
        <w:rPr>
          <w:rFonts w:ascii="Arial" w:hAnsi="Arial" w:cs="Arial"/>
          <w:i/>
          <w:color w:val="333333"/>
        </w:rPr>
        <w:t>Gastro</w:t>
      </w:r>
      <w:r w:rsidR="002150B9" w:rsidRPr="00BA2072">
        <w:rPr>
          <w:rFonts w:ascii="Arial" w:hAnsi="Arial" w:cs="Arial"/>
          <w:i/>
          <w:color w:val="333333"/>
        </w:rPr>
        <w:t xml:space="preserve"> block </w:t>
      </w:r>
      <w:r w:rsidRPr="00BA2072">
        <w:rPr>
          <w:rFonts w:ascii="Arial" w:hAnsi="Arial" w:cs="Arial"/>
          <w:color w:val="333333"/>
        </w:rPr>
        <w:t>procedure code</w:t>
      </w:r>
      <w:r w:rsidR="005A6916" w:rsidRPr="00BA2072">
        <w:rPr>
          <w:rFonts w:ascii="Arial" w:hAnsi="Arial" w:cs="Arial"/>
          <w:color w:val="333333"/>
        </w:rPr>
        <w:t>(</w:t>
      </w:r>
      <w:r w:rsidRPr="00BA2072">
        <w:rPr>
          <w:rFonts w:ascii="Arial" w:hAnsi="Arial" w:cs="Arial"/>
          <w:color w:val="333333"/>
        </w:rPr>
        <w:t>s</w:t>
      </w:r>
      <w:r w:rsidR="005A6916" w:rsidRPr="00BA2072">
        <w:rPr>
          <w:rFonts w:ascii="Arial" w:hAnsi="Arial" w:cs="Arial"/>
          <w:color w:val="333333"/>
        </w:rPr>
        <w:t>)</w:t>
      </w:r>
      <w:r w:rsidRPr="00BA2072">
        <w:rPr>
          <w:rFonts w:ascii="Arial" w:hAnsi="Arial" w:cs="Arial"/>
          <w:color w:val="333333"/>
        </w:rPr>
        <w:t xml:space="preserve"> in the first three procedure codes </w:t>
      </w:r>
      <w:r w:rsidR="005A6916" w:rsidRPr="00BA2072">
        <w:rPr>
          <w:rFonts w:ascii="Arial" w:hAnsi="Arial" w:cs="Arial"/>
          <w:color w:val="333333"/>
        </w:rPr>
        <w:t>is/</w:t>
      </w:r>
      <w:r w:rsidRPr="00BA2072">
        <w:rPr>
          <w:rFonts w:ascii="Arial" w:hAnsi="Arial" w:cs="Arial"/>
          <w:color w:val="333333"/>
        </w:rPr>
        <w:t xml:space="preserve">are from the </w:t>
      </w:r>
      <w:r w:rsidRPr="00BA2072">
        <w:rPr>
          <w:rFonts w:ascii="Arial" w:hAnsi="Arial" w:cs="Arial"/>
          <w:i/>
          <w:color w:val="333333"/>
        </w:rPr>
        <w:t xml:space="preserve">Colon </w:t>
      </w:r>
      <w:r w:rsidR="001C16C0" w:rsidRPr="00BA2072">
        <w:rPr>
          <w:rFonts w:ascii="Arial" w:hAnsi="Arial" w:cs="Arial"/>
          <w:i/>
          <w:color w:val="333333"/>
        </w:rPr>
        <w:t>block</w:t>
      </w:r>
      <w:r w:rsidR="001C16C0" w:rsidRPr="00BA2072">
        <w:rPr>
          <w:rFonts w:ascii="Arial" w:hAnsi="Arial" w:cs="Arial"/>
          <w:color w:val="333333"/>
        </w:rPr>
        <w:t xml:space="preserve"> then</w:t>
      </w:r>
      <w:r w:rsidR="005A6916" w:rsidRPr="00BA2072">
        <w:rPr>
          <w:rFonts w:ascii="Arial" w:hAnsi="Arial" w:cs="Arial"/>
          <w:color w:val="333333"/>
        </w:rPr>
        <w:t xml:space="preserve"> the XPU is MS02007</w:t>
      </w:r>
      <w:r w:rsidR="00C36E07">
        <w:rPr>
          <w:rFonts w:ascii="Arial" w:hAnsi="Arial" w:cs="Arial"/>
          <w:color w:val="333333"/>
        </w:rPr>
        <w:t xml:space="preserve"> </w:t>
      </w:r>
      <w:r w:rsidR="001E1904" w:rsidRPr="00BA2072">
        <w:rPr>
          <w:rFonts w:ascii="Arial" w:hAnsi="Arial" w:cs="Arial"/>
          <w:i/>
          <w:color w:val="333333"/>
        </w:rPr>
        <w:t>Colonoscopy</w:t>
      </w:r>
      <w:r w:rsidR="005A6916" w:rsidRPr="00BA2072">
        <w:rPr>
          <w:rFonts w:ascii="Arial" w:hAnsi="Arial" w:cs="Arial"/>
          <w:color w:val="333333"/>
        </w:rPr>
        <w:t>; else</w:t>
      </w:r>
    </w:p>
    <w:p w:rsidR="00B71316" w:rsidRPr="00BA2072" w:rsidRDefault="00307549" w:rsidP="00CC31C2">
      <w:pPr>
        <w:pStyle w:val="ListParagraph"/>
        <w:numPr>
          <w:ilvl w:val="0"/>
          <w:numId w:val="10"/>
        </w:numPr>
        <w:rPr>
          <w:rFonts w:ascii="Arial" w:hAnsi="Arial" w:cs="Arial"/>
          <w:color w:val="333333"/>
        </w:rPr>
      </w:pPr>
      <w:r w:rsidRPr="00BA2072">
        <w:rPr>
          <w:rFonts w:ascii="Arial" w:hAnsi="Arial" w:cs="Arial"/>
          <w:color w:val="333333"/>
        </w:rPr>
        <w:t>I</w:t>
      </w:r>
      <w:r w:rsidR="00B71316" w:rsidRPr="00BA2072">
        <w:rPr>
          <w:rFonts w:ascii="Arial" w:hAnsi="Arial" w:cs="Arial"/>
          <w:color w:val="333333"/>
        </w:rPr>
        <w:t xml:space="preserve">f the only </w:t>
      </w:r>
      <w:r w:rsidR="00B71316" w:rsidRPr="00BA2072">
        <w:rPr>
          <w:rFonts w:ascii="Arial" w:hAnsi="Arial" w:cs="Arial"/>
          <w:i/>
          <w:color w:val="333333"/>
        </w:rPr>
        <w:t>Agg</w:t>
      </w:r>
      <w:r w:rsidR="005A6916" w:rsidRPr="00BA2072">
        <w:rPr>
          <w:rFonts w:ascii="Arial" w:hAnsi="Arial" w:cs="Arial"/>
          <w:i/>
          <w:color w:val="333333"/>
        </w:rPr>
        <w:t>_</w:t>
      </w:r>
      <w:r w:rsidR="00B71316" w:rsidRPr="00BA2072">
        <w:rPr>
          <w:rFonts w:ascii="Arial" w:hAnsi="Arial" w:cs="Arial"/>
          <w:i/>
          <w:color w:val="333333"/>
        </w:rPr>
        <w:t>Gastro</w:t>
      </w:r>
      <w:r w:rsidR="002150B9" w:rsidRPr="00BA2072">
        <w:rPr>
          <w:rFonts w:ascii="Arial" w:hAnsi="Arial" w:cs="Arial"/>
          <w:i/>
          <w:color w:val="333333"/>
        </w:rPr>
        <w:t xml:space="preserve"> block </w:t>
      </w:r>
      <w:r w:rsidR="00B71316" w:rsidRPr="00BA2072">
        <w:rPr>
          <w:rFonts w:ascii="Arial" w:hAnsi="Arial" w:cs="Arial"/>
          <w:color w:val="333333"/>
        </w:rPr>
        <w:t>procedure code</w:t>
      </w:r>
      <w:r w:rsidR="005A6916" w:rsidRPr="00BA2072">
        <w:rPr>
          <w:rFonts w:ascii="Arial" w:hAnsi="Arial" w:cs="Arial"/>
          <w:color w:val="333333"/>
        </w:rPr>
        <w:t>(</w:t>
      </w:r>
      <w:r w:rsidR="00B71316" w:rsidRPr="00BA2072">
        <w:rPr>
          <w:rFonts w:ascii="Arial" w:hAnsi="Arial" w:cs="Arial"/>
          <w:color w:val="333333"/>
        </w:rPr>
        <w:t>s</w:t>
      </w:r>
      <w:r w:rsidR="005A6916" w:rsidRPr="00BA2072">
        <w:rPr>
          <w:rFonts w:ascii="Arial" w:hAnsi="Arial" w:cs="Arial"/>
          <w:color w:val="333333"/>
        </w:rPr>
        <w:t>)</w:t>
      </w:r>
      <w:r w:rsidR="00B71316" w:rsidRPr="00BA2072">
        <w:rPr>
          <w:rFonts w:ascii="Arial" w:hAnsi="Arial" w:cs="Arial"/>
          <w:color w:val="333333"/>
        </w:rPr>
        <w:t xml:space="preserve"> in the first three procedure codes </w:t>
      </w:r>
      <w:r w:rsidR="005A6916" w:rsidRPr="00BA2072">
        <w:rPr>
          <w:rFonts w:ascii="Arial" w:hAnsi="Arial" w:cs="Arial"/>
          <w:color w:val="333333"/>
        </w:rPr>
        <w:t>is/</w:t>
      </w:r>
      <w:r w:rsidR="00B71316" w:rsidRPr="00BA2072">
        <w:rPr>
          <w:rFonts w:ascii="Arial" w:hAnsi="Arial" w:cs="Arial"/>
          <w:color w:val="333333"/>
        </w:rPr>
        <w:t xml:space="preserve">are from the </w:t>
      </w:r>
      <w:r w:rsidR="00B71316" w:rsidRPr="00BA2072">
        <w:rPr>
          <w:rFonts w:ascii="Arial" w:hAnsi="Arial" w:cs="Arial"/>
          <w:i/>
          <w:color w:val="333333"/>
        </w:rPr>
        <w:t>Gastro block</w:t>
      </w:r>
      <w:r w:rsidR="00B71316" w:rsidRPr="00BA2072">
        <w:rPr>
          <w:rFonts w:ascii="Arial" w:hAnsi="Arial" w:cs="Arial"/>
          <w:color w:val="333333"/>
        </w:rPr>
        <w:t xml:space="preserve"> the</w:t>
      </w:r>
      <w:r w:rsidR="005A6916" w:rsidRPr="00BA2072">
        <w:rPr>
          <w:rFonts w:ascii="Arial" w:hAnsi="Arial" w:cs="Arial"/>
          <w:color w:val="333333"/>
        </w:rPr>
        <w:t xml:space="preserve">n the </w:t>
      </w:r>
      <w:r w:rsidR="00B71316" w:rsidRPr="00BA2072">
        <w:rPr>
          <w:rFonts w:ascii="Arial" w:hAnsi="Arial" w:cs="Arial"/>
          <w:color w:val="333333"/>
        </w:rPr>
        <w:t>XPU is MS02005</w:t>
      </w:r>
      <w:r w:rsidR="00C36E07">
        <w:rPr>
          <w:rFonts w:ascii="Arial" w:hAnsi="Arial" w:cs="Arial"/>
          <w:color w:val="333333"/>
        </w:rPr>
        <w:t xml:space="preserve"> </w:t>
      </w:r>
      <w:r w:rsidR="001E1904" w:rsidRPr="00BA2072">
        <w:rPr>
          <w:rFonts w:ascii="Arial" w:hAnsi="Arial" w:cs="Arial"/>
          <w:i/>
          <w:color w:val="333333"/>
        </w:rPr>
        <w:t>Gastroscopy</w:t>
      </w:r>
      <w:r w:rsidR="00B71316" w:rsidRPr="00BA2072">
        <w:rPr>
          <w:rFonts w:ascii="Arial" w:hAnsi="Arial" w:cs="Arial"/>
          <w:color w:val="333333"/>
        </w:rPr>
        <w:t>.</w:t>
      </w:r>
    </w:p>
    <w:p w:rsidR="002D1C97" w:rsidRPr="00BA2072" w:rsidRDefault="002D1C97" w:rsidP="00B65A2A">
      <w:pPr>
        <w:outlineLvl w:val="0"/>
        <w:rPr>
          <w:rFonts w:ascii="Arial" w:hAnsi="Arial" w:cs="Arial"/>
        </w:rPr>
      </w:pPr>
    </w:p>
    <w:p w:rsidR="00B65A2A" w:rsidRPr="00BA2072" w:rsidRDefault="00B65A2A" w:rsidP="00990412">
      <w:pPr>
        <w:pStyle w:val="Heading3"/>
      </w:pPr>
      <w:bookmarkStart w:id="1434" w:name="_Ref339277649"/>
      <w:bookmarkStart w:id="1435" w:name="_Toc469033160"/>
      <w:r w:rsidRPr="00BA2072">
        <w:t>Bronchoscopies (MS02003)</w:t>
      </w:r>
      <w:bookmarkEnd w:id="1434"/>
      <w:bookmarkEnd w:id="1435"/>
    </w:p>
    <w:p w:rsidR="00307549" w:rsidRPr="00BA2072" w:rsidRDefault="00B65A2A" w:rsidP="00B65A2A">
      <w:pPr>
        <w:rPr>
          <w:rFonts w:ascii="Arial" w:hAnsi="Arial" w:cs="Arial"/>
          <w:color w:val="333333"/>
        </w:rPr>
      </w:pPr>
      <w:r w:rsidRPr="00BA2072">
        <w:rPr>
          <w:rFonts w:ascii="Arial" w:hAnsi="Arial" w:cs="Arial"/>
          <w:color w:val="333333"/>
        </w:rPr>
        <w:t>Some sameday Bronchoscop</w:t>
      </w:r>
      <w:r w:rsidR="003A7BC8">
        <w:rPr>
          <w:rFonts w:ascii="Arial" w:hAnsi="Arial" w:cs="Arial"/>
          <w:color w:val="333333"/>
        </w:rPr>
        <w:t>y</w:t>
      </w:r>
      <w:r w:rsidRPr="00BA2072">
        <w:rPr>
          <w:rFonts w:ascii="Arial" w:hAnsi="Arial" w:cs="Arial"/>
          <w:color w:val="333333"/>
        </w:rPr>
        <w:t xml:space="preserve"> event</w:t>
      </w:r>
      <w:r w:rsidR="00C065F3">
        <w:rPr>
          <w:rFonts w:ascii="Arial" w:hAnsi="Arial" w:cs="Arial"/>
          <w:color w:val="333333"/>
        </w:rPr>
        <w:t xml:space="preserve"> record</w:t>
      </w:r>
      <w:r w:rsidRPr="00BA2072">
        <w:rPr>
          <w:rFonts w:ascii="Arial" w:hAnsi="Arial" w:cs="Arial"/>
          <w:color w:val="333333"/>
        </w:rPr>
        <w:t>s are excluded from casemix purchasing.</w:t>
      </w:r>
      <w:r w:rsidR="00976B14" w:rsidRPr="00BA2072">
        <w:rPr>
          <w:rFonts w:ascii="Arial" w:hAnsi="Arial" w:cs="Arial"/>
          <w:color w:val="333333"/>
        </w:rPr>
        <w:t xml:space="preserve"> </w:t>
      </w:r>
      <w:r w:rsidRPr="00BA2072">
        <w:rPr>
          <w:rFonts w:ascii="Arial" w:hAnsi="Arial" w:cs="Arial"/>
          <w:color w:val="333333"/>
        </w:rPr>
        <w:t xml:space="preserve"> </w:t>
      </w:r>
    </w:p>
    <w:p w:rsidR="00307549" w:rsidRPr="00BA2072" w:rsidRDefault="00307549"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B65A2A" w:rsidP="0056713C">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w:t>
      </w:r>
      <w:r w:rsidRPr="00BA2072">
        <w:rPr>
          <w:rFonts w:ascii="Arial" w:hAnsi="Arial" w:cs="Arial"/>
          <w:color w:val="333333"/>
        </w:rPr>
        <w:t xml:space="preserve">dmission and </w:t>
      </w:r>
      <w:r w:rsidR="002A1221" w:rsidRPr="00BA2072">
        <w:rPr>
          <w:rFonts w:ascii="Arial" w:hAnsi="Arial" w:cs="Arial"/>
          <w:color w:val="333333"/>
        </w:rPr>
        <w:t>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rPr>
          <w:rFonts w:ascii="Arial" w:hAnsi="Arial" w:cs="Arial"/>
          <w:color w:val="333333"/>
        </w:rPr>
      </w:pPr>
      <w:r w:rsidRPr="00BA2072">
        <w:rPr>
          <w:rFonts w:ascii="Arial" w:hAnsi="Arial" w:cs="Arial"/>
          <w:color w:val="333333"/>
        </w:rPr>
        <w:t>That the event is non-acute (i.e. Admission Type not “AC”)</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outlineLvl w:val="0"/>
        <w:rPr>
          <w:rFonts w:ascii="Arial" w:hAnsi="Arial" w:cs="Arial"/>
          <w:color w:val="333333"/>
        </w:rPr>
      </w:pPr>
      <w:r w:rsidRPr="00BA2072">
        <w:rPr>
          <w:rFonts w:ascii="Arial" w:hAnsi="Arial" w:cs="Arial"/>
          <w:color w:val="333333"/>
        </w:rPr>
        <w:t>The patient’s age is greater than 15 years old</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2F41CB">
      <w:pPr>
        <w:ind w:left="360"/>
        <w:rPr>
          <w:rFonts w:ascii="Arial" w:hAnsi="Arial" w:cs="Arial"/>
          <w:color w:val="333333"/>
        </w:rPr>
      </w:pPr>
      <w:r w:rsidRPr="00BA2072">
        <w:rPr>
          <w:rFonts w:ascii="Arial" w:hAnsi="Arial" w:cs="Arial"/>
          <w:color w:val="333333"/>
        </w:rPr>
        <w:t xml:space="preserve">That the </w:t>
      </w:r>
      <w:r w:rsidR="00353218" w:rsidRPr="00BA2072">
        <w:rPr>
          <w:rFonts w:ascii="Arial" w:hAnsi="Arial" w:cs="Arial"/>
          <w:color w:val="333333"/>
        </w:rPr>
        <w:t xml:space="preserve">first </w:t>
      </w:r>
      <w:r w:rsidRPr="00BA2072">
        <w:rPr>
          <w:rFonts w:ascii="Arial" w:hAnsi="Arial" w:cs="Arial"/>
          <w:color w:val="333333"/>
        </w:rPr>
        <w:t>procedure code is in the range: (4176403, 4184900, 4185500</w:t>
      </w:r>
      <w:r w:rsidR="002F41CB">
        <w:rPr>
          <w:rFonts w:ascii="Arial" w:hAnsi="Arial" w:cs="Arial"/>
          <w:color w:val="333333"/>
        </w:rPr>
        <w:t xml:space="preserve"> </w:t>
      </w:r>
      <w:r w:rsidRPr="00BA2072">
        <w:rPr>
          <w:rFonts w:ascii="Arial" w:hAnsi="Arial" w:cs="Arial"/>
          <w:color w:val="333333"/>
        </w:rPr>
        <w:t>[520], 4176404 [532], 4188900, 4188901, 4189800 [543], 4</w:t>
      </w:r>
      <w:r w:rsidR="00CD2298" w:rsidRPr="00BA2072">
        <w:rPr>
          <w:rFonts w:ascii="Arial" w:hAnsi="Arial" w:cs="Arial"/>
          <w:color w:val="333333"/>
        </w:rPr>
        <w:t>189200, 4189500, 4189801</w:t>
      </w:r>
      <w:ins w:id="1436" w:author="Tracy Thompson" w:date="2016-09-21T09:05:00Z">
        <w:r w:rsidR="00FA010B">
          <w:rPr>
            <w:rFonts w:ascii="Arial" w:hAnsi="Arial" w:cs="Arial"/>
            <w:color w:val="333333"/>
          </w:rPr>
          <w:t>, 4189802, 4189803</w:t>
        </w:r>
      </w:ins>
      <w:r w:rsidR="00C72471">
        <w:rPr>
          <w:rFonts w:ascii="Arial" w:hAnsi="Arial" w:cs="Arial"/>
          <w:color w:val="333333"/>
        </w:rPr>
        <w:t xml:space="preserve"> </w:t>
      </w:r>
      <w:r w:rsidR="00CD2298" w:rsidRPr="00BA2072">
        <w:rPr>
          <w:rFonts w:ascii="Arial" w:hAnsi="Arial" w:cs="Arial"/>
          <w:color w:val="333333"/>
        </w:rPr>
        <w:t>[544]</w:t>
      </w:r>
      <w:ins w:id="1437" w:author="Tracy Thompson" w:date="2016-09-21T09:06:00Z">
        <w:r w:rsidR="002C7441">
          <w:rPr>
            <w:rFonts w:ascii="Arial" w:hAnsi="Arial" w:cs="Arial"/>
            <w:color w:val="333333"/>
          </w:rPr>
          <w:t>, 4189201, 4190100, 9016300 [545], 4190400 [546]</w:t>
        </w:r>
      </w:ins>
      <w:r w:rsidR="00CD2298" w:rsidRPr="00BA2072">
        <w:rPr>
          <w:rFonts w:ascii="Arial" w:hAnsi="Arial" w:cs="Arial"/>
          <w:color w:val="333333"/>
        </w:rPr>
        <w:t>)</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B65A2A" w:rsidP="0056713C">
      <w:pPr>
        <w:ind w:firstLine="360"/>
        <w:outlineLvl w:val="0"/>
        <w:rPr>
          <w:rFonts w:ascii="Arial" w:hAnsi="Arial" w:cs="Arial"/>
          <w:color w:val="333333"/>
        </w:rPr>
      </w:pPr>
      <w:r w:rsidRPr="00BA2072">
        <w:rPr>
          <w:rFonts w:ascii="Arial" w:hAnsi="Arial" w:cs="Arial"/>
          <w:color w:val="333333"/>
        </w:rPr>
        <w:t>That the second procedure code is in the range:</w:t>
      </w:r>
    </w:p>
    <w:p w:rsidR="00B65A2A" w:rsidRPr="00BA2072" w:rsidRDefault="0056713C" w:rsidP="002F41CB">
      <w:pPr>
        <w:ind w:left="360"/>
        <w:rPr>
          <w:rFonts w:ascii="Arial" w:hAnsi="Arial" w:cs="Arial"/>
          <w:color w:val="333333"/>
        </w:rPr>
      </w:pPr>
      <w:r w:rsidRPr="00BA2072">
        <w:rPr>
          <w:rFonts w:ascii="Arial" w:hAnsi="Arial" w:cs="Arial"/>
          <w:color w:val="333333"/>
        </w:rPr>
        <w:t>(</w:t>
      </w:r>
      <w:r w:rsidR="00B65A2A" w:rsidRPr="00BA2072">
        <w:rPr>
          <w:rFonts w:ascii="Arial" w:hAnsi="Arial" w:cs="Arial"/>
          <w:color w:val="333333"/>
        </w:rPr>
        <w:t>4176403, 4184900, 4185500 [520], 4176404 [532], 4188900, 4188901, 4189800</w:t>
      </w:r>
      <w:r w:rsidR="00C72471">
        <w:rPr>
          <w:rFonts w:ascii="Arial" w:hAnsi="Arial" w:cs="Arial"/>
          <w:color w:val="333333"/>
        </w:rPr>
        <w:t xml:space="preserve"> </w:t>
      </w:r>
      <w:r w:rsidR="00B65A2A" w:rsidRPr="00BA2072">
        <w:rPr>
          <w:rFonts w:ascii="Arial" w:hAnsi="Arial" w:cs="Arial"/>
          <w:color w:val="333333"/>
        </w:rPr>
        <w:t>[543], 4189200, 4189500, 4189801</w:t>
      </w:r>
      <w:ins w:id="1438" w:author="Tracy Thompson" w:date="2016-09-21T09:07:00Z">
        <w:r w:rsidR="002C7441">
          <w:rPr>
            <w:rFonts w:ascii="Arial" w:hAnsi="Arial" w:cs="Arial"/>
            <w:color w:val="333333"/>
          </w:rPr>
          <w:t>, 4189802, 4189803</w:t>
        </w:r>
      </w:ins>
      <w:r w:rsidR="00B65A2A" w:rsidRPr="00BA2072">
        <w:rPr>
          <w:rFonts w:ascii="Arial" w:hAnsi="Arial" w:cs="Arial"/>
          <w:color w:val="333333"/>
        </w:rPr>
        <w:t xml:space="preserve"> [544], </w:t>
      </w:r>
      <w:ins w:id="1439" w:author="Tracy Thompson" w:date="2016-09-21T09:07:00Z">
        <w:r w:rsidR="002C7441">
          <w:rPr>
            <w:rFonts w:ascii="Arial" w:hAnsi="Arial" w:cs="Arial"/>
            <w:color w:val="333333"/>
          </w:rPr>
          <w:t xml:space="preserve">4189201, 4190100, 9016300 [545], 4190400 [546], </w:t>
        </w:r>
      </w:ins>
      <w:r w:rsidR="00B65A2A" w:rsidRPr="00BA2072">
        <w:rPr>
          <w:rFonts w:ascii="Arial" w:hAnsi="Arial" w:cs="Arial"/>
          <w:color w:val="333333"/>
        </w:rPr>
        <w:t xml:space="preserve">block </w:t>
      </w:r>
      <w:r w:rsidR="00575CFE" w:rsidRPr="00BA2072">
        <w:rPr>
          <w:rFonts w:ascii="Arial" w:hAnsi="Arial" w:cs="Arial"/>
          <w:color w:val="333333"/>
        </w:rPr>
        <w:t>[</w:t>
      </w:r>
      <w:r w:rsidR="00B65A2A" w:rsidRPr="00BA2072">
        <w:rPr>
          <w:rFonts w:ascii="Arial" w:hAnsi="Arial" w:cs="Arial"/>
          <w:color w:val="333333"/>
        </w:rPr>
        <w:t>1910</w:t>
      </w:r>
      <w:r w:rsidR="00575CFE" w:rsidRPr="00BA2072">
        <w:rPr>
          <w:rFonts w:ascii="Arial" w:hAnsi="Arial" w:cs="Arial"/>
          <w:color w:val="333333"/>
        </w:rPr>
        <w:t>]</w:t>
      </w:r>
      <w:r w:rsidR="00B65A2A" w:rsidRPr="00BA2072">
        <w:rPr>
          <w:rFonts w:ascii="Arial" w:hAnsi="Arial" w:cs="Arial"/>
          <w:color w:val="333333"/>
        </w:rPr>
        <w:t xml:space="preserve"> codes,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Default="00B65A2A" w:rsidP="0056713C">
      <w:pPr>
        <w:ind w:firstLine="360"/>
        <w:outlineLvl w:val="0"/>
        <w:rPr>
          <w:ins w:id="1440" w:author="Tracy Thompson" w:date="2016-05-02T13:03:00Z"/>
          <w:rFonts w:ascii="Arial" w:hAnsi="Arial" w:cs="Arial"/>
          <w:color w:val="333333"/>
        </w:rPr>
      </w:pPr>
      <w:r w:rsidRPr="00BA2072">
        <w:rPr>
          <w:rFonts w:ascii="Arial" w:hAnsi="Arial" w:cs="Arial"/>
          <w:color w:val="333333"/>
        </w:rPr>
        <w:t xml:space="preserve">That the third procedure code is in the range: (block </w:t>
      </w:r>
      <w:r w:rsidR="00575CFE" w:rsidRPr="00BA2072">
        <w:rPr>
          <w:rFonts w:ascii="Arial" w:hAnsi="Arial" w:cs="Arial"/>
          <w:color w:val="333333"/>
        </w:rPr>
        <w:t>[</w:t>
      </w:r>
      <w:r w:rsidRPr="00BA2072">
        <w:rPr>
          <w:rFonts w:ascii="Arial" w:hAnsi="Arial" w:cs="Arial"/>
          <w:color w:val="333333"/>
        </w:rPr>
        <w:t>1910</w:t>
      </w:r>
      <w:r w:rsidR="00575CFE" w:rsidRPr="00BA2072">
        <w:rPr>
          <w:rFonts w:ascii="Arial" w:hAnsi="Arial" w:cs="Arial"/>
          <w:color w:val="333333"/>
        </w:rPr>
        <w:t>]</w:t>
      </w:r>
      <w:r w:rsidRPr="00BA2072">
        <w:rPr>
          <w:rFonts w:ascii="Arial" w:hAnsi="Arial" w:cs="Arial"/>
          <w:color w:val="333333"/>
        </w:rPr>
        <w:t xml:space="preserve"> codes, blank).</w:t>
      </w:r>
    </w:p>
    <w:p w:rsidR="005342F3" w:rsidRPr="00BA2072" w:rsidRDefault="005342F3" w:rsidP="00ED360E">
      <w:pPr>
        <w:outlineLvl w:val="0"/>
        <w:rPr>
          <w:rFonts w:ascii="Arial" w:hAnsi="Arial" w:cs="Arial"/>
          <w:color w:val="333333"/>
        </w:rPr>
      </w:pPr>
    </w:p>
    <w:p w:rsidR="00B65A2A" w:rsidRPr="00BA2072" w:rsidRDefault="00F83246" w:rsidP="00990412">
      <w:pPr>
        <w:pStyle w:val="Heading3"/>
      </w:pPr>
      <w:bookmarkStart w:id="1441" w:name="_Ref339277536"/>
      <w:bookmarkStart w:id="1442" w:name="_Ref339277561"/>
      <w:bookmarkStart w:id="1443" w:name="_Ref339277591"/>
      <w:bookmarkStart w:id="1444" w:name="_Ref339277636"/>
      <w:bookmarkStart w:id="1445" w:name="_Toc469033161"/>
      <w:r w:rsidRPr="00BA2072">
        <w:t>Same</w:t>
      </w:r>
      <w:r w:rsidR="00976B14" w:rsidRPr="00BA2072">
        <w:t xml:space="preserve"> D</w:t>
      </w:r>
      <w:r w:rsidRPr="00BA2072">
        <w:t>ay</w:t>
      </w:r>
      <w:r w:rsidR="00976B14" w:rsidRPr="00BA2072">
        <w:t xml:space="preserve"> </w:t>
      </w:r>
      <w:r w:rsidR="00B65A2A" w:rsidRPr="00BA2072">
        <w:t>Blood Transfusions (MS02001</w:t>
      </w:r>
      <w:r w:rsidR="007476B2" w:rsidRPr="00BA2072">
        <w:t>,</w:t>
      </w:r>
      <w:r w:rsidR="006B34A0" w:rsidRPr="00BA2072">
        <w:t xml:space="preserve"> M50009</w:t>
      </w:r>
      <w:r w:rsidR="00B65A2A" w:rsidRPr="00BA2072">
        <w:t>)</w:t>
      </w:r>
      <w:bookmarkEnd w:id="1441"/>
      <w:bookmarkEnd w:id="1442"/>
      <w:bookmarkEnd w:id="1443"/>
      <w:bookmarkEnd w:id="1444"/>
      <w:bookmarkEnd w:id="1445"/>
    </w:p>
    <w:p w:rsidR="0056713C" w:rsidRPr="00BA2072" w:rsidRDefault="00B65A2A" w:rsidP="00B65A2A">
      <w:pPr>
        <w:rPr>
          <w:rFonts w:ascii="Arial" w:hAnsi="Arial" w:cs="Arial"/>
          <w:color w:val="333333"/>
        </w:rPr>
      </w:pPr>
      <w:r w:rsidRPr="00BA2072">
        <w:rPr>
          <w:rFonts w:ascii="Arial" w:hAnsi="Arial" w:cs="Arial"/>
          <w:color w:val="333333"/>
        </w:rPr>
        <w:t>Some sameday Blood Transfusion event</w:t>
      </w:r>
      <w:r w:rsidR="00C065F3">
        <w:rPr>
          <w:rFonts w:ascii="Arial" w:hAnsi="Arial" w:cs="Arial"/>
          <w:color w:val="333333"/>
        </w:rPr>
        <w:t xml:space="preserve"> records</w:t>
      </w:r>
      <w:r w:rsidRPr="00BA2072">
        <w:rPr>
          <w:rFonts w:ascii="Arial" w:hAnsi="Arial" w:cs="Arial"/>
          <w:color w:val="333333"/>
        </w:rPr>
        <w:t xml:space="preserve"> are exc</w:t>
      </w:r>
      <w:r w:rsidR="00976B14" w:rsidRPr="00BA2072">
        <w:rPr>
          <w:rFonts w:ascii="Arial" w:hAnsi="Arial" w:cs="Arial"/>
          <w:color w:val="333333"/>
        </w:rPr>
        <w:t xml:space="preserve">luded from casemix purchasing. </w:t>
      </w:r>
    </w:p>
    <w:p w:rsidR="00B61C95" w:rsidRPr="00BA2072" w:rsidRDefault="00B61C95"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These event</w:t>
      </w:r>
      <w:r w:rsidR="00C065F3">
        <w:rPr>
          <w:rFonts w:ascii="Arial" w:hAnsi="Arial" w:cs="Arial"/>
          <w:color w:val="333333"/>
        </w:rPr>
        <w:t xml:space="preserve"> record</w:t>
      </w:r>
      <w:r w:rsidRPr="00BA2072">
        <w:rPr>
          <w:rFonts w:ascii="Arial" w:hAnsi="Arial" w:cs="Arial"/>
          <w:color w:val="333333"/>
        </w:rPr>
        <w:t>s are tested for by checking:</w:t>
      </w:r>
    </w:p>
    <w:p w:rsidR="00B65A2A" w:rsidRPr="00BA2072" w:rsidRDefault="00B65A2A" w:rsidP="0056713C">
      <w:pPr>
        <w:ind w:firstLine="360"/>
        <w:rPr>
          <w:rFonts w:ascii="Arial" w:hAnsi="Arial" w:cs="Arial"/>
          <w:color w:val="333333"/>
        </w:rPr>
      </w:pPr>
      <w:r w:rsidRPr="00BA2072">
        <w:rPr>
          <w:rFonts w:ascii="Arial" w:hAnsi="Arial" w:cs="Arial"/>
          <w:color w:val="333333"/>
        </w:rPr>
        <w:t xml:space="preserve">That the </w:t>
      </w:r>
      <w:r w:rsidR="002A1221" w:rsidRPr="00BA2072">
        <w:rPr>
          <w:rFonts w:ascii="Arial" w:hAnsi="Arial" w:cs="Arial"/>
          <w:color w:val="333333"/>
        </w:rPr>
        <w:t>a</w:t>
      </w:r>
      <w:r w:rsidRPr="00BA2072">
        <w:rPr>
          <w:rFonts w:ascii="Arial" w:hAnsi="Arial" w:cs="Arial"/>
          <w:color w:val="333333"/>
        </w:rPr>
        <w:t xml:space="preserve">dmission and </w:t>
      </w:r>
      <w:r w:rsidR="002A1221" w:rsidRPr="00BA2072">
        <w:rPr>
          <w:rFonts w:ascii="Arial" w:hAnsi="Arial" w:cs="Arial"/>
          <w:color w:val="333333"/>
        </w:rPr>
        <w:t>d</w:t>
      </w:r>
      <w:r w:rsidRPr="00BA2072">
        <w:rPr>
          <w:rFonts w:ascii="Arial" w:hAnsi="Arial" w:cs="Arial"/>
          <w:color w:val="333333"/>
        </w:rPr>
        <w:t>ischarge dates are the same</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bookmarkStart w:id="1446" w:name="OLE_LINK1"/>
      <w:r w:rsidRPr="00BA2072">
        <w:rPr>
          <w:rFonts w:ascii="Arial" w:hAnsi="Arial" w:cs="Arial"/>
          <w:color w:val="333333"/>
        </w:rPr>
        <w:t>AND</w:t>
      </w:r>
    </w:p>
    <w:bookmarkEnd w:id="1446"/>
    <w:p w:rsidR="00B65A2A" w:rsidRPr="00BA2072" w:rsidRDefault="00B65A2A" w:rsidP="0056713C">
      <w:pPr>
        <w:ind w:firstLine="360"/>
        <w:rPr>
          <w:rFonts w:ascii="Arial" w:hAnsi="Arial" w:cs="Arial"/>
          <w:color w:val="333333"/>
        </w:rPr>
      </w:pPr>
      <w:r w:rsidRPr="00BA2072">
        <w:rPr>
          <w:rFonts w:ascii="Arial" w:hAnsi="Arial" w:cs="Arial"/>
          <w:color w:val="333333"/>
        </w:rPr>
        <w:t>That the event is non-acute (i.e. Admission Type not “AC”)</w:t>
      </w:r>
    </w:p>
    <w:p w:rsidR="00933FF0" w:rsidRPr="00BA2072" w:rsidRDefault="00933FF0" w:rsidP="00933FF0">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4642B" w:rsidP="00405D3C">
      <w:pPr>
        <w:ind w:left="360"/>
        <w:rPr>
          <w:rFonts w:ascii="Arial" w:hAnsi="Arial" w:cs="Arial"/>
          <w:color w:val="333333"/>
        </w:rPr>
      </w:pPr>
      <w:r w:rsidRPr="00BA2072">
        <w:rPr>
          <w:rFonts w:ascii="Arial" w:hAnsi="Arial" w:cs="Arial"/>
          <w:color w:val="333333"/>
        </w:rPr>
        <w:t>T</w:t>
      </w:r>
      <w:r w:rsidR="00B65A2A" w:rsidRPr="00BA2072">
        <w:rPr>
          <w:rFonts w:ascii="Arial" w:hAnsi="Arial" w:cs="Arial"/>
          <w:color w:val="333333"/>
        </w:rPr>
        <w:t xml:space="preserve">he first procedure code is in the </w:t>
      </w:r>
      <w:r w:rsidR="001C16C0" w:rsidRPr="00BA2072">
        <w:rPr>
          <w:rFonts w:ascii="Arial" w:hAnsi="Arial" w:cs="Arial"/>
          <w:color w:val="333333"/>
        </w:rPr>
        <w:t>range:</w:t>
      </w:r>
      <w:r w:rsidR="00307549" w:rsidRPr="00BA2072">
        <w:rPr>
          <w:rFonts w:ascii="Arial" w:hAnsi="Arial" w:cs="Arial"/>
          <w:color w:val="333333"/>
        </w:rPr>
        <w:t xml:space="preserve"> </w:t>
      </w:r>
      <w:r w:rsidR="00B65A2A" w:rsidRPr="00BA2072">
        <w:rPr>
          <w:rFonts w:ascii="Arial" w:hAnsi="Arial" w:cs="Arial"/>
          <w:color w:val="333333"/>
        </w:rPr>
        <w:t>(1370601, 1370602, 1370603, 9206000</w:t>
      </w:r>
      <w:r w:rsidR="00307549" w:rsidRPr="00BA2072">
        <w:rPr>
          <w:rFonts w:ascii="Arial" w:hAnsi="Arial" w:cs="Arial"/>
          <w:color w:val="333333"/>
        </w:rPr>
        <w:t xml:space="preserve"> </w:t>
      </w:r>
      <w:r w:rsidR="00B65A2A" w:rsidRPr="00BA2072">
        <w:rPr>
          <w:rFonts w:ascii="Arial" w:hAnsi="Arial" w:cs="Arial"/>
          <w:color w:val="333333"/>
        </w:rPr>
        <w:t>[1893])</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4642B" w:rsidP="00405D3C">
      <w:pPr>
        <w:ind w:left="360"/>
        <w:rPr>
          <w:rFonts w:ascii="Arial" w:hAnsi="Arial" w:cs="Arial"/>
          <w:color w:val="333333"/>
        </w:rPr>
      </w:pPr>
      <w:r w:rsidRPr="00BA2072">
        <w:rPr>
          <w:rFonts w:ascii="Arial" w:hAnsi="Arial" w:cs="Arial"/>
          <w:color w:val="333333"/>
        </w:rPr>
        <w:t>T</w:t>
      </w:r>
      <w:r w:rsidR="00B65A2A" w:rsidRPr="00BA2072">
        <w:rPr>
          <w:rFonts w:ascii="Arial" w:hAnsi="Arial" w:cs="Arial"/>
          <w:color w:val="333333"/>
        </w:rPr>
        <w:t xml:space="preserve">he second procedure </w:t>
      </w:r>
      <w:r w:rsidR="0029129C">
        <w:rPr>
          <w:rFonts w:ascii="Arial" w:hAnsi="Arial" w:cs="Arial"/>
          <w:color w:val="333333"/>
        </w:rPr>
        <w:t xml:space="preserve">code </w:t>
      </w:r>
      <w:r w:rsidR="00B65A2A" w:rsidRPr="00BA2072">
        <w:rPr>
          <w:rFonts w:ascii="Arial" w:hAnsi="Arial" w:cs="Arial"/>
          <w:color w:val="333333"/>
        </w:rPr>
        <w:t xml:space="preserve">is in the range: (1370601, 1370602, </w:t>
      </w:r>
      <w:r w:rsidR="00CD2298" w:rsidRPr="00BA2072">
        <w:rPr>
          <w:rFonts w:ascii="Arial" w:hAnsi="Arial" w:cs="Arial"/>
          <w:color w:val="333333"/>
        </w:rPr>
        <w:t>1370603, 9206000 [1893], blank)</w:t>
      </w:r>
    </w:p>
    <w:p w:rsidR="00B65A2A" w:rsidRPr="00BA2072" w:rsidRDefault="00B65A2A" w:rsidP="00B65A2A">
      <w:pPr>
        <w:pStyle w:val="DefinitionTerm"/>
        <w:overflowPunct/>
        <w:autoSpaceDE/>
        <w:autoSpaceDN/>
        <w:adjustRightInd/>
        <w:ind w:firstLine="720"/>
        <w:textAlignment w:val="auto"/>
        <w:rPr>
          <w:rFonts w:ascii="Arial" w:hAnsi="Arial" w:cs="Arial"/>
          <w:color w:val="333333"/>
        </w:rPr>
      </w:pPr>
      <w:r w:rsidRPr="00BA2072">
        <w:rPr>
          <w:rFonts w:ascii="Arial" w:hAnsi="Arial" w:cs="Arial"/>
          <w:color w:val="333333"/>
        </w:rPr>
        <w:t>AND</w:t>
      </w:r>
    </w:p>
    <w:p w:rsidR="00B65A2A" w:rsidRPr="00BA2072" w:rsidRDefault="00374187" w:rsidP="0056713C">
      <w:pPr>
        <w:ind w:firstLine="360"/>
        <w:rPr>
          <w:rFonts w:ascii="Arial" w:hAnsi="Arial" w:cs="Arial"/>
          <w:color w:val="333333"/>
        </w:rPr>
      </w:pPr>
      <w:r w:rsidRPr="00BA2072">
        <w:rPr>
          <w:rFonts w:ascii="Arial" w:hAnsi="Arial" w:cs="Arial"/>
          <w:color w:val="333333"/>
        </w:rPr>
        <w:t xml:space="preserve">The </w:t>
      </w:r>
      <w:r w:rsidR="00B65A2A" w:rsidRPr="00BA2072">
        <w:rPr>
          <w:rFonts w:ascii="Arial" w:hAnsi="Arial" w:cs="Arial"/>
          <w:color w:val="333333"/>
        </w:rPr>
        <w:t>third procedure is blank.</w:t>
      </w:r>
    </w:p>
    <w:p w:rsidR="00C72471" w:rsidRPr="00BA2072" w:rsidRDefault="00C72471" w:rsidP="00EE6299">
      <w:pPr>
        <w:rPr>
          <w:rFonts w:ascii="Arial" w:hAnsi="Arial" w:cs="Arial"/>
          <w:color w:val="333333"/>
        </w:rPr>
      </w:pPr>
    </w:p>
    <w:p w:rsidR="006B34A0" w:rsidRPr="00BA2072" w:rsidRDefault="00230621" w:rsidP="006B34A0">
      <w:pPr>
        <w:ind w:left="360"/>
        <w:rPr>
          <w:rFonts w:ascii="Arial" w:hAnsi="Arial" w:cs="Arial"/>
          <w:i/>
          <w:color w:val="333333"/>
        </w:rPr>
      </w:pPr>
      <w:r w:rsidRPr="00BA2072">
        <w:rPr>
          <w:rFonts w:ascii="Arial" w:hAnsi="Arial" w:cs="Arial"/>
          <w:color w:val="333333"/>
        </w:rPr>
        <w:t>I</w:t>
      </w:r>
      <w:r w:rsidR="006B34A0" w:rsidRPr="00BA2072">
        <w:rPr>
          <w:rFonts w:ascii="Arial" w:hAnsi="Arial" w:cs="Arial"/>
          <w:color w:val="333333"/>
        </w:rPr>
        <w:t xml:space="preserve">f </w:t>
      </w:r>
      <w:r w:rsidRPr="00BA2072">
        <w:rPr>
          <w:rFonts w:ascii="Arial" w:hAnsi="Arial" w:cs="Arial"/>
          <w:color w:val="333333"/>
        </w:rPr>
        <w:t>H</w:t>
      </w:r>
      <w:r w:rsidR="00B4077D" w:rsidRPr="00BA2072">
        <w:rPr>
          <w:rFonts w:ascii="Arial" w:hAnsi="Arial" w:cs="Arial"/>
          <w:color w:val="333333"/>
        </w:rPr>
        <w:t>SC</w:t>
      </w:r>
      <w:r w:rsidR="00C36E07">
        <w:rPr>
          <w:rFonts w:ascii="Arial" w:hAnsi="Arial" w:cs="Arial"/>
          <w:color w:val="333333"/>
        </w:rPr>
        <w:t xml:space="preserve"> </w:t>
      </w:r>
      <w:r w:rsidR="006B34A0" w:rsidRPr="00BA2072">
        <w:rPr>
          <w:rFonts w:ascii="Arial" w:hAnsi="Arial" w:cs="Arial"/>
          <w:color w:val="333333"/>
        </w:rPr>
        <w:t>=</w:t>
      </w:r>
      <w:r w:rsidR="00C36E07">
        <w:rPr>
          <w:rFonts w:ascii="Arial" w:hAnsi="Arial" w:cs="Arial"/>
          <w:color w:val="333333"/>
        </w:rPr>
        <w:t xml:space="preserve"> </w:t>
      </w:r>
      <w:r w:rsidR="006B34A0" w:rsidRPr="00BA2072">
        <w:rPr>
          <w:rFonts w:ascii="Arial" w:hAnsi="Arial" w:cs="Arial"/>
          <w:color w:val="333333"/>
        </w:rPr>
        <w:t>M50 then PU = M50009</w:t>
      </w:r>
      <w:r w:rsidR="00C36E07">
        <w:rPr>
          <w:rFonts w:ascii="Arial" w:hAnsi="Arial" w:cs="Arial"/>
          <w:color w:val="333333"/>
        </w:rPr>
        <w:t xml:space="preserve"> </w:t>
      </w:r>
      <w:r w:rsidR="00B4077D" w:rsidRPr="00BA2072">
        <w:rPr>
          <w:rFonts w:ascii="Arial" w:hAnsi="Arial" w:cs="Arial"/>
          <w:i/>
          <w:color w:val="333333"/>
        </w:rPr>
        <w:t>Oncology</w:t>
      </w:r>
    </w:p>
    <w:p w:rsidR="006B34A0" w:rsidRPr="00BA2072" w:rsidRDefault="007476B2" w:rsidP="006B34A0">
      <w:pPr>
        <w:ind w:left="360"/>
        <w:rPr>
          <w:rFonts w:ascii="Arial" w:hAnsi="Arial" w:cs="Arial"/>
          <w:i/>
          <w:color w:val="333333"/>
        </w:rPr>
      </w:pPr>
      <w:r w:rsidRPr="00BA2072">
        <w:rPr>
          <w:rFonts w:ascii="Arial" w:hAnsi="Arial" w:cs="Arial"/>
          <w:color w:val="333333"/>
        </w:rPr>
        <w:t>Else for a</w:t>
      </w:r>
      <w:r w:rsidR="00230621" w:rsidRPr="00BA2072">
        <w:rPr>
          <w:rFonts w:ascii="Arial" w:hAnsi="Arial" w:cs="Arial"/>
          <w:color w:val="333333"/>
        </w:rPr>
        <w:t>ny other H</w:t>
      </w:r>
      <w:r w:rsidR="00B4077D" w:rsidRPr="00BA2072">
        <w:rPr>
          <w:rFonts w:ascii="Arial" w:hAnsi="Arial" w:cs="Arial"/>
          <w:color w:val="333333"/>
        </w:rPr>
        <w:t>SC</w:t>
      </w:r>
      <w:r w:rsidR="00C36E07">
        <w:rPr>
          <w:rFonts w:ascii="Arial" w:hAnsi="Arial" w:cs="Arial"/>
          <w:color w:val="333333"/>
        </w:rPr>
        <w:t xml:space="preserve"> </w:t>
      </w:r>
      <w:r w:rsidR="006B34A0" w:rsidRPr="00BA2072">
        <w:rPr>
          <w:rFonts w:ascii="Arial" w:hAnsi="Arial" w:cs="Arial"/>
          <w:color w:val="333333"/>
        </w:rPr>
        <w:t>then PU = MS02001</w:t>
      </w:r>
      <w:r w:rsidR="00C36E07">
        <w:rPr>
          <w:rFonts w:ascii="Arial" w:hAnsi="Arial" w:cs="Arial"/>
          <w:color w:val="333333"/>
        </w:rPr>
        <w:t xml:space="preserve"> </w:t>
      </w:r>
      <w:r w:rsidR="00B4077D" w:rsidRPr="00BA2072">
        <w:rPr>
          <w:rFonts w:ascii="Arial" w:hAnsi="Arial" w:cs="Arial"/>
          <w:i/>
          <w:color w:val="333333"/>
        </w:rPr>
        <w:t>Blood Transfusions – Any Health Specialty</w:t>
      </w:r>
    </w:p>
    <w:p w:rsidR="00B426C3" w:rsidRPr="00BA2072" w:rsidRDefault="00B426C3" w:rsidP="00EA663D">
      <w:pPr>
        <w:pStyle w:val="NormalArial"/>
        <w:rPr>
          <w:rFonts w:cs="Arial"/>
          <w:color w:val="333333"/>
        </w:rPr>
      </w:pPr>
    </w:p>
    <w:p w:rsidR="00B65A2A" w:rsidRPr="00BA2072" w:rsidRDefault="00B65A2A" w:rsidP="00990412">
      <w:pPr>
        <w:pStyle w:val="Heading3"/>
      </w:pPr>
      <w:bookmarkStart w:id="1447" w:name="_Ref183317923"/>
      <w:bookmarkStart w:id="1448" w:name="_Ref183317953"/>
      <w:bookmarkStart w:id="1449" w:name="_Ref183318112"/>
      <w:bookmarkStart w:id="1450" w:name="_Ref261004381"/>
      <w:bookmarkStart w:id="1451" w:name="_Ref261004474"/>
      <w:bookmarkStart w:id="1452" w:name="_Toc469033162"/>
      <w:r w:rsidRPr="00BA2072">
        <w:t>Designated Hospital for Casemix Revenue</w:t>
      </w:r>
      <w:bookmarkEnd w:id="1447"/>
      <w:bookmarkEnd w:id="1448"/>
      <w:bookmarkEnd w:id="1449"/>
      <w:r w:rsidRPr="00BA2072">
        <w:rPr>
          <w:rStyle w:val="FootnoteReference"/>
          <w:rFonts w:cs="Arial"/>
        </w:rPr>
        <w:footnoteReference w:id="8"/>
      </w:r>
      <w:bookmarkEnd w:id="1450"/>
      <w:bookmarkEnd w:id="1451"/>
      <w:bookmarkEnd w:id="1452"/>
    </w:p>
    <w:p w:rsidR="009874DC" w:rsidRDefault="00B65A2A" w:rsidP="00B65A2A">
      <w:pPr>
        <w:pStyle w:val="BodyText2"/>
        <w:rPr>
          <w:rFonts w:ascii="Arial" w:hAnsi="Arial" w:cs="Arial"/>
          <w:color w:val="333333"/>
        </w:rPr>
      </w:pPr>
      <w:r w:rsidRPr="00BA2072">
        <w:rPr>
          <w:rFonts w:ascii="Arial" w:hAnsi="Arial" w:cs="Arial"/>
          <w:color w:val="333333"/>
        </w:rPr>
        <w:t>A range of facilities, listed here, has been identified as valid to provide services at the level required for casemix-funded event</w:t>
      </w:r>
      <w:r w:rsidR="00ED0B1F">
        <w:rPr>
          <w:rFonts w:ascii="Arial" w:hAnsi="Arial" w:cs="Arial"/>
          <w:color w:val="333333"/>
        </w:rPr>
        <w:t xml:space="preserve"> record</w:t>
      </w:r>
      <w:r w:rsidRPr="00BA2072">
        <w:rPr>
          <w:rFonts w:ascii="Arial" w:hAnsi="Arial" w:cs="Arial"/>
          <w:color w:val="333333"/>
        </w:rPr>
        <w:t xml:space="preserve">s.  All other facilities historically designated as ‘rural’ or ‘private’, are excluded.  </w:t>
      </w:r>
    </w:p>
    <w:p w:rsidR="009874DC" w:rsidRDefault="009874DC" w:rsidP="00B65A2A">
      <w:pPr>
        <w:pStyle w:val="BodyText2"/>
        <w:rPr>
          <w:rFonts w:ascii="Arial" w:hAnsi="Arial" w:cs="Arial"/>
          <w:color w:val="333333"/>
        </w:rPr>
      </w:pPr>
    </w:p>
    <w:p w:rsidR="009874DC" w:rsidRDefault="00B65A2A" w:rsidP="00B65A2A">
      <w:pPr>
        <w:pStyle w:val="BodyText2"/>
        <w:rPr>
          <w:rFonts w:ascii="Arial" w:hAnsi="Arial" w:cs="Arial"/>
          <w:color w:val="333333"/>
        </w:rPr>
      </w:pPr>
      <w:r w:rsidRPr="00BA2072">
        <w:rPr>
          <w:rFonts w:ascii="Arial" w:hAnsi="Arial" w:cs="Arial"/>
          <w:color w:val="333333"/>
        </w:rPr>
        <w:t xml:space="preserve">Note that with DHB sub-contracting the list of included facilities may require updating periodically.  </w:t>
      </w:r>
    </w:p>
    <w:p w:rsidR="009874DC" w:rsidRDefault="009874DC" w:rsidP="00B65A2A">
      <w:pPr>
        <w:pStyle w:val="BodyText2"/>
        <w:rPr>
          <w:rFonts w:ascii="Arial" w:hAnsi="Arial" w:cs="Arial"/>
          <w:color w:val="333333"/>
        </w:rPr>
      </w:pPr>
    </w:p>
    <w:p w:rsidR="00AE1B2E" w:rsidRDefault="00B65A2A" w:rsidP="00B65A2A">
      <w:pPr>
        <w:pStyle w:val="BodyText2"/>
        <w:rPr>
          <w:rFonts w:ascii="Arial" w:hAnsi="Arial" w:cs="Arial"/>
          <w:color w:val="333333"/>
        </w:rPr>
      </w:pPr>
      <w:r w:rsidRPr="00BA2072">
        <w:rPr>
          <w:rFonts w:ascii="Arial" w:hAnsi="Arial" w:cs="Arial"/>
          <w:color w:val="333333"/>
        </w:rPr>
        <w:t xml:space="preserve">Only NMDS </w:t>
      </w:r>
      <w:r w:rsidR="0055572F" w:rsidRPr="00BA2072">
        <w:rPr>
          <w:rFonts w:ascii="Arial" w:hAnsi="Arial" w:cs="Arial"/>
          <w:color w:val="333333"/>
        </w:rPr>
        <w:t>event</w:t>
      </w:r>
      <w:r w:rsidR="00ED0B1F">
        <w:rPr>
          <w:rFonts w:ascii="Arial" w:hAnsi="Arial" w:cs="Arial"/>
          <w:color w:val="333333"/>
        </w:rPr>
        <w:t xml:space="preserve"> record</w:t>
      </w:r>
      <w:r w:rsidR="0055572F" w:rsidRPr="00BA2072">
        <w:rPr>
          <w:rFonts w:ascii="Arial" w:hAnsi="Arial" w:cs="Arial"/>
          <w:color w:val="333333"/>
        </w:rPr>
        <w:t xml:space="preserve">s </w:t>
      </w:r>
      <w:r w:rsidRPr="00BA2072">
        <w:rPr>
          <w:rFonts w:ascii="Arial" w:hAnsi="Arial" w:cs="Arial"/>
          <w:color w:val="333333"/>
        </w:rPr>
        <w:t>with a facility from the following list in combination with an agency from the table in</w:t>
      </w:r>
      <w:r w:rsidR="00B7343D" w:rsidRPr="00BA2072">
        <w:rPr>
          <w:rFonts w:ascii="Arial" w:hAnsi="Arial" w:cs="Arial"/>
          <w:color w:val="333333"/>
        </w:rPr>
        <w:t xml:space="preserve">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_Ref183317003 \n \h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5.2.2</w:t>
      </w:r>
      <w:r w:rsidR="001E18AC" w:rsidRPr="00BA2072">
        <w:rPr>
          <w:rFonts w:ascii="Arial" w:hAnsi="Arial" w:cs="Arial"/>
          <w:highlight w:val="lightGray"/>
        </w:rPr>
        <w:fldChar w:fldCharType="end"/>
      </w:r>
      <w:r w:rsidRPr="00BA2072">
        <w:rPr>
          <w:rFonts w:ascii="Arial" w:hAnsi="Arial" w:cs="Arial"/>
          <w:color w:val="333333"/>
        </w:rPr>
        <w:t xml:space="preserve"> will be allocated a casemix-funded purchase unit.  If </w:t>
      </w:r>
      <w:r w:rsidR="001C16C0" w:rsidRPr="00BA2072">
        <w:rPr>
          <w:rFonts w:ascii="Arial" w:hAnsi="Arial" w:cs="Arial"/>
          <w:color w:val="333333"/>
        </w:rPr>
        <w:t>an event</w:t>
      </w:r>
      <w:r w:rsidR="00B7343D" w:rsidRPr="00BA2072">
        <w:rPr>
          <w:rFonts w:ascii="Arial" w:hAnsi="Arial" w:cs="Arial"/>
          <w:color w:val="333333"/>
        </w:rPr>
        <w:t xml:space="preserve"> </w:t>
      </w:r>
      <w:r w:rsidR="00ED0B1F">
        <w:rPr>
          <w:rFonts w:ascii="Arial" w:hAnsi="Arial" w:cs="Arial"/>
          <w:color w:val="333333"/>
        </w:rPr>
        <w:t xml:space="preserve">record </w:t>
      </w:r>
      <w:r w:rsidRPr="00BA2072">
        <w:rPr>
          <w:rFonts w:ascii="Arial" w:hAnsi="Arial" w:cs="Arial"/>
          <w:color w:val="333333"/>
        </w:rPr>
        <w:t xml:space="preserve">includes a facility code which is not listed below it will be excluded from casemix but may be included in non-casemix purchase unit allocation.  </w:t>
      </w:r>
    </w:p>
    <w:p w:rsidR="00AF1CE1" w:rsidRDefault="00AF1CE1" w:rsidP="00B65A2A">
      <w:pPr>
        <w:pStyle w:val="BodyText2"/>
        <w:rPr>
          <w:rFonts w:ascii="Arial" w:hAnsi="Arial" w:cs="Arial"/>
          <w:color w:val="333333"/>
        </w:rPr>
      </w:pPr>
    </w:p>
    <w:p w:rsidR="009874DC" w:rsidRPr="00BA2072" w:rsidRDefault="009874DC" w:rsidP="009874DC">
      <w:pPr>
        <w:pStyle w:val="NormalArial"/>
        <w:rPr>
          <w:rFonts w:cs="Arial"/>
          <w:color w:val="333333"/>
        </w:rPr>
      </w:pPr>
      <w:r w:rsidRPr="00BA2072">
        <w:rPr>
          <w:rFonts w:cs="Arial"/>
          <w:color w:val="333333"/>
        </w:rPr>
        <w:t xml:space="preserve">Should new facility codes be approved to be added to the WIES facilities eligible list during </w:t>
      </w:r>
      <w:r w:rsidR="003726D8">
        <w:rPr>
          <w:rFonts w:cs="Arial"/>
          <w:color w:val="333333"/>
        </w:rPr>
        <w:t>201</w:t>
      </w:r>
      <w:ins w:id="1453" w:author="Tracy Thompson" w:date="2016-05-03T06:18:00Z">
        <w:r w:rsidR="005755E9">
          <w:rPr>
            <w:rFonts w:cs="Arial"/>
            <w:color w:val="333333"/>
          </w:rPr>
          <w:t>7</w:t>
        </w:r>
      </w:ins>
      <w:del w:id="1454" w:author="Tracy Thompson" w:date="2016-05-03T06:18:00Z">
        <w:r w:rsidR="003726D8" w:rsidDel="005755E9">
          <w:rPr>
            <w:rFonts w:cs="Arial"/>
            <w:color w:val="333333"/>
          </w:rPr>
          <w:delText>6</w:delText>
        </w:r>
      </w:del>
      <w:r w:rsidR="003726D8">
        <w:rPr>
          <w:rFonts w:cs="Arial"/>
          <w:color w:val="333333"/>
        </w:rPr>
        <w:t>/1</w:t>
      </w:r>
      <w:ins w:id="1455" w:author="Tracy Thompson" w:date="2016-05-03T06:18:00Z">
        <w:r w:rsidR="005755E9">
          <w:rPr>
            <w:rFonts w:cs="Arial"/>
            <w:color w:val="333333"/>
          </w:rPr>
          <w:t>8</w:t>
        </w:r>
      </w:ins>
      <w:del w:id="1456" w:author="Tracy Thompson" w:date="2016-05-03T06:18:00Z">
        <w:r w:rsidR="003726D8" w:rsidDel="005755E9">
          <w:rPr>
            <w:rFonts w:cs="Arial"/>
            <w:color w:val="333333"/>
          </w:rPr>
          <w:delText>7</w:delText>
        </w:r>
      </w:del>
      <w:r w:rsidRPr="00BA2072">
        <w:rPr>
          <w:rFonts w:cs="Arial"/>
          <w:color w:val="333333"/>
        </w:rPr>
        <w:t xml:space="preserve"> then they will be documented in this section</w:t>
      </w:r>
      <w:r>
        <w:rPr>
          <w:rFonts w:cs="Arial"/>
          <w:color w:val="333333"/>
        </w:rPr>
        <w:t xml:space="preserve"> and at the start of this document</w:t>
      </w:r>
      <w:r w:rsidRPr="00BA2072">
        <w:rPr>
          <w:rFonts w:cs="Arial"/>
          <w:color w:val="333333"/>
        </w:rPr>
        <w:t>.</w:t>
      </w:r>
    </w:p>
    <w:p w:rsidR="009874DC" w:rsidRPr="00BA2072" w:rsidRDefault="009874DC" w:rsidP="009874DC">
      <w:pPr>
        <w:pStyle w:val="NormalArial"/>
        <w:rPr>
          <w:rFonts w:cs="Arial"/>
          <w:color w:val="333333"/>
        </w:rPr>
      </w:pPr>
    </w:p>
    <w:p w:rsidR="009874DC" w:rsidRDefault="009874DC" w:rsidP="009874DC">
      <w:pPr>
        <w:pStyle w:val="NormalArial"/>
        <w:rPr>
          <w:rFonts w:cs="Arial"/>
          <w:color w:val="333333"/>
        </w:rPr>
      </w:pPr>
      <w:r w:rsidRPr="00BA2072">
        <w:rPr>
          <w:rFonts w:cs="Arial"/>
          <w:color w:val="333333"/>
        </w:rPr>
        <w:t>DHBs are reminded that event</w:t>
      </w:r>
      <w:r>
        <w:rPr>
          <w:rFonts w:cs="Arial"/>
          <w:color w:val="333333"/>
        </w:rPr>
        <w:t xml:space="preserve"> record</w:t>
      </w:r>
      <w:r w:rsidRPr="00BA2072">
        <w:rPr>
          <w:rFonts w:cs="Arial"/>
          <w:color w:val="333333"/>
        </w:rPr>
        <w:t>s loaded into the NMDS against facilities that occur prior to their eligibility will be excluded from casemix and may need to be re-submitted for them to be included.</w:t>
      </w:r>
    </w:p>
    <w:p w:rsidR="00382C08" w:rsidRDefault="00382C08" w:rsidP="00B65A2A">
      <w:pPr>
        <w:pStyle w:val="BodyText2"/>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696"/>
        <w:gridCol w:w="5378"/>
      </w:tblGrid>
      <w:tr w:rsidR="00B65A2A" w:rsidRPr="000C2779">
        <w:trPr>
          <w:trHeight w:val="247"/>
          <w:tblHeader/>
          <w:jc w:val="center"/>
        </w:trPr>
        <w:tc>
          <w:tcPr>
            <w:tcW w:w="1696" w:type="dxa"/>
            <w:tcBorders>
              <w:top w:val="single" w:sz="6" w:space="0" w:color="auto"/>
              <w:left w:val="single" w:sz="2" w:space="0" w:color="auto"/>
              <w:bottom w:val="single" w:sz="6" w:space="0" w:color="auto"/>
              <w:right w:val="single" w:sz="6" w:space="0" w:color="auto"/>
            </w:tcBorders>
          </w:tcPr>
          <w:p w:rsidR="00B65A2A" w:rsidRPr="000C2779" w:rsidRDefault="00B65A2A" w:rsidP="002D55A5">
            <w:pPr>
              <w:rPr>
                <w:rFonts w:ascii="Arial" w:hAnsi="Arial" w:cs="Arial"/>
                <w:b/>
                <w:sz w:val="22"/>
                <w:szCs w:val="22"/>
              </w:rPr>
            </w:pPr>
            <w:r w:rsidRPr="000C2779">
              <w:rPr>
                <w:rFonts w:ascii="Arial" w:hAnsi="Arial" w:cs="Arial"/>
                <w:b/>
                <w:sz w:val="22"/>
                <w:szCs w:val="22"/>
              </w:rPr>
              <w:t>Facility Code</w:t>
            </w:r>
          </w:p>
        </w:tc>
        <w:tc>
          <w:tcPr>
            <w:tcW w:w="5378" w:type="dxa"/>
            <w:tcBorders>
              <w:top w:val="single" w:sz="6" w:space="0" w:color="auto"/>
              <w:left w:val="single" w:sz="6" w:space="0" w:color="auto"/>
              <w:bottom w:val="single" w:sz="6" w:space="0" w:color="auto"/>
              <w:right w:val="single" w:sz="2" w:space="0" w:color="auto"/>
            </w:tcBorders>
          </w:tcPr>
          <w:p w:rsidR="00B65A2A" w:rsidRPr="000C2779" w:rsidRDefault="00B65A2A" w:rsidP="002D55A5">
            <w:pPr>
              <w:rPr>
                <w:rFonts w:ascii="Arial" w:hAnsi="Arial" w:cs="Arial"/>
                <w:b/>
                <w:sz w:val="22"/>
                <w:szCs w:val="22"/>
              </w:rPr>
            </w:pPr>
            <w:r w:rsidRPr="000C2779">
              <w:rPr>
                <w:rFonts w:ascii="Arial" w:hAnsi="Arial" w:cs="Arial"/>
                <w:b/>
                <w:sz w:val="22"/>
                <w:szCs w:val="22"/>
              </w:rPr>
              <w:t>Facility Name</w:t>
            </w:r>
          </w:p>
        </w:tc>
      </w:tr>
      <w:tr w:rsidR="00F609F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F609FB" w:rsidRPr="001C2901" w:rsidRDefault="00F609FB" w:rsidP="00C911C3">
            <w:pPr>
              <w:jc w:val="center"/>
              <w:rPr>
                <w:rFonts w:ascii="Arial" w:hAnsi="Arial" w:cs="Arial"/>
                <w:color w:val="333333"/>
                <w:sz w:val="22"/>
                <w:szCs w:val="22"/>
              </w:rPr>
            </w:pPr>
            <w:r w:rsidRPr="001C2901">
              <w:rPr>
                <w:rFonts w:ascii="Arial" w:hAnsi="Arial" w:cs="Arial"/>
                <w:color w:val="333333"/>
                <w:sz w:val="22"/>
                <w:szCs w:val="22"/>
              </w:rPr>
              <w:t>0314</w:t>
            </w:r>
          </w:p>
        </w:tc>
        <w:tc>
          <w:tcPr>
            <w:tcW w:w="5378" w:type="dxa"/>
            <w:tcBorders>
              <w:top w:val="single" w:sz="6" w:space="0" w:color="auto"/>
              <w:left w:val="single" w:sz="6" w:space="0" w:color="auto"/>
              <w:bottom w:val="single" w:sz="6" w:space="0" w:color="auto"/>
              <w:right w:val="single" w:sz="2" w:space="0" w:color="auto"/>
            </w:tcBorders>
          </w:tcPr>
          <w:p w:rsidR="00F609FB" w:rsidRPr="001C2901" w:rsidRDefault="00F609FB" w:rsidP="002D55A5">
            <w:pPr>
              <w:rPr>
                <w:rFonts w:ascii="Arial" w:hAnsi="Arial" w:cs="Arial"/>
                <w:color w:val="333333"/>
                <w:sz w:val="22"/>
                <w:szCs w:val="22"/>
              </w:rPr>
            </w:pPr>
            <w:r w:rsidRPr="001C2901">
              <w:rPr>
                <w:rFonts w:ascii="Arial" w:hAnsi="Arial" w:cs="Arial"/>
                <w:color w:val="333333"/>
                <w:sz w:val="22"/>
                <w:szCs w:val="22"/>
              </w:rPr>
              <w:t xml:space="preserve">Primecare Eye Centre </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3111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Ashburton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Middlemore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1C16C0">
            <w:pPr>
              <w:rPr>
                <w:rFonts w:ascii="Arial" w:hAnsi="Arial" w:cs="Arial"/>
                <w:color w:val="333333"/>
                <w:sz w:val="22"/>
                <w:szCs w:val="22"/>
              </w:rPr>
            </w:pPr>
            <w:r w:rsidRPr="001C2901">
              <w:rPr>
                <w:rFonts w:ascii="Arial" w:hAnsi="Arial" w:cs="Arial"/>
                <w:color w:val="333333"/>
                <w:sz w:val="22"/>
                <w:szCs w:val="22"/>
              </w:rPr>
              <w:t>North</w:t>
            </w:r>
            <w:r w:rsidR="001C16C0" w:rsidRPr="001C2901">
              <w:rPr>
                <w:rFonts w:ascii="Arial" w:hAnsi="Arial" w:cs="Arial"/>
                <w:color w:val="333333"/>
                <w:sz w:val="22"/>
                <w:szCs w:val="22"/>
              </w:rPr>
              <w:t>s</w:t>
            </w:r>
            <w:r w:rsidRPr="001C2901">
              <w:rPr>
                <w:rFonts w:ascii="Arial" w:hAnsi="Arial" w:cs="Arial"/>
                <w:color w:val="333333"/>
                <w:sz w:val="22"/>
                <w:szCs w:val="22"/>
              </w:rPr>
              <w:t>hore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Waitakere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3250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Manukau</w:t>
            </w:r>
            <w:r w:rsidR="00C36E07" w:rsidRPr="001C2901">
              <w:rPr>
                <w:rFonts w:ascii="Arial" w:hAnsi="Arial" w:cs="Arial"/>
                <w:color w:val="333333"/>
                <w:sz w:val="22"/>
                <w:szCs w:val="22"/>
              </w:rPr>
              <w:t xml:space="preserve"> </w:t>
            </w:r>
            <w:r w:rsidRPr="001C2901">
              <w:rPr>
                <w:rFonts w:ascii="Arial" w:hAnsi="Arial" w:cs="Arial"/>
                <w:color w:val="333333"/>
                <w:sz w:val="22"/>
                <w:szCs w:val="22"/>
              </w:rPr>
              <w:t>Super</w:t>
            </w:r>
            <w:r w:rsidR="00C36E07" w:rsidRPr="001C2901">
              <w:rPr>
                <w:rFonts w:ascii="Arial" w:hAnsi="Arial" w:cs="Arial"/>
                <w:color w:val="333333"/>
                <w:sz w:val="22"/>
                <w:szCs w:val="22"/>
              </w:rPr>
              <w:t xml:space="preserve"> </w:t>
            </w:r>
            <w:r w:rsidRPr="001C2901">
              <w:rPr>
                <w:rFonts w:ascii="Arial" w:hAnsi="Arial" w:cs="Arial"/>
                <w:color w:val="333333"/>
                <w:sz w:val="22"/>
                <w:szCs w:val="22"/>
              </w:rPr>
              <w:t>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3260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City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4856C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4856C6" w:rsidRPr="001C2901" w:rsidRDefault="004856C6" w:rsidP="00C911C3">
            <w:pPr>
              <w:jc w:val="center"/>
              <w:rPr>
                <w:rFonts w:ascii="Arial" w:hAnsi="Arial" w:cs="Arial"/>
                <w:color w:val="333333"/>
                <w:sz w:val="22"/>
                <w:szCs w:val="22"/>
              </w:rPr>
            </w:pPr>
            <w:r w:rsidRPr="001C2901">
              <w:rPr>
                <w:rFonts w:ascii="Arial" w:hAnsi="Arial" w:cs="Arial"/>
                <w:color w:val="333333"/>
                <w:sz w:val="22"/>
                <w:szCs w:val="22"/>
              </w:rPr>
              <w:t>3262</w:t>
            </w:r>
          </w:p>
        </w:tc>
        <w:tc>
          <w:tcPr>
            <w:tcW w:w="5378" w:type="dxa"/>
            <w:tcBorders>
              <w:top w:val="single" w:sz="6" w:space="0" w:color="auto"/>
              <w:left w:val="single" w:sz="6" w:space="0" w:color="auto"/>
              <w:bottom w:val="single" w:sz="6" w:space="0" w:color="auto"/>
              <w:right w:val="single" w:sz="2" w:space="0" w:color="auto"/>
            </w:tcBorders>
          </w:tcPr>
          <w:p w:rsidR="004856C6" w:rsidRPr="001C2901" w:rsidRDefault="004856C6" w:rsidP="004856C6">
            <w:pPr>
              <w:rPr>
                <w:rFonts w:ascii="Arial" w:hAnsi="Arial" w:cs="Arial"/>
                <w:color w:val="333333"/>
                <w:sz w:val="22"/>
                <w:szCs w:val="22"/>
              </w:rPr>
            </w:pPr>
            <w:r w:rsidRPr="001C2901">
              <w:rPr>
                <w:rFonts w:ascii="Arial" w:hAnsi="Arial" w:cs="Arial"/>
                <w:color w:val="333333"/>
                <w:sz w:val="22"/>
                <w:szCs w:val="22"/>
              </w:rPr>
              <w:t>Elective Surgery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Whakatane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3411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Gisborne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3611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Napier</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3612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Hastings Memorial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Wairau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3911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Nelson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Christchurch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Burwood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4014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Christchurch</w:t>
            </w:r>
            <w:r w:rsidR="00C36E07" w:rsidRPr="001C2901">
              <w:rPr>
                <w:rFonts w:ascii="Arial" w:hAnsi="Arial" w:cs="Arial"/>
                <w:color w:val="333333"/>
                <w:sz w:val="22"/>
                <w:szCs w:val="22"/>
              </w:rPr>
              <w:t xml:space="preserve"> </w:t>
            </w:r>
            <w:r w:rsidRPr="001C2901">
              <w:rPr>
                <w:rFonts w:ascii="Arial" w:hAnsi="Arial" w:cs="Arial"/>
                <w:color w:val="333333"/>
                <w:sz w:val="22"/>
                <w:szCs w:val="22"/>
              </w:rPr>
              <w:t>Womens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Whangarei</w:t>
            </w:r>
            <w:r w:rsidR="00C36E07" w:rsidRPr="001C2901">
              <w:rPr>
                <w:rFonts w:ascii="Arial" w:hAnsi="Arial" w:cs="Arial"/>
                <w:color w:val="333333"/>
                <w:sz w:val="22"/>
                <w:szCs w:val="22"/>
              </w:rPr>
              <w:t xml:space="preserve"> </w:t>
            </w:r>
            <w:r w:rsidRPr="001C2901">
              <w:rPr>
                <w:rFonts w:ascii="Arial" w:hAnsi="Arial" w:cs="Arial"/>
                <w:color w:val="333333"/>
                <w:sz w:val="22"/>
                <w:szCs w:val="22"/>
              </w:rPr>
              <w:t>Area</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Kaitaia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Dargaville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4114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Bay of Islands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4211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Dunedin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Palmerston North</w:t>
            </w:r>
          </w:p>
        </w:tc>
      </w:tr>
      <w:tr w:rsidR="0002384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2384B" w:rsidRPr="001C2901" w:rsidRDefault="0002384B" w:rsidP="00C911C3">
            <w:pPr>
              <w:jc w:val="center"/>
              <w:rPr>
                <w:rFonts w:ascii="Arial" w:hAnsi="Arial" w:cs="Arial"/>
                <w:color w:val="333333"/>
                <w:sz w:val="22"/>
                <w:szCs w:val="22"/>
              </w:rPr>
            </w:pPr>
            <w:r w:rsidRPr="001C2901">
              <w:rPr>
                <w:rFonts w:ascii="Arial" w:hAnsi="Arial" w:cs="Arial"/>
                <w:color w:val="333333"/>
                <w:sz w:val="22"/>
                <w:szCs w:val="22"/>
              </w:rPr>
              <w:t>4313</w:t>
            </w:r>
          </w:p>
        </w:tc>
        <w:tc>
          <w:tcPr>
            <w:tcW w:w="5378" w:type="dxa"/>
            <w:tcBorders>
              <w:top w:val="single" w:sz="6" w:space="0" w:color="auto"/>
              <w:left w:val="single" w:sz="6" w:space="0" w:color="auto"/>
              <w:bottom w:val="single" w:sz="6" w:space="0" w:color="auto"/>
              <w:right w:val="single" w:sz="2" w:space="0" w:color="auto"/>
            </w:tcBorders>
          </w:tcPr>
          <w:p w:rsidR="0002384B" w:rsidRPr="001C2901" w:rsidRDefault="0002384B" w:rsidP="002D55A5">
            <w:pPr>
              <w:rPr>
                <w:rFonts w:ascii="Arial" w:hAnsi="Arial" w:cs="Arial"/>
                <w:color w:val="333333"/>
                <w:sz w:val="22"/>
                <w:szCs w:val="22"/>
              </w:rPr>
            </w:pPr>
            <w:r w:rsidRPr="001C2901">
              <w:rPr>
                <w:rFonts w:ascii="Arial" w:hAnsi="Arial" w:cs="Arial"/>
                <w:color w:val="333333"/>
                <w:sz w:val="22"/>
                <w:szCs w:val="22"/>
              </w:rPr>
              <w:t>Horowhenua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4411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Timaru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4511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4711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Taranaki Base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4712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Hawera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Taumarunui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4911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Tauranga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5011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Thames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Waikato</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Te</w:t>
            </w:r>
            <w:r w:rsidR="00B40E80" w:rsidRPr="001C2901">
              <w:rPr>
                <w:rFonts w:ascii="Arial" w:hAnsi="Arial" w:cs="Arial"/>
                <w:color w:val="333333"/>
                <w:sz w:val="22"/>
                <w:szCs w:val="22"/>
              </w:rPr>
              <w:t xml:space="preserve"> </w:t>
            </w:r>
            <w:r w:rsidRPr="001C2901">
              <w:rPr>
                <w:rFonts w:ascii="Arial" w:hAnsi="Arial" w:cs="Arial"/>
                <w:color w:val="333333"/>
                <w:sz w:val="22"/>
                <w:szCs w:val="22"/>
              </w:rPr>
              <w:t>Kuiti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5323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Tokoroa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5329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Taupo General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5511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Wairarapa – previously Masterton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5711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Wanganui</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Wellington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Hutt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5816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Kenepuru</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5911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Grey</w:t>
            </w:r>
            <w:r w:rsidR="00C36E07" w:rsidRPr="001C2901">
              <w:rPr>
                <w:rFonts w:ascii="Arial" w:hAnsi="Arial" w:cs="Arial"/>
                <w:color w:val="333333"/>
                <w:sz w:val="22"/>
                <w:szCs w:val="22"/>
              </w:rPr>
              <w:t xml:space="preserve"> </w:t>
            </w:r>
            <w:r w:rsidRPr="001C2901">
              <w:rPr>
                <w:rFonts w:ascii="Arial" w:hAnsi="Arial" w:cs="Arial"/>
                <w:color w:val="333333"/>
                <w:sz w:val="22"/>
                <w:szCs w:val="22"/>
              </w:rPr>
              <w:t>Base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A16BEE"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A16BEE" w:rsidRPr="001C2901" w:rsidRDefault="00A16BEE" w:rsidP="00C911C3">
            <w:pPr>
              <w:jc w:val="center"/>
              <w:rPr>
                <w:rFonts w:ascii="Arial" w:hAnsi="Arial" w:cs="Arial"/>
                <w:color w:val="333333"/>
                <w:sz w:val="22"/>
                <w:szCs w:val="22"/>
              </w:rPr>
            </w:pPr>
            <w:r>
              <w:rPr>
                <w:rFonts w:ascii="Arial" w:hAnsi="Arial" w:cs="Arial"/>
                <w:color w:val="333333"/>
                <w:sz w:val="22"/>
                <w:szCs w:val="22"/>
              </w:rPr>
              <w:t xml:space="preserve">7000 </w:t>
            </w:r>
          </w:p>
        </w:tc>
        <w:tc>
          <w:tcPr>
            <w:tcW w:w="5378" w:type="dxa"/>
            <w:tcBorders>
              <w:top w:val="single" w:sz="6" w:space="0" w:color="auto"/>
              <w:left w:val="single" w:sz="6" w:space="0" w:color="auto"/>
              <w:bottom w:val="single" w:sz="6" w:space="0" w:color="auto"/>
              <w:right w:val="single" w:sz="2" w:space="0" w:color="auto"/>
            </w:tcBorders>
          </w:tcPr>
          <w:p w:rsidR="00A16BEE" w:rsidRPr="001C2901" w:rsidRDefault="00A16BEE" w:rsidP="00C36E07">
            <w:pPr>
              <w:rPr>
                <w:rFonts w:ascii="Arial" w:hAnsi="Arial" w:cs="Arial"/>
                <w:color w:val="333333"/>
                <w:sz w:val="22"/>
                <w:szCs w:val="22"/>
              </w:rPr>
            </w:pPr>
            <w:r>
              <w:rPr>
                <w:rFonts w:ascii="Arial" w:hAnsi="Arial" w:cs="Arial"/>
                <w:color w:val="333333"/>
                <w:sz w:val="22"/>
                <w:szCs w:val="22"/>
              </w:rPr>
              <w:t>MacMurray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8024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Quay</w:t>
            </w:r>
            <w:r w:rsidR="00C36E07" w:rsidRPr="001C2901">
              <w:rPr>
                <w:rFonts w:ascii="Arial" w:hAnsi="Arial" w:cs="Arial"/>
                <w:color w:val="333333"/>
                <w:sz w:val="22"/>
                <w:szCs w:val="22"/>
              </w:rPr>
              <w:t xml:space="preserve"> </w:t>
            </w:r>
            <w:r w:rsidRPr="001C2901">
              <w:rPr>
                <w:rFonts w:ascii="Arial" w:hAnsi="Arial" w:cs="Arial"/>
                <w:color w:val="333333"/>
                <w:sz w:val="22"/>
                <w:szCs w:val="22"/>
              </w:rPr>
              <w:t>Park Surgical Centre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8206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Southern Cross</w:t>
            </w:r>
            <w:r w:rsidR="00C36E07" w:rsidRPr="001C2901">
              <w:rPr>
                <w:rFonts w:ascii="Arial" w:hAnsi="Arial" w:cs="Arial"/>
                <w:color w:val="333333"/>
                <w:sz w:val="22"/>
                <w:szCs w:val="22"/>
              </w:rPr>
              <w:t xml:space="preserve"> </w:t>
            </w:r>
            <w:r w:rsidRPr="001C2901">
              <w:rPr>
                <w:rFonts w:ascii="Arial" w:hAnsi="Arial" w:cs="Arial"/>
                <w:color w:val="333333"/>
                <w:sz w:val="22"/>
                <w:szCs w:val="22"/>
              </w:rPr>
              <w:t>North</w:t>
            </w:r>
            <w:r w:rsidR="00195B62" w:rsidRPr="001C2901">
              <w:rPr>
                <w:rFonts w:ascii="Arial" w:hAnsi="Arial" w:cs="Arial"/>
                <w:color w:val="333333"/>
                <w:sz w:val="22"/>
                <w:szCs w:val="22"/>
              </w:rPr>
              <w:t xml:space="preserve"> </w:t>
            </w:r>
            <w:r w:rsidRPr="001C2901">
              <w:rPr>
                <w:rFonts w:ascii="Arial" w:hAnsi="Arial" w:cs="Arial"/>
                <w:color w:val="333333"/>
                <w:sz w:val="22"/>
                <w:szCs w:val="22"/>
              </w:rPr>
              <w:t>Harbour</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8218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Brightside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8233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Mercy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8255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Gillies</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 (was Southern Cross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8268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Anglesea</w:t>
            </w:r>
            <w:r w:rsidR="00C36E07" w:rsidRPr="001C2901">
              <w:rPr>
                <w:rFonts w:ascii="Arial" w:hAnsi="Arial" w:cs="Arial"/>
                <w:color w:val="333333"/>
                <w:sz w:val="22"/>
                <w:szCs w:val="22"/>
              </w:rPr>
              <w:t xml:space="preserve"> </w:t>
            </w:r>
            <w:r w:rsidRPr="001C2901">
              <w:rPr>
                <w:rFonts w:ascii="Arial" w:hAnsi="Arial" w:cs="Arial"/>
                <w:color w:val="333333"/>
                <w:sz w:val="22"/>
                <w:szCs w:val="22"/>
              </w:rPr>
              <w:t>Braemar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8270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Hamilton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Grace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 (was Norfolk Southern Cross)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8284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Chelsea</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Gisborne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8292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Royston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8297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New Plymouth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8313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 xml:space="preserve">Aorangi (was Mercy) </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C36E07">
            <w:pPr>
              <w:rPr>
                <w:rFonts w:ascii="Arial" w:hAnsi="Arial" w:cs="Arial"/>
                <w:color w:val="333333"/>
                <w:sz w:val="22"/>
                <w:szCs w:val="22"/>
              </w:rPr>
            </w:pPr>
            <w:r w:rsidRPr="001C2901">
              <w:rPr>
                <w:rFonts w:ascii="Arial" w:hAnsi="Arial" w:cs="Arial"/>
                <w:color w:val="333333"/>
                <w:sz w:val="22"/>
                <w:szCs w:val="22"/>
              </w:rPr>
              <w:t>Southern Cross</w:t>
            </w:r>
            <w:r w:rsidR="00C36E07" w:rsidRPr="001C2901">
              <w:rPr>
                <w:rFonts w:ascii="Arial" w:hAnsi="Arial" w:cs="Arial"/>
                <w:color w:val="333333"/>
                <w:sz w:val="22"/>
                <w:szCs w:val="22"/>
              </w:rPr>
              <w:t xml:space="preserve"> </w:t>
            </w:r>
            <w:r w:rsidR="00B65A2A" w:rsidRPr="001C2901">
              <w:rPr>
                <w:rFonts w:ascii="Arial" w:hAnsi="Arial" w:cs="Arial"/>
                <w:color w:val="333333"/>
                <w:sz w:val="22"/>
                <w:szCs w:val="22"/>
              </w:rPr>
              <w:t>Palmerston North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8331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Bowen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8351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Manuka</w:t>
            </w:r>
            <w:r w:rsidR="00C36E07" w:rsidRPr="001C2901">
              <w:rPr>
                <w:rFonts w:ascii="Arial" w:hAnsi="Arial" w:cs="Arial"/>
                <w:color w:val="333333"/>
                <w:sz w:val="22"/>
                <w:szCs w:val="22"/>
              </w:rPr>
              <w:t xml:space="preserve"> </w:t>
            </w:r>
            <w:r w:rsidRPr="001C2901">
              <w:rPr>
                <w:rFonts w:ascii="Arial" w:hAnsi="Arial" w:cs="Arial"/>
                <w:color w:val="333333"/>
                <w:sz w:val="22"/>
                <w:szCs w:val="22"/>
              </w:rPr>
              <w:t>Street</w:t>
            </w:r>
            <w:r w:rsidR="00C36E07" w:rsidRPr="001C2901">
              <w:rPr>
                <w:rFonts w:ascii="Arial" w:hAnsi="Arial" w:cs="Arial"/>
                <w:color w:val="333333"/>
                <w:sz w:val="22"/>
                <w:szCs w:val="22"/>
              </w:rPr>
              <w:t xml:space="preserve"> </w:t>
            </w:r>
            <w:r w:rsidRPr="001C2901">
              <w:rPr>
                <w:rFonts w:ascii="Arial" w:hAnsi="Arial" w:cs="Arial"/>
                <w:color w:val="333333"/>
                <w:sz w:val="22"/>
                <w:szCs w:val="22"/>
              </w:rPr>
              <w:t>Trust</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Nelson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8366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St Georges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8377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C36E07">
            <w:pPr>
              <w:rPr>
                <w:rFonts w:ascii="Arial" w:hAnsi="Arial" w:cs="Arial"/>
                <w:color w:val="333333"/>
                <w:sz w:val="22"/>
                <w:szCs w:val="22"/>
              </w:rPr>
            </w:pPr>
            <w:r w:rsidRPr="001C2901">
              <w:rPr>
                <w:rFonts w:ascii="Arial" w:hAnsi="Arial" w:cs="Arial"/>
                <w:color w:val="333333"/>
                <w:sz w:val="22"/>
                <w:szCs w:val="22"/>
              </w:rPr>
              <w:t>Southern</w:t>
            </w:r>
            <w:r w:rsidR="00C36E07" w:rsidRPr="001C2901">
              <w:rPr>
                <w:rFonts w:ascii="Arial" w:hAnsi="Arial" w:cs="Arial"/>
                <w:color w:val="333333"/>
                <w:sz w:val="22"/>
                <w:szCs w:val="22"/>
              </w:rPr>
              <w:t xml:space="preserve"> </w:t>
            </w:r>
            <w:r w:rsidRPr="001C2901">
              <w:rPr>
                <w:rFonts w:ascii="Arial" w:hAnsi="Arial" w:cs="Arial"/>
                <w:color w:val="333333"/>
                <w:sz w:val="22"/>
                <w:szCs w:val="22"/>
              </w:rPr>
              <w:t>Cross Trust</w:t>
            </w:r>
            <w:r w:rsidR="00C36E07" w:rsidRPr="001C2901">
              <w:rPr>
                <w:rFonts w:ascii="Arial" w:hAnsi="Arial" w:cs="Arial"/>
                <w:color w:val="333333"/>
                <w:sz w:val="22"/>
                <w:szCs w:val="22"/>
              </w:rPr>
              <w:t xml:space="preserve"> </w:t>
            </w:r>
            <w:r w:rsidR="00B65A2A" w:rsidRPr="001C2901">
              <w:rPr>
                <w:rFonts w:ascii="Arial" w:hAnsi="Arial" w:cs="Arial"/>
                <w:color w:val="333333"/>
                <w:sz w:val="22"/>
                <w:szCs w:val="22"/>
              </w:rPr>
              <w:t>Christchurch</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8383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Bidwell Trust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8394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Mercy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Dunedin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8405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Invercargill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Cross Tauranga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8432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Wakefield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8459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Auckland Surgical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8462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Boulcott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55572F" w:rsidP="002D55A5">
            <w:pPr>
              <w:rPr>
                <w:rFonts w:ascii="Arial" w:hAnsi="Arial" w:cs="Arial"/>
                <w:color w:val="333333"/>
                <w:sz w:val="22"/>
                <w:szCs w:val="22"/>
              </w:rPr>
            </w:pPr>
            <w:r w:rsidRPr="001C2901">
              <w:rPr>
                <w:rFonts w:ascii="Arial" w:hAnsi="Arial" w:cs="Arial"/>
                <w:color w:val="333333"/>
                <w:sz w:val="22"/>
                <w:szCs w:val="22"/>
              </w:rPr>
              <w:t>Southern Cross</w:t>
            </w:r>
            <w:r w:rsidR="002B5EC1" w:rsidRPr="001C2901">
              <w:rPr>
                <w:rFonts w:ascii="Arial" w:hAnsi="Arial" w:cs="Arial"/>
                <w:color w:val="333333"/>
                <w:sz w:val="22"/>
                <w:szCs w:val="22"/>
              </w:rPr>
              <w:t xml:space="preserve"> </w:t>
            </w:r>
            <w:r w:rsidR="00B65A2A" w:rsidRPr="001C2901">
              <w:rPr>
                <w:rFonts w:ascii="Arial" w:hAnsi="Arial" w:cs="Arial"/>
                <w:color w:val="333333"/>
                <w:sz w:val="22"/>
                <w:szCs w:val="22"/>
              </w:rPr>
              <w:t>Wellington</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8473</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Braemar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8477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Lakes Care Surgical 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8482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Royal</w:t>
            </w:r>
            <w:r w:rsidR="00C36E07" w:rsidRPr="001C2901">
              <w:rPr>
                <w:rFonts w:ascii="Arial" w:hAnsi="Arial" w:cs="Arial"/>
                <w:color w:val="333333"/>
                <w:sz w:val="22"/>
                <w:szCs w:val="22"/>
              </w:rPr>
              <w:t xml:space="preserve"> </w:t>
            </w:r>
            <w:r w:rsidRPr="001C2901">
              <w:rPr>
                <w:rFonts w:ascii="Arial" w:hAnsi="Arial" w:cs="Arial"/>
                <w:color w:val="333333"/>
                <w:sz w:val="22"/>
                <w:szCs w:val="22"/>
              </w:rPr>
              <w:t>Navy</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8487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Churchill Trust</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8495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Eye Institute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8499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Eye</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8507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Manor</w:t>
            </w:r>
            <w:r w:rsidR="00C36E07" w:rsidRPr="001C2901">
              <w:rPr>
                <w:rFonts w:ascii="Arial" w:hAnsi="Arial" w:cs="Arial"/>
                <w:color w:val="333333"/>
                <w:sz w:val="22"/>
                <w:szCs w:val="22"/>
              </w:rPr>
              <w:t xml:space="preserve"> </w:t>
            </w:r>
            <w:r w:rsidRPr="001C2901">
              <w:rPr>
                <w:rFonts w:ascii="Arial" w:hAnsi="Arial" w:cs="Arial"/>
                <w:color w:val="333333"/>
                <w:sz w:val="22"/>
                <w:szCs w:val="22"/>
              </w:rPr>
              <w:t>Park</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8549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Endoscopy Auckland</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8579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Park St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8580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Oxford Day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8595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Ascot</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8630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Queen</w:t>
            </w:r>
            <w:r w:rsidR="00C36E07" w:rsidRPr="001C2901">
              <w:rPr>
                <w:rFonts w:ascii="Arial" w:hAnsi="Arial" w:cs="Arial"/>
                <w:color w:val="333333"/>
                <w:sz w:val="22"/>
                <w:szCs w:val="22"/>
              </w:rPr>
              <w:t xml:space="preserve"> </w:t>
            </w:r>
            <w:r w:rsidRPr="001C2901">
              <w:rPr>
                <w:rFonts w:ascii="Arial" w:hAnsi="Arial" w:cs="Arial"/>
                <w:color w:val="333333"/>
                <w:sz w:val="22"/>
                <w:szCs w:val="22"/>
              </w:rPr>
              <w:t>Elizabeth</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Rotorua</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8644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Kensington</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8656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Mobile Surgical Bus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Thorndon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Wellington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The Rutherford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8718</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Anglesea Procedure Centre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8719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Harley Chambers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Southern Eye Specialists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Dr Ian Dallison’s Rooms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8722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Auckland</w:t>
            </w:r>
            <w:r w:rsidR="00C36E07" w:rsidRPr="001C2901">
              <w:rPr>
                <w:rFonts w:ascii="Arial" w:hAnsi="Arial" w:cs="Arial"/>
                <w:color w:val="333333"/>
                <w:sz w:val="22"/>
                <w:szCs w:val="22"/>
              </w:rPr>
              <w:t xml:space="preserve"> </w:t>
            </w:r>
            <w:r w:rsidRPr="001C2901">
              <w:rPr>
                <w:rFonts w:ascii="Arial" w:hAnsi="Arial" w:cs="Arial"/>
                <w:color w:val="333333"/>
                <w:sz w:val="22"/>
                <w:szCs w:val="22"/>
              </w:rPr>
              <w:t>City Surgical Services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8757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The Mater</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2B5EC1" w:rsidRPr="001C2901">
              <w:rPr>
                <w:rFonts w:ascii="Arial" w:hAnsi="Arial" w:cs="Arial"/>
                <w:color w:val="333333"/>
                <w:sz w:val="22"/>
                <w:szCs w:val="22"/>
              </w:rPr>
              <w:t xml:space="preserve"> </w:t>
            </w:r>
            <w:r w:rsidRPr="001C2901">
              <w:rPr>
                <w:rFonts w:ascii="Arial" w:hAnsi="Arial" w:cs="Arial"/>
                <w:color w:val="333333"/>
                <w:sz w:val="22"/>
                <w:szCs w:val="22"/>
              </w:rPr>
              <w:t>Sydney</w:t>
            </w:r>
          </w:p>
        </w:tc>
      </w:tr>
      <w:tr w:rsidR="000F151F"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F151F" w:rsidRPr="001C2901" w:rsidRDefault="000F151F" w:rsidP="00C911C3">
            <w:pPr>
              <w:jc w:val="center"/>
              <w:rPr>
                <w:rFonts w:ascii="Arial" w:hAnsi="Arial" w:cs="Arial"/>
                <w:color w:val="333333"/>
                <w:sz w:val="22"/>
                <w:szCs w:val="22"/>
              </w:rPr>
            </w:pPr>
            <w:r w:rsidRPr="001C2901">
              <w:rPr>
                <w:rFonts w:ascii="Arial" w:hAnsi="Arial" w:cs="Arial"/>
                <w:color w:val="333333"/>
                <w:sz w:val="22"/>
                <w:szCs w:val="22"/>
              </w:rPr>
              <w:t>8774</w:t>
            </w:r>
          </w:p>
        </w:tc>
        <w:tc>
          <w:tcPr>
            <w:tcW w:w="5378" w:type="dxa"/>
            <w:tcBorders>
              <w:top w:val="single" w:sz="6" w:space="0" w:color="auto"/>
              <w:left w:val="single" w:sz="6" w:space="0" w:color="auto"/>
              <w:bottom w:val="single" w:sz="6" w:space="0" w:color="auto"/>
              <w:right w:val="single" w:sz="2" w:space="0" w:color="auto"/>
            </w:tcBorders>
          </w:tcPr>
          <w:p w:rsidR="000F151F" w:rsidRPr="001C2901" w:rsidRDefault="000F151F" w:rsidP="002D55A5">
            <w:pPr>
              <w:rPr>
                <w:rFonts w:ascii="Arial" w:hAnsi="Arial" w:cs="Arial"/>
                <w:color w:val="333333"/>
                <w:sz w:val="22"/>
                <w:szCs w:val="22"/>
              </w:rPr>
            </w:pPr>
            <w:r w:rsidRPr="001C2901">
              <w:rPr>
                <w:rFonts w:ascii="Arial" w:hAnsi="Arial" w:cs="Arial"/>
                <w:color w:val="333333"/>
                <w:sz w:val="22"/>
                <w:szCs w:val="22"/>
              </w:rPr>
              <w:t>Skin Institute Parnell</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8784</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2D55A5">
            <w:pPr>
              <w:rPr>
                <w:rFonts w:ascii="Arial" w:hAnsi="Arial" w:cs="Arial"/>
                <w:color w:val="333333"/>
                <w:sz w:val="22"/>
                <w:szCs w:val="22"/>
              </w:rPr>
            </w:pPr>
            <w:r w:rsidRPr="001C2901">
              <w:rPr>
                <w:rFonts w:ascii="Arial" w:hAnsi="Arial" w:cs="Arial"/>
                <w:color w:val="333333"/>
                <w:sz w:val="22"/>
                <w:szCs w:val="22"/>
              </w:rPr>
              <w:t>Scott Clinic</w:t>
            </w:r>
          </w:p>
        </w:tc>
      </w:tr>
      <w:tr w:rsidR="00DF4CF7"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DF4CF7" w:rsidRPr="001C2901" w:rsidRDefault="000F43E6" w:rsidP="00C911C3">
            <w:pPr>
              <w:jc w:val="center"/>
              <w:rPr>
                <w:rFonts w:ascii="Arial" w:hAnsi="Arial" w:cs="Arial"/>
                <w:color w:val="333333"/>
                <w:sz w:val="22"/>
                <w:szCs w:val="22"/>
              </w:rPr>
            </w:pPr>
            <w:r w:rsidRPr="001C2901">
              <w:rPr>
                <w:rFonts w:ascii="Arial" w:hAnsi="Arial" w:cs="Arial"/>
                <w:color w:val="333333"/>
                <w:sz w:val="22"/>
                <w:szCs w:val="22"/>
              </w:rPr>
              <w:t>8785</w:t>
            </w:r>
          </w:p>
        </w:tc>
        <w:tc>
          <w:tcPr>
            <w:tcW w:w="5378" w:type="dxa"/>
            <w:tcBorders>
              <w:top w:val="single" w:sz="6" w:space="0" w:color="auto"/>
              <w:left w:val="single" w:sz="6" w:space="0" w:color="auto"/>
              <w:bottom w:val="single" w:sz="6" w:space="0" w:color="auto"/>
              <w:right w:val="single" w:sz="2" w:space="0" w:color="auto"/>
            </w:tcBorders>
          </w:tcPr>
          <w:p w:rsidR="00DF4CF7" w:rsidRPr="001C2901" w:rsidRDefault="000F43E6" w:rsidP="002D55A5">
            <w:pPr>
              <w:rPr>
                <w:rFonts w:ascii="Arial" w:hAnsi="Arial" w:cs="Arial"/>
                <w:color w:val="333333"/>
                <w:sz w:val="22"/>
                <w:szCs w:val="22"/>
              </w:rPr>
            </w:pPr>
            <w:r w:rsidRPr="001C2901">
              <w:rPr>
                <w:rFonts w:ascii="Arial" w:hAnsi="Arial" w:cs="Arial"/>
                <w:color w:val="333333"/>
                <w:sz w:val="22"/>
                <w:szCs w:val="22"/>
              </w:rPr>
              <w:t>Ormiston</w:t>
            </w:r>
            <w:r w:rsidR="002B5EC1" w:rsidRPr="001C2901">
              <w:rPr>
                <w:rFonts w:ascii="Arial" w:hAnsi="Arial" w:cs="Arial"/>
                <w:color w:val="333333"/>
                <w:sz w:val="22"/>
                <w:szCs w:val="22"/>
              </w:rPr>
              <w:t xml:space="preserve"> </w:t>
            </w:r>
            <w:r w:rsidRPr="001C2901">
              <w:rPr>
                <w:rFonts w:ascii="Arial" w:hAnsi="Arial" w:cs="Arial"/>
                <w:color w:val="333333"/>
                <w:sz w:val="22"/>
                <w:szCs w:val="22"/>
              </w:rPr>
              <w:t>Hospital</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8791</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C36E07">
            <w:pPr>
              <w:rPr>
                <w:rFonts w:ascii="Arial" w:hAnsi="Arial" w:cs="Arial"/>
                <w:color w:val="333333"/>
                <w:sz w:val="22"/>
                <w:szCs w:val="22"/>
              </w:rPr>
            </w:pPr>
            <w:r w:rsidRPr="001C2901">
              <w:rPr>
                <w:rFonts w:ascii="Arial" w:hAnsi="Arial" w:cs="Arial"/>
                <w:color w:val="333333"/>
                <w:sz w:val="22"/>
                <w:szCs w:val="22"/>
              </w:rPr>
              <w:t>Queen</w:t>
            </w:r>
            <w:r w:rsidR="00C36E07" w:rsidRPr="001C2901">
              <w:rPr>
                <w:rFonts w:ascii="Arial" w:hAnsi="Arial" w:cs="Arial"/>
                <w:color w:val="333333"/>
                <w:sz w:val="22"/>
                <w:szCs w:val="22"/>
              </w:rPr>
              <w:t xml:space="preserve"> </w:t>
            </w:r>
            <w:r w:rsidRPr="001C2901">
              <w:rPr>
                <w:rFonts w:ascii="Arial" w:hAnsi="Arial" w:cs="Arial"/>
                <w:color w:val="333333"/>
                <w:sz w:val="22"/>
                <w:szCs w:val="22"/>
              </w:rPr>
              <w:t>Elizabeth</w:t>
            </w:r>
            <w:r w:rsidR="00C36E07"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Southern</w:t>
            </w:r>
            <w:r w:rsidR="00C36E07" w:rsidRPr="001C2901">
              <w:rPr>
                <w:rFonts w:ascii="Arial" w:hAnsi="Arial" w:cs="Arial"/>
                <w:color w:val="333333"/>
                <w:sz w:val="22"/>
                <w:szCs w:val="22"/>
              </w:rPr>
              <w:t xml:space="preserve"> </w:t>
            </w:r>
            <w:r w:rsidRPr="001C2901">
              <w:rPr>
                <w:rFonts w:ascii="Arial" w:hAnsi="Arial" w:cs="Arial"/>
                <w:color w:val="333333"/>
                <w:sz w:val="22"/>
                <w:szCs w:val="22"/>
              </w:rPr>
              <w:t>Cross</w:t>
            </w:r>
          </w:p>
        </w:tc>
      </w:tr>
      <w:tr w:rsidR="00770EB2"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770EB2" w:rsidRPr="001C2901" w:rsidRDefault="00770EB2" w:rsidP="00C911C3">
            <w:pPr>
              <w:jc w:val="center"/>
              <w:rPr>
                <w:rFonts w:ascii="Arial" w:hAnsi="Arial" w:cs="Arial"/>
                <w:color w:val="333333"/>
                <w:sz w:val="22"/>
                <w:szCs w:val="22"/>
              </w:rPr>
            </w:pPr>
            <w:r w:rsidRPr="001C2901">
              <w:rPr>
                <w:rFonts w:ascii="Arial" w:hAnsi="Arial" w:cs="Arial"/>
                <w:color w:val="333333"/>
                <w:sz w:val="22"/>
                <w:szCs w:val="22"/>
              </w:rPr>
              <w:t>8792</w:t>
            </w:r>
          </w:p>
        </w:tc>
        <w:tc>
          <w:tcPr>
            <w:tcW w:w="5378" w:type="dxa"/>
            <w:tcBorders>
              <w:top w:val="single" w:sz="6" w:space="0" w:color="auto"/>
              <w:left w:val="single" w:sz="6" w:space="0" w:color="auto"/>
              <w:bottom w:val="single" w:sz="6" w:space="0" w:color="auto"/>
              <w:right w:val="single" w:sz="2" w:space="0" w:color="auto"/>
            </w:tcBorders>
          </w:tcPr>
          <w:p w:rsidR="00770EB2" w:rsidRPr="001C2901" w:rsidRDefault="00770EB2" w:rsidP="002D55A5">
            <w:pPr>
              <w:rPr>
                <w:rFonts w:ascii="Arial" w:hAnsi="Arial" w:cs="Arial"/>
                <w:color w:val="333333"/>
                <w:sz w:val="22"/>
                <w:szCs w:val="22"/>
              </w:rPr>
            </w:pPr>
            <w:r w:rsidRPr="001C2901">
              <w:rPr>
                <w:rFonts w:ascii="Arial" w:hAnsi="Arial" w:cs="Arial"/>
                <w:color w:val="333333"/>
                <w:sz w:val="22"/>
                <w:szCs w:val="22"/>
              </w:rPr>
              <w:t>Urology 161</w:t>
            </w:r>
          </w:p>
        </w:tc>
      </w:tr>
      <w:tr w:rsidR="006B3F45"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6B3F45" w:rsidRPr="001C2901" w:rsidRDefault="006B3F45" w:rsidP="00C911C3">
            <w:pPr>
              <w:jc w:val="center"/>
              <w:rPr>
                <w:rFonts w:ascii="Arial" w:hAnsi="Arial" w:cs="Arial"/>
                <w:color w:val="333333"/>
                <w:sz w:val="22"/>
                <w:szCs w:val="22"/>
              </w:rPr>
            </w:pPr>
            <w:r>
              <w:rPr>
                <w:rFonts w:ascii="Arial" w:hAnsi="Arial" w:cs="Arial"/>
                <w:color w:val="333333"/>
                <w:sz w:val="22"/>
                <w:szCs w:val="22"/>
              </w:rPr>
              <w:t>8801</w:t>
            </w:r>
          </w:p>
        </w:tc>
        <w:tc>
          <w:tcPr>
            <w:tcW w:w="5378" w:type="dxa"/>
            <w:tcBorders>
              <w:top w:val="single" w:sz="6" w:space="0" w:color="auto"/>
              <w:left w:val="single" w:sz="6" w:space="0" w:color="auto"/>
              <w:bottom w:val="single" w:sz="6" w:space="0" w:color="auto"/>
              <w:right w:val="single" w:sz="2" w:space="0" w:color="auto"/>
            </w:tcBorders>
          </w:tcPr>
          <w:p w:rsidR="006B3F45" w:rsidRPr="001C2901" w:rsidRDefault="006B1286" w:rsidP="002D55A5">
            <w:pPr>
              <w:rPr>
                <w:rFonts w:ascii="Arial" w:hAnsi="Arial" w:cs="Arial"/>
                <w:color w:val="333333"/>
                <w:sz w:val="22"/>
                <w:szCs w:val="22"/>
              </w:rPr>
            </w:pPr>
            <w:r>
              <w:rPr>
                <w:rFonts w:ascii="Arial" w:hAnsi="Arial" w:cs="Arial"/>
                <w:color w:val="333333"/>
                <w:sz w:val="22"/>
                <w:szCs w:val="22"/>
              </w:rPr>
              <w:t>Rodney Surgical Centre</w:t>
            </w:r>
          </w:p>
        </w:tc>
      </w:tr>
      <w:tr w:rsidR="00DF4CF7"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DF4CF7" w:rsidRPr="001C2901" w:rsidRDefault="000F43E6" w:rsidP="00C911C3">
            <w:pPr>
              <w:jc w:val="center"/>
              <w:rPr>
                <w:rFonts w:ascii="Arial" w:hAnsi="Arial" w:cs="Arial"/>
                <w:color w:val="333333"/>
                <w:sz w:val="22"/>
                <w:szCs w:val="22"/>
              </w:rPr>
            </w:pPr>
            <w:r w:rsidRPr="001C2901">
              <w:rPr>
                <w:rFonts w:ascii="Arial" w:hAnsi="Arial" w:cs="Arial"/>
                <w:color w:val="333333"/>
                <w:sz w:val="22"/>
                <w:szCs w:val="22"/>
              </w:rPr>
              <w:t>8805</w:t>
            </w:r>
          </w:p>
        </w:tc>
        <w:tc>
          <w:tcPr>
            <w:tcW w:w="5378" w:type="dxa"/>
            <w:tcBorders>
              <w:top w:val="single" w:sz="6" w:space="0" w:color="auto"/>
              <w:left w:val="single" w:sz="6" w:space="0" w:color="auto"/>
              <w:bottom w:val="single" w:sz="6" w:space="0" w:color="auto"/>
              <w:right w:val="single" w:sz="2" w:space="0" w:color="auto"/>
            </w:tcBorders>
          </w:tcPr>
          <w:p w:rsidR="00DF4CF7" w:rsidRPr="001C2901" w:rsidRDefault="000F43E6" w:rsidP="002D55A5">
            <w:pPr>
              <w:rPr>
                <w:rFonts w:ascii="Arial" w:hAnsi="Arial" w:cs="Arial"/>
                <w:color w:val="333333"/>
                <w:sz w:val="22"/>
                <w:szCs w:val="22"/>
              </w:rPr>
            </w:pPr>
            <w:r w:rsidRPr="001C2901">
              <w:rPr>
                <w:rFonts w:ascii="Arial" w:hAnsi="Arial" w:cs="Arial"/>
                <w:color w:val="333333"/>
                <w:sz w:val="22"/>
                <w:szCs w:val="22"/>
              </w:rPr>
              <w:t>Cardinal Point Specialist Centre</w:t>
            </w:r>
          </w:p>
        </w:tc>
      </w:tr>
      <w:tr w:rsidR="003D483B"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3D483B" w:rsidRPr="001C2901" w:rsidRDefault="003D483B" w:rsidP="00C911C3">
            <w:pPr>
              <w:jc w:val="center"/>
              <w:rPr>
                <w:rFonts w:ascii="Arial" w:hAnsi="Arial" w:cs="Arial"/>
                <w:color w:val="333333"/>
                <w:sz w:val="22"/>
                <w:szCs w:val="22"/>
              </w:rPr>
            </w:pPr>
            <w:r w:rsidRPr="001C2901">
              <w:rPr>
                <w:rFonts w:ascii="Arial" w:hAnsi="Arial" w:cs="Arial"/>
                <w:color w:val="333333"/>
                <w:sz w:val="22"/>
                <w:szCs w:val="22"/>
              </w:rPr>
              <w:t>8861</w:t>
            </w:r>
          </w:p>
        </w:tc>
        <w:tc>
          <w:tcPr>
            <w:tcW w:w="5378" w:type="dxa"/>
            <w:tcBorders>
              <w:top w:val="single" w:sz="6" w:space="0" w:color="auto"/>
              <w:left w:val="single" w:sz="6" w:space="0" w:color="auto"/>
              <w:bottom w:val="single" w:sz="6" w:space="0" w:color="auto"/>
              <w:right w:val="single" w:sz="2" w:space="0" w:color="auto"/>
            </w:tcBorders>
          </w:tcPr>
          <w:p w:rsidR="003D483B" w:rsidRPr="001C2901" w:rsidRDefault="003D483B" w:rsidP="00C36E07">
            <w:pPr>
              <w:rPr>
                <w:rFonts w:ascii="Arial" w:hAnsi="Arial" w:cs="Arial"/>
                <w:color w:val="333333"/>
                <w:sz w:val="22"/>
                <w:szCs w:val="22"/>
              </w:rPr>
            </w:pPr>
            <w:r w:rsidRPr="001C2901">
              <w:rPr>
                <w:rFonts w:ascii="Arial" w:hAnsi="Arial" w:cs="Arial"/>
                <w:color w:val="333333"/>
                <w:sz w:val="22"/>
                <w:szCs w:val="22"/>
              </w:rPr>
              <w:t>Otago</w:t>
            </w:r>
            <w:r w:rsidR="00C36E07" w:rsidRPr="001C2901">
              <w:rPr>
                <w:rFonts w:ascii="Arial" w:hAnsi="Arial" w:cs="Arial"/>
                <w:color w:val="333333"/>
                <w:sz w:val="22"/>
                <w:szCs w:val="22"/>
              </w:rPr>
              <w:t xml:space="preserve"> </w:t>
            </w:r>
            <w:r w:rsidRPr="001C2901">
              <w:rPr>
                <w:rFonts w:ascii="Arial" w:hAnsi="Arial" w:cs="Arial"/>
                <w:color w:val="333333"/>
                <w:sz w:val="22"/>
                <w:szCs w:val="22"/>
              </w:rPr>
              <w:t>Dental</w:t>
            </w:r>
            <w:r w:rsidR="00C36E07" w:rsidRPr="001C2901">
              <w:rPr>
                <w:rFonts w:ascii="Arial" w:hAnsi="Arial" w:cs="Arial"/>
                <w:color w:val="333333"/>
                <w:sz w:val="22"/>
                <w:szCs w:val="22"/>
              </w:rPr>
              <w:t xml:space="preserve"> </w:t>
            </w:r>
            <w:r w:rsidRPr="001C2901">
              <w:rPr>
                <w:rFonts w:ascii="Arial" w:hAnsi="Arial" w:cs="Arial"/>
                <w:color w:val="333333"/>
                <w:sz w:val="22"/>
                <w:szCs w:val="22"/>
              </w:rPr>
              <w:t>School</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8867</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St Georges Radiology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8912</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Bridgewater Day Surgery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8915</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Retina Specialists</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8916</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Milford Eye Clinic</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8920</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Surgery on Shakespeare</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8921</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Mercy Endoscopy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8924</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2D55A5">
            <w:pPr>
              <w:rPr>
                <w:rFonts w:ascii="Arial" w:hAnsi="Arial" w:cs="Arial"/>
                <w:color w:val="333333"/>
                <w:sz w:val="22"/>
                <w:szCs w:val="22"/>
              </w:rPr>
            </w:pPr>
            <w:r w:rsidRPr="001C2901">
              <w:rPr>
                <w:rFonts w:ascii="Arial" w:hAnsi="Arial" w:cs="Arial"/>
                <w:color w:val="333333"/>
                <w:sz w:val="22"/>
                <w:szCs w:val="22"/>
              </w:rPr>
              <w:t>Oncology Surgery</w:t>
            </w:r>
          </w:p>
        </w:tc>
      </w:tr>
      <w:tr w:rsidR="00B65A2A"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B65A2A" w:rsidRPr="001C2901" w:rsidRDefault="00B65A2A" w:rsidP="00C911C3">
            <w:pPr>
              <w:jc w:val="center"/>
              <w:rPr>
                <w:rFonts w:ascii="Arial" w:hAnsi="Arial" w:cs="Arial"/>
                <w:color w:val="333333"/>
                <w:sz w:val="22"/>
                <w:szCs w:val="22"/>
              </w:rPr>
            </w:pPr>
            <w:r w:rsidRPr="001C2901">
              <w:rPr>
                <w:rFonts w:ascii="Arial" w:hAnsi="Arial" w:cs="Arial"/>
                <w:color w:val="333333"/>
                <w:sz w:val="22"/>
                <w:szCs w:val="22"/>
              </w:rPr>
              <w:t>8929</w:t>
            </w:r>
          </w:p>
        </w:tc>
        <w:tc>
          <w:tcPr>
            <w:tcW w:w="5378" w:type="dxa"/>
            <w:tcBorders>
              <w:top w:val="single" w:sz="6" w:space="0" w:color="auto"/>
              <w:left w:val="single" w:sz="6" w:space="0" w:color="auto"/>
              <w:bottom w:val="single" w:sz="6" w:space="0" w:color="auto"/>
              <w:right w:val="single" w:sz="2" w:space="0" w:color="auto"/>
            </w:tcBorders>
          </w:tcPr>
          <w:p w:rsidR="00B65A2A" w:rsidRPr="001C2901" w:rsidRDefault="00B65A2A" w:rsidP="00C36E07">
            <w:pPr>
              <w:rPr>
                <w:rFonts w:ascii="Arial" w:hAnsi="Arial" w:cs="Arial"/>
                <w:color w:val="333333"/>
                <w:sz w:val="22"/>
                <w:szCs w:val="22"/>
              </w:rPr>
            </w:pPr>
            <w:r w:rsidRPr="001C2901">
              <w:rPr>
                <w:rFonts w:ascii="Arial" w:hAnsi="Arial" w:cs="Arial"/>
                <w:color w:val="333333"/>
                <w:sz w:val="22"/>
                <w:szCs w:val="22"/>
              </w:rPr>
              <w:t>Grace Southern Cross</w:t>
            </w:r>
            <w:r w:rsidR="002B5EC1" w:rsidRPr="001C2901">
              <w:rPr>
                <w:rFonts w:ascii="Arial" w:hAnsi="Arial" w:cs="Arial"/>
                <w:color w:val="333333"/>
                <w:sz w:val="22"/>
                <w:szCs w:val="22"/>
              </w:rPr>
              <w:t xml:space="preserve"> </w:t>
            </w:r>
            <w:r w:rsidRPr="001C2901">
              <w:rPr>
                <w:rFonts w:ascii="Arial" w:hAnsi="Arial" w:cs="Arial"/>
                <w:color w:val="333333"/>
                <w:sz w:val="22"/>
                <w:szCs w:val="22"/>
              </w:rPr>
              <w:t>Hospital</w:t>
            </w:r>
            <w:r w:rsidR="00C36E07" w:rsidRPr="001C2901">
              <w:rPr>
                <w:rFonts w:ascii="Arial" w:hAnsi="Arial" w:cs="Arial"/>
                <w:color w:val="333333"/>
                <w:sz w:val="22"/>
                <w:szCs w:val="22"/>
              </w:rPr>
              <w:t xml:space="preserve"> </w:t>
            </w:r>
            <w:r w:rsidRPr="001C2901">
              <w:rPr>
                <w:rFonts w:ascii="Arial" w:hAnsi="Arial" w:cs="Arial"/>
                <w:color w:val="333333"/>
                <w:sz w:val="22"/>
                <w:szCs w:val="22"/>
              </w:rPr>
              <w:t>Tauranga</w:t>
            </w:r>
          </w:p>
        </w:tc>
      </w:tr>
      <w:tr w:rsidR="0008474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84746"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8971</w:t>
            </w:r>
          </w:p>
        </w:tc>
        <w:tc>
          <w:tcPr>
            <w:tcW w:w="5378" w:type="dxa"/>
            <w:tcBorders>
              <w:top w:val="single" w:sz="6" w:space="0" w:color="auto"/>
              <w:left w:val="single" w:sz="6" w:space="0" w:color="auto"/>
              <w:bottom w:val="single" w:sz="6" w:space="0" w:color="auto"/>
              <w:right w:val="single" w:sz="2" w:space="0" w:color="auto"/>
            </w:tcBorders>
          </w:tcPr>
          <w:p w:rsidR="00084746" w:rsidRPr="001C2901" w:rsidRDefault="00084746" w:rsidP="004F0393">
            <w:pPr>
              <w:rPr>
                <w:rFonts w:ascii="Arial" w:hAnsi="Arial" w:cs="Arial"/>
                <w:color w:val="333333"/>
                <w:sz w:val="22"/>
                <w:szCs w:val="22"/>
              </w:rPr>
            </w:pPr>
            <w:r w:rsidRPr="001C2901">
              <w:rPr>
                <w:rFonts w:ascii="Arial" w:hAnsi="Arial" w:cs="Arial"/>
                <w:color w:val="333333"/>
                <w:sz w:val="22"/>
                <w:szCs w:val="22"/>
              </w:rPr>
              <w:t>Eye Specialist Ltd Whangarei</w:t>
            </w:r>
          </w:p>
        </w:tc>
      </w:tr>
      <w:tr w:rsidR="004856C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4856C6" w:rsidRPr="001C2901" w:rsidRDefault="004856C6" w:rsidP="00C911C3">
            <w:pPr>
              <w:jc w:val="center"/>
              <w:rPr>
                <w:rFonts w:ascii="Arial" w:hAnsi="Arial" w:cs="Arial"/>
                <w:color w:val="333333"/>
                <w:sz w:val="22"/>
                <w:szCs w:val="22"/>
              </w:rPr>
            </w:pPr>
            <w:r w:rsidRPr="001C2901">
              <w:rPr>
                <w:rFonts w:ascii="Arial" w:hAnsi="Arial" w:cs="Arial"/>
                <w:color w:val="333333"/>
                <w:sz w:val="22"/>
                <w:szCs w:val="22"/>
              </w:rPr>
              <w:t>8976</w:t>
            </w:r>
          </w:p>
        </w:tc>
        <w:tc>
          <w:tcPr>
            <w:tcW w:w="5378" w:type="dxa"/>
            <w:tcBorders>
              <w:top w:val="single" w:sz="6" w:space="0" w:color="auto"/>
              <w:left w:val="single" w:sz="6" w:space="0" w:color="auto"/>
              <w:bottom w:val="single" w:sz="6" w:space="0" w:color="auto"/>
              <w:right w:val="single" w:sz="2" w:space="0" w:color="auto"/>
            </w:tcBorders>
          </w:tcPr>
          <w:p w:rsidR="004856C6" w:rsidRPr="001C2901" w:rsidRDefault="004856C6" w:rsidP="004856C6">
            <w:pPr>
              <w:rPr>
                <w:rFonts w:ascii="Arial" w:hAnsi="Arial" w:cs="Arial"/>
                <w:color w:val="333333"/>
                <w:sz w:val="22"/>
                <w:szCs w:val="22"/>
              </w:rPr>
            </w:pPr>
            <w:r w:rsidRPr="001C2901">
              <w:rPr>
                <w:rFonts w:ascii="Arial" w:hAnsi="Arial" w:cs="Arial"/>
                <w:color w:val="333333"/>
                <w:sz w:val="22"/>
                <w:szCs w:val="22"/>
              </w:rPr>
              <w:t>Southern Endoscopy Centre</w:t>
            </w:r>
          </w:p>
        </w:tc>
      </w:tr>
      <w:tr w:rsidR="00084746" w:rsidRPr="000C2779">
        <w:trPr>
          <w:trHeight w:val="247"/>
          <w:jc w:val="center"/>
        </w:trPr>
        <w:tc>
          <w:tcPr>
            <w:tcW w:w="1696" w:type="dxa"/>
            <w:tcBorders>
              <w:top w:val="single" w:sz="6" w:space="0" w:color="auto"/>
              <w:left w:val="single" w:sz="2" w:space="0" w:color="auto"/>
              <w:bottom w:val="single" w:sz="6" w:space="0" w:color="auto"/>
              <w:right w:val="single" w:sz="6" w:space="0" w:color="auto"/>
            </w:tcBorders>
          </w:tcPr>
          <w:p w:rsidR="00084746"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8977</w:t>
            </w:r>
          </w:p>
        </w:tc>
        <w:tc>
          <w:tcPr>
            <w:tcW w:w="5378" w:type="dxa"/>
            <w:tcBorders>
              <w:top w:val="single" w:sz="6" w:space="0" w:color="auto"/>
              <w:left w:val="single" w:sz="6" w:space="0" w:color="auto"/>
              <w:bottom w:val="single" w:sz="6" w:space="0" w:color="auto"/>
              <w:right w:val="single" w:sz="2" w:space="0" w:color="auto"/>
            </w:tcBorders>
          </w:tcPr>
          <w:p w:rsidR="00084746" w:rsidRPr="001C2901" w:rsidRDefault="00084746" w:rsidP="002D55A5">
            <w:pPr>
              <w:rPr>
                <w:rFonts w:ascii="Arial" w:hAnsi="Arial" w:cs="Arial"/>
                <w:color w:val="333333"/>
                <w:sz w:val="22"/>
                <w:szCs w:val="22"/>
              </w:rPr>
            </w:pPr>
            <w:r w:rsidRPr="001C2901">
              <w:rPr>
                <w:rFonts w:ascii="Arial" w:hAnsi="Arial" w:cs="Arial"/>
                <w:color w:val="333333"/>
                <w:sz w:val="22"/>
                <w:szCs w:val="22"/>
              </w:rPr>
              <w:t>St Marks Road Surgical Centre</w:t>
            </w:r>
          </w:p>
        </w:tc>
      </w:tr>
      <w:tr w:rsidR="00F609FB"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F609FB" w:rsidRPr="001C2901" w:rsidRDefault="00084746" w:rsidP="00C911C3">
            <w:pPr>
              <w:jc w:val="center"/>
              <w:rPr>
                <w:rFonts w:ascii="Arial" w:hAnsi="Arial" w:cs="Arial"/>
                <w:color w:val="333333"/>
                <w:sz w:val="22"/>
                <w:szCs w:val="22"/>
              </w:rPr>
            </w:pPr>
            <w:r w:rsidRPr="001C2901">
              <w:rPr>
                <w:rFonts w:ascii="Arial" w:hAnsi="Arial" w:cs="Arial"/>
                <w:color w:val="333333"/>
                <w:sz w:val="22"/>
                <w:szCs w:val="22"/>
              </w:rPr>
              <w:t>8979</w:t>
            </w:r>
          </w:p>
        </w:tc>
        <w:tc>
          <w:tcPr>
            <w:tcW w:w="5378" w:type="dxa"/>
            <w:tcBorders>
              <w:top w:val="single" w:sz="6" w:space="0" w:color="auto"/>
              <w:left w:val="single" w:sz="6" w:space="0" w:color="auto"/>
              <w:bottom w:val="single" w:sz="6" w:space="0" w:color="auto"/>
              <w:right w:val="single" w:sz="2" w:space="0" w:color="auto"/>
            </w:tcBorders>
          </w:tcPr>
          <w:p w:rsidR="00F609FB" w:rsidRPr="001C2901" w:rsidRDefault="00084746" w:rsidP="002D55A5">
            <w:pPr>
              <w:rPr>
                <w:rFonts w:ascii="Arial" w:hAnsi="Arial" w:cs="Arial"/>
                <w:color w:val="333333"/>
                <w:sz w:val="22"/>
                <w:szCs w:val="22"/>
              </w:rPr>
            </w:pPr>
            <w:r w:rsidRPr="001C2901">
              <w:rPr>
                <w:rFonts w:ascii="Arial" w:hAnsi="Arial" w:cs="Arial"/>
                <w:color w:val="333333"/>
                <w:sz w:val="22"/>
                <w:szCs w:val="22"/>
              </w:rPr>
              <w:t>Rotorua Eye Clinic</w:t>
            </w:r>
          </w:p>
        </w:tc>
      </w:tr>
      <w:tr w:rsidR="00A16BEE"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A16BEE" w:rsidRDefault="00A16BEE" w:rsidP="00C911C3">
            <w:pPr>
              <w:jc w:val="center"/>
              <w:rPr>
                <w:rFonts w:ascii="Arial" w:hAnsi="Arial" w:cs="Arial"/>
                <w:color w:val="333333"/>
                <w:sz w:val="22"/>
                <w:szCs w:val="22"/>
              </w:rPr>
            </w:pPr>
            <w:r>
              <w:rPr>
                <w:rFonts w:ascii="Arial" w:hAnsi="Arial" w:cs="Arial"/>
                <w:color w:val="333333"/>
                <w:sz w:val="22"/>
                <w:szCs w:val="22"/>
              </w:rPr>
              <w:t xml:space="preserve">9107 </w:t>
            </w:r>
          </w:p>
        </w:tc>
        <w:tc>
          <w:tcPr>
            <w:tcW w:w="5378" w:type="dxa"/>
            <w:tcBorders>
              <w:top w:val="single" w:sz="6" w:space="0" w:color="auto"/>
              <w:left w:val="single" w:sz="6" w:space="0" w:color="auto"/>
              <w:bottom w:val="single" w:sz="6" w:space="0" w:color="auto"/>
              <w:right w:val="single" w:sz="2" w:space="0" w:color="auto"/>
            </w:tcBorders>
          </w:tcPr>
          <w:p w:rsidR="00A16BEE" w:rsidRPr="00C57AF8" w:rsidRDefault="00A16BEE" w:rsidP="00AE796A">
            <w:pPr>
              <w:rPr>
                <w:rFonts w:ascii="Arial" w:hAnsi="Arial" w:cs="Arial"/>
                <w:color w:val="333333"/>
                <w:sz w:val="22"/>
                <w:szCs w:val="22"/>
              </w:rPr>
            </w:pPr>
            <w:r>
              <w:rPr>
                <w:rFonts w:ascii="Arial" w:hAnsi="Arial" w:cs="Arial"/>
                <w:color w:val="333333"/>
                <w:sz w:val="22"/>
                <w:szCs w:val="22"/>
              </w:rPr>
              <w:t xml:space="preserve">Forte Health (Private Surgical </w:t>
            </w:r>
            <w:r w:rsidR="00AE796A">
              <w:rPr>
                <w:rFonts w:ascii="Arial" w:hAnsi="Arial" w:cs="Arial"/>
                <w:color w:val="333333"/>
                <w:sz w:val="22"/>
                <w:szCs w:val="22"/>
              </w:rPr>
              <w:t>Hospital</w:t>
            </w:r>
            <w:r>
              <w:rPr>
                <w:rFonts w:ascii="Arial" w:hAnsi="Arial" w:cs="Arial"/>
                <w:color w:val="333333"/>
                <w:sz w:val="22"/>
                <w:szCs w:val="22"/>
              </w:rPr>
              <w:t>Centre)</w:t>
            </w:r>
          </w:p>
        </w:tc>
      </w:tr>
      <w:tr w:rsidR="00F107BC"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F107BC" w:rsidRPr="001C2901" w:rsidRDefault="00F107BC" w:rsidP="00C911C3">
            <w:pPr>
              <w:jc w:val="center"/>
              <w:rPr>
                <w:rFonts w:ascii="Arial" w:hAnsi="Arial" w:cs="Arial"/>
                <w:color w:val="333333"/>
                <w:sz w:val="22"/>
                <w:szCs w:val="22"/>
              </w:rPr>
            </w:pPr>
            <w:r>
              <w:rPr>
                <w:rFonts w:ascii="Arial" w:hAnsi="Arial" w:cs="Arial"/>
                <w:color w:val="333333"/>
                <w:sz w:val="22"/>
                <w:szCs w:val="22"/>
              </w:rPr>
              <w:t>9136</w:t>
            </w:r>
          </w:p>
        </w:tc>
        <w:tc>
          <w:tcPr>
            <w:tcW w:w="5378" w:type="dxa"/>
            <w:tcBorders>
              <w:top w:val="single" w:sz="6" w:space="0" w:color="auto"/>
              <w:left w:val="single" w:sz="6" w:space="0" w:color="auto"/>
              <w:bottom w:val="single" w:sz="6" w:space="0" w:color="auto"/>
              <w:right w:val="single" w:sz="2" w:space="0" w:color="auto"/>
            </w:tcBorders>
          </w:tcPr>
          <w:p w:rsidR="00F107BC" w:rsidRPr="001C2901" w:rsidRDefault="00F107BC" w:rsidP="002D55A5">
            <w:pPr>
              <w:rPr>
                <w:rFonts w:ascii="Arial" w:hAnsi="Arial" w:cs="Arial"/>
                <w:color w:val="333333"/>
                <w:sz w:val="22"/>
                <w:szCs w:val="22"/>
              </w:rPr>
            </w:pPr>
            <w:r w:rsidRPr="00C57AF8">
              <w:rPr>
                <w:rFonts w:ascii="Arial" w:hAnsi="Arial" w:cs="Arial"/>
                <w:color w:val="333333"/>
                <w:sz w:val="22"/>
                <w:szCs w:val="22"/>
              </w:rPr>
              <w:t>Mater Misericordiae Health Services Brisbane</w:t>
            </w:r>
          </w:p>
        </w:tc>
      </w:tr>
      <w:tr w:rsidR="00FD45DD"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FD45DD" w:rsidRDefault="00FD45DD" w:rsidP="00C911C3">
            <w:pPr>
              <w:jc w:val="center"/>
              <w:rPr>
                <w:rFonts w:ascii="Arial" w:hAnsi="Arial" w:cs="Arial"/>
                <w:color w:val="333333"/>
                <w:sz w:val="22"/>
                <w:szCs w:val="22"/>
              </w:rPr>
            </w:pPr>
            <w:r>
              <w:rPr>
                <w:rFonts w:ascii="Arial" w:hAnsi="Arial" w:cs="Arial"/>
                <w:color w:val="333333"/>
                <w:sz w:val="22"/>
                <w:szCs w:val="22"/>
              </w:rPr>
              <w:t>9188</w:t>
            </w:r>
          </w:p>
        </w:tc>
        <w:tc>
          <w:tcPr>
            <w:tcW w:w="5378" w:type="dxa"/>
            <w:tcBorders>
              <w:top w:val="single" w:sz="6" w:space="0" w:color="auto"/>
              <w:left w:val="single" w:sz="6" w:space="0" w:color="auto"/>
              <w:bottom w:val="single" w:sz="6" w:space="0" w:color="auto"/>
              <w:right w:val="single" w:sz="2" w:space="0" w:color="auto"/>
            </w:tcBorders>
          </w:tcPr>
          <w:p w:rsidR="00FD45DD" w:rsidRPr="00C57AF8" w:rsidRDefault="00FD45DD" w:rsidP="002D55A5">
            <w:pPr>
              <w:rPr>
                <w:rFonts w:ascii="Arial" w:hAnsi="Arial" w:cs="Arial"/>
                <w:color w:val="333333"/>
                <w:sz w:val="22"/>
                <w:szCs w:val="22"/>
              </w:rPr>
            </w:pPr>
            <w:r>
              <w:rPr>
                <w:rFonts w:ascii="Arial" w:hAnsi="Arial" w:cs="Arial"/>
                <w:color w:val="333333"/>
                <w:sz w:val="22"/>
                <w:szCs w:val="22"/>
              </w:rPr>
              <w:t>Christchurch Eye Surgery</w:t>
            </w:r>
          </w:p>
        </w:tc>
      </w:tr>
      <w:tr w:rsidR="006B3F45" w:rsidRPr="000C2779" w:rsidTr="000C2779">
        <w:trPr>
          <w:trHeight w:val="288"/>
          <w:jc w:val="center"/>
        </w:trPr>
        <w:tc>
          <w:tcPr>
            <w:tcW w:w="1696" w:type="dxa"/>
            <w:tcBorders>
              <w:top w:val="single" w:sz="6" w:space="0" w:color="auto"/>
              <w:left w:val="single" w:sz="2" w:space="0" w:color="auto"/>
              <w:bottom w:val="single" w:sz="6" w:space="0" w:color="auto"/>
              <w:right w:val="single" w:sz="6" w:space="0" w:color="auto"/>
            </w:tcBorders>
          </w:tcPr>
          <w:p w:rsidR="006B3F45" w:rsidRDefault="006B3F45" w:rsidP="00C911C3">
            <w:pPr>
              <w:jc w:val="center"/>
              <w:rPr>
                <w:rFonts w:ascii="Arial" w:hAnsi="Arial" w:cs="Arial"/>
                <w:color w:val="333333"/>
                <w:sz w:val="22"/>
                <w:szCs w:val="22"/>
              </w:rPr>
            </w:pPr>
            <w:r>
              <w:rPr>
                <w:rFonts w:ascii="Arial" w:hAnsi="Arial" w:cs="Arial"/>
                <w:color w:val="333333"/>
                <w:sz w:val="22"/>
                <w:szCs w:val="22"/>
              </w:rPr>
              <w:t>9195</w:t>
            </w:r>
          </w:p>
        </w:tc>
        <w:tc>
          <w:tcPr>
            <w:tcW w:w="5378" w:type="dxa"/>
            <w:tcBorders>
              <w:top w:val="single" w:sz="6" w:space="0" w:color="auto"/>
              <w:left w:val="single" w:sz="6" w:space="0" w:color="auto"/>
              <w:bottom w:val="single" w:sz="6" w:space="0" w:color="auto"/>
              <w:right w:val="single" w:sz="2" w:space="0" w:color="auto"/>
            </w:tcBorders>
          </w:tcPr>
          <w:p w:rsidR="006B3F45" w:rsidRDefault="006B1286" w:rsidP="002D55A5">
            <w:pPr>
              <w:rPr>
                <w:rFonts w:ascii="Arial" w:hAnsi="Arial" w:cs="Arial"/>
                <w:color w:val="333333"/>
                <w:sz w:val="22"/>
                <w:szCs w:val="22"/>
              </w:rPr>
            </w:pPr>
            <w:r>
              <w:rPr>
                <w:rFonts w:ascii="Arial" w:hAnsi="Arial" w:cs="Arial"/>
                <w:color w:val="333333"/>
                <w:sz w:val="22"/>
                <w:szCs w:val="22"/>
              </w:rPr>
              <w:t>Northland Orthopaedic Centre Ltd</w:t>
            </w:r>
          </w:p>
        </w:tc>
      </w:tr>
    </w:tbl>
    <w:p w:rsidR="00FC0019" w:rsidRDefault="00FC0019" w:rsidP="00B65A2A">
      <w:pPr>
        <w:rPr>
          <w:rFonts w:ascii="Arial" w:hAnsi="Arial" w:cs="Arial"/>
          <w:color w:val="333333"/>
        </w:rPr>
      </w:pPr>
    </w:p>
    <w:p w:rsidR="00B65A2A" w:rsidRPr="00BA2072" w:rsidRDefault="004F7DED" w:rsidP="00B65A2A">
      <w:pPr>
        <w:rPr>
          <w:rFonts w:ascii="Arial" w:hAnsi="Arial" w:cs="Arial"/>
          <w:b/>
        </w:rPr>
      </w:pPr>
      <w:r w:rsidRPr="00BA2072">
        <w:rPr>
          <w:rFonts w:ascii="Arial" w:hAnsi="Arial" w:cs="Arial"/>
          <w:b/>
        </w:rPr>
        <w:t>Retired Facility C</w:t>
      </w:r>
      <w:r w:rsidR="00B65A2A" w:rsidRPr="00BA2072">
        <w:rPr>
          <w:rFonts w:ascii="Arial" w:hAnsi="Arial" w:cs="Arial"/>
          <w:b/>
        </w:rPr>
        <w:t>odes</w:t>
      </w:r>
    </w:p>
    <w:p w:rsidR="00B65A2A" w:rsidRPr="00BA2072" w:rsidRDefault="00B65A2A" w:rsidP="00B65A2A">
      <w:pPr>
        <w:rPr>
          <w:rFonts w:ascii="Arial" w:hAnsi="Arial" w:cs="Arial"/>
          <w:color w:val="333333"/>
        </w:rPr>
      </w:pPr>
      <w:r w:rsidRPr="00BA2072">
        <w:rPr>
          <w:rFonts w:ascii="Arial" w:hAnsi="Arial" w:cs="Arial"/>
          <w:color w:val="333333"/>
        </w:rPr>
        <w:t xml:space="preserve">These </w:t>
      </w:r>
      <w:r w:rsidR="00DB05A2" w:rsidRPr="00BA2072">
        <w:rPr>
          <w:rFonts w:ascii="Arial" w:hAnsi="Arial" w:cs="Arial"/>
          <w:color w:val="333333"/>
        </w:rPr>
        <w:t xml:space="preserve">facility </w:t>
      </w:r>
      <w:r w:rsidRPr="00BA2072">
        <w:rPr>
          <w:rFonts w:ascii="Arial" w:hAnsi="Arial" w:cs="Arial"/>
          <w:color w:val="333333"/>
        </w:rPr>
        <w:t>codes have been retired but are noted here for historical reasons.</w:t>
      </w:r>
    </w:p>
    <w:p w:rsidR="000C2779" w:rsidRPr="0063378C" w:rsidRDefault="000C2779" w:rsidP="00B65A2A">
      <w:pPr>
        <w:rPr>
          <w:rFonts w:ascii="Arial" w:hAnsi="Arial" w:cs="Arial"/>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01"/>
        <w:gridCol w:w="5435"/>
      </w:tblGrid>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b/>
                <w:sz w:val="22"/>
                <w:szCs w:val="22"/>
              </w:rPr>
            </w:pPr>
            <w:r w:rsidRPr="000C2779">
              <w:rPr>
                <w:rFonts w:ascii="Arial" w:hAnsi="Arial" w:cs="Arial"/>
                <w:b/>
                <w:sz w:val="22"/>
                <w:szCs w:val="22"/>
              </w:rPr>
              <w:t>Facility Code</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b/>
                <w:sz w:val="22"/>
                <w:szCs w:val="22"/>
              </w:rPr>
            </w:pPr>
            <w:r w:rsidRPr="000C2779">
              <w:rPr>
                <w:rFonts w:ascii="Arial" w:hAnsi="Arial" w:cs="Arial"/>
                <w:b/>
                <w:sz w:val="22"/>
                <w:szCs w:val="22"/>
              </w:rPr>
              <w:t>Facility Name</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3211</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Auckland</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3212</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Greenlane</w:t>
            </w:r>
          </w:p>
        </w:tc>
      </w:tr>
      <w:tr w:rsidR="00B65A2A"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65A2A" w:rsidRPr="000C2779" w:rsidRDefault="00B65A2A" w:rsidP="00C911C3">
            <w:pPr>
              <w:pStyle w:val="BodyText2"/>
              <w:jc w:val="center"/>
              <w:rPr>
                <w:rFonts w:ascii="Arial" w:hAnsi="Arial" w:cs="Arial"/>
                <w:color w:val="333333"/>
                <w:sz w:val="22"/>
                <w:szCs w:val="22"/>
              </w:rPr>
            </w:pPr>
            <w:r w:rsidRPr="000C2779">
              <w:rPr>
                <w:rFonts w:ascii="Arial" w:hAnsi="Arial" w:cs="Arial"/>
                <w:color w:val="333333"/>
                <w:sz w:val="22"/>
                <w:szCs w:val="22"/>
              </w:rPr>
              <w:t>3213</w:t>
            </w:r>
          </w:p>
        </w:tc>
        <w:tc>
          <w:tcPr>
            <w:tcW w:w="5435" w:type="dxa"/>
            <w:tcBorders>
              <w:top w:val="single" w:sz="2" w:space="0" w:color="auto"/>
              <w:left w:val="single" w:sz="2" w:space="0" w:color="auto"/>
              <w:bottom w:val="single" w:sz="2" w:space="0" w:color="auto"/>
              <w:right w:val="single" w:sz="2" w:space="0" w:color="auto"/>
            </w:tcBorders>
          </w:tcPr>
          <w:p w:rsidR="00B65A2A" w:rsidRPr="000C2779" w:rsidRDefault="00B65A2A" w:rsidP="002D55A5">
            <w:pPr>
              <w:pStyle w:val="BodyText2"/>
              <w:rPr>
                <w:rFonts w:ascii="Arial" w:hAnsi="Arial" w:cs="Arial"/>
                <w:color w:val="333333"/>
                <w:sz w:val="22"/>
                <w:szCs w:val="22"/>
              </w:rPr>
            </w:pPr>
            <w:r w:rsidRPr="000C2779">
              <w:rPr>
                <w:rFonts w:ascii="Arial" w:hAnsi="Arial" w:cs="Arial"/>
                <w:color w:val="333333"/>
                <w:sz w:val="22"/>
                <w:szCs w:val="22"/>
              </w:rPr>
              <w:t xml:space="preserve">National Women’s </w:t>
            </w:r>
          </w:p>
        </w:tc>
      </w:tr>
      <w:tr w:rsidR="00B22F9C"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B22F9C" w:rsidRPr="000C2779" w:rsidRDefault="00B22F9C" w:rsidP="00C911C3">
            <w:pPr>
              <w:pStyle w:val="BodyText2"/>
              <w:jc w:val="center"/>
              <w:rPr>
                <w:rFonts w:ascii="Arial" w:hAnsi="Arial" w:cs="Arial"/>
                <w:color w:val="333333"/>
                <w:sz w:val="22"/>
                <w:szCs w:val="22"/>
              </w:rPr>
            </w:pPr>
            <w:r w:rsidRPr="000C2779">
              <w:rPr>
                <w:rFonts w:ascii="Arial" w:hAnsi="Arial" w:cs="Arial"/>
                <w:color w:val="333333"/>
                <w:sz w:val="22"/>
                <w:szCs w:val="22"/>
              </w:rPr>
              <w:t>3239</w:t>
            </w:r>
          </w:p>
        </w:tc>
        <w:tc>
          <w:tcPr>
            <w:tcW w:w="5435" w:type="dxa"/>
            <w:tcBorders>
              <w:top w:val="single" w:sz="2" w:space="0" w:color="auto"/>
              <w:left w:val="single" w:sz="2" w:space="0" w:color="auto"/>
              <w:bottom w:val="single" w:sz="2" w:space="0" w:color="auto"/>
              <w:right w:val="single" w:sz="2" w:space="0" w:color="auto"/>
            </w:tcBorders>
          </w:tcPr>
          <w:p w:rsidR="00B22F9C" w:rsidRPr="000C2779" w:rsidRDefault="00B22F9C" w:rsidP="00414A87">
            <w:pPr>
              <w:pStyle w:val="BodyText2"/>
              <w:rPr>
                <w:rFonts w:ascii="Arial" w:hAnsi="Arial" w:cs="Arial"/>
                <w:color w:val="333333"/>
                <w:sz w:val="22"/>
                <w:szCs w:val="22"/>
              </w:rPr>
            </w:pPr>
            <w:r w:rsidRPr="000C2779">
              <w:rPr>
                <w:rFonts w:ascii="Arial" w:hAnsi="Arial" w:cs="Arial"/>
                <w:color w:val="333333"/>
                <w:sz w:val="22"/>
                <w:szCs w:val="22"/>
              </w:rPr>
              <w:t>Starship</w:t>
            </w:r>
            <w:r w:rsidR="00992B55" w:rsidRPr="000C2779">
              <w:rPr>
                <w:rFonts w:ascii="Arial" w:hAnsi="Arial" w:cs="Arial"/>
                <w:color w:val="333333"/>
                <w:sz w:val="22"/>
                <w:szCs w:val="22"/>
              </w:rPr>
              <w:t xml:space="preserve"> </w:t>
            </w:r>
            <w:r w:rsidRPr="000C2779">
              <w:rPr>
                <w:rFonts w:ascii="Arial" w:hAnsi="Arial" w:cs="Arial"/>
                <w:color w:val="333333"/>
                <w:sz w:val="22"/>
                <w:szCs w:val="22"/>
              </w:rPr>
              <w:t>Hospital</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4212</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Wakari</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5814</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Porirua</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5818</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Paraparaumu</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5819</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Puketiro</w:t>
            </w:r>
          </w:p>
        </w:tc>
      </w:tr>
      <w:tr w:rsidR="00941FF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941FF3" w:rsidRPr="000C2779" w:rsidRDefault="00941FF3" w:rsidP="00C911C3">
            <w:pPr>
              <w:pStyle w:val="BodyText2"/>
              <w:jc w:val="center"/>
              <w:rPr>
                <w:rFonts w:ascii="Arial" w:hAnsi="Arial" w:cs="Arial"/>
                <w:color w:val="333333"/>
                <w:sz w:val="22"/>
                <w:szCs w:val="22"/>
              </w:rPr>
            </w:pPr>
            <w:r w:rsidRPr="000C2779">
              <w:rPr>
                <w:rFonts w:ascii="Arial" w:hAnsi="Arial" w:cs="Arial"/>
                <w:color w:val="333333"/>
                <w:sz w:val="22"/>
                <w:szCs w:val="22"/>
              </w:rPr>
              <w:t>5820</w:t>
            </w:r>
          </w:p>
        </w:tc>
        <w:tc>
          <w:tcPr>
            <w:tcW w:w="5435" w:type="dxa"/>
            <w:tcBorders>
              <w:top w:val="single" w:sz="2" w:space="0" w:color="auto"/>
              <w:left w:val="single" w:sz="2" w:space="0" w:color="auto"/>
              <w:bottom w:val="single" w:sz="2" w:space="0" w:color="auto"/>
              <w:right w:val="single" w:sz="2" w:space="0" w:color="auto"/>
            </w:tcBorders>
          </w:tcPr>
          <w:p w:rsidR="00941FF3" w:rsidRPr="000C2779" w:rsidRDefault="00941FF3" w:rsidP="00414A87">
            <w:pPr>
              <w:pStyle w:val="BodyText2"/>
              <w:rPr>
                <w:rFonts w:ascii="Arial" w:hAnsi="Arial" w:cs="Arial"/>
                <w:color w:val="333333"/>
                <w:sz w:val="22"/>
                <w:szCs w:val="22"/>
              </w:rPr>
            </w:pPr>
            <w:r w:rsidRPr="000C2779">
              <w:rPr>
                <w:rFonts w:ascii="Arial" w:hAnsi="Arial" w:cs="Arial"/>
                <w:color w:val="333333"/>
                <w:sz w:val="22"/>
                <w:szCs w:val="22"/>
              </w:rPr>
              <w:t>Te</w:t>
            </w:r>
            <w:r w:rsidR="00677179">
              <w:rPr>
                <w:rFonts w:ascii="Arial" w:hAnsi="Arial" w:cs="Arial"/>
                <w:color w:val="333333"/>
                <w:sz w:val="22"/>
                <w:szCs w:val="22"/>
              </w:rPr>
              <w:t xml:space="preserve"> </w:t>
            </w:r>
            <w:r w:rsidRPr="000C2779">
              <w:rPr>
                <w:rFonts w:ascii="Arial" w:hAnsi="Arial" w:cs="Arial"/>
                <w:color w:val="333333"/>
                <w:sz w:val="22"/>
                <w:szCs w:val="22"/>
              </w:rPr>
              <w:t>Whare O Rangituhi</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jc w:val="center"/>
              <w:rPr>
                <w:rFonts w:ascii="Arial" w:hAnsi="Arial" w:cs="Arial"/>
                <w:color w:val="333333"/>
                <w:sz w:val="22"/>
                <w:szCs w:val="22"/>
              </w:rPr>
            </w:pPr>
            <w:r w:rsidRPr="000C2779">
              <w:rPr>
                <w:rFonts w:ascii="Arial" w:hAnsi="Arial" w:cs="Arial"/>
                <w:color w:val="333333"/>
                <w:sz w:val="22"/>
                <w:szCs w:val="22"/>
              </w:rPr>
              <w:t>8303</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36743A">
            <w:pPr>
              <w:rPr>
                <w:rFonts w:ascii="Arial" w:hAnsi="Arial" w:cs="Arial"/>
                <w:color w:val="333333"/>
                <w:sz w:val="22"/>
                <w:szCs w:val="22"/>
              </w:rPr>
            </w:pPr>
            <w:r w:rsidRPr="000C2779">
              <w:rPr>
                <w:rFonts w:ascii="Arial" w:hAnsi="Arial" w:cs="Arial"/>
                <w:color w:val="333333"/>
                <w:sz w:val="22"/>
                <w:szCs w:val="22"/>
              </w:rPr>
              <w:t>Belverdale</w:t>
            </w:r>
            <w:r>
              <w:rPr>
                <w:rFonts w:ascii="Arial" w:hAnsi="Arial" w:cs="Arial"/>
                <w:color w:val="333333"/>
                <w:sz w:val="22"/>
                <w:szCs w:val="22"/>
              </w:rPr>
              <w:t xml:space="preserve"> </w:t>
            </w:r>
            <w:r w:rsidRPr="000C2779">
              <w:rPr>
                <w:rFonts w:ascii="Arial" w:hAnsi="Arial" w:cs="Arial"/>
                <w:color w:val="333333"/>
                <w:sz w:val="22"/>
                <w:szCs w:val="22"/>
              </w:rPr>
              <w:t>Hospital</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pStyle w:val="BodyText2"/>
              <w:jc w:val="center"/>
              <w:rPr>
                <w:rFonts w:ascii="Arial" w:hAnsi="Arial" w:cs="Arial"/>
                <w:color w:val="333333"/>
                <w:sz w:val="22"/>
                <w:szCs w:val="22"/>
              </w:rPr>
            </w:pPr>
            <w:r w:rsidRPr="000C2779">
              <w:rPr>
                <w:rFonts w:ascii="Arial" w:hAnsi="Arial" w:cs="Arial"/>
                <w:color w:val="333333"/>
                <w:sz w:val="22"/>
                <w:szCs w:val="22"/>
              </w:rPr>
              <w:t>8422</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414A87">
            <w:pPr>
              <w:pStyle w:val="BodyText2"/>
              <w:rPr>
                <w:rFonts w:ascii="Arial" w:hAnsi="Arial" w:cs="Arial"/>
                <w:color w:val="333333"/>
                <w:sz w:val="22"/>
                <w:szCs w:val="22"/>
              </w:rPr>
            </w:pPr>
            <w:r w:rsidRPr="000C2779">
              <w:rPr>
                <w:rFonts w:ascii="Arial" w:hAnsi="Arial" w:cs="Arial"/>
                <w:color w:val="333333"/>
                <w:sz w:val="22"/>
                <w:szCs w:val="22"/>
              </w:rPr>
              <w:t xml:space="preserve">Our Lady’s Home of Compassion </w:t>
            </w:r>
          </w:p>
        </w:tc>
      </w:tr>
      <w:tr w:rsidR="004A4923" w:rsidRPr="000C2779" w:rsidTr="00C911C3">
        <w:trPr>
          <w:jc w:val="center"/>
        </w:trPr>
        <w:tc>
          <w:tcPr>
            <w:tcW w:w="1701" w:type="dxa"/>
            <w:tcBorders>
              <w:top w:val="single" w:sz="2" w:space="0" w:color="auto"/>
              <w:left w:val="single" w:sz="2" w:space="0" w:color="auto"/>
              <w:bottom w:val="single" w:sz="2" w:space="0" w:color="auto"/>
              <w:right w:val="single" w:sz="2" w:space="0" w:color="auto"/>
            </w:tcBorders>
          </w:tcPr>
          <w:p w:rsidR="004A4923" w:rsidRPr="000C2779" w:rsidRDefault="004A4923" w:rsidP="00C911C3">
            <w:pPr>
              <w:pStyle w:val="BodyText2"/>
              <w:jc w:val="center"/>
              <w:rPr>
                <w:rFonts w:ascii="Arial" w:hAnsi="Arial" w:cs="Arial"/>
                <w:color w:val="333333"/>
                <w:sz w:val="22"/>
                <w:szCs w:val="22"/>
              </w:rPr>
            </w:pPr>
            <w:r w:rsidRPr="000C2779">
              <w:rPr>
                <w:rFonts w:ascii="Arial" w:hAnsi="Arial" w:cs="Arial"/>
                <w:color w:val="333333"/>
                <w:sz w:val="22"/>
                <w:szCs w:val="22"/>
              </w:rPr>
              <w:t>8611</w:t>
            </w:r>
          </w:p>
        </w:tc>
        <w:tc>
          <w:tcPr>
            <w:tcW w:w="5435" w:type="dxa"/>
            <w:tcBorders>
              <w:top w:val="single" w:sz="2" w:space="0" w:color="auto"/>
              <w:left w:val="single" w:sz="2" w:space="0" w:color="auto"/>
              <w:bottom w:val="single" w:sz="2" w:space="0" w:color="auto"/>
              <w:right w:val="single" w:sz="2" w:space="0" w:color="auto"/>
            </w:tcBorders>
          </w:tcPr>
          <w:p w:rsidR="004A4923" w:rsidRPr="000C2779" w:rsidRDefault="004A4923" w:rsidP="00716BF4">
            <w:pPr>
              <w:pStyle w:val="BodyText2"/>
              <w:rPr>
                <w:rFonts w:ascii="Arial" w:hAnsi="Arial" w:cs="Arial"/>
                <w:color w:val="333333"/>
                <w:sz w:val="22"/>
                <w:szCs w:val="22"/>
              </w:rPr>
            </w:pPr>
            <w:r w:rsidRPr="000C2779">
              <w:rPr>
                <w:rFonts w:ascii="Arial" w:hAnsi="Arial" w:cs="Arial"/>
                <w:color w:val="333333"/>
                <w:sz w:val="22"/>
                <w:szCs w:val="22"/>
              </w:rPr>
              <w:t>Northern Surgical Centre</w:t>
            </w:r>
          </w:p>
        </w:tc>
      </w:tr>
    </w:tbl>
    <w:p w:rsidR="004A765C" w:rsidRPr="004A765C" w:rsidRDefault="004A765C" w:rsidP="004A765C">
      <w:bookmarkStart w:id="1457" w:name="_Ref278176613"/>
      <w:bookmarkStart w:id="1458" w:name="_Ref292797223"/>
      <w:bookmarkStart w:id="1459" w:name="_Ref183317594"/>
      <w:bookmarkStart w:id="1460" w:name="_Ref183317999"/>
    </w:p>
    <w:p w:rsidR="00ED1B17" w:rsidRPr="00BA2072" w:rsidRDefault="00ED1B17" w:rsidP="00990412">
      <w:pPr>
        <w:pStyle w:val="Heading3"/>
      </w:pPr>
      <w:bookmarkStart w:id="1461" w:name="_Ref372101768"/>
      <w:bookmarkStart w:id="1462" w:name="_Ref372102263"/>
      <w:bookmarkStart w:id="1463" w:name="_Toc469033163"/>
      <w:r w:rsidRPr="00BA2072">
        <w:t xml:space="preserve">DRG Mapping </w:t>
      </w:r>
      <w:r w:rsidR="009639BB">
        <w:t>and</w:t>
      </w:r>
      <w:r w:rsidRPr="00BA2072">
        <w:t xml:space="preserve"> </w:t>
      </w:r>
      <w:r w:rsidR="00503C3E" w:rsidRPr="00BA2072">
        <w:t>Exclu</w:t>
      </w:r>
      <w:r w:rsidR="009639BB">
        <w:t>sion of</w:t>
      </w:r>
      <w:r w:rsidR="00503C3E" w:rsidRPr="00BA2072">
        <w:t xml:space="preserve"> </w:t>
      </w:r>
      <w:r w:rsidRPr="00BA2072">
        <w:t>Op</w:t>
      </w:r>
      <w:r w:rsidR="00FF0621" w:rsidRPr="00BA2072">
        <w:t>h</w:t>
      </w:r>
      <w:r w:rsidRPr="00BA2072">
        <w:t>thalmology Injections</w:t>
      </w:r>
      <w:bookmarkEnd w:id="1457"/>
      <w:r w:rsidR="0037150D" w:rsidRPr="00BA2072">
        <w:t xml:space="preserve"> (S4000</w:t>
      </w:r>
      <w:r w:rsidR="007045C4">
        <w:t>7</w:t>
      </w:r>
      <w:r w:rsidR="0037150D" w:rsidRPr="00BA2072">
        <w:t>)</w:t>
      </w:r>
      <w:bookmarkEnd w:id="1458"/>
      <w:bookmarkEnd w:id="1461"/>
      <w:bookmarkEnd w:id="1462"/>
      <w:bookmarkEnd w:id="1463"/>
    </w:p>
    <w:p w:rsidR="009639BB" w:rsidRPr="00BA2072" w:rsidRDefault="009639BB" w:rsidP="009639BB">
      <w:pPr>
        <w:pStyle w:val="NormalArial"/>
        <w:rPr>
          <w:rFonts w:cs="Arial"/>
          <w:color w:val="333333"/>
        </w:rPr>
      </w:pPr>
      <w:r w:rsidRPr="00BA2072">
        <w:rPr>
          <w:rFonts w:cs="Arial"/>
          <w:color w:val="333333"/>
        </w:rPr>
        <w:t>This rule is for injections of a therapeutic agent (</w:t>
      </w:r>
      <w:r>
        <w:rPr>
          <w:rFonts w:cs="Arial"/>
          <w:color w:val="333333"/>
        </w:rPr>
        <w:t>eg, A</w:t>
      </w:r>
      <w:r w:rsidRPr="00BA2072">
        <w:rPr>
          <w:rFonts w:cs="Arial"/>
          <w:color w:val="333333"/>
        </w:rPr>
        <w:t>vastin) into the posterior chamber of eye.  These event</w:t>
      </w:r>
      <w:r>
        <w:rPr>
          <w:rFonts w:cs="Arial"/>
          <w:color w:val="333333"/>
        </w:rPr>
        <w:t xml:space="preserve"> records</w:t>
      </w:r>
      <w:r w:rsidRPr="00BA2072">
        <w:rPr>
          <w:rFonts w:cs="Arial"/>
          <w:color w:val="333333"/>
        </w:rPr>
        <w:t xml:space="preserve"> will be assigned to a NZ</w:t>
      </w:r>
      <w:ins w:id="1464" w:author="Tracy Thompson" w:date="2016-09-22T11:08:00Z">
        <w:r w:rsidR="0075638E">
          <w:rPr>
            <w:rFonts w:cs="Arial"/>
            <w:color w:val="333333"/>
          </w:rPr>
          <w:t xml:space="preserve"> specific </w:t>
        </w:r>
      </w:ins>
      <w:r w:rsidRPr="00BA2072">
        <w:rPr>
          <w:rFonts w:cs="Arial"/>
          <w:color w:val="333333"/>
        </w:rPr>
        <w:t xml:space="preserve">DRG with its own cost weight reflecting the </w:t>
      </w:r>
      <w:r>
        <w:rPr>
          <w:rFonts w:cs="Arial"/>
          <w:color w:val="333333"/>
        </w:rPr>
        <w:t>outpatient price</w:t>
      </w:r>
      <w:r w:rsidRPr="00BA2072">
        <w:rPr>
          <w:rFonts w:cs="Arial"/>
          <w:color w:val="333333"/>
        </w:rPr>
        <w:t>.</w:t>
      </w:r>
    </w:p>
    <w:p w:rsidR="009639BB" w:rsidRPr="00BA2072"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Sameday Ophthalmology Injection event</w:t>
      </w:r>
      <w:r>
        <w:rPr>
          <w:rFonts w:cs="Arial"/>
          <w:color w:val="333333"/>
        </w:rPr>
        <w:t xml:space="preserve"> records</w:t>
      </w:r>
      <w:r w:rsidRPr="00BA2072">
        <w:rPr>
          <w:rFonts w:cs="Arial"/>
          <w:color w:val="333333"/>
        </w:rPr>
        <w:t xml:space="preserve"> are excluded from casemix purchasing. </w:t>
      </w:r>
    </w:p>
    <w:p w:rsidR="009639BB" w:rsidRPr="00BA2072"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These event</w:t>
      </w:r>
      <w:r>
        <w:rPr>
          <w:rFonts w:cs="Arial"/>
          <w:color w:val="333333"/>
        </w:rPr>
        <w:t xml:space="preserve"> records</w:t>
      </w:r>
      <w:r w:rsidRPr="00BA2072">
        <w:rPr>
          <w:rFonts w:cs="Arial"/>
          <w:color w:val="333333"/>
        </w:rPr>
        <w:t xml:space="preserve"> are tested for by checking: </w:t>
      </w:r>
    </w:p>
    <w:p w:rsidR="009639BB" w:rsidRPr="00BA2072" w:rsidRDefault="009639BB" w:rsidP="009639BB">
      <w:pPr>
        <w:pStyle w:val="NormalArial"/>
        <w:ind w:firstLine="360"/>
        <w:rPr>
          <w:rFonts w:cs="Arial"/>
          <w:color w:val="333333"/>
        </w:rPr>
      </w:pPr>
      <w:r w:rsidRPr="00BA2072">
        <w:rPr>
          <w:rFonts w:cs="Arial"/>
          <w:color w:val="333333"/>
        </w:rPr>
        <w:t xml:space="preserve">That the admission and discharge dates are the same </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That the event is non-acute (i.e. Admission Type not “AC”)</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 xml:space="preserve">The event falls into DRG C03Z </w:t>
      </w:r>
      <w:r w:rsidRPr="00BA2072">
        <w:rPr>
          <w:rFonts w:cs="Arial"/>
          <w:i/>
          <w:color w:val="333333"/>
        </w:rPr>
        <w:t>Retinal Procedures</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DefinitionList"/>
        <w:rPr>
          <w:rFonts w:ascii="Arial" w:hAnsi="Arial" w:cs="Arial"/>
          <w:color w:val="333333"/>
        </w:rPr>
      </w:pPr>
      <w:r w:rsidRPr="00BA2072">
        <w:rPr>
          <w:rFonts w:ascii="Arial" w:hAnsi="Arial" w:cs="Arial"/>
          <w:color w:val="333333"/>
        </w:rPr>
        <w:t>There are at most three non-blank procedure codes</w:t>
      </w:r>
    </w:p>
    <w:p w:rsidR="009639BB" w:rsidRPr="00BA2072" w:rsidRDefault="009639BB" w:rsidP="009639BB">
      <w:pPr>
        <w:pStyle w:val="DefinitionTerm"/>
        <w:rPr>
          <w:rFonts w:ascii="Arial" w:hAnsi="Arial" w:cs="Arial"/>
          <w:color w:val="333333"/>
        </w:rPr>
      </w:pPr>
      <w:r w:rsidRPr="00BA2072">
        <w:rPr>
          <w:rFonts w:ascii="Arial" w:hAnsi="Arial" w:cs="Arial"/>
          <w:color w:val="333333"/>
        </w:rPr>
        <w:tab/>
        <w:t>AND</w:t>
      </w:r>
    </w:p>
    <w:p w:rsidR="009639BB" w:rsidRPr="00BA2072" w:rsidRDefault="009639BB" w:rsidP="009639BB">
      <w:pPr>
        <w:pStyle w:val="NormalArial"/>
        <w:ind w:left="360"/>
        <w:rPr>
          <w:rFonts w:cs="Arial"/>
          <w:i/>
          <w:color w:val="333333"/>
        </w:rPr>
      </w:pPr>
      <w:r w:rsidRPr="00BA2072">
        <w:rPr>
          <w:rFonts w:cs="Arial"/>
          <w:color w:val="333333"/>
        </w:rPr>
        <w:t>The first procedure code is 4274003 [209]</w:t>
      </w:r>
      <w:r>
        <w:rPr>
          <w:rFonts w:cs="Arial"/>
          <w:color w:val="333333"/>
        </w:rPr>
        <w:t xml:space="preserve"> </w:t>
      </w:r>
      <w:r w:rsidRPr="00BA2072">
        <w:rPr>
          <w:rFonts w:cs="Arial"/>
          <w:i/>
          <w:color w:val="333333"/>
        </w:rPr>
        <w:t>Administration of therapeutic agent into posterior chamber</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second procedure code is 4274003 [209] OR is anaesthesia not from block [1910] OR is blank</w:t>
      </w:r>
    </w:p>
    <w:p w:rsidR="009639BB" w:rsidRPr="00BA2072" w:rsidRDefault="009639BB" w:rsidP="009639BB">
      <w:pPr>
        <w:pStyle w:val="NormalArial"/>
        <w:rPr>
          <w:rFonts w:cs="Arial"/>
          <w:color w:val="333333"/>
        </w:rPr>
      </w:pPr>
      <w:r w:rsidRPr="00BA2072">
        <w:rPr>
          <w:rFonts w:cs="Arial"/>
          <w:color w:val="333333"/>
        </w:rPr>
        <w:tab/>
        <w:t>AND</w:t>
      </w:r>
    </w:p>
    <w:p w:rsidR="009639BB" w:rsidRDefault="009639BB" w:rsidP="009639BB">
      <w:pPr>
        <w:pStyle w:val="NormalArial"/>
        <w:ind w:firstLine="360"/>
        <w:rPr>
          <w:rFonts w:cs="Arial"/>
          <w:color w:val="333333"/>
        </w:rPr>
      </w:pPr>
      <w:r w:rsidRPr="00BA2072">
        <w:rPr>
          <w:rFonts w:cs="Arial"/>
          <w:color w:val="333333"/>
        </w:rPr>
        <w:t>The third procedure is anaesthesia not from block [1910] OR is blank.</w:t>
      </w:r>
    </w:p>
    <w:p w:rsidR="009639BB" w:rsidRPr="002065C5" w:rsidRDefault="009639BB" w:rsidP="009639BB">
      <w:pPr>
        <w:pStyle w:val="NormalArial"/>
        <w:rPr>
          <w:rFonts w:cs="Arial"/>
          <w:color w:val="333333"/>
        </w:rPr>
      </w:pPr>
    </w:p>
    <w:p w:rsidR="00503C3E" w:rsidRPr="002065C5" w:rsidRDefault="009639BB" w:rsidP="009639BB">
      <w:pPr>
        <w:rPr>
          <w:rFonts w:ascii="Arial" w:hAnsi="Arial" w:cs="Arial"/>
          <w:color w:val="333333"/>
        </w:rPr>
      </w:pPr>
      <w:r w:rsidRPr="002065C5">
        <w:rPr>
          <w:rFonts w:ascii="Arial" w:hAnsi="Arial" w:cs="Arial"/>
          <w:color w:val="333333"/>
        </w:rPr>
        <w:t>If XPU = S40007 then NZdrg</w:t>
      </w:r>
      <w:ins w:id="1465" w:author="Tracy Thompson" w:date="2016-09-22T11:07:00Z">
        <w:r w:rsidR="0075638E">
          <w:rPr>
            <w:rFonts w:ascii="Arial" w:hAnsi="Arial" w:cs="Arial"/>
            <w:color w:val="333333"/>
          </w:rPr>
          <w:t>70</w:t>
        </w:r>
      </w:ins>
      <w:del w:id="1466" w:author="Tracy Thompson" w:date="2016-09-22T11:07:00Z">
        <w:r w:rsidRPr="002065C5" w:rsidDel="0075638E">
          <w:rPr>
            <w:rFonts w:ascii="Arial" w:hAnsi="Arial" w:cs="Arial"/>
            <w:color w:val="333333"/>
          </w:rPr>
          <w:delText>60x</w:delText>
        </w:r>
      </w:del>
      <w:r w:rsidRPr="002065C5">
        <w:rPr>
          <w:rFonts w:ascii="Arial" w:hAnsi="Arial" w:cs="Arial"/>
          <w:color w:val="333333"/>
        </w:rPr>
        <w:t xml:space="preserve"> = C03W </w:t>
      </w:r>
      <w:r w:rsidRPr="002065C5">
        <w:rPr>
          <w:rFonts w:ascii="Arial" w:hAnsi="Arial" w:cs="Arial"/>
          <w:i/>
          <w:color w:val="333333"/>
        </w:rPr>
        <w:t xml:space="preserve">Same Day Ophthalmology Injections of Therapeutic Agents </w:t>
      </w:r>
      <w:r w:rsidRPr="002065C5">
        <w:rPr>
          <w:rFonts w:ascii="Arial" w:hAnsi="Arial" w:cs="Arial"/>
          <w:color w:val="333333"/>
        </w:rPr>
        <w:t>and the cost weight is 0.0494.</w:t>
      </w:r>
    </w:p>
    <w:p w:rsidR="00503C3E" w:rsidRPr="00BA2072" w:rsidRDefault="00503C3E" w:rsidP="00ED1B17">
      <w:pPr>
        <w:rPr>
          <w:rFonts w:ascii="Arial" w:hAnsi="Arial" w:cs="Arial"/>
          <w:color w:val="333333"/>
        </w:rPr>
      </w:pPr>
    </w:p>
    <w:p w:rsidR="00503C3E" w:rsidRPr="00BA2072" w:rsidRDefault="00503C3E" w:rsidP="00990412">
      <w:pPr>
        <w:pStyle w:val="Heading3"/>
      </w:pPr>
      <w:bookmarkStart w:id="1467" w:name="_Ref278176552"/>
      <w:bookmarkStart w:id="1468" w:name="_Ref292797236"/>
      <w:bookmarkStart w:id="1469" w:name="_Toc469033164"/>
      <w:r w:rsidRPr="00BA2072">
        <w:t xml:space="preserve">DRG Mapping </w:t>
      </w:r>
      <w:r w:rsidR="009639BB">
        <w:t>and</w:t>
      </w:r>
      <w:r w:rsidR="009639BB" w:rsidRPr="00BA2072">
        <w:t xml:space="preserve"> </w:t>
      </w:r>
      <w:r w:rsidRPr="00BA2072">
        <w:t>Exclu</w:t>
      </w:r>
      <w:r w:rsidR="009639BB">
        <w:t>sion of</w:t>
      </w:r>
      <w:r w:rsidRPr="00BA2072">
        <w:t xml:space="preserve"> Skin Lesion Procedures</w:t>
      </w:r>
      <w:bookmarkEnd w:id="1467"/>
      <w:r w:rsidR="0037150D" w:rsidRPr="00BA2072">
        <w:t xml:space="preserve"> (MS02016)</w:t>
      </w:r>
      <w:bookmarkEnd w:id="1468"/>
      <w:bookmarkEnd w:id="1469"/>
    </w:p>
    <w:p w:rsidR="009639BB" w:rsidRPr="00BA2072" w:rsidRDefault="009639BB" w:rsidP="009639BB">
      <w:pPr>
        <w:pStyle w:val="NormalArial"/>
        <w:rPr>
          <w:rFonts w:cs="Arial"/>
          <w:color w:val="333333"/>
        </w:rPr>
      </w:pPr>
      <w:r w:rsidRPr="00BA2072">
        <w:rPr>
          <w:rFonts w:cs="Arial"/>
          <w:color w:val="333333"/>
        </w:rPr>
        <w:t>Sameday skin lesion excision event</w:t>
      </w:r>
      <w:r>
        <w:rPr>
          <w:rFonts w:cs="Arial"/>
          <w:color w:val="333333"/>
        </w:rPr>
        <w:t xml:space="preserve"> records </w:t>
      </w:r>
      <w:r w:rsidRPr="00BA2072">
        <w:rPr>
          <w:rFonts w:cs="Arial"/>
          <w:color w:val="333333"/>
        </w:rPr>
        <w:t>are excluded from casemix purchasing. These event</w:t>
      </w:r>
      <w:r>
        <w:rPr>
          <w:rFonts w:cs="Arial"/>
          <w:color w:val="333333"/>
        </w:rPr>
        <w:t xml:space="preserve"> record</w:t>
      </w:r>
      <w:r w:rsidRPr="00BA2072">
        <w:rPr>
          <w:rFonts w:cs="Arial"/>
          <w:color w:val="333333"/>
        </w:rPr>
        <w:t>s will be assigned to a NZ</w:t>
      </w:r>
      <w:ins w:id="1470" w:author="Tracy Thompson" w:date="2016-09-22T11:08:00Z">
        <w:r w:rsidR="0075638E">
          <w:rPr>
            <w:rFonts w:cs="Arial"/>
            <w:color w:val="333333"/>
          </w:rPr>
          <w:t xml:space="preserve"> specific </w:t>
        </w:r>
      </w:ins>
      <w:r w:rsidRPr="00BA2072">
        <w:rPr>
          <w:rFonts w:cs="Arial"/>
          <w:color w:val="333333"/>
        </w:rPr>
        <w:t>DRG</w:t>
      </w:r>
      <w:r>
        <w:rPr>
          <w:rFonts w:cs="Arial"/>
          <w:color w:val="333333"/>
        </w:rPr>
        <w:t xml:space="preserve"> </w:t>
      </w:r>
      <w:r w:rsidRPr="00BA2072">
        <w:rPr>
          <w:rFonts w:cs="Arial"/>
          <w:color w:val="333333"/>
        </w:rPr>
        <w:t>with its own cost weight reflecting the outpatient price</w:t>
      </w:r>
      <w:r>
        <w:rPr>
          <w:rFonts w:cs="Arial"/>
          <w:color w:val="333333"/>
        </w:rPr>
        <w:t>.</w:t>
      </w:r>
      <w:r w:rsidR="00927440">
        <w:rPr>
          <w:rFonts w:cs="Arial"/>
          <w:color w:val="333333"/>
        </w:rPr>
        <w:t xml:space="preserve">  </w:t>
      </w:r>
      <w:r w:rsidRPr="00BA2072">
        <w:rPr>
          <w:rFonts w:cs="Arial"/>
          <w:color w:val="333333"/>
        </w:rPr>
        <w:t>The skin lesion procedure codes included in the rule are listed below and are referred to as the ‘skin lesion procedure list’.</w:t>
      </w:r>
    </w:p>
    <w:p w:rsidR="009639BB" w:rsidRPr="00BA2072" w:rsidRDefault="009639BB" w:rsidP="009639BB">
      <w:pPr>
        <w:pStyle w:val="NormalArial"/>
        <w:rPr>
          <w:rFonts w:cs="Arial"/>
          <w:color w:val="333333"/>
          <w:szCs w:val="24"/>
        </w:rPr>
      </w:pPr>
    </w:p>
    <w:p w:rsidR="009639BB" w:rsidRDefault="009639BB" w:rsidP="009639BB">
      <w:pPr>
        <w:pStyle w:val="NormalArial"/>
        <w:rPr>
          <w:rFonts w:cs="Arial"/>
          <w:color w:val="333333"/>
          <w:szCs w:val="24"/>
          <w:lang w:val="en-GB" w:eastAsia="en-GB"/>
        </w:rPr>
      </w:pPr>
      <w:r w:rsidRPr="00BA2072">
        <w:rPr>
          <w:rFonts w:cs="Arial"/>
          <w:color w:val="333333"/>
          <w:szCs w:val="24"/>
          <w:lang w:val="en-GB" w:eastAsia="en-GB"/>
        </w:rPr>
        <w:t>3007102 [232], 3007528 [303], 3007523 [402], 4503000 [748], 3019500, 3019501, 3019504, 3019505 [1612], 3007100 [1618], 3018600, 3018601, 3018900, 3018901 [1619], 3120500, 3123000, 3123001, 3123002, 3123003, 3123004, 3123500, 3123501, 3123502, 3123503, 3123504 [1620].</w:t>
      </w:r>
    </w:p>
    <w:p w:rsidR="005755E9" w:rsidRPr="00BA2072" w:rsidRDefault="005755E9" w:rsidP="009639BB">
      <w:pPr>
        <w:pStyle w:val="NormalArial"/>
        <w:rPr>
          <w:rFonts w:cs="Arial"/>
          <w:color w:val="333333"/>
          <w:szCs w:val="24"/>
        </w:rPr>
      </w:pPr>
    </w:p>
    <w:p w:rsidR="009639BB" w:rsidRDefault="009639BB" w:rsidP="009639BB">
      <w:pPr>
        <w:pStyle w:val="NormalArial"/>
        <w:rPr>
          <w:rFonts w:cs="Arial"/>
          <w:color w:val="333333"/>
        </w:rPr>
      </w:pPr>
      <w:r w:rsidRPr="00BA2072">
        <w:rPr>
          <w:rFonts w:cs="Arial"/>
          <w:color w:val="333333"/>
        </w:rPr>
        <w:t>These event</w:t>
      </w:r>
      <w:r>
        <w:rPr>
          <w:rFonts w:cs="Arial"/>
          <w:color w:val="333333"/>
        </w:rPr>
        <w:t xml:space="preserve"> record</w:t>
      </w:r>
      <w:r w:rsidRPr="00BA2072">
        <w:rPr>
          <w:rFonts w:cs="Arial"/>
          <w:color w:val="333333"/>
        </w:rPr>
        <w:t>s are tested for by checking:</w:t>
      </w:r>
    </w:p>
    <w:p w:rsidR="009639BB" w:rsidRPr="00BA2072" w:rsidRDefault="009639BB" w:rsidP="009639BB">
      <w:pPr>
        <w:pStyle w:val="NormalArial"/>
        <w:ind w:firstLine="360"/>
        <w:rPr>
          <w:rFonts w:cs="Arial"/>
          <w:color w:val="333333"/>
        </w:rPr>
      </w:pPr>
      <w:r w:rsidRPr="00BA2072">
        <w:rPr>
          <w:rFonts w:cs="Arial"/>
          <w:color w:val="333333"/>
        </w:rPr>
        <w:t xml:space="preserve">That the admission and discharge dates are the same </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That the event is non-acute (i.e. Admission Type not “AC”)</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DefinitionList"/>
        <w:rPr>
          <w:rFonts w:ascii="Arial" w:hAnsi="Arial" w:cs="Arial"/>
          <w:color w:val="333333"/>
        </w:rPr>
      </w:pPr>
      <w:r w:rsidRPr="00BA2072">
        <w:rPr>
          <w:rFonts w:ascii="Arial" w:hAnsi="Arial" w:cs="Arial"/>
          <w:color w:val="333333"/>
        </w:rPr>
        <w:t xml:space="preserve">There are at most </w:t>
      </w:r>
      <w:r>
        <w:rPr>
          <w:rFonts w:ascii="Arial" w:hAnsi="Arial" w:cs="Arial"/>
          <w:color w:val="333333"/>
        </w:rPr>
        <w:t>six</w:t>
      </w:r>
      <w:r w:rsidRPr="00BA2072">
        <w:rPr>
          <w:rFonts w:ascii="Arial" w:hAnsi="Arial" w:cs="Arial"/>
          <w:color w:val="333333"/>
        </w:rPr>
        <w:t xml:space="preserve"> non-blank procedure codes</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firstLine="360"/>
        <w:rPr>
          <w:rFonts w:cs="Arial"/>
          <w:color w:val="333333"/>
        </w:rPr>
      </w:pPr>
      <w:r w:rsidRPr="00BA2072">
        <w:rPr>
          <w:rFonts w:cs="Arial"/>
          <w:color w:val="333333"/>
        </w:rPr>
        <w:t>The first procedure code is in the skin lesion procedure list</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second procedure code is in the skin lesion procedure list OR is anaesthesia not from block [1910] OR is blank</w:t>
      </w:r>
    </w:p>
    <w:p w:rsidR="009639BB" w:rsidRPr="00BA2072" w:rsidRDefault="009639BB" w:rsidP="009639BB">
      <w:pPr>
        <w:pStyle w:val="NormalArial"/>
        <w:rPr>
          <w:rFonts w:cs="Arial"/>
          <w:color w:val="333333"/>
        </w:rPr>
      </w:pPr>
      <w:r w:rsidRPr="00BA2072">
        <w:rPr>
          <w:rFonts w:cs="Arial"/>
          <w:color w:val="333333"/>
        </w:rPr>
        <w:tab/>
        <w:t>AND</w:t>
      </w:r>
    </w:p>
    <w:p w:rsidR="009639BB" w:rsidRPr="00BA2072" w:rsidRDefault="009639BB" w:rsidP="009639BB">
      <w:pPr>
        <w:pStyle w:val="NormalArial"/>
        <w:ind w:left="360"/>
        <w:rPr>
          <w:rFonts w:cs="Arial"/>
          <w:color w:val="333333"/>
        </w:rPr>
      </w:pPr>
      <w:r w:rsidRPr="00BA2072">
        <w:rPr>
          <w:rFonts w:cs="Arial"/>
          <w:color w:val="333333"/>
        </w:rPr>
        <w:t>The third procedure code is in the skin lesion procedure list OR is anaesthesia not from block [1910] OR is blank</w:t>
      </w:r>
    </w:p>
    <w:p w:rsidR="009639BB" w:rsidRDefault="009639BB" w:rsidP="009639BB">
      <w:pPr>
        <w:pStyle w:val="NormalArial"/>
        <w:ind w:left="720"/>
        <w:rPr>
          <w:rFonts w:cs="Arial"/>
          <w:color w:val="333333"/>
        </w:rPr>
      </w:pPr>
      <w:r w:rsidRPr="00BA2072">
        <w:rPr>
          <w:rFonts w:cs="Arial"/>
          <w:color w:val="333333"/>
        </w:rPr>
        <w:t>AND</w:t>
      </w:r>
    </w:p>
    <w:p w:rsidR="009639BB" w:rsidRPr="00BA2072" w:rsidRDefault="009639BB" w:rsidP="009639BB">
      <w:pPr>
        <w:pStyle w:val="NormalArial"/>
        <w:ind w:left="360"/>
        <w:rPr>
          <w:rFonts w:cs="Arial"/>
          <w:color w:val="333333"/>
        </w:rPr>
      </w:pPr>
      <w:r w:rsidRPr="00BA2072">
        <w:rPr>
          <w:rFonts w:cs="Arial"/>
          <w:color w:val="333333"/>
        </w:rPr>
        <w:t xml:space="preserve">The </w:t>
      </w:r>
      <w:r>
        <w:rPr>
          <w:rFonts w:cs="Arial"/>
          <w:color w:val="333333"/>
        </w:rPr>
        <w:t xml:space="preserve">fourth </w:t>
      </w:r>
      <w:r w:rsidRPr="00BA2072">
        <w:rPr>
          <w:rFonts w:cs="Arial"/>
          <w:color w:val="333333"/>
        </w:rPr>
        <w:t>procedure code is in the skin lesion procedure list OR is anaesthesia not from block [1910] OR is blank</w:t>
      </w:r>
    </w:p>
    <w:p w:rsidR="009639BB" w:rsidRDefault="009639BB" w:rsidP="009639BB">
      <w:pPr>
        <w:pStyle w:val="NormalArial"/>
        <w:ind w:left="720"/>
        <w:rPr>
          <w:rFonts w:cs="Arial"/>
          <w:color w:val="333333"/>
        </w:rPr>
      </w:pPr>
      <w:r>
        <w:rPr>
          <w:rFonts w:cs="Arial"/>
          <w:color w:val="333333"/>
        </w:rPr>
        <w:t>AND</w:t>
      </w:r>
    </w:p>
    <w:p w:rsidR="009639BB" w:rsidRPr="00BA2072" w:rsidRDefault="009639BB" w:rsidP="009639BB">
      <w:pPr>
        <w:pStyle w:val="NormalArial"/>
        <w:ind w:left="360"/>
        <w:rPr>
          <w:rFonts w:cs="Arial"/>
          <w:color w:val="333333"/>
        </w:rPr>
      </w:pPr>
      <w:r w:rsidRPr="00BA2072">
        <w:rPr>
          <w:rFonts w:cs="Arial"/>
          <w:color w:val="333333"/>
        </w:rPr>
        <w:t xml:space="preserve">The </w:t>
      </w:r>
      <w:r>
        <w:rPr>
          <w:rFonts w:cs="Arial"/>
          <w:color w:val="333333"/>
        </w:rPr>
        <w:t>fifth</w:t>
      </w:r>
      <w:r w:rsidRPr="00BA2072">
        <w:rPr>
          <w:rFonts w:cs="Arial"/>
          <w:color w:val="333333"/>
        </w:rPr>
        <w:t xml:space="preserve"> procedure code is in the skin lesion procedure list OR is anaesthesia not from block [1910] OR is blank</w:t>
      </w:r>
    </w:p>
    <w:p w:rsidR="009639BB" w:rsidRDefault="009639BB" w:rsidP="009639BB">
      <w:pPr>
        <w:pStyle w:val="NormalArial"/>
        <w:ind w:left="720"/>
        <w:rPr>
          <w:rFonts w:cs="Arial"/>
          <w:color w:val="333333"/>
        </w:rPr>
      </w:pPr>
      <w:r>
        <w:rPr>
          <w:rFonts w:cs="Arial"/>
          <w:color w:val="333333"/>
        </w:rPr>
        <w:t>AND</w:t>
      </w:r>
    </w:p>
    <w:p w:rsidR="009639BB" w:rsidRDefault="009639BB" w:rsidP="009639BB">
      <w:pPr>
        <w:pStyle w:val="NormalArial"/>
        <w:ind w:left="360"/>
        <w:rPr>
          <w:rFonts w:cs="Arial"/>
          <w:color w:val="333333"/>
        </w:rPr>
      </w:pPr>
      <w:r w:rsidRPr="00BA2072">
        <w:rPr>
          <w:rFonts w:cs="Arial"/>
          <w:color w:val="333333"/>
        </w:rPr>
        <w:t xml:space="preserve">The </w:t>
      </w:r>
      <w:r>
        <w:rPr>
          <w:rFonts w:cs="Arial"/>
          <w:color w:val="333333"/>
        </w:rPr>
        <w:t>sixth</w:t>
      </w:r>
      <w:r w:rsidRPr="00BA2072">
        <w:rPr>
          <w:rFonts w:cs="Arial"/>
          <w:color w:val="333333"/>
        </w:rPr>
        <w:t xml:space="preserve"> procedure code is anaesthesia not from block [1910] OR is blank</w:t>
      </w:r>
      <w:r>
        <w:rPr>
          <w:rFonts w:cs="Arial"/>
          <w:color w:val="333333"/>
        </w:rPr>
        <w:t>.</w:t>
      </w:r>
    </w:p>
    <w:p w:rsidR="009639BB" w:rsidRDefault="009639BB" w:rsidP="009639BB">
      <w:pPr>
        <w:pStyle w:val="NormalArial"/>
        <w:rPr>
          <w:rFonts w:cs="Arial"/>
          <w:color w:val="333333"/>
        </w:rPr>
      </w:pPr>
    </w:p>
    <w:p w:rsidR="009639BB" w:rsidRPr="00BA2072" w:rsidRDefault="009639BB" w:rsidP="009639BB">
      <w:pPr>
        <w:pStyle w:val="NormalArial"/>
        <w:rPr>
          <w:rFonts w:cs="Arial"/>
          <w:color w:val="333333"/>
        </w:rPr>
      </w:pPr>
      <w:r w:rsidRPr="00BA2072">
        <w:rPr>
          <w:rFonts w:cs="Arial"/>
          <w:color w:val="333333"/>
        </w:rPr>
        <w:t xml:space="preserve">If XPU = </w:t>
      </w:r>
      <w:r w:rsidRPr="00846C27">
        <w:rPr>
          <w:rFonts w:cs="Arial"/>
          <w:color w:val="333333"/>
        </w:rPr>
        <w:t>MS02016 then NZdrg</w:t>
      </w:r>
      <w:ins w:id="1471" w:author="Tracy Thompson" w:date="2016-09-22T11:09:00Z">
        <w:r w:rsidR="0075638E">
          <w:rPr>
            <w:rFonts w:cs="Arial"/>
            <w:color w:val="333333"/>
          </w:rPr>
          <w:t>70</w:t>
        </w:r>
      </w:ins>
      <w:del w:id="1472" w:author="Tracy Thompson" w:date="2016-09-22T11:09:00Z">
        <w:r w:rsidRPr="00846C27" w:rsidDel="0075638E">
          <w:rPr>
            <w:rFonts w:cs="Arial"/>
            <w:color w:val="333333"/>
          </w:rPr>
          <w:delText>60x</w:delText>
        </w:r>
      </w:del>
      <w:r w:rsidRPr="00846C27">
        <w:rPr>
          <w:rFonts w:cs="Arial"/>
          <w:color w:val="333333"/>
        </w:rPr>
        <w:t xml:space="preserve"> = J11W </w:t>
      </w:r>
      <w:r w:rsidRPr="00846C27">
        <w:rPr>
          <w:rFonts w:cs="Arial"/>
          <w:i/>
          <w:color w:val="333333"/>
        </w:rPr>
        <w:t xml:space="preserve">Same Day Skin Lesion Procedures </w:t>
      </w:r>
      <w:r w:rsidRPr="00846C27">
        <w:rPr>
          <w:rFonts w:cs="Arial"/>
          <w:color w:val="333333"/>
        </w:rPr>
        <w:t>and the cost weight is 0.</w:t>
      </w:r>
      <w:r>
        <w:rPr>
          <w:rFonts w:cs="Arial"/>
          <w:color w:val="333333"/>
        </w:rPr>
        <w:t>242</w:t>
      </w:r>
      <w:r w:rsidRPr="00846C27">
        <w:rPr>
          <w:rFonts w:cs="Arial"/>
          <w:color w:val="333333"/>
        </w:rPr>
        <w:t>5.</w:t>
      </w:r>
    </w:p>
    <w:p w:rsidR="00503C3E" w:rsidRPr="00BA2072" w:rsidRDefault="00503C3E" w:rsidP="00503C3E">
      <w:pPr>
        <w:rPr>
          <w:rFonts w:ascii="Arial" w:hAnsi="Arial" w:cs="Arial"/>
          <w:color w:val="333333"/>
        </w:rPr>
      </w:pPr>
    </w:p>
    <w:p w:rsidR="00B65A2A" w:rsidRPr="00BA2072" w:rsidRDefault="00B65A2A" w:rsidP="00B30D17">
      <w:pPr>
        <w:pStyle w:val="Heading2"/>
      </w:pPr>
      <w:bookmarkStart w:id="1473" w:name="_Ref278189348"/>
      <w:bookmarkStart w:id="1474" w:name="_Ref337036543"/>
      <w:bookmarkStart w:id="1475" w:name="_Toc469033165"/>
      <w:r w:rsidRPr="00BA2072">
        <w:t>Mapping of Health Speciality Codes to Casemix P</w:t>
      </w:r>
      <w:r w:rsidR="0042747A" w:rsidRPr="00BA2072">
        <w:t xml:space="preserve">urchase </w:t>
      </w:r>
      <w:r w:rsidRPr="00BA2072">
        <w:t>U</w:t>
      </w:r>
      <w:r w:rsidR="0042747A" w:rsidRPr="00BA2072">
        <w:t>nits (P</w:t>
      </w:r>
      <w:r w:rsidR="00986CED" w:rsidRPr="00BA2072">
        <w:t>U</w:t>
      </w:r>
      <w:r w:rsidRPr="00BA2072">
        <w:t>s</w:t>
      </w:r>
      <w:bookmarkEnd w:id="1459"/>
      <w:bookmarkEnd w:id="1460"/>
      <w:bookmarkEnd w:id="1473"/>
      <w:r w:rsidR="0042747A" w:rsidRPr="00BA2072">
        <w:t>)</w:t>
      </w:r>
      <w:bookmarkEnd w:id="1474"/>
      <w:bookmarkEnd w:id="1475"/>
    </w:p>
    <w:p w:rsidR="00B65A2A" w:rsidRPr="00BA2072" w:rsidRDefault="00B65A2A" w:rsidP="00B65A2A">
      <w:pPr>
        <w:rPr>
          <w:rFonts w:ascii="Arial" w:hAnsi="Arial" w:cs="Arial"/>
          <w:color w:val="333333"/>
        </w:rPr>
      </w:pPr>
      <w:r w:rsidRPr="00BA2072">
        <w:rPr>
          <w:rFonts w:ascii="Arial" w:hAnsi="Arial" w:cs="Arial"/>
          <w:color w:val="333333"/>
        </w:rPr>
        <w:t>DHB</w:t>
      </w:r>
      <w:r w:rsidR="00C36E07">
        <w:rPr>
          <w:rFonts w:ascii="Arial" w:hAnsi="Arial" w:cs="Arial"/>
          <w:color w:val="333333"/>
        </w:rPr>
        <w:t xml:space="preserve"> </w:t>
      </w:r>
      <w:r w:rsidRPr="00BA2072">
        <w:rPr>
          <w:rFonts w:ascii="Arial" w:hAnsi="Arial" w:cs="Arial"/>
          <w:color w:val="333333"/>
        </w:rPr>
        <w:t xml:space="preserve">casemix Purchase Units are derived from a mapping of Health Speciality </w:t>
      </w:r>
      <w:r w:rsidR="0042747A" w:rsidRPr="00BA2072">
        <w:rPr>
          <w:rFonts w:ascii="Arial" w:hAnsi="Arial" w:cs="Arial"/>
          <w:color w:val="333333"/>
        </w:rPr>
        <w:t>C</w:t>
      </w:r>
      <w:r w:rsidRPr="00BA2072">
        <w:rPr>
          <w:rFonts w:ascii="Arial" w:hAnsi="Arial" w:cs="Arial"/>
          <w:color w:val="333333"/>
        </w:rPr>
        <w:t>odes.  This mapping only applies for included event</w:t>
      </w:r>
      <w:r w:rsidR="00ED0B1F">
        <w:rPr>
          <w:rFonts w:ascii="Arial" w:hAnsi="Arial" w:cs="Arial"/>
          <w:color w:val="333333"/>
        </w:rPr>
        <w:t xml:space="preserve"> record</w:t>
      </w:r>
      <w:r w:rsidRPr="00BA2072">
        <w:rPr>
          <w:rFonts w:ascii="Arial" w:hAnsi="Arial" w:cs="Arial"/>
          <w:color w:val="333333"/>
        </w:rPr>
        <w:t xml:space="preserve">s, </w:t>
      </w:r>
      <w:r w:rsidR="00BE1EB3" w:rsidRPr="00BA2072">
        <w:rPr>
          <w:rFonts w:ascii="Arial" w:hAnsi="Arial" w:cs="Arial"/>
          <w:color w:val="333333"/>
        </w:rPr>
        <w:t>i.e.</w:t>
      </w:r>
      <w:r w:rsidRPr="00BA2072">
        <w:rPr>
          <w:rFonts w:ascii="Arial" w:hAnsi="Arial" w:cs="Arial"/>
          <w:color w:val="333333"/>
        </w:rPr>
        <w:t xml:space="preserve"> any event</w:t>
      </w:r>
      <w:r w:rsidR="00ED0B1F">
        <w:rPr>
          <w:rFonts w:ascii="Arial" w:hAnsi="Arial" w:cs="Arial"/>
          <w:color w:val="333333"/>
        </w:rPr>
        <w:t xml:space="preserve"> record</w:t>
      </w:r>
      <w:r w:rsidRPr="00BA2072">
        <w:rPr>
          <w:rFonts w:ascii="Arial" w:hAnsi="Arial" w:cs="Arial"/>
          <w:color w:val="333333"/>
        </w:rPr>
        <w:t xml:space="preserve"> excluded from casemix purchasing should not be given a casemix PU code.  Note that the</w:t>
      </w:r>
      <w:ins w:id="1476" w:author="Tracy Thompson" w:date="2016-09-21T10:21:00Z">
        <w:r w:rsidR="00543765">
          <w:rPr>
            <w:rFonts w:ascii="Arial" w:hAnsi="Arial" w:cs="Arial"/>
            <w:color w:val="333333"/>
          </w:rPr>
          <w:t xml:space="preserve"> Ministry of Health</w:t>
        </w:r>
      </w:ins>
      <w:r w:rsidRPr="00BA2072">
        <w:rPr>
          <w:rFonts w:ascii="Arial" w:hAnsi="Arial" w:cs="Arial"/>
          <w:color w:val="333333"/>
        </w:rPr>
        <w:t xml:space="preserve"> </w:t>
      </w:r>
      <w:del w:id="1477" w:author="Tracy Thompson" w:date="2016-09-21T10:21:00Z">
        <w:r w:rsidRPr="00BA2072" w:rsidDel="00543765">
          <w:rPr>
            <w:rFonts w:ascii="Arial" w:hAnsi="Arial" w:cs="Arial"/>
            <w:color w:val="333333"/>
          </w:rPr>
          <w:delText xml:space="preserve">Information </w:delText>
        </w:r>
        <w:r w:rsidR="003B7902" w:rsidRPr="00BA2072" w:rsidDel="00543765">
          <w:rPr>
            <w:rFonts w:ascii="Arial" w:hAnsi="Arial" w:cs="Arial"/>
            <w:color w:val="333333"/>
          </w:rPr>
          <w:delText>Group</w:delText>
        </w:r>
        <w:r w:rsidR="00946750" w:rsidRPr="00BA2072" w:rsidDel="00543765">
          <w:rPr>
            <w:rFonts w:ascii="Arial" w:hAnsi="Arial" w:cs="Arial"/>
            <w:color w:val="333333"/>
          </w:rPr>
          <w:delText xml:space="preserve"> </w:delText>
        </w:r>
      </w:del>
      <w:r w:rsidRPr="00BA2072">
        <w:rPr>
          <w:rFonts w:ascii="Arial" w:hAnsi="Arial" w:cs="Arial"/>
          <w:color w:val="333333"/>
        </w:rPr>
        <w:t>SAS code gives excluded event</w:t>
      </w:r>
      <w:r w:rsidR="00ED0B1F">
        <w:rPr>
          <w:rFonts w:ascii="Arial" w:hAnsi="Arial" w:cs="Arial"/>
          <w:color w:val="333333"/>
        </w:rPr>
        <w:t xml:space="preserve"> records</w:t>
      </w:r>
      <w:r w:rsidRPr="00BA2072">
        <w:rPr>
          <w:rFonts w:ascii="Arial" w:hAnsi="Arial" w:cs="Arial"/>
          <w:color w:val="333333"/>
        </w:rPr>
        <w:t xml:space="preserve"> a PU code of “EXCLU” rather than blank.</w:t>
      </w:r>
    </w:p>
    <w:p w:rsidR="00946750" w:rsidRPr="00BA2072" w:rsidRDefault="00946750" w:rsidP="00B65A2A">
      <w:pPr>
        <w:rPr>
          <w:rFonts w:ascii="Arial" w:hAnsi="Arial" w:cs="Arial"/>
          <w:color w:val="333333"/>
        </w:rPr>
      </w:pPr>
    </w:p>
    <w:p w:rsidR="00B65A2A" w:rsidRDefault="00B65A2A" w:rsidP="00B65A2A">
      <w:pPr>
        <w:rPr>
          <w:rFonts w:ascii="Arial" w:hAnsi="Arial" w:cs="Arial"/>
          <w:color w:val="333333"/>
        </w:rPr>
      </w:pPr>
      <w:r w:rsidRPr="00BA2072">
        <w:rPr>
          <w:rFonts w:ascii="Arial" w:hAnsi="Arial" w:cs="Arial"/>
          <w:color w:val="333333"/>
        </w:rPr>
        <w:t xml:space="preserve">The following </w:t>
      </w:r>
      <w:r w:rsidR="0042747A" w:rsidRPr="00BA2072">
        <w:rPr>
          <w:rFonts w:ascii="Arial" w:hAnsi="Arial" w:cs="Arial"/>
          <w:color w:val="333333"/>
        </w:rPr>
        <w:t>H</w:t>
      </w:r>
      <w:r w:rsidRPr="00BA2072">
        <w:rPr>
          <w:rFonts w:ascii="Arial" w:hAnsi="Arial" w:cs="Arial"/>
          <w:color w:val="333333"/>
        </w:rPr>
        <w:t xml:space="preserve">ealth </w:t>
      </w:r>
      <w:r w:rsidR="0042747A" w:rsidRPr="00BA2072">
        <w:rPr>
          <w:rFonts w:ascii="Arial" w:hAnsi="Arial" w:cs="Arial"/>
          <w:color w:val="333333"/>
        </w:rPr>
        <w:t>S</w:t>
      </w:r>
      <w:r w:rsidRPr="00BA2072">
        <w:rPr>
          <w:rFonts w:ascii="Arial" w:hAnsi="Arial" w:cs="Arial"/>
          <w:color w:val="333333"/>
        </w:rPr>
        <w:t xml:space="preserve">peciality </w:t>
      </w:r>
      <w:r w:rsidR="0042747A" w:rsidRPr="00BA2072">
        <w:rPr>
          <w:rFonts w:ascii="Arial" w:hAnsi="Arial" w:cs="Arial"/>
          <w:color w:val="333333"/>
        </w:rPr>
        <w:t>C</w:t>
      </w:r>
      <w:r w:rsidRPr="00BA2072">
        <w:rPr>
          <w:rFonts w:ascii="Arial" w:hAnsi="Arial" w:cs="Arial"/>
          <w:color w:val="333333"/>
        </w:rPr>
        <w:t xml:space="preserve">odes are initially remapped to other </w:t>
      </w:r>
      <w:r w:rsidR="0042747A" w:rsidRPr="00BA2072">
        <w:rPr>
          <w:rFonts w:ascii="Arial" w:hAnsi="Arial" w:cs="Arial"/>
          <w:color w:val="333333"/>
        </w:rPr>
        <w:t>H</w:t>
      </w:r>
      <w:r w:rsidR="0056713C" w:rsidRPr="00BA2072">
        <w:rPr>
          <w:rFonts w:ascii="Arial" w:hAnsi="Arial" w:cs="Arial"/>
          <w:color w:val="333333"/>
        </w:rPr>
        <w:t xml:space="preserve">ealth </w:t>
      </w:r>
      <w:r w:rsidR="0042747A" w:rsidRPr="00BA2072">
        <w:rPr>
          <w:rFonts w:ascii="Arial" w:hAnsi="Arial" w:cs="Arial"/>
          <w:color w:val="333333"/>
        </w:rPr>
        <w:t>S</w:t>
      </w:r>
      <w:r w:rsidR="0056713C" w:rsidRPr="00BA2072">
        <w:rPr>
          <w:rFonts w:ascii="Arial" w:hAnsi="Arial" w:cs="Arial"/>
          <w:color w:val="333333"/>
        </w:rPr>
        <w:t xml:space="preserve">ervice </w:t>
      </w:r>
      <w:r w:rsidR="0042747A" w:rsidRPr="00BA2072">
        <w:rPr>
          <w:rFonts w:ascii="Arial" w:hAnsi="Arial" w:cs="Arial"/>
          <w:color w:val="333333"/>
        </w:rPr>
        <w:t>S</w:t>
      </w:r>
      <w:r w:rsidR="0056713C" w:rsidRPr="00BA2072">
        <w:rPr>
          <w:rFonts w:ascii="Arial" w:hAnsi="Arial" w:cs="Arial"/>
          <w:color w:val="333333"/>
        </w:rPr>
        <w:t xml:space="preserve">peciality </w:t>
      </w:r>
      <w:r w:rsidR="0042747A" w:rsidRPr="00BA2072">
        <w:rPr>
          <w:rFonts w:ascii="Arial" w:hAnsi="Arial" w:cs="Arial"/>
          <w:color w:val="333333"/>
        </w:rPr>
        <w:t>C</w:t>
      </w:r>
      <w:r w:rsidR="0056713C" w:rsidRPr="00BA2072">
        <w:rPr>
          <w:rFonts w:ascii="Arial" w:hAnsi="Arial" w:cs="Arial"/>
          <w:color w:val="333333"/>
        </w:rPr>
        <w:t xml:space="preserve">odes.  </w:t>
      </w:r>
      <w:r w:rsidR="0042747A" w:rsidRPr="00BA2072">
        <w:rPr>
          <w:rFonts w:ascii="Arial" w:hAnsi="Arial" w:cs="Arial"/>
          <w:color w:val="333333"/>
        </w:rPr>
        <w:t>Many of these Health S</w:t>
      </w:r>
      <w:r w:rsidRPr="00BA2072">
        <w:rPr>
          <w:rFonts w:ascii="Arial" w:hAnsi="Arial" w:cs="Arial"/>
          <w:color w:val="333333"/>
        </w:rPr>
        <w:t xml:space="preserve">pecialty </w:t>
      </w:r>
      <w:r w:rsidR="0042747A" w:rsidRPr="00BA2072">
        <w:rPr>
          <w:rFonts w:ascii="Arial" w:hAnsi="Arial" w:cs="Arial"/>
          <w:color w:val="333333"/>
        </w:rPr>
        <w:t>C</w:t>
      </w:r>
      <w:r w:rsidRPr="00BA2072">
        <w:rPr>
          <w:rFonts w:ascii="Arial" w:hAnsi="Arial" w:cs="Arial"/>
          <w:color w:val="333333"/>
        </w:rPr>
        <w:t>o</w:t>
      </w:r>
      <w:r w:rsidR="0042747A" w:rsidRPr="00BA2072">
        <w:rPr>
          <w:rFonts w:ascii="Arial" w:hAnsi="Arial" w:cs="Arial"/>
          <w:color w:val="333333"/>
        </w:rPr>
        <w:t>des have been retired from use i</w:t>
      </w:r>
      <w:r w:rsidRPr="00BA2072">
        <w:rPr>
          <w:rFonts w:ascii="Arial" w:hAnsi="Arial" w:cs="Arial"/>
          <w:color w:val="333333"/>
        </w:rPr>
        <w:t xml:space="preserve">n the NMDS but are still included here for completeness. In particular, retired pregnancy and childbirth </w:t>
      </w:r>
      <w:r w:rsidR="0042747A" w:rsidRPr="00BA2072">
        <w:rPr>
          <w:rFonts w:ascii="Arial" w:hAnsi="Arial" w:cs="Arial"/>
          <w:color w:val="333333"/>
        </w:rPr>
        <w:t>Health Speciality C</w:t>
      </w:r>
      <w:r w:rsidRPr="00BA2072">
        <w:rPr>
          <w:rFonts w:ascii="Arial" w:hAnsi="Arial" w:cs="Arial"/>
          <w:color w:val="333333"/>
        </w:rPr>
        <w:t xml:space="preserve">odes which could be mapped to </w:t>
      </w:r>
      <w:r w:rsidR="0000343F" w:rsidRPr="00BA2072">
        <w:rPr>
          <w:rFonts w:ascii="Arial" w:hAnsi="Arial" w:cs="Arial"/>
          <w:color w:val="333333"/>
        </w:rPr>
        <w:t xml:space="preserve">any </w:t>
      </w:r>
      <w:r w:rsidRPr="00BA2072">
        <w:rPr>
          <w:rFonts w:ascii="Arial" w:hAnsi="Arial" w:cs="Arial"/>
          <w:color w:val="333333"/>
        </w:rPr>
        <w:t xml:space="preserve">of the new P range (P60, P61 or P70, P71) have been arbitrarily mapped </w:t>
      </w:r>
      <w:r w:rsidR="00C87B6C" w:rsidRPr="00BA2072">
        <w:rPr>
          <w:rFonts w:ascii="Arial" w:hAnsi="Arial" w:cs="Arial"/>
          <w:color w:val="333333"/>
        </w:rPr>
        <w:t>to (</w:t>
      </w:r>
      <w:r w:rsidRPr="00BA2072">
        <w:rPr>
          <w:rFonts w:ascii="Arial" w:hAnsi="Arial" w:cs="Arial"/>
          <w:color w:val="333333"/>
        </w:rPr>
        <w:t>P60 and P61)</w:t>
      </w:r>
      <w:r w:rsidR="00353218" w:rsidRPr="00BA2072">
        <w:rPr>
          <w:rFonts w:ascii="Arial" w:hAnsi="Arial" w:cs="Arial"/>
          <w:color w:val="333333"/>
        </w:rPr>
        <w:t>.</w:t>
      </w:r>
    </w:p>
    <w:p w:rsidR="000A21D0" w:rsidRPr="002A3D7D" w:rsidRDefault="000A21D0" w:rsidP="00B65A2A">
      <w:pPr>
        <w:rPr>
          <w:rFonts w:ascii="Arial" w:hAnsi="Arial"/>
          <w:color w:val="333333"/>
          <w:szCs w:val="24"/>
        </w:rPr>
      </w:pP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'M01' , 'M02' , 'M03'         = 'M00'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'M06' , 'M07' </w:t>
      </w:r>
      <w:r w:rsidR="003B7902">
        <w:rPr>
          <w:rFonts w:ascii="Courier New" w:hAnsi="Courier New" w:cs="Courier New"/>
          <w:color w:val="333333"/>
          <w:sz w:val="20"/>
          <w:shd w:val="clear" w:color="auto" w:fill="FFFFFF"/>
        </w:rPr>
        <w:t>,</w:t>
      </w:r>
      <w:r w:rsidR="002F39A2">
        <w:rPr>
          <w:rFonts w:ascii="Courier New" w:hAnsi="Courier New" w:cs="Courier New"/>
          <w:color w:val="333333"/>
          <w:sz w:val="20"/>
          <w:shd w:val="clear" w:color="auto" w:fill="FFFFFF"/>
        </w:rPr>
        <w:t xml:space="preserve"> </w:t>
      </w:r>
      <w:r w:rsidR="005F6129" w:rsidRPr="002A3D7D">
        <w:rPr>
          <w:rFonts w:ascii="Courier New" w:hAnsi="Courier New" w:cs="Courier New"/>
          <w:color w:val="333333"/>
          <w:sz w:val="20"/>
          <w:shd w:val="clear" w:color="auto" w:fill="FFFFFF"/>
        </w:rPr>
        <w:t>'</w:t>
      </w:r>
      <w:r w:rsidR="005F6129">
        <w:rPr>
          <w:rFonts w:ascii="Courier New" w:hAnsi="Courier New" w:cs="Courier New"/>
          <w:color w:val="333333"/>
          <w:sz w:val="20"/>
          <w:shd w:val="clear" w:color="auto" w:fill="FFFFFF"/>
        </w:rPr>
        <w:t>G01</w:t>
      </w:r>
      <w:r w:rsidR="005F6129" w:rsidRPr="002A3D7D">
        <w:rPr>
          <w:rFonts w:ascii="Courier New" w:hAnsi="Courier New" w:cs="Courier New"/>
          <w:color w:val="333333"/>
          <w:sz w:val="20"/>
          <w:shd w:val="clear" w:color="auto" w:fill="FFFFFF"/>
        </w:rPr>
        <w:t>'</w:t>
      </w:r>
      <w:r w:rsidRPr="002A3D7D">
        <w:rPr>
          <w:rFonts w:ascii="Courier New" w:hAnsi="Courier New" w:cs="Courier New"/>
          <w:color w:val="333333"/>
          <w:sz w:val="20"/>
          <w:shd w:val="clear" w:color="auto" w:fill="FFFFFF"/>
        </w:rPr>
        <w:t xml:space="preserve">         = 'M05'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'M11' , 'M12' , 'M13'         = 'M10'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'M16' , 'M17' , 'M18' , 'M19' = 'M15'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'M21' , 'M22' , 'M23'         = 'M20'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'M26' , 'M27' , 'M28'         = 'M25'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'M31' , 'M32' , 'M33'         = 'M30'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'M36' , 'M37' , 'M38'         = 'M35'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'M41' , 'M42' , 'M43'         = 'M40'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'M46' , 'M47' , 'M48'         = 'M45'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'M51' , 'M52' , 'M53'         = 'M50'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'M56' , 'M57' , 'M58'         = 'M55'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'M61' , 'M62' , 'M63'         = 'M60'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'M66' , 'M67' , 'M68'         = 'M65'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'M71' , 'M72' , 'M73'         = 'M70'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'M76' , 'M77' , 'M78'         = 'M75'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'M81' , 'M82' , 'M83'         = 'M80'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'M87' , 'M88'                 = 'M85'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'M91' , 'M92' , 'M93'         = 'M90'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'P00' , 'P10' , 'P20'         = 'P60'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'P30'                         = 'P61'</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'S01' , 'S02' , 'S03'         = 'S00'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'S06' , 'S07' ,</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'S11' , 'S12' , 'S13'         = 'S10'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'S16' , 'S17' , 'S18'         = 'S15'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'S21' , 'S22' , 'S23'         = 'S20'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'S26' , 'S27' , 'S28'         = 'S25'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'S31' , 'S32' , 'S33'         = 'S30'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'S36' , 'S37' , 'S38'         = 'S35'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'S41' , 'S42' , 'S43'         = 'S40'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'S46' , 'S47' , 'S48'         = 'S45'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'S51' , 'S52' , 'S53'         = 'S50'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'S55' , 'S56' , 'S57'         = 'S59'</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'S61' , 'S62' , 'S63'         = 'S60'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'S66' , 'S67' , 'S68'         = 'S65'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'S71' , 'S72' , 'S73'         = 'S70'</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'S76' , 'S77' , 'S78'         = 'S75'</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other </w:t>
      </w:r>
      <w:r w:rsidR="00A75129">
        <w:rPr>
          <w:rFonts w:ascii="Courier New" w:hAnsi="Courier New" w:cs="Courier New"/>
          <w:color w:val="333333"/>
          <w:sz w:val="20"/>
          <w:shd w:val="clear" w:color="auto" w:fill="FFFFFF"/>
        </w:rPr>
        <w:tab/>
      </w:r>
      <w:r w:rsidR="00A75129">
        <w:rPr>
          <w:rFonts w:ascii="Courier New" w:hAnsi="Courier New" w:cs="Courier New"/>
          <w:color w:val="333333"/>
          <w:sz w:val="20"/>
          <w:shd w:val="clear" w:color="auto" w:fill="FFFFFF"/>
        </w:rPr>
        <w:tab/>
      </w:r>
      <w:r w:rsidR="00A75129">
        <w:rPr>
          <w:rFonts w:ascii="Courier New" w:hAnsi="Courier New" w:cs="Courier New"/>
          <w:color w:val="333333"/>
          <w:sz w:val="20"/>
          <w:shd w:val="clear" w:color="auto" w:fill="FFFFFF"/>
        </w:rPr>
        <w:tab/>
        <w:t xml:space="preserve">      </w:t>
      </w:r>
      <w:r w:rsidRPr="002A3D7D">
        <w:rPr>
          <w:rFonts w:ascii="Courier New" w:hAnsi="Courier New" w:cs="Courier New"/>
          <w:color w:val="333333"/>
          <w:sz w:val="20"/>
          <w:shd w:val="clear" w:color="auto" w:fill="FFFFFF"/>
        </w:rPr>
        <w:t>= '???';</w:t>
      </w:r>
    </w:p>
    <w:p w:rsidR="00B65A2A" w:rsidRDefault="00B65A2A" w:rsidP="00B65A2A">
      <w:pPr>
        <w:rPr>
          <w:rFonts w:ascii="Courier New" w:hAnsi="Courier New"/>
          <w:color w:val="333333"/>
          <w:sz w:val="20"/>
        </w:rPr>
      </w:pPr>
    </w:p>
    <w:p w:rsidR="00B65A2A" w:rsidRPr="00E90C2B" w:rsidRDefault="00B65A2A" w:rsidP="00B65A2A">
      <w:pPr>
        <w:rPr>
          <w:rFonts w:ascii="Arial" w:hAnsi="Arial" w:cs="Arial"/>
          <w:b/>
          <w:color w:val="333333"/>
        </w:rPr>
      </w:pPr>
      <w:r w:rsidRPr="00E90C2B">
        <w:rPr>
          <w:rFonts w:ascii="Arial" w:hAnsi="Arial" w:cs="Arial"/>
          <w:b/>
          <w:color w:val="333333"/>
        </w:rPr>
        <w:t>And from there mapped to the following purchase units:</w:t>
      </w:r>
    </w:p>
    <w:p w:rsidR="00104A37" w:rsidRPr="002A3D7D" w:rsidRDefault="00104A37" w:rsidP="00B65A2A">
      <w:pPr>
        <w:rPr>
          <w:rFonts w:ascii="Arial" w:hAnsi="Arial"/>
          <w:color w:val="333333"/>
        </w:rPr>
      </w:pPr>
    </w:p>
    <w:p w:rsidR="0000343F" w:rsidRPr="002A3D7D" w:rsidRDefault="0000343F" w:rsidP="00C911C3">
      <w:pPr>
        <w:pStyle w:val="PlainText"/>
        <w:rPr>
          <w:rFonts w:eastAsia="MS Mincho"/>
          <w:color w:val="333333"/>
        </w:rPr>
      </w:pPr>
      <w:r w:rsidRPr="002A3D7D">
        <w:rPr>
          <w:rFonts w:eastAsia="MS Mincho"/>
          <w:color w:val="333333"/>
        </w:rPr>
        <w:t>'S20'                                           = 'D01.01'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'S50'                                           = 'EXCLU'</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'M00','M08','M85','M86','M89'                   = 'M00.01'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'M05'                                           = 'M05.01'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                                           = 'M10.01'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'M14'                                           = 'M10.05'</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'M15'                                           = 'M15.01'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'M20','M95','M96'                               = 'M20.01'</w:t>
      </w:r>
    </w:p>
    <w:p w:rsidR="00495548" w:rsidRDefault="00495548"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'M24'</w:t>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r>
      <w:r>
        <w:rPr>
          <w:rFonts w:ascii="Courier New" w:hAnsi="Courier New" w:cs="Courier New"/>
          <w:color w:val="333333"/>
          <w:sz w:val="20"/>
          <w:shd w:val="clear" w:color="auto" w:fill="FFFFFF"/>
        </w:rPr>
        <w:tab/>
        <w:t>= 'M24</w:t>
      </w:r>
      <w:r w:rsidRPr="002A3D7D">
        <w:rPr>
          <w:rFonts w:ascii="Courier New" w:hAnsi="Courier New" w:cs="Courier New"/>
          <w:color w:val="333333"/>
          <w:sz w:val="20"/>
          <w:shd w:val="clear" w:color="auto" w:fill="FFFFFF"/>
        </w:rPr>
        <w:t>.01'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'M25'                                           = 'M25.01'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'M30'                                           = 'M30.01'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'M34'                                           = 'M34.01'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'M40','M75'                                     = 'M40.01'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'M45'                                           = 'M45.01'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'M49'                                           = 'M49.01'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'M50','M90'                                     = 'M50.01'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'M54','M94'                                     = 'M54.01'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'M29','M39','M44','M55','M59',</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'M64','M69','M74','M79','M84','M97','M98'       = 'M55.01'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'M60'                                           = 'M60.01'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'M65'                                           = 'M65.01'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'M35','M70'                                     = 'M70.01'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'M80'                                           = 'M80.01'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'S00','S10'                                     = 'S00.01'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'S05','S08'                                     = 'S05.01'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'S15','S19'                                     = 'S15.01'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'S25'                                           = 'S25.01'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'S30'                                           = 'S30.01'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'S35'                                           = 'S35.01'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'S40'                                           = 'S40.01'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'S45'                                           = 'S45.01'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'S58','S59'                                     = 'S55.01'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'S24','S60','S65'                               = 'S60.01'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'S70'                                           = 'S70.01'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'S75'                                           = 'S75.01'</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'P41','P42','P43'                               = 'W06.03'</w:t>
      </w:r>
    </w:p>
    <w:p w:rsidR="009745CA" w:rsidRPr="002A3D7D" w:rsidRDefault="009745CA" w:rsidP="00C911C3">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'P00','P10','P20','P30','P60','P61','P70','P71' = 'W10.01'</w:t>
      </w:r>
    </w:p>
    <w:p w:rsidR="009745CA" w:rsidRDefault="00A75129" w:rsidP="00C911C3">
      <w:pPr>
        <w:autoSpaceDE w:val="0"/>
        <w:autoSpaceDN w:val="0"/>
        <w:adjustRightInd w:val="0"/>
        <w:rPr>
          <w:rFonts w:ascii="Courier New" w:hAnsi="Courier New" w:cs="Courier New"/>
          <w:color w:val="333333"/>
          <w:sz w:val="20"/>
          <w:shd w:val="clear" w:color="auto" w:fill="FFFFFF"/>
        </w:rPr>
      </w:pPr>
      <w:r>
        <w:rPr>
          <w:rFonts w:ascii="Courier New" w:hAnsi="Courier New" w:cs="Courier New"/>
          <w:color w:val="333333"/>
          <w:sz w:val="20"/>
          <w:shd w:val="clear" w:color="auto" w:fill="FFFFFF"/>
        </w:rPr>
        <w:t>o</w:t>
      </w:r>
      <w:r w:rsidR="009745CA" w:rsidRPr="002A3D7D">
        <w:rPr>
          <w:rFonts w:ascii="Courier New" w:hAnsi="Courier New" w:cs="Courier New"/>
          <w:color w:val="333333"/>
          <w:sz w:val="20"/>
          <w:shd w:val="clear" w:color="auto" w:fill="FFFFFF"/>
        </w:rPr>
        <w:t>ther</w:t>
      </w:r>
      <w:r w:rsidR="00C911C3">
        <w:rPr>
          <w:rFonts w:ascii="Courier New" w:hAnsi="Courier New" w:cs="Courier New"/>
          <w:color w:val="333333"/>
          <w:sz w:val="20"/>
          <w:shd w:val="clear" w:color="auto" w:fill="FFFFFF"/>
        </w:rPr>
        <w:t xml:space="preserve"> </w:t>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C911C3">
        <w:rPr>
          <w:rFonts w:ascii="Courier New" w:hAnsi="Courier New" w:cs="Courier New"/>
          <w:color w:val="333333"/>
          <w:sz w:val="20"/>
          <w:shd w:val="clear" w:color="auto" w:fill="FFFFFF"/>
        </w:rPr>
        <w:tab/>
      </w:r>
      <w:r w:rsidR="009745CA" w:rsidRPr="002A3D7D">
        <w:rPr>
          <w:rFonts w:ascii="Courier New" w:hAnsi="Courier New" w:cs="Courier New"/>
          <w:color w:val="333333"/>
          <w:sz w:val="20"/>
          <w:shd w:val="clear" w:color="auto" w:fill="FFFFFF"/>
        </w:rPr>
        <w:t>= 'EXCLU';</w:t>
      </w:r>
    </w:p>
    <w:p w:rsidR="001C4F43" w:rsidRDefault="001C4F43" w:rsidP="00A75129">
      <w:pPr>
        <w:autoSpaceDE w:val="0"/>
        <w:autoSpaceDN w:val="0"/>
        <w:adjustRightInd w:val="0"/>
        <w:ind w:firstLine="284"/>
        <w:rPr>
          <w:rFonts w:ascii="Courier New" w:hAnsi="Courier New" w:cs="Courier New"/>
          <w:color w:val="333333"/>
          <w:sz w:val="20"/>
          <w:shd w:val="clear" w:color="auto" w:fill="FFFFFF"/>
        </w:rPr>
      </w:pPr>
    </w:p>
    <w:p w:rsidR="00777C08" w:rsidRDefault="00B65A2A" w:rsidP="00777C08">
      <w:pPr>
        <w:rPr>
          <w:rFonts w:ascii="Arial" w:hAnsi="Arial" w:cs="Arial"/>
          <w:b/>
        </w:rPr>
      </w:pPr>
      <w:r w:rsidRPr="00D21FE5">
        <w:rPr>
          <w:rFonts w:ascii="Arial" w:hAnsi="Arial" w:cs="Arial"/>
          <w:b/>
        </w:rPr>
        <w:t>Each PU code is then described:</w:t>
      </w:r>
    </w:p>
    <w:p w:rsidR="000851F3" w:rsidRPr="00D21FE5" w:rsidRDefault="000851F3" w:rsidP="00777C08">
      <w:pPr>
        <w:rPr>
          <w:rFonts w:ascii="Arial" w:hAnsi="Arial" w:cs="Arial"/>
          <w:b/>
        </w:rPr>
      </w:pPr>
    </w:p>
    <w:p w:rsidR="00777C08" w:rsidRPr="002A3D7D" w:rsidRDefault="00777C08" w:rsidP="00777C08">
      <w:pPr>
        <w:rPr>
          <w:rFonts w:ascii="Arial" w:hAnsi="Arial" w:cs="Arial"/>
          <w:b/>
          <w:color w:val="333333"/>
        </w:rPr>
      </w:pPr>
      <w:r w:rsidRPr="002A3D7D">
        <w:rPr>
          <w:rFonts w:ascii="Courier New" w:hAnsi="Courier New" w:cs="Courier New"/>
          <w:color w:val="333333"/>
          <w:sz w:val="20"/>
          <w:shd w:val="clear" w:color="auto" w:fill="FFFFFF"/>
        </w:rPr>
        <w:t>'D01.01' = 'Inpatient Dental treatment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'M00.01' = 'General Internal Medical Services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'M05.01' = 'Emergency Medicine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'M10.01' = 'Cardiology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'M10.05' = 'Specialist Paediatric Cardiac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'M15.01' = 'Dermatology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'M20.01' = 'Endocrinology &amp; Diabetic - Inpatient Services (DRGs)'</w:t>
      </w:r>
    </w:p>
    <w:p w:rsidR="00495548" w:rsidRDefault="00495548" w:rsidP="00777C08">
      <w:pPr>
        <w:autoSpaceDE w:val="0"/>
        <w:autoSpaceDN w:val="0"/>
        <w:adjustRightInd w:val="0"/>
        <w:rPr>
          <w:rFonts w:ascii="Courier New" w:hAnsi="Courier New" w:cs="Courier New"/>
          <w:color w:val="333333"/>
          <w:sz w:val="20"/>
          <w:shd w:val="clear" w:color="auto" w:fill="FFFFFF"/>
        </w:rPr>
      </w:pPr>
      <w:r w:rsidRPr="00495548">
        <w:rPr>
          <w:rFonts w:ascii="Courier New" w:hAnsi="Courier New" w:cs="Courier New"/>
          <w:color w:val="333333"/>
          <w:sz w:val="20"/>
          <w:shd w:val="clear" w:color="auto" w:fill="FFFFFF"/>
        </w:rPr>
        <w:t>'M2</w:t>
      </w:r>
      <w:r>
        <w:rPr>
          <w:rFonts w:ascii="Courier New" w:hAnsi="Courier New" w:cs="Courier New"/>
          <w:color w:val="333333"/>
          <w:sz w:val="20"/>
          <w:shd w:val="clear" w:color="auto" w:fill="FFFFFF"/>
        </w:rPr>
        <w:t>4</w:t>
      </w:r>
      <w:r w:rsidRPr="00495548">
        <w:rPr>
          <w:rFonts w:ascii="Courier New" w:hAnsi="Courier New" w:cs="Courier New"/>
          <w:color w:val="333333"/>
          <w:sz w:val="20"/>
          <w:shd w:val="clear" w:color="auto" w:fill="FFFFFF"/>
        </w:rPr>
        <w:t>.01' = '</w:t>
      </w:r>
      <w:r>
        <w:rPr>
          <w:rFonts w:ascii="Courier New" w:hAnsi="Courier New" w:cs="Courier New"/>
          <w:color w:val="333333"/>
          <w:sz w:val="20"/>
          <w:shd w:val="clear" w:color="auto" w:fill="FFFFFF"/>
        </w:rPr>
        <w:t xml:space="preserve">Metabolic Services </w:t>
      </w:r>
      <w:r w:rsidRPr="00495548">
        <w:rPr>
          <w:rFonts w:ascii="Courier New" w:hAnsi="Courier New" w:cs="Courier New"/>
          <w:color w:val="333333"/>
          <w:sz w:val="20"/>
          <w:shd w:val="clear" w:color="auto" w:fill="FFFFFF"/>
        </w:rPr>
        <w:t>-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'M25.01' = 'Gastroenterology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'M30.01' = 'Haematology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'M34.01' = 'Specialist Paediatric Haematology – Inpatient Services (DRGs)'</w:t>
      </w:r>
    </w:p>
    <w:p w:rsidR="00777C08" w:rsidRPr="002A3D7D" w:rsidRDefault="00777C08" w:rsidP="000F093B">
      <w:pPr>
        <w:autoSpaceDE w:val="0"/>
        <w:autoSpaceDN w:val="0"/>
        <w:adjustRightInd w:val="0"/>
        <w:ind w:right="-566"/>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'M40.01' = 'Infectious Diseases (incl Venereology)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'M45.01' = 'Neurology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'M49.01' = 'Specialist Paediatric Neurology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'M50.01' = 'Oncology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'M54.01' = 'Specialist Paediatric Oncology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'M55.01' = 'Paediatric Medical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'M60.01' = 'Renal Medicine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'M65.01' = 'Respiratory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'M70.01' = 'Rheumatology (incl Immunology)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'M80.01' = 'Palliative Care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'S00.01' = 'General Surgery - Inpatient Services (DRGs)'</w:t>
      </w:r>
    </w:p>
    <w:p w:rsidR="00777C08" w:rsidRPr="002A3D7D" w:rsidRDefault="00777C08" w:rsidP="002F41CB">
      <w:pPr>
        <w:autoSpaceDE w:val="0"/>
        <w:autoSpaceDN w:val="0"/>
        <w:adjustRightInd w:val="0"/>
        <w:ind w:right="-424"/>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 xml:space="preserve">'S05.01' = 'Anaesthesiology </w:t>
      </w:r>
      <w:r w:rsidR="006E34BD">
        <w:rPr>
          <w:rFonts w:ascii="Courier New" w:hAnsi="Courier New" w:cs="Courier New"/>
          <w:color w:val="333333"/>
          <w:sz w:val="20"/>
          <w:shd w:val="clear" w:color="auto" w:fill="FFFFFF"/>
        </w:rPr>
        <w:t xml:space="preserve">and Pain Management </w:t>
      </w:r>
      <w:r w:rsidRPr="002A3D7D">
        <w:rPr>
          <w:rFonts w:ascii="Courier New" w:hAnsi="Courier New" w:cs="Courier New"/>
          <w:color w:val="333333"/>
          <w:sz w:val="20"/>
          <w:shd w:val="clear" w:color="auto" w:fill="FFFFFF"/>
        </w:rPr>
        <w:t>- Inpatient Services</w:t>
      </w:r>
      <w:r w:rsidR="002F41CB">
        <w:rPr>
          <w:rFonts w:ascii="Courier New" w:hAnsi="Courier New" w:cs="Courier New"/>
          <w:color w:val="333333"/>
          <w:sz w:val="20"/>
          <w:shd w:val="clear" w:color="auto" w:fill="FFFFFF"/>
        </w:rPr>
        <w:t xml:space="preserve"> (</w:t>
      </w:r>
      <w:r w:rsidRPr="002A3D7D">
        <w:rPr>
          <w:rFonts w:ascii="Courier New" w:hAnsi="Courier New" w:cs="Courier New"/>
          <w:color w:val="333333"/>
          <w:sz w:val="20"/>
          <w:shd w:val="clear" w:color="auto" w:fill="FFFFFF"/>
        </w:rPr>
        <w:t>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'S15.01' = 'Cardiothoracic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'S25.01' = 'Ear, Nose and Throat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'S30.01' = 'Gynaecology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'S35.01' = 'Neurosurgery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'S40.01' = 'Ophthalmology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'S45.01' = 'Orthopaedics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'S55.01' = 'Paediatric Surgical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'S60.01' = 'Plastic &amp; Burns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'S70.01' = 'Urology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'S75.01' = 'Vascular Surgery - Inpatient Services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'W10.01' = 'Maternity Inpatient (DRGs)'</w:t>
      </w:r>
    </w:p>
    <w:p w:rsidR="00777C08" w:rsidRPr="002A3D7D" w:rsidRDefault="00777C08" w:rsidP="00777C08">
      <w:pPr>
        <w:autoSpaceDE w:val="0"/>
        <w:autoSpaceDN w:val="0"/>
        <w:adjustRightInd w:val="0"/>
        <w:rPr>
          <w:rFonts w:ascii="Courier New" w:hAnsi="Courier New" w:cs="Courier New"/>
          <w:color w:val="333333"/>
          <w:sz w:val="20"/>
          <w:shd w:val="clear" w:color="auto" w:fill="FFFFFF"/>
        </w:rPr>
      </w:pPr>
      <w:r w:rsidRPr="002A3D7D">
        <w:rPr>
          <w:rFonts w:ascii="Courier New" w:hAnsi="Courier New" w:cs="Courier New"/>
          <w:color w:val="333333"/>
          <w:sz w:val="20"/>
          <w:shd w:val="clear" w:color="auto" w:fill="FFFFFF"/>
        </w:rPr>
        <w:t>'W06.03' = 'Neonatal Inpatient (DRGs)'</w:t>
      </w:r>
    </w:p>
    <w:p w:rsidR="00777C08" w:rsidRDefault="000C2779" w:rsidP="00777C08">
      <w:pPr>
        <w:autoSpaceDE w:val="0"/>
        <w:autoSpaceDN w:val="0"/>
        <w:adjustRightInd w:val="0"/>
        <w:rPr>
          <w:rFonts w:ascii="Courier New" w:hAnsi="Courier New" w:cs="Courier New"/>
          <w:color w:val="333333"/>
          <w:sz w:val="20"/>
          <w:shd w:val="clear" w:color="auto" w:fill="FFFFFF"/>
        </w:rPr>
      </w:pPr>
      <w:r>
        <w:rPr>
          <w:rFonts w:ascii="Courier New" w:hAnsi="Courier New" w:cs="Courier New"/>
          <w:color w:val="333333"/>
          <w:sz w:val="20"/>
          <w:shd w:val="clear" w:color="auto" w:fill="FFFFFF"/>
        </w:rPr>
        <w:t xml:space="preserve"> </w:t>
      </w:r>
      <w:r w:rsidR="00777C08" w:rsidRPr="002A3D7D">
        <w:rPr>
          <w:rFonts w:ascii="Courier New" w:hAnsi="Courier New" w:cs="Courier New"/>
          <w:color w:val="333333"/>
          <w:sz w:val="20"/>
          <w:shd w:val="clear" w:color="auto" w:fill="FFFFFF"/>
        </w:rPr>
        <w:t xml:space="preserve">other </w:t>
      </w:r>
      <w:r w:rsidR="00A75129">
        <w:rPr>
          <w:rFonts w:ascii="Courier New" w:hAnsi="Courier New" w:cs="Courier New"/>
          <w:color w:val="333333"/>
          <w:sz w:val="20"/>
          <w:shd w:val="clear" w:color="auto" w:fill="FFFFFF"/>
        </w:rPr>
        <w:t xml:space="preserve">  </w:t>
      </w:r>
      <w:r w:rsidR="00777C08" w:rsidRPr="002A3D7D">
        <w:rPr>
          <w:rFonts w:ascii="Courier New" w:hAnsi="Courier New" w:cs="Courier New"/>
          <w:color w:val="333333"/>
          <w:sz w:val="20"/>
          <w:shd w:val="clear" w:color="auto" w:fill="FFFFFF"/>
        </w:rPr>
        <w:t>= 'Not a DRG casemix Purchase Unit';</w:t>
      </w:r>
    </w:p>
    <w:p w:rsidR="004C2359" w:rsidRDefault="004C2359" w:rsidP="00777C08">
      <w:pPr>
        <w:autoSpaceDE w:val="0"/>
        <w:autoSpaceDN w:val="0"/>
        <w:adjustRightInd w:val="0"/>
        <w:rPr>
          <w:rFonts w:ascii="Courier New" w:hAnsi="Courier New" w:cs="Courier New"/>
          <w:color w:val="333333"/>
          <w:sz w:val="20"/>
          <w:shd w:val="clear" w:color="auto" w:fill="FFFFFF"/>
        </w:rPr>
      </w:pPr>
    </w:p>
    <w:p w:rsidR="00FC0019" w:rsidRDefault="00FC0019" w:rsidP="00777C08">
      <w:pPr>
        <w:autoSpaceDE w:val="0"/>
        <w:autoSpaceDN w:val="0"/>
        <w:adjustRightInd w:val="0"/>
        <w:rPr>
          <w:rFonts w:ascii="Courier New" w:hAnsi="Courier New" w:cs="Courier New"/>
          <w:color w:val="333333"/>
          <w:sz w:val="20"/>
          <w:shd w:val="clear" w:color="auto" w:fill="FFFFFF"/>
        </w:rPr>
      </w:pPr>
    </w:p>
    <w:p w:rsidR="00B65A2A" w:rsidRDefault="00FE2314" w:rsidP="00B30D17">
      <w:pPr>
        <w:pStyle w:val="Heading2"/>
      </w:pPr>
      <w:bookmarkStart w:id="1478" w:name="_Toc183926266"/>
      <w:bookmarkStart w:id="1479" w:name="_Toc183927283"/>
      <w:bookmarkStart w:id="1480" w:name="_Ref183318037"/>
      <w:bookmarkStart w:id="1481" w:name="_Ref353878200"/>
      <w:bookmarkStart w:id="1482" w:name="_Toc469033166"/>
      <w:bookmarkEnd w:id="1478"/>
      <w:bookmarkEnd w:id="1479"/>
      <w:r w:rsidRPr="00BA2072">
        <w:t>Identifying DHB Casemix-F</w:t>
      </w:r>
      <w:r w:rsidR="00B65A2A" w:rsidRPr="00BA2072">
        <w:t>unded Events</w:t>
      </w:r>
      <w:bookmarkEnd w:id="1480"/>
      <w:r w:rsidRPr="00BA2072">
        <w:t xml:space="preserve"> for Inter-DHB Inpatient Flow C</w:t>
      </w:r>
      <w:r w:rsidR="00B65A2A" w:rsidRPr="00BA2072">
        <w:t>alculations</w:t>
      </w:r>
      <w:bookmarkEnd w:id="1481"/>
      <w:bookmarkEnd w:id="1482"/>
    </w:p>
    <w:p w:rsidR="00226758" w:rsidRPr="00226758" w:rsidRDefault="00226758" w:rsidP="00226758"/>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The first casemix funding exclusion rules were intended to identify casemix events funded by DHB funding only.  This concept has been expanded to include similar events funded directly by the Ministry of Health.  As a result, not all casemix-funded events purchased or provided by</w:t>
      </w:r>
      <w:r w:rsidR="00C72471">
        <w:rPr>
          <w:rFonts w:ascii="Arial" w:hAnsi="Arial" w:cs="Arial"/>
          <w:color w:val="333333"/>
          <w:sz w:val="24"/>
        </w:rPr>
        <w:t xml:space="preserve"> the</w:t>
      </w:r>
      <w:r w:rsidRPr="00BA2072">
        <w:rPr>
          <w:rFonts w:ascii="Arial" w:hAnsi="Arial" w:cs="Arial"/>
          <w:color w:val="333333"/>
          <w:sz w:val="24"/>
        </w:rPr>
        <w:t xml:space="preserve"> MoH and DHBs identified in this document should be included in extracts intended to calculate inter DHB</w:t>
      </w:r>
      <w:r w:rsidR="00C36E07">
        <w:rPr>
          <w:rFonts w:ascii="Arial" w:hAnsi="Arial" w:cs="Arial"/>
          <w:color w:val="333333"/>
          <w:sz w:val="24"/>
        </w:rPr>
        <w:t xml:space="preserve"> </w:t>
      </w:r>
      <w:r w:rsidRPr="00BA2072">
        <w:rPr>
          <w:rFonts w:ascii="Arial" w:hAnsi="Arial" w:cs="Arial"/>
          <w:color w:val="333333"/>
          <w:sz w:val="24"/>
        </w:rPr>
        <w:t xml:space="preserve">casemix-funded flows. </w:t>
      </w:r>
      <w:r w:rsidR="0056390E" w:rsidRPr="00BA2072">
        <w:rPr>
          <w:rFonts w:ascii="Arial" w:hAnsi="Arial" w:cs="Arial"/>
          <w:color w:val="333333"/>
          <w:sz w:val="24"/>
        </w:rPr>
        <w:t xml:space="preserve"> </w:t>
      </w:r>
      <w:r w:rsidRPr="00BA2072">
        <w:rPr>
          <w:rFonts w:ascii="Arial" w:hAnsi="Arial" w:cs="Arial"/>
          <w:color w:val="333333"/>
          <w:sz w:val="24"/>
        </w:rPr>
        <w:t xml:space="preserve">To identify these flows for wash-up of </w:t>
      </w:r>
      <w:r w:rsidR="003726D8">
        <w:rPr>
          <w:rFonts w:ascii="Arial" w:hAnsi="Arial" w:cs="Arial"/>
          <w:color w:val="333333"/>
          <w:sz w:val="24"/>
        </w:rPr>
        <w:t>201</w:t>
      </w:r>
      <w:ins w:id="1483" w:author="Tracy Thompson" w:date="2016-05-02T14:11:00Z">
        <w:r w:rsidR="000A21D0">
          <w:rPr>
            <w:rFonts w:ascii="Arial" w:hAnsi="Arial" w:cs="Arial"/>
            <w:color w:val="333333"/>
            <w:sz w:val="24"/>
          </w:rPr>
          <w:t>7</w:t>
        </w:r>
      </w:ins>
      <w:del w:id="1484" w:author="Tracy Thompson" w:date="2016-05-02T14:11:00Z">
        <w:r w:rsidR="003726D8" w:rsidDel="000A21D0">
          <w:rPr>
            <w:rFonts w:ascii="Arial" w:hAnsi="Arial" w:cs="Arial"/>
            <w:color w:val="333333"/>
            <w:sz w:val="24"/>
          </w:rPr>
          <w:delText>6</w:delText>
        </w:r>
      </w:del>
      <w:r w:rsidR="003726D8">
        <w:rPr>
          <w:rFonts w:ascii="Arial" w:hAnsi="Arial" w:cs="Arial"/>
          <w:color w:val="333333"/>
          <w:sz w:val="24"/>
        </w:rPr>
        <w:t>/1</w:t>
      </w:r>
      <w:ins w:id="1485" w:author="Tracy Thompson" w:date="2016-05-02T14:11:00Z">
        <w:r w:rsidR="000A21D0">
          <w:rPr>
            <w:rFonts w:ascii="Arial" w:hAnsi="Arial" w:cs="Arial"/>
            <w:color w:val="333333"/>
            <w:sz w:val="24"/>
          </w:rPr>
          <w:t>8</w:t>
        </w:r>
      </w:ins>
      <w:del w:id="1486" w:author="Tracy Thompson" w:date="2016-05-02T14:11:00Z">
        <w:r w:rsidR="003726D8" w:rsidDel="000A21D0">
          <w:rPr>
            <w:rFonts w:ascii="Arial" w:hAnsi="Arial" w:cs="Arial"/>
            <w:color w:val="333333"/>
            <w:sz w:val="24"/>
          </w:rPr>
          <w:delText>7</w:delText>
        </w:r>
      </w:del>
      <w:r w:rsidRPr="00BA2072">
        <w:rPr>
          <w:rFonts w:ascii="Arial" w:hAnsi="Arial" w:cs="Arial"/>
          <w:color w:val="333333"/>
          <w:sz w:val="24"/>
        </w:rPr>
        <w:t xml:space="preserve"> actual volumes:</w:t>
      </w:r>
    </w:p>
    <w:p w:rsidR="00B65A2A" w:rsidRPr="00BA2072" w:rsidRDefault="00B65A2A" w:rsidP="00B65A2A">
      <w:pPr>
        <w:pStyle w:val="PlainText"/>
        <w:rPr>
          <w:rFonts w:ascii="Arial" w:hAnsi="Arial" w:cs="Arial"/>
          <w:color w:val="333333"/>
          <w:sz w:val="24"/>
        </w:rPr>
      </w:pP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The Casemix Purchase Unit assigned to an event </w:t>
      </w:r>
      <w:r w:rsidR="003B724C">
        <w:rPr>
          <w:rFonts w:ascii="Arial" w:hAnsi="Arial" w:cs="Arial"/>
          <w:color w:val="333333"/>
          <w:sz w:val="24"/>
        </w:rPr>
        <w:t xml:space="preserve">record </w:t>
      </w:r>
      <w:r w:rsidRPr="00BA2072">
        <w:rPr>
          <w:rFonts w:ascii="Arial" w:hAnsi="Arial" w:cs="Arial"/>
          <w:color w:val="333333"/>
          <w:sz w:val="24"/>
        </w:rPr>
        <w:t>can be any PU except EXCLU;</w:t>
      </w:r>
    </w:p>
    <w:p w:rsidR="00B65A2A" w:rsidRPr="00BA2072" w:rsidRDefault="00353218" w:rsidP="00B65A2A">
      <w:pPr>
        <w:pStyle w:val="PlainText"/>
        <w:rPr>
          <w:rFonts w:ascii="Arial" w:hAnsi="Arial" w:cs="Arial"/>
          <w:color w:val="333333"/>
          <w:sz w:val="24"/>
        </w:rPr>
      </w:pPr>
      <w:r w:rsidRPr="00BA2072">
        <w:rPr>
          <w:rFonts w:ascii="Arial" w:hAnsi="Arial" w:cs="Arial"/>
          <w:color w:val="333333"/>
          <w:sz w:val="24"/>
        </w:rPr>
        <w:tab/>
      </w:r>
      <w:r w:rsidR="00B65A2A" w:rsidRPr="00BA2072">
        <w:rPr>
          <w:rFonts w:ascii="Arial" w:hAnsi="Arial" w:cs="Arial"/>
          <w:color w:val="333333"/>
          <w:sz w:val="24"/>
        </w:rPr>
        <w:t>AND</w:t>
      </w:r>
    </w:p>
    <w:p w:rsidR="00B65A2A" w:rsidRPr="00BA2072" w:rsidRDefault="00B65A2A" w:rsidP="00B65A2A">
      <w:pPr>
        <w:rPr>
          <w:rFonts w:ascii="Arial" w:hAnsi="Arial" w:cs="Arial"/>
          <w:color w:val="333333"/>
        </w:rPr>
      </w:pPr>
      <w:r w:rsidRPr="00BA2072">
        <w:rPr>
          <w:rFonts w:ascii="Arial" w:hAnsi="Arial" w:cs="Arial"/>
          <w:color w:val="333333"/>
        </w:rPr>
        <w:t xml:space="preserve">The </w:t>
      </w:r>
      <w:r w:rsidR="004A4923">
        <w:rPr>
          <w:rFonts w:ascii="Arial" w:hAnsi="Arial" w:cs="Arial"/>
          <w:color w:val="333333"/>
        </w:rPr>
        <w:t xml:space="preserve">Funding </w:t>
      </w:r>
      <w:r w:rsidRPr="00BA2072">
        <w:rPr>
          <w:rFonts w:ascii="Arial" w:hAnsi="Arial" w:cs="Arial"/>
          <w:color w:val="333333"/>
        </w:rPr>
        <w:t xml:space="preserve">Agency Code is a valid casemix agency as shown in section </w:t>
      </w:r>
      <w:r w:rsidR="001E18AC" w:rsidRPr="00BA2072">
        <w:rPr>
          <w:rFonts w:ascii="Arial" w:hAnsi="Arial" w:cs="Arial"/>
          <w:highlight w:val="lightGray"/>
        </w:rPr>
        <w:fldChar w:fldCharType="begin"/>
      </w:r>
      <w:r w:rsidR="001E18AC" w:rsidRPr="00BA2072">
        <w:rPr>
          <w:rFonts w:ascii="Arial" w:hAnsi="Arial" w:cs="Arial"/>
          <w:highlight w:val="lightGray"/>
        </w:rPr>
        <w:instrText xml:space="preserve"> REF  _Ref183317003 \h \r  \* MERGEFORMAT </w:instrText>
      </w:r>
      <w:r w:rsidR="001E18AC" w:rsidRPr="00BA2072">
        <w:rPr>
          <w:rFonts w:ascii="Arial" w:hAnsi="Arial" w:cs="Arial"/>
          <w:highlight w:val="lightGray"/>
        </w:rPr>
      </w:r>
      <w:r w:rsidR="001E18AC" w:rsidRPr="00BA2072">
        <w:rPr>
          <w:rFonts w:ascii="Arial" w:hAnsi="Arial" w:cs="Arial"/>
          <w:highlight w:val="lightGray"/>
        </w:rPr>
        <w:fldChar w:fldCharType="separate"/>
      </w:r>
      <w:r w:rsidR="00F843CE" w:rsidRPr="00F843CE">
        <w:rPr>
          <w:rFonts w:ascii="Arial" w:hAnsi="Arial" w:cs="Arial"/>
          <w:color w:val="333333"/>
          <w:highlight w:val="lightGray"/>
        </w:rPr>
        <w:t>5.2.2</w:t>
      </w:r>
      <w:r w:rsidR="001E18AC" w:rsidRPr="00BA2072">
        <w:rPr>
          <w:rFonts w:ascii="Arial" w:hAnsi="Arial" w:cs="Arial"/>
          <w:highlight w:val="lightGray"/>
        </w:rPr>
        <w:fldChar w:fldCharType="end"/>
      </w:r>
      <w:r w:rsidRPr="00BA2072">
        <w:rPr>
          <w:rFonts w:ascii="Arial" w:hAnsi="Arial" w:cs="Arial"/>
          <w:color w:val="333333"/>
        </w:rPr>
        <w:t>, but is neither 4137 Otago Dental School nor 8559 (Venturo) nor 8630 (Queen Elizabeth Hospital) nor 8656 (Mobile Surgical Bus)</w:t>
      </w:r>
    </w:p>
    <w:p w:rsidR="00B65A2A" w:rsidRPr="00BA2072" w:rsidRDefault="00353218" w:rsidP="00B65A2A">
      <w:pPr>
        <w:rPr>
          <w:rFonts w:ascii="Arial" w:hAnsi="Arial" w:cs="Arial"/>
          <w:color w:val="333333"/>
        </w:rPr>
      </w:pPr>
      <w:r w:rsidRPr="00BA2072">
        <w:rPr>
          <w:rFonts w:ascii="Arial" w:hAnsi="Arial" w:cs="Arial"/>
          <w:color w:val="333333"/>
        </w:rPr>
        <w:tab/>
      </w:r>
      <w:r w:rsidR="00B65A2A" w:rsidRPr="00BA2072">
        <w:rPr>
          <w:rFonts w:ascii="Arial" w:hAnsi="Arial" w:cs="Arial"/>
          <w:color w:val="333333"/>
        </w:rPr>
        <w:t>AND</w:t>
      </w:r>
    </w:p>
    <w:p w:rsidR="000C2779" w:rsidRPr="00BA2072" w:rsidRDefault="00B65A2A" w:rsidP="00B65A2A">
      <w:pPr>
        <w:rPr>
          <w:rFonts w:ascii="Arial" w:hAnsi="Arial" w:cs="Arial"/>
          <w:color w:val="333333"/>
        </w:rPr>
      </w:pPr>
      <w:r w:rsidRPr="00BA2072">
        <w:rPr>
          <w:rFonts w:ascii="Arial" w:hAnsi="Arial" w:cs="Arial"/>
          <w:color w:val="333333"/>
        </w:rPr>
        <w:t xml:space="preserve">The </w:t>
      </w:r>
      <w:r w:rsidR="00AE5008" w:rsidRPr="00BA2072">
        <w:rPr>
          <w:rFonts w:ascii="Arial" w:hAnsi="Arial" w:cs="Arial"/>
          <w:color w:val="333333"/>
        </w:rPr>
        <w:t>Purchaser C</w:t>
      </w:r>
      <w:r w:rsidRPr="00BA2072">
        <w:rPr>
          <w:rFonts w:ascii="Arial" w:hAnsi="Arial" w:cs="Arial"/>
          <w:color w:val="333333"/>
        </w:rPr>
        <w:t xml:space="preserve">ode is either 35 </w:t>
      </w:r>
      <w:r w:rsidRPr="00BA2072">
        <w:rPr>
          <w:rFonts w:ascii="Arial" w:hAnsi="Arial" w:cs="Arial"/>
          <w:i/>
          <w:color w:val="333333"/>
        </w:rPr>
        <w:t>DHB funded</w:t>
      </w:r>
      <w:r w:rsidRPr="00BA2072">
        <w:rPr>
          <w:rFonts w:ascii="Arial" w:hAnsi="Arial" w:cs="Arial"/>
          <w:color w:val="333333"/>
        </w:rPr>
        <w:t xml:space="preserve"> or 20 </w:t>
      </w:r>
      <w:r w:rsidRPr="00BA2072">
        <w:rPr>
          <w:rFonts w:ascii="Arial" w:hAnsi="Arial" w:cs="Arial"/>
          <w:i/>
          <w:color w:val="333333"/>
        </w:rPr>
        <w:t>Overseas resident eligible</w:t>
      </w:r>
      <w:r w:rsidRPr="00BA2072">
        <w:rPr>
          <w:rFonts w:ascii="Arial" w:hAnsi="Arial" w:cs="Arial"/>
          <w:color w:val="333333"/>
        </w:rPr>
        <w:t xml:space="preserve"> for DHB funded health care.</w:t>
      </w:r>
      <w:r w:rsidR="00432AC8" w:rsidRPr="00BA2072">
        <w:rPr>
          <w:rFonts w:ascii="Arial" w:hAnsi="Arial" w:cs="Arial"/>
          <w:color w:val="333333"/>
        </w:rPr>
        <w:t xml:space="preserve"> </w:t>
      </w:r>
      <w:bookmarkStart w:id="1487" w:name="_Toc183927285"/>
      <w:bookmarkStart w:id="1488" w:name="_Toc183927286"/>
      <w:bookmarkStart w:id="1489" w:name="_Toc183927288"/>
      <w:bookmarkStart w:id="1490" w:name="_Toc183277966"/>
      <w:bookmarkStart w:id="1491" w:name="_Toc183321058"/>
      <w:bookmarkStart w:id="1492" w:name="_Toc183325643"/>
      <w:bookmarkStart w:id="1493" w:name="_Toc183277967"/>
      <w:bookmarkStart w:id="1494" w:name="_Toc183321059"/>
      <w:bookmarkStart w:id="1495" w:name="_Toc183325644"/>
      <w:bookmarkStart w:id="1496" w:name="_Toc183277968"/>
      <w:bookmarkStart w:id="1497" w:name="_Toc183321060"/>
      <w:bookmarkStart w:id="1498" w:name="_Toc183325645"/>
      <w:bookmarkStart w:id="1499" w:name="_Toc183277971"/>
      <w:bookmarkStart w:id="1500" w:name="_Toc183321063"/>
      <w:bookmarkStart w:id="1501" w:name="_Toc183325648"/>
      <w:bookmarkStart w:id="1502" w:name="_Toc183277979"/>
      <w:bookmarkStart w:id="1503" w:name="_Toc183321071"/>
      <w:bookmarkStart w:id="1504" w:name="_Toc183325656"/>
      <w:bookmarkStart w:id="1505" w:name="_Toc183277982"/>
      <w:bookmarkStart w:id="1506" w:name="_Toc183321074"/>
      <w:bookmarkStart w:id="1507" w:name="_Toc183325659"/>
      <w:bookmarkStart w:id="1508" w:name="_Toc183277983"/>
      <w:bookmarkStart w:id="1509" w:name="_Toc183321075"/>
      <w:bookmarkStart w:id="1510" w:name="_Toc183325660"/>
      <w:bookmarkStart w:id="1511" w:name="_Toc183277985"/>
      <w:bookmarkStart w:id="1512" w:name="_Toc183321077"/>
      <w:bookmarkStart w:id="1513" w:name="_Toc183325662"/>
      <w:bookmarkStart w:id="1514" w:name="_Toc183278142"/>
      <w:bookmarkStart w:id="1515" w:name="_Toc183321234"/>
      <w:bookmarkStart w:id="1516" w:name="_Toc183325819"/>
      <w:bookmarkStart w:id="1517" w:name="_Toc183278143"/>
      <w:bookmarkStart w:id="1518" w:name="_Toc183321235"/>
      <w:bookmarkStart w:id="1519" w:name="_Toc183325820"/>
      <w:bookmarkStart w:id="1520" w:name="_Toc183278144"/>
      <w:bookmarkStart w:id="1521" w:name="_Toc183321236"/>
      <w:bookmarkStart w:id="1522" w:name="_Toc183325821"/>
      <w:bookmarkStart w:id="1523" w:name="_Toc183278145"/>
      <w:bookmarkStart w:id="1524" w:name="_Toc183321237"/>
      <w:bookmarkStart w:id="1525" w:name="_Toc183325822"/>
      <w:bookmarkStart w:id="1526" w:name="_Toc183278146"/>
      <w:bookmarkStart w:id="1527" w:name="_Toc183321238"/>
      <w:bookmarkStart w:id="1528" w:name="_Toc183325823"/>
      <w:bookmarkStart w:id="1529" w:name="_Toc183278147"/>
      <w:bookmarkStart w:id="1530" w:name="_Toc183321239"/>
      <w:bookmarkStart w:id="1531" w:name="_Toc183325824"/>
      <w:bookmarkStart w:id="1532" w:name="_Toc183278149"/>
      <w:bookmarkStart w:id="1533" w:name="_Toc183321241"/>
      <w:bookmarkStart w:id="1534" w:name="_Toc183325826"/>
      <w:bookmarkStart w:id="1535" w:name="_Toc183278152"/>
      <w:bookmarkStart w:id="1536" w:name="_Toc183321244"/>
      <w:bookmarkStart w:id="1537" w:name="_Toc183325829"/>
      <w:bookmarkStart w:id="1538" w:name="_Toc183278157"/>
      <w:bookmarkStart w:id="1539" w:name="_Toc183321249"/>
      <w:bookmarkStart w:id="1540" w:name="_Toc183325834"/>
      <w:bookmarkStart w:id="1541" w:name="_Toc183278160"/>
      <w:bookmarkStart w:id="1542" w:name="_Toc183321252"/>
      <w:bookmarkStart w:id="1543" w:name="_Toc183325837"/>
      <w:bookmarkStart w:id="1544" w:name="_Toc183278164"/>
      <w:bookmarkStart w:id="1545" w:name="_Toc183321256"/>
      <w:bookmarkStart w:id="1546" w:name="_Toc183325841"/>
      <w:bookmarkStart w:id="1547" w:name="_Toc183278165"/>
      <w:bookmarkStart w:id="1548" w:name="_Toc183321257"/>
      <w:bookmarkStart w:id="1549" w:name="_Toc183325842"/>
      <w:bookmarkStart w:id="1550" w:name="_Toc183278173"/>
      <w:bookmarkStart w:id="1551" w:name="_Toc183321265"/>
      <w:bookmarkStart w:id="1552" w:name="_Toc183325850"/>
      <w:bookmarkStart w:id="1553" w:name="_Toc183278176"/>
      <w:bookmarkStart w:id="1554" w:name="_Toc183321268"/>
      <w:bookmarkStart w:id="1555" w:name="_Toc183325853"/>
      <w:bookmarkStart w:id="1556" w:name="_Toc183278182"/>
      <w:bookmarkStart w:id="1557" w:name="_Toc183321274"/>
      <w:bookmarkStart w:id="1558" w:name="_Toc183325859"/>
      <w:bookmarkStart w:id="1559" w:name="_Toc183278185"/>
      <w:bookmarkStart w:id="1560" w:name="_Toc183321277"/>
      <w:bookmarkStart w:id="1561" w:name="_Toc183325862"/>
      <w:bookmarkStart w:id="1562" w:name="_Toc183278188"/>
      <w:bookmarkStart w:id="1563" w:name="_Toc183321280"/>
      <w:bookmarkStart w:id="1564" w:name="_Toc183325865"/>
      <w:bookmarkStart w:id="1565" w:name="_Toc183278190"/>
      <w:bookmarkStart w:id="1566" w:name="_Toc183321282"/>
      <w:bookmarkStart w:id="1567" w:name="_Toc183325867"/>
      <w:bookmarkStart w:id="1568" w:name="_Toc183278193"/>
      <w:bookmarkStart w:id="1569" w:name="_Toc183321285"/>
      <w:bookmarkStart w:id="1570" w:name="_Toc183325870"/>
      <w:bookmarkStart w:id="1571" w:name="_Toc183278266"/>
      <w:bookmarkStart w:id="1572" w:name="_Toc183321358"/>
      <w:bookmarkStart w:id="1573" w:name="_Toc183325943"/>
      <w:bookmarkStart w:id="1574" w:name="_Toc183278267"/>
      <w:bookmarkStart w:id="1575" w:name="_Toc183321359"/>
      <w:bookmarkStart w:id="1576" w:name="_Toc183325944"/>
      <w:bookmarkStart w:id="1577" w:name="_Toc183278520"/>
      <w:bookmarkStart w:id="1578" w:name="_Toc183321612"/>
      <w:bookmarkStart w:id="1579" w:name="_Toc183326197"/>
      <w:bookmarkStart w:id="1580" w:name="_Toc183278521"/>
      <w:bookmarkStart w:id="1581" w:name="_Toc183321613"/>
      <w:bookmarkStart w:id="1582" w:name="_Toc183326198"/>
      <w:bookmarkStart w:id="1583" w:name="_Toc183278522"/>
      <w:bookmarkStart w:id="1584" w:name="_Toc183321614"/>
      <w:bookmarkStart w:id="1585" w:name="_Toc183326199"/>
      <w:bookmarkStart w:id="1586" w:name="_Toc183278525"/>
      <w:bookmarkStart w:id="1587" w:name="_Toc183321617"/>
      <w:bookmarkStart w:id="1588" w:name="_Toc183326202"/>
      <w:bookmarkStart w:id="1589" w:name="_Toc183278541"/>
      <w:bookmarkStart w:id="1590" w:name="_Toc183321633"/>
      <w:bookmarkStart w:id="1591" w:name="_Toc183326218"/>
      <w:bookmarkStart w:id="1592" w:name="_Toc183278542"/>
      <w:bookmarkStart w:id="1593" w:name="_Toc183321634"/>
      <w:bookmarkStart w:id="1594" w:name="_Toc183326219"/>
      <w:bookmarkStart w:id="1595" w:name="_Toc183278545"/>
      <w:bookmarkStart w:id="1596" w:name="_Toc183321637"/>
      <w:bookmarkStart w:id="1597" w:name="_Toc183326222"/>
      <w:bookmarkStart w:id="1598" w:name="_Toc183278570"/>
      <w:bookmarkStart w:id="1599" w:name="_Toc183321662"/>
      <w:bookmarkStart w:id="1600" w:name="_Toc183326247"/>
      <w:bookmarkStart w:id="1601" w:name="_Toc183278571"/>
      <w:bookmarkStart w:id="1602" w:name="_Toc183321663"/>
      <w:bookmarkStart w:id="1603" w:name="_Toc183326248"/>
      <w:bookmarkStart w:id="1604" w:name="_Toc183278574"/>
      <w:bookmarkStart w:id="1605" w:name="_Toc183321666"/>
      <w:bookmarkStart w:id="1606" w:name="_Toc183326251"/>
      <w:bookmarkStart w:id="1607" w:name="_Toc183278588"/>
      <w:bookmarkStart w:id="1608" w:name="_Toc183321680"/>
      <w:bookmarkStart w:id="1609" w:name="_Toc183326265"/>
      <w:bookmarkStart w:id="1610" w:name="_Toc183278589"/>
      <w:bookmarkStart w:id="1611" w:name="_Toc183321681"/>
      <w:bookmarkStart w:id="1612" w:name="_Toc183326266"/>
      <w:bookmarkStart w:id="1613" w:name="_Toc183278593"/>
      <w:bookmarkStart w:id="1614" w:name="_Toc183321685"/>
      <w:bookmarkStart w:id="1615" w:name="_Toc183326270"/>
      <w:bookmarkStart w:id="1616" w:name="_Toc183278596"/>
      <w:bookmarkStart w:id="1617" w:name="_Toc183321688"/>
      <w:bookmarkStart w:id="1618" w:name="_Toc183326273"/>
      <w:bookmarkStart w:id="1619" w:name="_Toc183278599"/>
      <w:bookmarkStart w:id="1620" w:name="_Toc183321691"/>
      <w:bookmarkStart w:id="1621" w:name="_Toc183326276"/>
      <w:bookmarkStart w:id="1622" w:name="_Toc183278608"/>
      <w:bookmarkStart w:id="1623" w:name="_Toc183321700"/>
      <w:bookmarkStart w:id="1624" w:name="_Toc183326285"/>
      <w:bookmarkStart w:id="1625" w:name="_Toc183278610"/>
      <w:bookmarkStart w:id="1626" w:name="_Toc183321702"/>
      <w:bookmarkStart w:id="1627" w:name="_Toc183326287"/>
      <w:bookmarkStart w:id="1628" w:name="_Toc183278611"/>
      <w:bookmarkStart w:id="1629" w:name="_Toc183321703"/>
      <w:bookmarkStart w:id="1630" w:name="_Toc183326288"/>
      <w:bookmarkStart w:id="1631" w:name="_Toc183278612"/>
      <w:bookmarkStart w:id="1632" w:name="_Toc183321704"/>
      <w:bookmarkStart w:id="1633" w:name="_Toc183326289"/>
      <w:bookmarkStart w:id="1634" w:name="_Toc183278613"/>
      <w:bookmarkStart w:id="1635" w:name="_Toc183321705"/>
      <w:bookmarkStart w:id="1636" w:name="_Toc183326290"/>
      <w:bookmarkStart w:id="1637" w:name="_Toc183278614"/>
      <w:bookmarkStart w:id="1638" w:name="_Toc183321706"/>
      <w:bookmarkStart w:id="1639" w:name="_Toc183326291"/>
      <w:bookmarkStart w:id="1640" w:name="_Toc183278619"/>
      <w:bookmarkStart w:id="1641" w:name="_Toc183321711"/>
      <w:bookmarkStart w:id="1642" w:name="_Toc183326296"/>
      <w:bookmarkStart w:id="1643" w:name="_Toc183278623"/>
      <w:bookmarkStart w:id="1644" w:name="_Toc183321715"/>
      <w:bookmarkStart w:id="1645" w:name="_Toc183326300"/>
      <w:bookmarkStart w:id="1646" w:name="_Toc183278624"/>
      <w:bookmarkStart w:id="1647" w:name="_Toc183321716"/>
      <w:bookmarkStart w:id="1648" w:name="_Toc183326301"/>
      <w:bookmarkStart w:id="1649" w:name="_Toc183278630"/>
      <w:bookmarkStart w:id="1650" w:name="_Toc183321722"/>
      <w:bookmarkStart w:id="1651" w:name="_Toc183326307"/>
      <w:bookmarkStart w:id="1652" w:name="_Toc183278633"/>
      <w:bookmarkStart w:id="1653" w:name="_Toc183321725"/>
      <w:bookmarkStart w:id="1654" w:name="_Toc183326310"/>
      <w:bookmarkStart w:id="1655" w:name="_Toc183278634"/>
      <w:bookmarkStart w:id="1656" w:name="_Toc183321726"/>
      <w:bookmarkStart w:id="1657" w:name="_Toc183326311"/>
      <w:bookmarkStart w:id="1658" w:name="_Toc183278635"/>
      <w:bookmarkStart w:id="1659" w:name="_Toc183321727"/>
      <w:bookmarkStart w:id="1660" w:name="_Toc183326312"/>
      <w:bookmarkStart w:id="1661" w:name="_Toc183278649"/>
      <w:bookmarkStart w:id="1662" w:name="_Toc183321741"/>
      <w:bookmarkStart w:id="1663" w:name="_Toc183326326"/>
      <w:bookmarkStart w:id="1664" w:name="_Toc183278665"/>
      <w:bookmarkStart w:id="1665" w:name="_Toc183321757"/>
      <w:bookmarkStart w:id="1666" w:name="_Toc183326342"/>
      <w:bookmarkStart w:id="1667" w:name="_Toc183278680"/>
      <w:bookmarkStart w:id="1668" w:name="_Toc183321772"/>
      <w:bookmarkStart w:id="1669" w:name="_Toc183326357"/>
      <w:bookmarkStart w:id="1670" w:name="_Toc183278683"/>
      <w:bookmarkStart w:id="1671" w:name="_Toc183321775"/>
      <w:bookmarkStart w:id="1672" w:name="_Toc183326360"/>
      <w:bookmarkStart w:id="1673" w:name="_Toc183278684"/>
      <w:bookmarkStart w:id="1674" w:name="_Toc183321776"/>
      <w:bookmarkStart w:id="1675" w:name="_Toc183326361"/>
      <w:bookmarkStart w:id="1676" w:name="_Toc183278685"/>
      <w:bookmarkStart w:id="1677" w:name="_Toc183321777"/>
      <w:bookmarkStart w:id="1678" w:name="_Toc183326362"/>
      <w:bookmarkStart w:id="1679" w:name="_Toc183278686"/>
      <w:bookmarkStart w:id="1680" w:name="_Toc183321778"/>
      <w:bookmarkStart w:id="1681" w:name="_Toc183326363"/>
      <w:bookmarkStart w:id="1682" w:name="_Toc183278687"/>
      <w:bookmarkStart w:id="1683" w:name="_Toc183321779"/>
      <w:bookmarkStart w:id="1684" w:name="_Toc183326364"/>
      <w:bookmarkStart w:id="1685" w:name="_Toc183278703"/>
      <w:bookmarkStart w:id="1686" w:name="_Toc183321795"/>
      <w:bookmarkStart w:id="1687" w:name="_Toc183326380"/>
      <w:bookmarkStart w:id="1688" w:name="_Toc183278719"/>
      <w:bookmarkStart w:id="1689" w:name="_Toc183321811"/>
      <w:bookmarkStart w:id="1690" w:name="_Toc183326396"/>
      <w:bookmarkStart w:id="1691" w:name="_Toc183278735"/>
      <w:bookmarkStart w:id="1692" w:name="_Toc183321827"/>
      <w:bookmarkStart w:id="1693" w:name="_Toc183326412"/>
      <w:bookmarkStart w:id="1694" w:name="_Toc183278750"/>
      <w:bookmarkStart w:id="1695" w:name="_Toc183321842"/>
      <w:bookmarkStart w:id="1696" w:name="_Toc183326427"/>
      <w:bookmarkStart w:id="1697" w:name="_Toc183278764"/>
      <w:bookmarkStart w:id="1698" w:name="_Toc183321856"/>
      <w:bookmarkStart w:id="1699" w:name="_Toc183326441"/>
      <w:bookmarkStart w:id="1700" w:name="_Toc183278765"/>
      <w:bookmarkStart w:id="1701" w:name="_Toc183321857"/>
      <w:bookmarkStart w:id="1702" w:name="_Toc183326442"/>
      <w:bookmarkStart w:id="1703" w:name="_Toc183278768"/>
      <w:bookmarkStart w:id="1704" w:name="_Toc183321860"/>
      <w:bookmarkStart w:id="1705" w:name="_Toc183326445"/>
      <w:bookmarkStart w:id="1706" w:name="_Toc183278770"/>
      <w:bookmarkStart w:id="1707" w:name="_Toc183321862"/>
      <w:bookmarkStart w:id="1708" w:name="_Toc183326447"/>
      <w:bookmarkStart w:id="1709" w:name="_Toc183278806"/>
      <w:bookmarkStart w:id="1710" w:name="_Toc183321898"/>
      <w:bookmarkStart w:id="1711" w:name="_Toc183326483"/>
      <w:bookmarkStart w:id="1712" w:name="_Toc183278807"/>
      <w:bookmarkStart w:id="1713" w:name="_Toc183321899"/>
      <w:bookmarkStart w:id="1714" w:name="_Toc183326484"/>
      <w:bookmarkStart w:id="1715" w:name="_Toc183278844"/>
      <w:bookmarkStart w:id="1716" w:name="_Toc183321936"/>
      <w:bookmarkStart w:id="1717" w:name="_Toc183326521"/>
      <w:bookmarkStart w:id="1718" w:name="_Toc183278845"/>
      <w:bookmarkStart w:id="1719" w:name="_Toc183321937"/>
      <w:bookmarkStart w:id="1720" w:name="_Toc183326522"/>
      <w:bookmarkStart w:id="1721" w:name="_Toc183278852"/>
      <w:bookmarkStart w:id="1722" w:name="_Toc183321944"/>
      <w:bookmarkStart w:id="1723" w:name="_Toc183326529"/>
      <w:bookmarkStart w:id="1724" w:name="_Toc183278863"/>
      <w:bookmarkStart w:id="1725" w:name="_Toc183321955"/>
      <w:bookmarkStart w:id="1726" w:name="_Toc183326540"/>
      <w:bookmarkStart w:id="1727" w:name="_Toc183278888"/>
      <w:bookmarkStart w:id="1728" w:name="_Toc183321980"/>
      <w:bookmarkStart w:id="1729" w:name="_Toc183326565"/>
      <w:bookmarkStart w:id="1730" w:name="_Toc183278889"/>
      <w:bookmarkStart w:id="1731" w:name="_Toc183321981"/>
      <w:bookmarkStart w:id="1732" w:name="_Toc183326566"/>
      <w:bookmarkStart w:id="1733" w:name="_Toc183278892"/>
      <w:bookmarkStart w:id="1734" w:name="_Toc183321984"/>
      <w:bookmarkStart w:id="1735" w:name="_Toc183326569"/>
      <w:bookmarkStart w:id="1736" w:name="_Toc183278895"/>
      <w:bookmarkStart w:id="1737" w:name="_Toc183321987"/>
      <w:bookmarkStart w:id="1738" w:name="_Toc183326572"/>
      <w:bookmarkStart w:id="1739" w:name="_Toc183278896"/>
      <w:bookmarkStart w:id="1740" w:name="_Toc183321988"/>
      <w:bookmarkStart w:id="1741" w:name="_Toc183326573"/>
      <w:bookmarkEnd w:id="1182"/>
      <w:bookmarkEnd w:id="1183"/>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p>
    <w:p w:rsidR="00B65A2A" w:rsidRPr="00BA2072" w:rsidRDefault="009D16B3" w:rsidP="00D01655">
      <w:pPr>
        <w:pStyle w:val="Heading1"/>
        <w:numPr>
          <w:ilvl w:val="0"/>
          <w:numId w:val="0"/>
        </w:numPr>
        <w:spacing w:before="0"/>
      </w:pPr>
      <w:bookmarkStart w:id="1742" w:name="_Toc511626025"/>
      <w:bookmarkStart w:id="1743" w:name="_Toc515687124"/>
      <w:bookmarkStart w:id="1744" w:name="_Ref183317624"/>
      <w:bookmarkStart w:id="1745" w:name="_Ref274651293"/>
      <w:bookmarkStart w:id="1746" w:name="_Ref274651446"/>
      <w:bookmarkStart w:id="1747" w:name="_Ref274651450"/>
      <w:bookmarkStart w:id="1748" w:name="_Ref274651479"/>
      <w:bookmarkStart w:id="1749" w:name="_Ref274651487"/>
      <w:bookmarkStart w:id="1750" w:name="_Ref274651490"/>
      <w:bookmarkStart w:id="1751" w:name="_Ref274651496"/>
      <w:bookmarkStart w:id="1752" w:name="_Ref293644144"/>
      <w:bookmarkStart w:id="1753" w:name="_Ref293644389"/>
      <w:bookmarkStart w:id="1754" w:name="_Ref335976856"/>
      <w:r w:rsidRPr="00BA2072">
        <w:br w:type="page"/>
      </w:r>
      <w:bookmarkStart w:id="1755" w:name="_Ref338411662"/>
      <w:bookmarkStart w:id="1756" w:name="_Toc469033167"/>
      <w:r w:rsidR="00992B55" w:rsidRPr="00BA2072">
        <w:t xml:space="preserve">Appendix 1: </w:t>
      </w:r>
      <w:r w:rsidR="00B65A2A" w:rsidRPr="00BA2072">
        <w:t xml:space="preserve">Table of </w:t>
      </w:r>
      <w:r w:rsidR="003726D8">
        <w:t>201</w:t>
      </w:r>
      <w:ins w:id="1757" w:author="Tracy Thompson" w:date="2016-05-02T14:11:00Z">
        <w:r w:rsidR="000A21D0">
          <w:t>7</w:t>
        </w:r>
      </w:ins>
      <w:del w:id="1758" w:author="Tracy Thompson" w:date="2016-05-02T14:11:00Z">
        <w:r w:rsidR="003726D8" w:rsidDel="000A21D0">
          <w:delText>6</w:delText>
        </w:r>
      </w:del>
      <w:r w:rsidR="003726D8">
        <w:t>/1</w:t>
      </w:r>
      <w:ins w:id="1759" w:author="Tracy Thompson" w:date="2016-05-02T14:11:00Z">
        <w:r w:rsidR="000A21D0">
          <w:t>8</w:t>
        </w:r>
      </w:ins>
      <w:del w:id="1760" w:author="Tracy Thompson" w:date="2016-05-02T14:11:00Z">
        <w:r w:rsidR="003726D8" w:rsidDel="000A21D0">
          <w:delText>7</w:delText>
        </w:r>
      </w:del>
      <w:r w:rsidR="00FE2314" w:rsidRPr="00BA2072">
        <w:t xml:space="preserve"> FY DRG Cost Weights and Associated V</w:t>
      </w:r>
      <w:r w:rsidR="00B65A2A" w:rsidRPr="00BA2072">
        <w:t>ariables for</w:t>
      </w:r>
      <w:r w:rsidR="00FE2314" w:rsidRPr="00BA2072">
        <w:t xml:space="preserve"> C</w:t>
      </w:r>
      <w:r w:rsidR="00B65A2A" w:rsidRPr="00BA2072">
        <w:t xml:space="preserve">alculating </w:t>
      </w:r>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r w:rsidR="001B4F92">
        <w:t>WIESNZ1</w:t>
      </w:r>
      <w:ins w:id="1761" w:author="Tracy Thompson" w:date="2016-05-02T14:11:00Z">
        <w:r w:rsidR="000A21D0">
          <w:t>7</w:t>
        </w:r>
      </w:ins>
      <w:del w:id="1762" w:author="Tracy Thompson" w:date="2016-05-02T14:11:00Z">
        <w:r w:rsidR="001B4F92" w:rsidDel="000A21D0">
          <w:delText>6</w:delText>
        </w:r>
      </w:del>
      <w:bookmarkEnd w:id="1756"/>
    </w:p>
    <w:p w:rsidR="00B65A2A" w:rsidRPr="00BA2072" w:rsidRDefault="00B65A2A" w:rsidP="00FE2314">
      <w:pPr>
        <w:pStyle w:val="NormalArial"/>
        <w:rPr>
          <w:rFonts w:cs="Arial"/>
          <w:color w:val="333333"/>
        </w:rPr>
      </w:pPr>
    </w:p>
    <w:p w:rsidR="00B65A2A" w:rsidRPr="00BA2072" w:rsidRDefault="00B65A2A" w:rsidP="00FE2314">
      <w:pPr>
        <w:pStyle w:val="NormalArial"/>
        <w:rPr>
          <w:rFonts w:cs="Arial"/>
          <w:color w:val="333333"/>
        </w:rPr>
      </w:pPr>
      <w:r w:rsidRPr="00BA2072">
        <w:rPr>
          <w:rFonts w:cs="Arial"/>
          <w:color w:val="333333"/>
        </w:rPr>
        <w:t xml:space="preserve">This appendix contains some notes on the cost weight schedule for use with </w:t>
      </w:r>
      <w:r w:rsidR="00681306" w:rsidRPr="00BA2072">
        <w:rPr>
          <w:rFonts w:cs="Arial"/>
          <w:color w:val="333333"/>
        </w:rPr>
        <w:t>AR-DRG</w:t>
      </w:r>
      <w:r w:rsidR="00801D8A" w:rsidRPr="00BA2072">
        <w:rPr>
          <w:rFonts w:cs="Arial"/>
          <w:color w:val="333333"/>
        </w:rPr>
        <w:t xml:space="preserve"> </w:t>
      </w:r>
      <w:r w:rsidR="00681306" w:rsidRPr="00BA2072">
        <w:rPr>
          <w:rFonts w:cs="Arial"/>
          <w:color w:val="333333"/>
        </w:rPr>
        <w:t>v</w:t>
      </w:r>
      <w:ins w:id="1763" w:author="Tracy Thompson" w:date="2016-09-22T11:10:00Z">
        <w:r w:rsidR="0075638E">
          <w:rPr>
            <w:rFonts w:cs="Arial"/>
            <w:color w:val="333333"/>
          </w:rPr>
          <w:t>7.0</w:t>
        </w:r>
      </w:ins>
      <w:del w:id="1764" w:author="Tracy Thompson" w:date="2016-09-22T11:10:00Z">
        <w:r w:rsidR="00681306" w:rsidRPr="00BA2072" w:rsidDel="0075638E">
          <w:rPr>
            <w:rFonts w:cs="Arial"/>
            <w:color w:val="333333"/>
          </w:rPr>
          <w:delText>6.0x</w:delText>
        </w:r>
      </w:del>
      <w:r w:rsidRPr="00BA2072">
        <w:rPr>
          <w:rFonts w:cs="Arial"/>
          <w:color w:val="333333"/>
        </w:rPr>
        <w:t xml:space="preserve"> as adjusted for use in New Zealand.</w:t>
      </w:r>
    </w:p>
    <w:p w:rsidR="00B65A2A" w:rsidRPr="00BA2072" w:rsidRDefault="00B65A2A" w:rsidP="00FE2314">
      <w:pPr>
        <w:pStyle w:val="NormalArial"/>
        <w:rPr>
          <w:rFonts w:cs="Arial"/>
          <w:color w:val="333333"/>
        </w:rPr>
      </w:pPr>
    </w:p>
    <w:p w:rsidR="00B65A2A" w:rsidRPr="00BA2072" w:rsidRDefault="00B65A2A" w:rsidP="0073144A">
      <w:pPr>
        <w:pStyle w:val="NormalArial"/>
        <w:rPr>
          <w:rFonts w:cs="Arial"/>
          <w:b/>
        </w:rPr>
      </w:pPr>
      <w:r w:rsidRPr="00BA2072">
        <w:rPr>
          <w:rFonts w:cs="Arial"/>
          <w:b/>
        </w:rPr>
        <w:t>Variable names translation</w:t>
      </w: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Sd {Same </w:t>
      </w:r>
      <w:r w:rsidR="008C172A" w:rsidRPr="00BA2072">
        <w:rPr>
          <w:rFonts w:ascii="Arial" w:hAnsi="Arial" w:cs="Arial"/>
          <w:color w:val="333333"/>
          <w:sz w:val="24"/>
        </w:rPr>
        <w:t>d</w:t>
      </w:r>
      <w:r w:rsidRPr="00BA2072">
        <w:rPr>
          <w:rFonts w:ascii="Arial" w:hAnsi="Arial" w:cs="Arial"/>
          <w:color w:val="333333"/>
          <w:sz w:val="24"/>
        </w:rPr>
        <w:t xml:space="preserve">ay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Od {One day c</w:t>
      </w:r>
      <w:r w:rsidR="00B65A2A" w:rsidRPr="00BA2072">
        <w:rPr>
          <w:rFonts w:ascii="Arial" w:hAnsi="Arial" w:cs="Arial"/>
          <w:color w:val="333333"/>
          <w:sz w:val="24"/>
        </w:rPr>
        <w:t>ost</w:t>
      </w:r>
      <w:r w:rsidR="00B37269" w:rsidRPr="00BA2072">
        <w:rPr>
          <w:rFonts w:ascii="Arial" w:hAnsi="Arial" w:cs="Arial"/>
          <w:color w:val="333333"/>
          <w:sz w:val="24"/>
        </w:rPr>
        <w:t xml:space="preserve"> </w:t>
      </w:r>
      <w:r w:rsidR="00B65A2A" w:rsidRPr="00BA2072">
        <w:rPr>
          <w:rFonts w:ascii="Arial" w:hAnsi="Arial" w:cs="Arial"/>
          <w:color w:val="333333"/>
          <w:sz w:val="24"/>
        </w:rPr>
        <w:t>weight}</w:t>
      </w: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Lo_pd {Low </w:t>
      </w:r>
      <w:r w:rsidR="008C172A" w:rsidRPr="00BA2072">
        <w:rPr>
          <w:rFonts w:ascii="Arial" w:hAnsi="Arial" w:cs="Arial"/>
          <w:color w:val="333333"/>
          <w:sz w:val="24"/>
        </w:rPr>
        <w:t>o</w:t>
      </w:r>
      <w:r w:rsidRPr="00BA2072">
        <w:rPr>
          <w:rFonts w:ascii="Arial" w:hAnsi="Arial" w:cs="Arial"/>
          <w:color w:val="333333"/>
          <w:sz w:val="24"/>
        </w:rPr>
        <w:t xml:space="preserve">utlier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 per diem}</w:t>
      </w:r>
    </w:p>
    <w:p w:rsidR="00B65A2A" w:rsidRPr="00BA2072" w:rsidRDefault="00B65A2A" w:rsidP="00B65A2A">
      <w:pPr>
        <w:pStyle w:val="PlainText"/>
        <w:rPr>
          <w:rFonts w:ascii="Arial" w:hAnsi="Arial" w:cs="Arial"/>
          <w:color w:val="333333"/>
          <w:sz w:val="24"/>
        </w:rPr>
      </w:pPr>
      <w:r w:rsidRPr="00BA2072">
        <w:rPr>
          <w:rFonts w:ascii="Arial" w:hAnsi="Arial" w:cs="Arial"/>
          <w:color w:val="333333"/>
          <w:sz w:val="24"/>
        </w:rPr>
        <w:t xml:space="preserve">Md_in {Multiday </w:t>
      </w:r>
      <w:r w:rsidR="008C172A" w:rsidRPr="00BA2072">
        <w:rPr>
          <w:rFonts w:ascii="Arial" w:hAnsi="Arial" w:cs="Arial"/>
          <w:color w:val="333333"/>
          <w:sz w:val="24"/>
        </w:rPr>
        <w:t>i</w:t>
      </w:r>
      <w:r w:rsidRPr="00BA2072">
        <w:rPr>
          <w:rFonts w:ascii="Arial" w:hAnsi="Arial" w:cs="Arial"/>
          <w:color w:val="333333"/>
          <w:sz w:val="24"/>
        </w:rPr>
        <w:t xml:space="preserve">nlier </w:t>
      </w:r>
      <w:r w:rsidR="008C172A" w:rsidRPr="00BA2072">
        <w:rPr>
          <w:rFonts w:ascii="Arial" w:hAnsi="Arial" w:cs="Arial"/>
          <w:color w:val="333333"/>
          <w:sz w:val="24"/>
        </w:rPr>
        <w:t>c</w:t>
      </w:r>
      <w:r w:rsidRPr="00BA2072">
        <w:rPr>
          <w:rFonts w:ascii="Arial" w:hAnsi="Arial" w:cs="Arial"/>
          <w:color w:val="333333"/>
          <w:sz w:val="24"/>
        </w:rPr>
        <w:t>ost</w:t>
      </w:r>
      <w:r w:rsidR="00B37269" w:rsidRPr="00BA2072">
        <w:rPr>
          <w:rFonts w:ascii="Arial" w:hAnsi="Arial" w:cs="Arial"/>
          <w:color w:val="333333"/>
          <w:sz w:val="24"/>
        </w:rPr>
        <w:t xml:space="preserve"> </w:t>
      </w:r>
      <w:r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Ho_pd {High o</w:t>
      </w:r>
      <w:r w:rsidR="00B65A2A" w:rsidRPr="00BA2072">
        <w:rPr>
          <w:rFonts w:ascii="Arial" w:hAnsi="Arial" w:cs="Arial"/>
          <w:color w:val="333333"/>
          <w:sz w:val="24"/>
        </w:rPr>
        <w:t>utlier per diem</w:t>
      </w:r>
      <w:r w:rsidR="00C66D9B" w:rsidRPr="00BA2072">
        <w:rPr>
          <w:rFonts w:ascii="Arial" w:hAnsi="Arial" w:cs="Arial"/>
          <w:color w:val="333333"/>
          <w:sz w:val="24"/>
        </w:rPr>
        <w:t xml:space="preserve"> </w:t>
      </w:r>
      <w:r w:rsidRPr="00BA2072">
        <w:rPr>
          <w:rFonts w:ascii="Arial" w:hAnsi="Arial" w:cs="Arial"/>
          <w:color w:val="333333"/>
          <w:sz w:val="24"/>
        </w:rPr>
        <w:t>c</w:t>
      </w:r>
      <w:r w:rsidR="00B65A2A" w:rsidRPr="00BA2072">
        <w:rPr>
          <w:rFonts w:ascii="Arial" w:hAnsi="Arial" w:cs="Arial"/>
          <w:color w:val="333333"/>
          <w:sz w:val="24"/>
        </w:rPr>
        <w:t>ost</w:t>
      </w:r>
      <w:r w:rsidR="00B37269" w:rsidRPr="00BA2072">
        <w:rPr>
          <w:rFonts w:ascii="Arial" w:hAnsi="Arial" w:cs="Arial"/>
          <w:color w:val="333333"/>
          <w:sz w:val="24"/>
        </w:rPr>
        <w:t xml:space="preserve"> </w:t>
      </w:r>
      <w:r w:rsidR="00B65A2A" w:rsidRPr="00BA2072">
        <w:rPr>
          <w:rFonts w:ascii="Arial" w:hAnsi="Arial" w:cs="Arial"/>
          <w:color w:val="333333"/>
          <w:sz w:val="24"/>
        </w:rPr>
        <w:t>weight}</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Lb {Low boundary p</w:t>
      </w:r>
      <w:r w:rsidR="00B65A2A" w:rsidRPr="00BA2072">
        <w:rPr>
          <w:rFonts w:ascii="Arial" w:hAnsi="Arial" w:cs="Arial"/>
          <w:color w:val="333333"/>
          <w:sz w:val="24"/>
        </w:rPr>
        <w:t>oint for LOS}</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Hb {High boundary p</w:t>
      </w:r>
      <w:r w:rsidR="00B65A2A" w:rsidRPr="00BA2072">
        <w:rPr>
          <w:rFonts w:ascii="Arial" w:hAnsi="Arial" w:cs="Arial"/>
          <w:color w:val="333333"/>
          <w:sz w:val="24"/>
        </w:rPr>
        <w:t>oint for LOS}</w:t>
      </w:r>
    </w:p>
    <w:p w:rsidR="00B65A2A" w:rsidRPr="00BA2072" w:rsidRDefault="008C172A" w:rsidP="00B65A2A">
      <w:pPr>
        <w:pStyle w:val="PlainText"/>
        <w:rPr>
          <w:rFonts w:ascii="Arial" w:hAnsi="Arial" w:cs="Arial"/>
          <w:color w:val="333333"/>
          <w:sz w:val="24"/>
        </w:rPr>
      </w:pPr>
      <w:r w:rsidRPr="00BA2072">
        <w:rPr>
          <w:rFonts w:ascii="Arial" w:hAnsi="Arial" w:cs="Arial"/>
          <w:color w:val="333333"/>
          <w:sz w:val="24"/>
        </w:rPr>
        <w:t>Alos {Average i</w:t>
      </w:r>
      <w:r w:rsidR="00B65A2A" w:rsidRPr="00BA2072">
        <w:rPr>
          <w:rFonts w:ascii="Arial" w:hAnsi="Arial" w:cs="Arial"/>
          <w:color w:val="333333"/>
          <w:sz w:val="24"/>
        </w:rPr>
        <w:t>nlier LOS}</w:t>
      </w:r>
    </w:p>
    <w:p w:rsidR="00D21FE5" w:rsidRPr="00BA2072" w:rsidRDefault="00D21FE5" w:rsidP="00B65A2A">
      <w:pPr>
        <w:rPr>
          <w:rFonts w:ascii="Arial" w:hAnsi="Arial" w:cs="Arial"/>
        </w:rPr>
      </w:pPr>
    </w:p>
    <w:p w:rsidR="00B65A2A" w:rsidRPr="00BA2072" w:rsidRDefault="00B65A2A" w:rsidP="0073144A">
      <w:pPr>
        <w:pStyle w:val="NormalArial"/>
        <w:rPr>
          <w:rFonts w:cs="Arial"/>
          <w:b/>
          <w:bCs/>
        </w:rPr>
      </w:pPr>
      <w:r w:rsidRPr="00BA2072">
        <w:rPr>
          <w:rFonts w:cs="Arial"/>
          <w:b/>
          <w:bCs/>
        </w:rPr>
        <w:t xml:space="preserve">Notes on the </w:t>
      </w:r>
      <w:r w:rsidR="001B4F92">
        <w:rPr>
          <w:rFonts w:cs="Arial"/>
          <w:b/>
          <w:bCs/>
        </w:rPr>
        <w:t>WIESNZ1</w:t>
      </w:r>
      <w:ins w:id="1765" w:author="Tracy Thompson" w:date="2016-05-02T14:11:00Z">
        <w:r w:rsidR="000A21D0">
          <w:rPr>
            <w:rFonts w:cs="Arial"/>
            <w:b/>
            <w:bCs/>
          </w:rPr>
          <w:t>7</w:t>
        </w:r>
      </w:ins>
      <w:del w:id="1766" w:author="Tracy Thompson" w:date="2016-05-02T14:11:00Z">
        <w:r w:rsidR="001B4F92" w:rsidDel="000A21D0">
          <w:rPr>
            <w:rFonts w:cs="Arial"/>
            <w:b/>
            <w:bCs/>
          </w:rPr>
          <w:delText>6</w:delText>
        </w:r>
      </w:del>
      <w:r w:rsidRPr="00BA2072">
        <w:rPr>
          <w:rFonts w:cs="Arial"/>
          <w:b/>
          <w:bCs/>
        </w:rPr>
        <w:t xml:space="preserve"> cost weight schedule</w:t>
      </w:r>
    </w:p>
    <w:p w:rsidR="00B65A2A" w:rsidRPr="00BA2072" w:rsidRDefault="00B65A2A" w:rsidP="00B65A2A">
      <w:pPr>
        <w:pStyle w:val="PlainText"/>
        <w:outlineLvl w:val="0"/>
        <w:rPr>
          <w:rFonts w:ascii="Arial" w:hAnsi="Arial" w:cs="Arial"/>
          <w:color w:val="333333"/>
          <w:sz w:val="24"/>
        </w:rPr>
      </w:pPr>
      <w:r w:rsidRPr="00BA2072">
        <w:rPr>
          <w:rFonts w:ascii="Arial" w:hAnsi="Arial" w:cs="Arial"/>
          <w:color w:val="333333"/>
          <w:sz w:val="24"/>
        </w:rPr>
        <w:t>The development of these cost weights is based on casemix</w:t>
      </w:r>
      <w:r w:rsidR="00E77DF4" w:rsidRPr="00BA2072">
        <w:rPr>
          <w:rFonts w:ascii="Arial" w:hAnsi="Arial" w:cs="Arial"/>
          <w:color w:val="333333"/>
          <w:sz w:val="24"/>
        </w:rPr>
        <w:t>-funded</w:t>
      </w:r>
      <w:r w:rsidRPr="00BA2072">
        <w:rPr>
          <w:rFonts w:ascii="Arial" w:hAnsi="Arial" w:cs="Arial"/>
          <w:color w:val="333333"/>
          <w:sz w:val="24"/>
        </w:rPr>
        <w:t xml:space="preserve"> event</w:t>
      </w:r>
      <w:r w:rsidR="003B724C">
        <w:rPr>
          <w:rFonts w:ascii="Arial" w:hAnsi="Arial" w:cs="Arial"/>
          <w:color w:val="333333"/>
          <w:sz w:val="24"/>
        </w:rPr>
        <w:t xml:space="preserve"> record</w:t>
      </w:r>
      <w:r w:rsidRPr="00BA2072">
        <w:rPr>
          <w:rFonts w:ascii="Arial" w:hAnsi="Arial" w:cs="Arial"/>
          <w:color w:val="333333"/>
          <w:sz w:val="24"/>
        </w:rPr>
        <w:t>s in the National Minimum Data Set</w:t>
      </w:r>
      <w:r w:rsidR="00AE5008" w:rsidRPr="00BA2072">
        <w:rPr>
          <w:rFonts w:ascii="Arial" w:hAnsi="Arial" w:cs="Arial"/>
          <w:color w:val="333333"/>
          <w:sz w:val="24"/>
        </w:rPr>
        <w:t xml:space="preserve"> (NMDS)</w:t>
      </w:r>
      <w:r w:rsidRPr="00BA2072">
        <w:rPr>
          <w:rFonts w:ascii="Arial" w:hAnsi="Arial" w:cs="Arial"/>
          <w:color w:val="333333"/>
          <w:sz w:val="24"/>
        </w:rPr>
        <w:t xml:space="preserve">.  In any given year there can be instances of DRGs that are not used or do not appear in the casemix set as they are excluded from casemix funding. </w:t>
      </w:r>
      <w:r w:rsidR="00D96C6E" w:rsidRPr="00BA2072">
        <w:rPr>
          <w:rFonts w:ascii="Arial" w:hAnsi="Arial" w:cs="Arial"/>
          <w:color w:val="333333"/>
          <w:sz w:val="24"/>
        </w:rPr>
        <w:t xml:space="preserve"> Or there may have been no same</w:t>
      </w:r>
      <w:r w:rsidRPr="00BA2072">
        <w:rPr>
          <w:rFonts w:ascii="Arial" w:hAnsi="Arial" w:cs="Arial"/>
          <w:color w:val="333333"/>
          <w:sz w:val="24"/>
        </w:rPr>
        <w:t xml:space="preserve">day </w:t>
      </w:r>
      <w:r w:rsidR="003B724C">
        <w:rPr>
          <w:rFonts w:ascii="Arial" w:hAnsi="Arial" w:cs="Arial"/>
          <w:color w:val="333333"/>
          <w:sz w:val="24"/>
        </w:rPr>
        <w:t xml:space="preserve">event records </w:t>
      </w:r>
      <w:r w:rsidRPr="00BA2072">
        <w:rPr>
          <w:rFonts w:ascii="Arial" w:hAnsi="Arial" w:cs="Arial"/>
          <w:color w:val="333333"/>
          <w:sz w:val="24"/>
        </w:rPr>
        <w:t>and that cost weight is missing from the results</w:t>
      </w:r>
      <w:r w:rsidRPr="00BE0213">
        <w:rPr>
          <w:rFonts w:ascii="Arial" w:hAnsi="Arial" w:cs="Arial"/>
          <w:color w:val="333333"/>
          <w:sz w:val="24"/>
        </w:rPr>
        <w:t>.  In order to have a complete DRG cost</w:t>
      </w:r>
      <w:r w:rsidR="00FB659B" w:rsidRPr="00BE0213">
        <w:rPr>
          <w:rFonts w:ascii="Arial" w:hAnsi="Arial" w:cs="Arial"/>
          <w:color w:val="333333"/>
          <w:sz w:val="24"/>
        </w:rPr>
        <w:t xml:space="preserve"> </w:t>
      </w:r>
      <w:r w:rsidRPr="00BE0213">
        <w:rPr>
          <w:rFonts w:ascii="Arial" w:hAnsi="Arial" w:cs="Arial"/>
          <w:color w:val="333333"/>
          <w:sz w:val="24"/>
        </w:rPr>
        <w:t xml:space="preserve">weight schedule in </w:t>
      </w:r>
      <w:r w:rsidR="00181206" w:rsidRPr="00BE0213">
        <w:rPr>
          <w:rFonts w:ascii="Arial" w:hAnsi="Arial" w:cs="Arial"/>
          <w:color w:val="333333"/>
          <w:sz w:val="24"/>
        </w:rPr>
        <w:t>the document embedded</w:t>
      </w:r>
      <w:r w:rsidRPr="00BE0213">
        <w:rPr>
          <w:rFonts w:ascii="Arial" w:hAnsi="Arial" w:cs="Arial"/>
          <w:color w:val="333333"/>
          <w:sz w:val="24"/>
        </w:rPr>
        <w:t xml:space="preserve"> below, for some DRGs </w:t>
      </w:r>
      <w:r w:rsidR="00181206" w:rsidRPr="00BE0213">
        <w:rPr>
          <w:rFonts w:ascii="Arial" w:hAnsi="Arial" w:cs="Arial"/>
          <w:color w:val="333333"/>
          <w:sz w:val="24"/>
        </w:rPr>
        <w:t>m</w:t>
      </w:r>
      <w:r w:rsidRPr="00BE0213">
        <w:rPr>
          <w:rFonts w:ascii="Arial" w:hAnsi="Arial" w:cs="Arial"/>
          <w:color w:val="333333"/>
          <w:sz w:val="24"/>
        </w:rPr>
        <w:t>o</w:t>
      </w:r>
      <w:r w:rsidR="00181206" w:rsidRPr="00BE0213">
        <w:rPr>
          <w:rFonts w:ascii="Arial" w:hAnsi="Arial" w:cs="Arial"/>
          <w:color w:val="333333"/>
          <w:sz w:val="24"/>
        </w:rPr>
        <w:t>re than one</w:t>
      </w:r>
      <w:r w:rsidRPr="00BE0213">
        <w:rPr>
          <w:rFonts w:ascii="Arial" w:hAnsi="Arial" w:cs="Arial"/>
          <w:color w:val="333333"/>
          <w:sz w:val="24"/>
        </w:rPr>
        <w:t xml:space="preserve"> year of data was considered for determining the inlier boundary points when the number of cases per annum was small.</w:t>
      </w:r>
      <w:r w:rsidR="00034933">
        <w:rPr>
          <w:rFonts w:ascii="Arial" w:hAnsi="Arial" w:cs="Arial"/>
          <w:color w:val="333333"/>
          <w:sz w:val="24"/>
        </w:rPr>
        <w:t xml:space="preserve"> </w:t>
      </w:r>
      <w:r w:rsidR="00E01A1C">
        <w:rPr>
          <w:rFonts w:ascii="Arial" w:hAnsi="Arial" w:cs="Arial"/>
          <w:color w:val="333333"/>
          <w:sz w:val="24"/>
        </w:rPr>
        <w:t xml:space="preserve">As per last year </w:t>
      </w:r>
      <w:r w:rsidR="0089394B">
        <w:rPr>
          <w:rFonts w:ascii="Arial" w:hAnsi="Arial" w:cs="Arial"/>
          <w:color w:val="333333"/>
          <w:sz w:val="24"/>
        </w:rPr>
        <w:t>some</w:t>
      </w:r>
      <w:r w:rsidR="00034933">
        <w:rPr>
          <w:rFonts w:ascii="Arial" w:hAnsi="Arial" w:cs="Arial"/>
          <w:color w:val="333333"/>
          <w:sz w:val="24"/>
        </w:rPr>
        <w:t xml:space="preserve"> DRGs have had their weights set to be the same as in WIESNZ1</w:t>
      </w:r>
      <w:ins w:id="1767" w:author="Tracy Thompson" w:date="2016-05-02T14:12:00Z">
        <w:r w:rsidR="000A21D0">
          <w:rPr>
            <w:rFonts w:ascii="Arial" w:hAnsi="Arial" w:cs="Arial"/>
            <w:color w:val="333333"/>
            <w:sz w:val="24"/>
          </w:rPr>
          <w:t>6</w:t>
        </w:r>
      </w:ins>
      <w:del w:id="1768" w:author="Tracy Thompson" w:date="2016-05-02T14:12:00Z">
        <w:r w:rsidR="00945B38" w:rsidDel="000A21D0">
          <w:rPr>
            <w:rFonts w:ascii="Arial" w:hAnsi="Arial" w:cs="Arial"/>
            <w:color w:val="333333"/>
            <w:sz w:val="24"/>
          </w:rPr>
          <w:delText>5</w:delText>
        </w:r>
      </w:del>
      <w:r w:rsidR="0089394B">
        <w:rPr>
          <w:rFonts w:ascii="Arial" w:hAnsi="Arial" w:cs="Arial"/>
          <w:color w:val="333333"/>
          <w:sz w:val="24"/>
        </w:rPr>
        <w:t xml:space="preserve"> either because </w:t>
      </w:r>
      <w:del w:id="1769" w:author="Michael Rains" w:date="2016-09-26T17:21:00Z">
        <w:r w:rsidR="0089394B" w:rsidDel="00F91B01">
          <w:rPr>
            <w:rFonts w:ascii="Arial" w:hAnsi="Arial" w:cs="Arial"/>
            <w:color w:val="333333"/>
            <w:sz w:val="24"/>
          </w:rPr>
          <w:delText>of</w:delText>
        </w:r>
      </w:del>
      <w:ins w:id="1770" w:author="Michael Rains" w:date="2016-09-26T17:21:00Z">
        <w:r w:rsidR="00F91B01">
          <w:rPr>
            <w:rFonts w:ascii="Arial" w:hAnsi="Arial" w:cs="Arial"/>
            <w:color w:val="333333"/>
            <w:sz w:val="24"/>
          </w:rPr>
          <w:t>there was</w:t>
        </w:r>
      </w:ins>
      <w:r w:rsidR="0089394B">
        <w:rPr>
          <w:rFonts w:ascii="Arial" w:hAnsi="Arial" w:cs="Arial"/>
          <w:color w:val="333333"/>
          <w:sz w:val="24"/>
        </w:rPr>
        <w:t xml:space="preserve"> no activity or </w:t>
      </w:r>
      <w:ins w:id="1771" w:author="Michael Rains" w:date="2016-09-26T17:21:00Z">
        <w:r w:rsidR="00F91B01">
          <w:rPr>
            <w:rFonts w:ascii="Arial" w:hAnsi="Arial" w:cs="Arial"/>
            <w:color w:val="333333"/>
            <w:sz w:val="24"/>
          </w:rPr>
          <w:t xml:space="preserve">there were </w:t>
        </w:r>
      </w:ins>
      <w:r w:rsidR="0089394B">
        <w:rPr>
          <w:rFonts w:ascii="Arial" w:hAnsi="Arial" w:cs="Arial"/>
          <w:color w:val="333333"/>
          <w:sz w:val="24"/>
        </w:rPr>
        <w:t>no costed events: A11</w:t>
      </w:r>
      <w:del w:id="1772" w:author="Michael Rains" w:date="2016-09-26T17:22:00Z">
        <w:r w:rsidR="0089394B" w:rsidDel="00C17207">
          <w:rPr>
            <w:rFonts w:ascii="Arial" w:hAnsi="Arial" w:cs="Arial"/>
            <w:color w:val="333333"/>
            <w:sz w:val="24"/>
          </w:rPr>
          <w:delText>A</w:delText>
        </w:r>
      </w:del>
      <w:ins w:id="1773" w:author="Michael Rains" w:date="2016-09-26T17:22:00Z">
        <w:r w:rsidR="00C17207">
          <w:rPr>
            <w:rFonts w:ascii="Arial" w:hAnsi="Arial" w:cs="Arial"/>
            <w:color w:val="333333"/>
            <w:sz w:val="24"/>
          </w:rPr>
          <w:t>B</w:t>
        </w:r>
      </w:ins>
      <w:r w:rsidR="0089394B">
        <w:rPr>
          <w:rFonts w:ascii="Arial" w:hAnsi="Arial" w:cs="Arial"/>
          <w:color w:val="333333"/>
          <w:sz w:val="24"/>
        </w:rPr>
        <w:t>,</w:t>
      </w:r>
      <w:r w:rsidR="00677179">
        <w:rPr>
          <w:rFonts w:ascii="Arial" w:hAnsi="Arial" w:cs="Arial"/>
          <w:color w:val="333333"/>
          <w:sz w:val="24"/>
        </w:rPr>
        <w:t xml:space="preserve"> </w:t>
      </w:r>
      <w:r w:rsidR="0089394B">
        <w:rPr>
          <w:rFonts w:ascii="Arial" w:hAnsi="Arial" w:cs="Arial"/>
          <w:color w:val="333333"/>
          <w:sz w:val="24"/>
        </w:rPr>
        <w:t xml:space="preserve">B40Z, </w:t>
      </w:r>
      <w:ins w:id="1774" w:author="Tracy Thompson" w:date="2016-09-28T08:18:00Z">
        <w:r w:rsidR="00AF2469">
          <w:rPr>
            <w:rFonts w:ascii="Arial" w:hAnsi="Arial" w:cs="Arial"/>
            <w:color w:val="333333"/>
            <w:sz w:val="24"/>
          </w:rPr>
          <w:t>B66A,</w:t>
        </w:r>
      </w:ins>
      <w:r w:rsidR="00E25626">
        <w:rPr>
          <w:rFonts w:ascii="Arial" w:hAnsi="Arial" w:cs="Arial"/>
          <w:color w:val="333333"/>
          <w:sz w:val="24"/>
        </w:rPr>
        <w:t xml:space="preserve"> </w:t>
      </w:r>
      <w:ins w:id="1775" w:author="Michael Rains" w:date="2016-09-26T17:22:00Z">
        <w:r w:rsidR="00C17207">
          <w:rPr>
            <w:rFonts w:ascii="Arial" w:hAnsi="Arial" w:cs="Arial"/>
            <w:color w:val="333333"/>
            <w:sz w:val="24"/>
          </w:rPr>
          <w:t>U40Z</w:t>
        </w:r>
      </w:ins>
      <w:del w:id="1776" w:author="Michael Rains" w:date="2016-09-26T17:22:00Z">
        <w:r w:rsidR="0089394B" w:rsidDel="00C17207">
          <w:rPr>
            <w:rFonts w:ascii="Arial" w:hAnsi="Arial" w:cs="Arial"/>
            <w:color w:val="333333"/>
            <w:sz w:val="24"/>
          </w:rPr>
          <w:delText>D01Z, R63Z</w:delText>
        </w:r>
      </w:del>
      <w:r w:rsidR="00034933">
        <w:rPr>
          <w:rFonts w:ascii="Arial" w:hAnsi="Arial" w:cs="Arial"/>
          <w:color w:val="333333"/>
          <w:sz w:val="24"/>
        </w:rPr>
        <w:t>.</w:t>
      </w:r>
    </w:p>
    <w:p w:rsidR="00B65A2A" w:rsidRPr="00BA2072" w:rsidRDefault="00B65A2A" w:rsidP="00B65A2A">
      <w:pPr>
        <w:pStyle w:val="PlainText"/>
        <w:outlineLvl w:val="0"/>
        <w:rPr>
          <w:rFonts w:ascii="Arial" w:hAnsi="Arial" w:cs="Arial"/>
          <w:color w:val="333333"/>
          <w:sz w:val="24"/>
        </w:rPr>
      </w:pPr>
    </w:p>
    <w:p w:rsidR="00B65A2A" w:rsidRPr="00BA2072" w:rsidRDefault="00B65A2A" w:rsidP="00B65A2A">
      <w:pPr>
        <w:pStyle w:val="PlainText"/>
        <w:outlineLvl w:val="0"/>
        <w:rPr>
          <w:rFonts w:ascii="Arial" w:hAnsi="Arial" w:cs="Arial"/>
          <w:color w:val="333333"/>
          <w:sz w:val="24"/>
        </w:rPr>
      </w:pPr>
      <w:r w:rsidRPr="00BA2072">
        <w:rPr>
          <w:rFonts w:ascii="Arial" w:hAnsi="Arial" w:cs="Arial"/>
          <w:color w:val="333333"/>
          <w:sz w:val="24"/>
        </w:rPr>
        <w:t xml:space="preserve">Users of this </w:t>
      </w:r>
      <w:r w:rsidR="00801D8A" w:rsidRPr="00BA2072">
        <w:rPr>
          <w:rFonts w:ascii="Arial" w:hAnsi="Arial" w:cs="Arial"/>
          <w:color w:val="333333"/>
          <w:sz w:val="24"/>
        </w:rPr>
        <w:t xml:space="preserve">weight </w:t>
      </w:r>
      <w:r w:rsidRPr="00BA2072">
        <w:rPr>
          <w:rFonts w:ascii="Arial" w:hAnsi="Arial" w:cs="Arial"/>
          <w:color w:val="333333"/>
          <w:sz w:val="24"/>
        </w:rPr>
        <w:t xml:space="preserve">schedule should note that the following DRGs are </w:t>
      </w:r>
      <w:r w:rsidR="00181206" w:rsidRPr="00BA2072">
        <w:rPr>
          <w:rFonts w:ascii="Arial" w:hAnsi="Arial" w:cs="Arial"/>
          <w:color w:val="333333"/>
          <w:sz w:val="24"/>
        </w:rPr>
        <w:t>no</w:t>
      </w:r>
      <w:r w:rsidR="00181206">
        <w:rPr>
          <w:rFonts w:ascii="Arial" w:hAnsi="Arial" w:cs="Arial"/>
          <w:color w:val="333333"/>
          <w:sz w:val="24"/>
        </w:rPr>
        <w:t>t</w:t>
      </w:r>
      <w:r w:rsidR="00DD6F43">
        <w:rPr>
          <w:rFonts w:ascii="Arial" w:hAnsi="Arial" w:cs="Arial"/>
          <w:color w:val="333333"/>
          <w:sz w:val="24"/>
        </w:rPr>
        <w:t xml:space="preserve"> </w:t>
      </w:r>
      <w:r w:rsidR="00181206">
        <w:rPr>
          <w:rFonts w:ascii="Arial" w:hAnsi="Arial" w:cs="Arial"/>
          <w:color w:val="333333"/>
          <w:sz w:val="24"/>
        </w:rPr>
        <w:t xml:space="preserve">included in </w:t>
      </w:r>
      <w:r w:rsidRPr="00BA2072">
        <w:rPr>
          <w:rFonts w:ascii="Arial" w:hAnsi="Arial" w:cs="Arial"/>
          <w:color w:val="333333"/>
          <w:sz w:val="24"/>
        </w:rPr>
        <w:t>casemix</w:t>
      </w:r>
      <w:r w:rsidR="00181206">
        <w:rPr>
          <w:rFonts w:ascii="Arial" w:hAnsi="Arial" w:cs="Arial"/>
          <w:color w:val="333333"/>
          <w:sz w:val="24"/>
        </w:rPr>
        <w:t xml:space="preserve"> funding</w:t>
      </w:r>
      <w:r w:rsidRPr="00BA2072">
        <w:rPr>
          <w:rFonts w:ascii="Arial" w:hAnsi="Arial" w:cs="Arial"/>
          <w:color w:val="333333"/>
          <w:sz w:val="24"/>
        </w:rPr>
        <w:t xml:space="preserve"> and are included only for completeness: 960Z, 961Z, 963Z, A01Z, A03Z, A05Z</w:t>
      </w:r>
      <w:r w:rsidR="0059244F" w:rsidRPr="00BA2072">
        <w:rPr>
          <w:rFonts w:ascii="Arial" w:hAnsi="Arial" w:cs="Arial"/>
          <w:color w:val="333333"/>
          <w:sz w:val="24"/>
        </w:rPr>
        <w:t xml:space="preserve">, </w:t>
      </w:r>
      <w:r w:rsidR="00181206">
        <w:rPr>
          <w:rFonts w:ascii="Arial" w:hAnsi="Arial" w:cs="Arial"/>
          <w:color w:val="333333"/>
          <w:sz w:val="24"/>
        </w:rPr>
        <w:t xml:space="preserve">C03W, J11W, </w:t>
      </w:r>
      <w:r w:rsidR="0059244F" w:rsidRPr="00BA2072">
        <w:rPr>
          <w:rFonts w:ascii="Arial" w:hAnsi="Arial" w:cs="Arial"/>
          <w:color w:val="333333"/>
          <w:sz w:val="24"/>
        </w:rPr>
        <w:t>L61Z and L68Z</w:t>
      </w:r>
      <w:r w:rsidRPr="00BA2072">
        <w:rPr>
          <w:rFonts w:ascii="Arial" w:hAnsi="Arial" w:cs="Arial"/>
          <w:color w:val="333333"/>
          <w:sz w:val="24"/>
        </w:rPr>
        <w:t xml:space="preserve">.  </w:t>
      </w:r>
      <w:r w:rsidR="00C66D9B" w:rsidRPr="00BA2072">
        <w:rPr>
          <w:rFonts w:ascii="Arial" w:hAnsi="Arial" w:cs="Arial"/>
          <w:color w:val="333333"/>
          <w:sz w:val="24"/>
        </w:rPr>
        <w:t>The weights shown have not been developed in the same way as for casemix-funded event</w:t>
      </w:r>
      <w:r w:rsidR="003B724C">
        <w:rPr>
          <w:rFonts w:ascii="Arial" w:hAnsi="Arial" w:cs="Arial"/>
          <w:color w:val="333333"/>
          <w:sz w:val="24"/>
        </w:rPr>
        <w:t xml:space="preserve"> record</w:t>
      </w:r>
      <w:r w:rsidR="00C66D9B" w:rsidRPr="00BA2072">
        <w:rPr>
          <w:rFonts w:ascii="Arial" w:hAnsi="Arial" w:cs="Arial"/>
          <w:color w:val="333333"/>
          <w:sz w:val="24"/>
        </w:rPr>
        <w:t>s and should not be viewed a</w:t>
      </w:r>
      <w:r w:rsidR="00F83516" w:rsidRPr="00BA2072">
        <w:rPr>
          <w:rFonts w:ascii="Arial" w:hAnsi="Arial" w:cs="Arial"/>
          <w:color w:val="333333"/>
          <w:sz w:val="24"/>
        </w:rPr>
        <w:t xml:space="preserve">s a valid estimate of </w:t>
      </w:r>
      <w:r w:rsidR="001328DD">
        <w:rPr>
          <w:rFonts w:ascii="Arial" w:hAnsi="Arial" w:cs="Arial"/>
          <w:color w:val="333333"/>
          <w:sz w:val="24"/>
        </w:rPr>
        <w:t xml:space="preserve">relative </w:t>
      </w:r>
      <w:r w:rsidR="00F83516" w:rsidRPr="00BA2072">
        <w:rPr>
          <w:rFonts w:ascii="Arial" w:hAnsi="Arial" w:cs="Arial"/>
          <w:color w:val="333333"/>
          <w:sz w:val="24"/>
        </w:rPr>
        <w:t xml:space="preserve">resource </w:t>
      </w:r>
      <w:r w:rsidR="001328DD">
        <w:rPr>
          <w:rFonts w:ascii="Arial" w:hAnsi="Arial" w:cs="Arial"/>
          <w:color w:val="333333"/>
          <w:sz w:val="24"/>
        </w:rPr>
        <w:t>u</w:t>
      </w:r>
      <w:r w:rsidR="00F83516" w:rsidRPr="00BA2072">
        <w:rPr>
          <w:rFonts w:ascii="Arial" w:hAnsi="Arial" w:cs="Arial"/>
          <w:color w:val="333333"/>
          <w:sz w:val="24"/>
        </w:rPr>
        <w:t>s</w:t>
      </w:r>
      <w:r w:rsidR="001328DD">
        <w:rPr>
          <w:rFonts w:ascii="Arial" w:hAnsi="Arial" w:cs="Arial"/>
          <w:color w:val="333333"/>
          <w:sz w:val="24"/>
        </w:rPr>
        <w:t>e in New Zealand</w:t>
      </w:r>
      <w:r w:rsidR="00C66D9B" w:rsidRPr="00BA2072">
        <w:rPr>
          <w:rFonts w:ascii="Arial" w:hAnsi="Arial" w:cs="Arial"/>
          <w:color w:val="333333"/>
          <w:sz w:val="24"/>
        </w:rPr>
        <w:t>.</w:t>
      </w:r>
      <w:r w:rsidR="00181206">
        <w:rPr>
          <w:rFonts w:ascii="Arial" w:hAnsi="Arial" w:cs="Arial"/>
          <w:color w:val="333333"/>
          <w:sz w:val="24"/>
        </w:rPr>
        <w:t xml:space="preserve"> The final four DRGs listed are price-weighted with the non-casemix purchase un</w:t>
      </w:r>
      <w:r w:rsidR="007157D2">
        <w:rPr>
          <w:rFonts w:ascii="Arial" w:hAnsi="Arial" w:cs="Arial"/>
          <w:color w:val="333333"/>
          <w:sz w:val="24"/>
        </w:rPr>
        <w:t>its</w:t>
      </w:r>
      <w:r w:rsidR="00181206">
        <w:rPr>
          <w:rFonts w:ascii="Arial" w:hAnsi="Arial" w:cs="Arial"/>
          <w:color w:val="333333"/>
          <w:sz w:val="24"/>
        </w:rPr>
        <w:t xml:space="preserve"> that will fund these events.</w:t>
      </w:r>
    </w:p>
    <w:p w:rsidR="00690609" w:rsidRPr="00BA2072" w:rsidRDefault="00690609" w:rsidP="00690609">
      <w:pPr>
        <w:rPr>
          <w:rFonts w:ascii="Arial" w:hAnsi="Arial" w:cs="Arial"/>
          <w:highlight w:val="yellow"/>
        </w:rPr>
      </w:pPr>
    </w:p>
    <w:p w:rsidR="00405D3C" w:rsidRPr="00BA2072" w:rsidRDefault="00405D3C" w:rsidP="00690609">
      <w:pPr>
        <w:rPr>
          <w:rFonts w:ascii="Arial" w:hAnsi="Arial" w:cs="Arial"/>
          <w:highlight w:val="yellow"/>
        </w:rPr>
      </w:pPr>
    </w:p>
    <w:p w:rsidR="00690609" w:rsidRDefault="001B4F92" w:rsidP="00690609">
      <w:pPr>
        <w:rPr>
          <w:rFonts w:ascii="Arial" w:hAnsi="Arial" w:cs="Arial"/>
          <w:b/>
        </w:rPr>
      </w:pPr>
      <w:r>
        <w:rPr>
          <w:rFonts w:ascii="Arial" w:hAnsi="Arial" w:cs="Arial"/>
          <w:b/>
        </w:rPr>
        <w:t>WIESNZ1</w:t>
      </w:r>
      <w:ins w:id="1777" w:author="Tracy Thompson" w:date="2016-05-02T14:14:00Z">
        <w:r w:rsidR="000A21D0">
          <w:rPr>
            <w:rFonts w:ascii="Arial" w:hAnsi="Arial" w:cs="Arial"/>
            <w:b/>
          </w:rPr>
          <w:t>7</w:t>
        </w:r>
      </w:ins>
      <w:del w:id="1778" w:author="Tracy Thompson" w:date="2016-05-02T14:14:00Z">
        <w:r w:rsidDel="000A21D0">
          <w:rPr>
            <w:rFonts w:ascii="Arial" w:hAnsi="Arial" w:cs="Arial"/>
            <w:b/>
          </w:rPr>
          <w:delText>6</w:delText>
        </w:r>
      </w:del>
      <w:r w:rsidR="00690609" w:rsidRPr="00BA2072">
        <w:rPr>
          <w:rFonts w:ascii="Arial" w:hAnsi="Arial" w:cs="Arial"/>
          <w:b/>
        </w:rPr>
        <w:t xml:space="preserve"> for use with AR-DRG </w:t>
      </w:r>
      <w:r w:rsidR="00801D8A" w:rsidRPr="00BA2072">
        <w:rPr>
          <w:rFonts w:ascii="Arial" w:hAnsi="Arial" w:cs="Arial"/>
          <w:b/>
        </w:rPr>
        <w:t>v</w:t>
      </w:r>
      <w:ins w:id="1779" w:author="Tracy Thompson" w:date="2016-05-02T14:14:00Z">
        <w:r w:rsidR="000A21D0">
          <w:rPr>
            <w:rFonts w:ascii="Arial" w:hAnsi="Arial" w:cs="Arial"/>
            <w:b/>
          </w:rPr>
          <w:t xml:space="preserve">7.0 </w:t>
        </w:r>
      </w:ins>
      <w:del w:id="1780" w:author="Tracy Thompson" w:date="2016-05-02T14:14:00Z">
        <w:r w:rsidR="00690609" w:rsidRPr="00BA2072" w:rsidDel="000A21D0">
          <w:rPr>
            <w:rFonts w:ascii="Arial" w:hAnsi="Arial" w:cs="Arial"/>
            <w:b/>
          </w:rPr>
          <w:delText>6.0</w:delText>
        </w:r>
        <w:r w:rsidR="00AC44FF" w:rsidRPr="00BA2072" w:rsidDel="000A21D0">
          <w:rPr>
            <w:rFonts w:ascii="Arial" w:hAnsi="Arial" w:cs="Arial"/>
            <w:b/>
          </w:rPr>
          <w:delText>x</w:delText>
        </w:r>
        <w:r w:rsidR="00690609" w:rsidRPr="00BA2072" w:rsidDel="000A21D0">
          <w:rPr>
            <w:rFonts w:ascii="Arial" w:hAnsi="Arial" w:cs="Arial"/>
            <w:b/>
          </w:rPr>
          <w:delText xml:space="preserve"> </w:delText>
        </w:r>
      </w:del>
      <w:r w:rsidR="00690609" w:rsidRPr="00BA2072">
        <w:rPr>
          <w:rFonts w:ascii="Arial" w:hAnsi="Arial" w:cs="Arial"/>
          <w:b/>
        </w:rPr>
        <w:t>as adapted for New Zealand</w:t>
      </w:r>
    </w:p>
    <w:p w:rsidR="008B187F" w:rsidRDefault="008B187F" w:rsidP="008B187F"/>
    <w:p w:rsidR="008B187F" w:rsidRPr="00CC31C2" w:rsidRDefault="00891B0F" w:rsidP="008B187F">
      <w:pPr>
        <w:rPr>
          <w:rStyle w:val="Heading1Char"/>
        </w:rPr>
      </w:pPr>
      <w:r>
        <w:object w:dxaOrig="1539" w:dyaOrig="997">
          <v:shape id="_x0000_i1026" type="#_x0000_t75" style="width:77.25pt;height:49.5pt" o:ole="">
            <v:imagedata r:id="rId17" o:title=""/>
          </v:shape>
          <o:OLEObject Type="Embed" ProgID="Excel.Sheet.8" ShapeID="_x0000_i1026" DrawAspect="Icon" ObjectID="_1555402235" r:id="rId18"/>
        </w:object>
      </w:r>
      <w:r w:rsidR="008B187F" w:rsidRPr="00D814C7">
        <w:br w:type="page"/>
      </w:r>
    </w:p>
    <w:p w:rsidR="00CC31C2" w:rsidRPr="00BA2072" w:rsidRDefault="00CC31C2" w:rsidP="00D01655">
      <w:pPr>
        <w:pStyle w:val="Heading1"/>
        <w:numPr>
          <w:ilvl w:val="0"/>
          <w:numId w:val="0"/>
        </w:numPr>
        <w:spacing w:before="0"/>
      </w:pPr>
      <w:bookmarkStart w:id="1781" w:name="_Toc469033168"/>
      <w:r w:rsidRPr="00BA2072">
        <w:t xml:space="preserve">Appendix </w:t>
      </w:r>
      <w:r>
        <w:t>2</w:t>
      </w:r>
      <w:r w:rsidRPr="00BA2072">
        <w:t xml:space="preserve">: </w:t>
      </w:r>
      <w:r>
        <w:t xml:space="preserve">SAS Code to Calculate </w:t>
      </w:r>
      <w:r w:rsidR="001B4F92">
        <w:t>WIESNZ1</w:t>
      </w:r>
      <w:ins w:id="1782" w:author="Tracy Thompson" w:date="2016-05-02T14:15:00Z">
        <w:r w:rsidR="000A21D0">
          <w:t>7</w:t>
        </w:r>
      </w:ins>
      <w:del w:id="1783" w:author="Tracy Thompson" w:date="2016-05-02T14:15:00Z">
        <w:r w:rsidR="001B4F92" w:rsidDel="000A21D0">
          <w:delText>6</w:delText>
        </w:r>
      </w:del>
      <w:r>
        <w:t xml:space="preserve"> and Assign PUs</w:t>
      </w:r>
      <w:bookmarkEnd w:id="1781"/>
    </w:p>
    <w:p w:rsidR="00CC31C2" w:rsidRPr="00CB666F" w:rsidRDefault="00CC31C2" w:rsidP="00D64A89">
      <w:pPr>
        <w:rPr>
          <w:rFonts w:ascii="Arial" w:hAnsi="Arial" w:cs="Arial"/>
          <w:b/>
        </w:rPr>
      </w:pPr>
    </w:p>
    <w:p w:rsidR="001E6C51" w:rsidRPr="003F5A25" w:rsidRDefault="001E6C51" w:rsidP="001E6C51">
      <w:pPr>
        <w:autoSpaceDE w:val="0"/>
        <w:autoSpaceDN w:val="0"/>
        <w:adjustRightInd w:val="0"/>
        <w:rPr>
          <w:rFonts w:ascii="Courier New" w:hAnsi="Courier New" w:cs="Courier New"/>
          <w:color w:val="333333"/>
          <w:sz w:val="20"/>
          <w:shd w:val="clear" w:color="auto" w:fill="FFFFFF"/>
        </w:rPr>
      </w:pPr>
      <w:bookmarkStart w:id="1784" w:name="_MON_1442910316"/>
      <w:bookmarkStart w:id="1785" w:name="_MON_1442995280"/>
      <w:bookmarkStart w:id="1786" w:name="_MON_1445667123"/>
      <w:bookmarkEnd w:id="1784"/>
      <w:bookmarkEnd w:id="1785"/>
      <w:bookmarkEnd w:id="1786"/>
      <w:r w:rsidRPr="003F5A25">
        <w:rPr>
          <w:rFonts w:ascii="Courier New" w:hAnsi="Courier New" w:cs="Courier New"/>
          <w:color w:val="333333"/>
          <w:sz w:val="20"/>
          <w:shd w:val="clear" w:color="auto" w:fill="FFFFFF"/>
        </w:rPr>
        <w:t>** SAS program to calculate wiesnz1</w:t>
      </w:r>
      <w:ins w:id="1787" w:author="Tracy Thompson" w:date="2016-05-02T14:14:00Z">
        <w:r w:rsidR="000A21D0">
          <w:rPr>
            <w:rFonts w:ascii="Courier New" w:hAnsi="Courier New" w:cs="Courier New"/>
            <w:color w:val="333333"/>
            <w:sz w:val="20"/>
            <w:shd w:val="clear" w:color="auto" w:fill="FFFFFF"/>
          </w:rPr>
          <w:t>7</w:t>
        </w:r>
      </w:ins>
      <w:del w:id="1788" w:author="Tracy Thompson" w:date="2016-05-02T14:14:00Z">
        <w:r w:rsidRPr="003F5A25" w:rsidDel="000A21D0">
          <w:rPr>
            <w:rFonts w:ascii="Courier New" w:hAnsi="Courier New" w:cs="Courier New"/>
            <w:color w:val="333333"/>
            <w:sz w:val="20"/>
            <w:shd w:val="clear" w:color="auto" w:fill="FFFFFF"/>
          </w:rPr>
          <w:delText>6</w:delText>
        </w:r>
      </w:del>
      <w:r w:rsidRPr="003F5A25">
        <w:rPr>
          <w:rFonts w:ascii="Courier New" w:hAnsi="Courier New" w:cs="Courier New"/>
          <w:color w:val="333333"/>
          <w:sz w:val="20"/>
          <w:shd w:val="clear" w:color="auto" w:fill="FFFFFF"/>
        </w:rPr>
        <w:t xml:space="preserve"> costweight values</w:t>
      </w:r>
      <w:r w:rsidR="006C3ADD">
        <w:rPr>
          <w:rFonts w:ascii="Courier New" w:hAnsi="Courier New" w:cs="Courier New"/>
          <w:color w:val="333333"/>
          <w:sz w:val="20"/>
          <w:shd w:val="clear" w:color="auto" w:fill="FFFFFF"/>
        </w:rPr>
        <w:t xml:space="preserve"> </w:t>
      </w:r>
      <w:r w:rsidRPr="003F5A25">
        <w:rPr>
          <w:rFonts w:ascii="Courier New" w:hAnsi="Courier New" w:cs="Courier New"/>
          <w:color w:val="333333"/>
          <w:sz w:val="20"/>
          <w:shd w:val="clear" w:color="auto" w:fill="FFFFFF"/>
        </w:rPr>
        <w:t>**;</w:t>
      </w:r>
    </w:p>
    <w:p w:rsidR="001E6C51" w:rsidRDefault="001E6C51" w:rsidP="001E6C51">
      <w:pPr>
        <w:autoSpaceDE w:val="0"/>
        <w:autoSpaceDN w:val="0"/>
        <w:adjustRightInd w:val="0"/>
        <w:rPr>
          <w:ins w:id="1789" w:author="Tracy Thompson" w:date="2016-09-21T14:17:00Z"/>
          <w:rFonts w:ascii="Courier New" w:hAnsi="Courier New" w:cs="Courier New"/>
          <w:color w:val="333333"/>
          <w:sz w:val="20"/>
          <w:shd w:val="clear" w:color="auto" w:fill="FFFFFF"/>
        </w:rPr>
      </w:pPr>
      <w:r w:rsidRPr="003F5A25">
        <w:rPr>
          <w:rFonts w:ascii="Courier New" w:hAnsi="Courier New" w:cs="Courier New"/>
          <w:color w:val="333333"/>
          <w:sz w:val="20"/>
          <w:shd w:val="clear" w:color="auto" w:fill="FFFFFF"/>
        </w:rPr>
        <w:t>** Input drg is AR-DRG v</w:t>
      </w:r>
      <w:ins w:id="1790" w:author="Tracy Thompson" w:date="2016-05-02T14:14:00Z">
        <w:r w:rsidR="000A21D0">
          <w:rPr>
            <w:rFonts w:ascii="Courier New" w:hAnsi="Courier New" w:cs="Courier New"/>
            <w:color w:val="333333"/>
            <w:sz w:val="20"/>
            <w:shd w:val="clear" w:color="auto" w:fill="FFFFFF"/>
          </w:rPr>
          <w:t>7.0</w:t>
        </w:r>
      </w:ins>
      <w:del w:id="1791" w:author="Tracy Thompson" w:date="2016-05-02T14:14:00Z">
        <w:r w:rsidRPr="003F5A25" w:rsidDel="000A21D0">
          <w:rPr>
            <w:rFonts w:ascii="Courier New" w:hAnsi="Courier New" w:cs="Courier New"/>
            <w:color w:val="333333"/>
            <w:sz w:val="20"/>
            <w:shd w:val="clear" w:color="auto" w:fill="FFFFFF"/>
          </w:rPr>
          <w:delText>6.0x</w:delText>
        </w:r>
      </w:del>
      <w:r w:rsidRPr="003F5A25">
        <w:rPr>
          <w:rFonts w:ascii="Courier New" w:hAnsi="Courier New" w:cs="Courier New"/>
          <w:color w:val="333333"/>
          <w:sz w:val="20"/>
          <w:shd w:val="clear" w:color="auto" w:fill="FFFFFF"/>
        </w:rPr>
        <w:t xml:space="preserve"> and clinical codes are ICD10 V</w:t>
      </w:r>
      <w:ins w:id="1792" w:author="Tracy Thompson" w:date="2016-05-02T14:14:00Z">
        <w:r w:rsidR="000A21D0">
          <w:rPr>
            <w:rFonts w:ascii="Courier New" w:hAnsi="Courier New" w:cs="Courier New"/>
            <w:color w:val="333333"/>
            <w:sz w:val="20"/>
            <w:shd w:val="clear" w:color="auto" w:fill="FFFFFF"/>
          </w:rPr>
          <w:t>8</w:t>
        </w:r>
      </w:ins>
      <w:del w:id="1793" w:author="Tracy Thompson" w:date="2016-05-02T14:14:00Z">
        <w:r w:rsidRPr="003F5A25" w:rsidDel="000A21D0">
          <w:rPr>
            <w:rFonts w:ascii="Courier New" w:hAnsi="Courier New" w:cs="Courier New"/>
            <w:color w:val="333333"/>
            <w:sz w:val="20"/>
            <w:shd w:val="clear" w:color="auto" w:fill="FFFFFF"/>
          </w:rPr>
          <w:delText>6</w:delText>
        </w:r>
      </w:del>
      <w:r w:rsidR="006C3ADD">
        <w:rPr>
          <w:rFonts w:ascii="Courier New" w:hAnsi="Courier New" w:cs="Courier New"/>
          <w:color w:val="333333"/>
          <w:sz w:val="20"/>
          <w:shd w:val="clear" w:color="auto" w:fill="FFFFFF"/>
        </w:rPr>
        <w:t xml:space="preserve"> </w:t>
      </w:r>
      <w:r w:rsidRPr="003F5A25">
        <w:rPr>
          <w:rFonts w:ascii="Courier New" w:hAnsi="Courier New" w:cs="Courier New"/>
          <w:color w:val="333333"/>
          <w:sz w:val="20"/>
          <w:shd w:val="clear" w:color="auto" w:fill="FFFFFF"/>
        </w:rPr>
        <w:t>**;</w:t>
      </w:r>
    </w:p>
    <w:p w:rsidR="00F62644" w:rsidRDefault="00F62644" w:rsidP="001E6C51">
      <w:pPr>
        <w:autoSpaceDE w:val="0"/>
        <w:autoSpaceDN w:val="0"/>
        <w:adjustRightInd w:val="0"/>
        <w:rPr>
          <w:ins w:id="1794" w:author="Tracy Thompson" w:date="2016-09-21T14:17:00Z"/>
          <w:rFonts w:ascii="Courier New" w:hAnsi="Courier New" w:cs="Courier New"/>
          <w:color w:val="333333"/>
          <w:sz w:val="20"/>
          <w:shd w:val="clear" w:color="auto" w:fill="FFFFFF"/>
        </w:rPr>
      </w:pPr>
    </w:p>
    <w:p w:rsidR="00F62644" w:rsidRDefault="00F62644" w:rsidP="001E6C51">
      <w:pPr>
        <w:autoSpaceDE w:val="0"/>
        <w:autoSpaceDN w:val="0"/>
        <w:adjustRightInd w:val="0"/>
        <w:rPr>
          <w:ins w:id="1795" w:author="Tracy Thompson" w:date="2016-09-21T14:17:00Z"/>
          <w:rFonts w:ascii="Courier New" w:hAnsi="Courier New" w:cs="Courier New"/>
          <w:color w:val="333333"/>
          <w:sz w:val="20"/>
          <w:shd w:val="clear" w:color="auto" w:fill="FFFFFF"/>
        </w:rPr>
      </w:pPr>
    </w:p>
    <w:bookmarkStart w:id="1796" w:name="_MON_1537069419"/>
    <w:bookmarkEnd w:id="1796"/>
    <w:p w:rsidR="00A15731" w:rsidRDefault="0085271E" w:rsidP="00A15731">
      <w:r>
        <w:object w:dxaOrig="1531" w:dyaOrig="991">
          <v:shape id="_x0000_i1027" type="#_x0000_t75" style="width:77.25pt;height:50.25pt" o:ole="">
            <v:imagedata r:id="rId19" o:title=""/>
          </v:shape>
          <o:OLEObject Type="Embed" ProgID="Word.Document.12" ShapeID="_x0000_i1027" DrawAspect="Icon" ObjectID="_1555402236" r:id="rId20">
            <o:FieldCodes>\s</o:FieldCodes>
          </o:OLEObject>
        </w:object>
      </w:r>
    </w:p>
    <w:p w:rsidR="00A15731" w:rsidRDefault="00A15731" w:rsidP="00A15731"/>
    <w:p w:rsidR="00A15731" w:rsidRDefault="00A15731" w:rsidP="00A15731"/>
    <w:p w:rsidR="00A15731" w:rsidRDefault="00A15731" w:rsidP="00A15731"/>
    <w:p w:rsidR="00A15731" w:rsidRDefault="00A15731" w:rsidP="00A15731"/>
    <w:p w:rsidR="00A15731" w:rsidRDefault="00A15731" w:rsidP="00A15731"/>
    <w:p w:rsidR="00A15731" w:rsidRDefault="00A15731" w:rsidP="00A15731"/>
    <w:p w:rsidR="00A15731" w:rsidRDefault="00A15731" w:rsidP="00A15731"/>
    <w:p w:rsidR="00A15731" w:rsidRDefault="00A15731" w:rsidP="00A15731"/>
    <w:p w:rsidR="00A15731" w:rsidRDefault="00A15731" w:rsidP="00A15731"/>
    <w:p w:rsidR="00A15731" w:rsidRDefault="00A15731" w:rsidP="00A15731"/>
    <w:p w:rsidR="00B65A2A" w:rsidRPr="00A15731" w:rsidRDefault="00705A25" w:rsidP="00A15731">
      <w:pPr>
        <w:rPr>
          <w:rStyle w:val="Heading1Char"/>
        </w:rPr>
      </w:pPr>
      <w:r w:rsidRPr="00394ED0">
        <w:br w:type="page"/>
      </w:r>
      <w:bookmarkStart w:id="1797" w:name="_Toc469033169"/>
      <w:r w:rsidRPr="00A15731">
        <w:rPr>
          <w:rStyle w:val="Heading1Char"/>
        </w:rPr>
        <w:t>A</w:t>
      </w:r>
      <w:r w:rsidR="00B65A2A" w:rsidRPr="00A15731">
        <w:rPr>
          <w:rStyle w:val="Heading1Char"/>
        </w:rPr>
        <w:t xml:space="preserve">ppendix </w:t>
      </w:r>
      <w:r w:rsidR="00876C35" w:rsidRPr="00A15731">
        <w:rPr>
          <w:rStyle w:val="Heading1Char"/>
        </w:rPr>
        <w:t>3</w:t>
      </w:r>
      <w:r w:rsidR="00B65A2A" w:rsidRPr="00A15731">
        <w:rPr>
          <w:rStyle w:val="Heading1Char"/>
        </w:rPr>
        <w:t>: Cost Weights Project Group Membership</w:t>
      </w:r>
      <w:bookmarkEnd w:id="1797"/>
    </w:p>
    <w:p w:rsidR="00B65A2A" w:rsidRPr="00BA2072" w:rsidRDefault="00B65A2A" w:rsidP="00B65A2A">
      <w:pPr>
        <w:rPr>
          <w:rFonts w:ascii="Arial" w:hAnsi="Arial" w:cs="Arial"/>
          <w:b/>
          <w:kern w:val="28"/>
        </w:rPr>
      </w:pPr>
    </w:p>
    <w:p w:rsidR="00B65A2A" w:rsidRPr="0043125F" w:rsidRDefault="00B65A2A" w:rsidP="00B65A2A">
      <w:pPr>
        <w:rPr>
          <w:rFonts w:ascii="Arial" w:hAnsi="Arial" w:cs="Arial"/>
          <w:color w:val="333333"/>
        </w:rPr>
      </w:pPr>
      <w:r w:rsidRPr="0043125F">
        <w:rPr>
          <w:rFonts w:ascii="Arial" w:hAnsi="Arial" w:cs="Arial"/>
          <w:color w:val="333333"/>
        </w:rPr>
        <w:t>Members of the project team during 20</w:t>
      </w:r>
      <w:r w:rsidR="00260B0A" w:rsidRPr="0043125F">
        <w:rPr>
          <w:rFonts w:ascii="Arial" w:hAnsi="Arial" w:cs="Arial"/>
          <w:color w:val="333333"/>
        </w:rPr>
        <w:t>1</w:t>
      </w:r>
      <w:ins w:id="1798" w:author="Tracy Thompson" w:date="2016-05-02T14:15:00Z">
        <w:r w:rsidR="000A21D0" w:rsidRPr="0043125F">
          <w:rPr>
            <w:rFonts w:ascii="Arial" w:hAnsi="Arial" w:cs="Arial"/>
            <w:color w:val="333333"/>
          </w:rPr>
          <w:t>6</w:t>
        </w:r>
      </w:ins>
      <w:del w:id="1799" w:author="Tracy Thompson" w:date="2016-05-02T14:15:00Z">
        <w:r w:rsidR="004A765C" w:rsidRPr="0043125F" w:rsidDel="000A21D0">
          <w:rPr>
            <w:rFonts w:ascii="Arial" w:hAnsi="Arial" w:cs="Arial"/>
            <w:color w:val="333333"/>
          </w:rPr>
          <w:delText>5</w:delText>
        </w:r>
      </w:del>
      <w:r w:rsidRPr="0043125F">
        <w:rPr>
          <w:rFonts w:ascii="Arial" w:hAnsi="Arial" w:cs="Arial"/>
          <w:color w:val="333333"/>
        </w:rPr>
        <w:t xml:space="preserve"> were:</w:t>
      </w:r>
    </w:p>
    <w:p w:rsidR="00B65A2A" w:rsidRPr="00BA2072" w:rsidRDefault="00B65A2A" w:rsidP="00B65A2A">
      <w:pPr>
        <w:rPr>
          <w:rFonts w:ascii="Arial" w:hAnsi="Arial" w:cs="Arial"/>
        </w:rPr>
      </w:pPr>
    </w:p>
    <w:tbl>
      <w:tblPr>
        <w:tblW w:w="0" w:type="auto"/>
        <w:jc w:val="center"/>
        <w:tblLayout w:type="fixed"/>
        <w:tblCellMar>
          <w:left w:w="30" w:type="dxa"/>
          <w:right w:w="30" w:type="dxa"/>
        </w:tblCellMar>
        <w:tblLook w:val="0000" w:firstRow="0" w:lastRow="0" w:firstColumn="0" w:lastColumn="0" w:noHBand="0" w:noVBand="0"/>
      </w:tblPr>
      <w:tblGrid>
        <w:gridCol w:w="2402"/>
        <w:gridCol w:w="3151"/>
      </w:tblGrid>
      <w:tr w:rsidR="00B65A2A" w:rsidRPr="00BA2072" w:rsidTr="00E90C2B">
        <w:trPr>
          <w:trHeight w:val="245"/>
          <w:jc w:val="center"/>
        </w:trPr>
        <w:tc>
          <w:tcPr>
            <w:tcW w:w="2402" w:type="dxa"/>
            <w:tcBorders>
              <w:top w:val="single" w:sz="12" w:space="0" w:color="auto"/>
              <w:bottom w:val="single" w:sz="6" w:space="0" w:color="auto"/>
            </w:tcBorders>
          </w:tcPr>
          <w:p w:rsidR="00B65A2A" w:rsidRPr="00BA2072" w:rsidRDefault="00B65A2A" w:rsidP="002D55A5">
            <w:pPr>
              <w:rPr>
                <w:rFonts w:ascii="Arial" w:hAnsi="Arial" w:cs="Arial"/>
                <w:b/>
                <w:snapToGrid w:val="0"/>
                <w:lang w:val="en-AU"/>
              </w:rPr>
            </w:pPr>
            <w:r w:rsidRPr="00BA2072">
              <w:rPr>
                <w:rFonts w:ascii="Arial" w:hAnsi="Arial" w:cs="Arial"/>
                <w:b/>
                <w:snapToGrid w:val="0"/>
                <w:lang w:val="en-AU"/>
              </w:rPr>
              <w:t>Name</w:t>
            </w:r>
          </w:p>
        </w:tc>
        <w:tc>
          <w:tcPr>
            <w:tcW w:w="3151" w:type="dxa"/>
            <w:tcBorders>
              <w:top w:val="single" w:sz="12" w:space="0" w:color="auto"/>
              <w:bottom w:val="single" w:sz="6" w:space="0" w:color="auto"/>
            </w:tcBorders>
          </w:tcPr>
          <w:p w:rsidR="00B65A2A" w:rsidRPr="00BA2072" w:rsidRDefault="00B65A2A" w:rsidP="002D55A5">
            <w:pPr>
              <w:jc w:val="right"/>
              <w:rPr>
                <w:rFonts w:ascii="Arial" w:hAnsi="Arial" w:cs="Arial"/>
                <w:b/>
                <w:snapToGrid w:val="0"/>
                <w:lang w:val="en-AU"/>
              </w:rPr>
            </w:pPr>
            <w:r w:rsidRPr="00BA2072">
              <w:rPr>
                <w:rFonts w:ascii="Arial" w:hAnsi="Arial" w:cs="Arial"/>
                <w:b/>
                <w:snapToGrid w:val="0"/>
                <w:lang w:val="en-AU"/>
              </w:rPr>
              <w:t>Affiliation</w:t>
            </w:r>
          </w:p>
        </w:tc>
      </w:tr>
      <w:tr w:rsidR="008B6396" w:rsidRPr="0043125F" w:rsidTr="00E90C2B">
        <w:trPr>
          <w:trHeight w:val="245"/>
          <w:jc w:val="center"/>
        </w:trPr>
        <w:tc>
          <w:tcPr>
            <w:tcW w:w="2402" w:type="dxa"/>
          </w:tcPr>
          <w:p w:rsidR="008B6396" w:rsidRPr="0043125F" w:rsidRDefault="008B6396" w:rsidP="002D55A5">
            <w:pPr>
              <w:rPr>
                <w:rFonts w:ascii="Arial" w:hAnsi="Arial" w:cs="Arial"/>
                <w:snapToGrid w:val="0"/>
                <w:color w:val="333333"/>
                <w:lang w:val="en-AU"/>
              </w:rPr>
            </w:pPr>
            <w:r w:rsidRPr="0043125F">
              <w:rPr>
                <w:rFonts w:ascii="Arial" w:hAnsi="Arial" w:cs="Arial"/>
                <w:snapToGrid w:val="0"/>
                <w:color w:val="333333"/>
                <w:lang w:val="en-AU"/>
              </w:rPr>
              <w:t>Michael Rains</w:t>
            </w:r>
          </w:p>
        </w:tc>
        <w:tc>
          <w:tcPr>
            <w:tcW w:w="3151" w:type="dxa"/>
          </w:tcPr>
          <w:p w:rsidR="008B6396" w:rsidRPr="0043125F" w:rsidRDefault="008B6396" w:rsidP="002D55A5">
            <w:pPr>
              <w:jc w:val="right"/>
              <w:rPr>
                <w:rFonts w:ascii="Arial" w:hAnsi="Arial" w:cs="Arial"/>
                <w:snapToGrid w:val="0"/>
                <w:color w:val="333333"/>
                <w:lang w:val="en-AU"/>
              </w:rPr>
            </w:pPr>
            <w:r w:rsidRPr="0043125F">
              <w:rPr>
                <w:rFonts w:ascii="Arial" w:hAnsi="Arial" w:cs="Arial"/>
                <w:snapToGrid w:val="0"/>
                <w:color w:val="333333"/>
                <w:lang w:val="en-AU"/>
              </w:rPr>
              <w:t>DHB</w:t>
            </w:r>
            <w:r w:rsidR="00CF18A1" w:rsidRPr="0043125F">
              <w:rPr>
                <w:rFonts w:ascii="Arial" w:hAnsi="Arial" w:cs="Arial"/>
                <w:snapToGrid w:val="0"/>
                <w:color w:val="333333"/>
                <w:lang w:val="en-AU"/>
              </w:rPr>
              <w:t xml:space="preserve"> Shared Services</w:t>
            </w:r>
          </w:p>
        </w:tc>
      </w:tr>
      <w:tr w:rsidR="008B6396" w:rsidRPr="0043125F" w:rsidTr="00E90C2B">
        <w:trPr>
          <w:trHeight w:val="245"/>
          <w:jc w:val="center"/>
        </w:trPr>
        <w:tc>
          <w:tcPr>
            <w:tcW w:w="2402" w:type="dxa"/>
          </w:tcPr>
          <w:p w:rsidR="008B6396" w:rsidRPr="0043125F" w:rsidRDefault="008B6396" w:rsidP="002D55A5">
            <w:pPr>
              <w:rPr>
                <w:rFonts w:ascii="Arial" w:hAnsi="Arial" w:cs="Arial"/>
                <w:snapToGrid w:val="0"/>
                <w:color w:val="333333"/>
                <w:lang w:val="en-AU"/>
              </w:rPr>
            </w:pPr>
            <w:r w:rsidRPr="0043125F">
              <w:rPr>
                <w:rFonts w:ascii="Arial" w:hAnsi="Arial" w:cs="Arial"/>
                <w:snapToGrid w:val="0"/>
                <w:color w:val="333333"/>
                <w:lang w:val="en-AU"/>
              </w:rPr>
              <w:t>Angela Pidd</w:t>
            </w:r>
          </w:p>
        </w:tc>
        <w:tc>
          <w:tcPr>
            <w:tcW w:w="3151" w:type="dxa"/>
          </w:tcPr>
          <w:p w:rsidR="008B6396" w:rsidRPr="0043125F" w:rsidRDefault="008B6396" w:rsidP="002D55A5">
            <w:pPr>
              <w:jc w:val="right"/>
              <w:rPr>
                <w:rFonts w:ascii="Arial" w:hAnsi="Arial" w:cs="Arial"/>
                <w:snapToGrid w:val="0"/>
                <w:color w:val="333333"/>
                <w:lang w:val="en-AU"/>
              </w:rPr>
            </w:pPr>
            <w:r w:rsidRPr="0043125F">
              <w:rPr>
                <w:rFonts w:ascii="Arial" w:hAnsi="Arial" w:cs="Arial"/>
                <w:snapToGrid w:val="0"/>
                <w:color w:val="333333"/>
                <w:lang w:val="en-AU"/>
              </w:rPr>
              <w:t xml:space="preserve"> Ministry of Health </w:t>
            </w:r>
          </w:p>
        </w:tc>
      </w:tr>
      <w:tr w:rsidR="008B6396" w:rsidRPr="0043125F" w:rsidTr="00E90C2B">
        <w:trPr>
          <w:trHeight w:val="245"/>
          <w:jc w:val="center"/>
        </w:trPr>
        <w:tc>
          <w:tcPr>
            <w:tcW w:w="2402" w:type="dxa"/>
          </w:tcPr>
          <w:p w:rsidR="008B6396" w:rsidRPr="0043125F" w:rsidRDefault="00CF18A1" w:rsidP="002D55A5">
            <w:pPr>
              <w:rPr>
                <w:rFonts w:ascii="Arial" w:hAnsi="Arial" w:cs="Arial"/>
                <w:snapToGrid w:val="0"/>
                <w:color w:val="333333"/>
                <w:lang w:val="en-AU"/>
              </w:rPr>
            </w:pPr>
            <w:r w:rsidRPr="0043125F">
              <w:rPr>
                <w:rFonts w:ascii="Arial" w:hAnsi="Arial" w:cs="Arial"/>
                <w:snapToGrid w:val="0"/>
                <w:color w:val="333333"/>
                <w:lang w:val="en-AU"/>
              </w:rPr>
              <w:t>Keri McArthur</w:t>
            </w:r>
          </w:p>
        </w:tc>
        <w:tc>
          <w:tcPr>
            <w:tcW w:w="3151" w:type="dxa"/>
          </w:tcPr>
          <w:p w:rsidR="008B6396" w:rsidRPr="0043125F" w:rsidRDefault="008B6396" w:rsidP="002D55A5">
            <w:pPr>
              <w:jc w:val="right"/>
              <w:rPr>
                <w:rFonts w:ascii="Arial" w:hAnsi="Arial" w:cs="Arial"/>
                <w:snapToGrid w:val="0"/>
                <w:color w:val="333333"/>
                <w:lang w:val="en-AU"/>
              </w:rPr>
            </w:pPr>
            <w:r w:rsidRPr="0043125F">
              <w:rPr>
                <w:rFonts w:ascii="Arial" w:hAnsi="Arial" w:cs="Arial"/>
                <w:snapToGrid w:val="0"/>
                <w:color w:val="333333"/>
                <w:lang w:val="en-AU"/>
              </w:rPr>
              <w:t>Ministry of Health</w:t>
            </w:r>
          </w:p>
        </w:tc>
      </w:tr>
      <w:tr w:rsidR="008B6396" w:rsidRPr="0043125F" w:rsidTr="00E90C2B">
        <w:trPr>
          <w:trHeight w:val="245"/>
          <w:jc w:val="center"/>
        </w:trPr>
        <w:tc>
          <w:tcPr>
            <w:tcW w:w="2402" w:type="dxa"/>
          </w:tcPr>
          <w:p w:rsidR="008B6396" w:rsidRPr="0043125F" w:rsidRDefault="008B6396" w:rsidP="002D55A5">
            <w:pPr>
              <w:rPr>
                <w:rFonts w:ascii="Arial" w:hAnsi="Arial" w:cs="Arial"/>
                <w:snapToGrid w:val="0"/>
                <w:color w:val="333333"/>
                <w:lang w:val="en-AU"/>
              </w:rPr>
            </w:pPr>
            <w:r w:rsidRPr="0043125F">
              <w:rPr>
                <w:rFonts w:ascii="Arial" w:hAnsi="Arial" w:cs="Arial"/>
                <w:snapToGrid w:val="0"/>
                <w:color w:val="333333"/>
                <w:lang w:val="en-AU"/>
              </w:rPr>
              <w:t>Tracy Thompson</w:t>
            </w:r>
          </w:p>
        </w:tc>
        <w:tc>
          <w:tcPr>
            <w:tcW w:w="3151" w:type="dxa"/>
          </w:tcPr>
          <w:p w:rsidR="008B6396" w:rsidRPr="0043125F" w:rsidRDefault="008B6396" w:rsidP="002D55A5">
            <w:pPr>
              <w:jc w:val="right"/>
              <w:rPr>
                <w:rFonts w:ascii="Arial" w:hAnsi="Arial" w:cs="Arial"/>
                <w:snapToGrid w:val="0"/>
                <w:color w:val="333333"/>
                <w:lang w:val="en-AU"/>
              </w:rPr>
            </w:pPr>
            <w:r w:rsidRPr="0043125F">
              <w:rPr>
                <w:rFonts w:ascii="Arial" w:hAnsi="Arial" w:cs="Arial"/>
                <w:snapToGrid w:val="0"/>
                <w:color w:val="333333"/>
                <w:lang w:val="en-AU"/>
              </w:rPr>
              <w:t>Ministry of Health</w:t>
            </w:r>
          </w:p>
        </w:tc>
      </w:tr>
      <w:tr w:rsidR="00CF4C6D" w:rsidRPr="0043125F" w:rsidTr="00E90C2B">
        <w:trPr>
          <w:trHeight w:val="245"/>
          <w:jc w:val="center"/>
        </w:trPr>
        <w:tc>
          <w:tcPr>
            <w:tcW w:w="2402" w:type="dxa"/>
          </w:tcPr>
          <w:p w:rsidR="00CF4C6D" w:rsidRPr="0043125F" w:rsidRDefault="00CF4C6D" w:rsidP="002D55A5">
            <w:pPr>
              <w:rPr>
                <w:rFonts w:ascii="Arial" w:hAnsi="Arial" w:cs="Arial"/>
                <w:snapToGrid w:val="0"/>
                <w:color w:val="333333"/>
                <w:lang w:val="en-AU"/>
              </w:rPr>
            </w:pPr>
            <w:r w:rsidRPr="0043125F">
              <w:rPr>
                <w:rFonts w:ascii="Arial" w:hAnsi="Arial" w:cs="Arial"/>
                <w:snapToGrid w:val="0"/>
                <w:color w:val="333333"/>
                <w:lang w:val="en-AU"/>
              </w:rPr>
              <w:t>Alan Keegan</w:t>
            </w:r>
          </w:p>
        </w:tc>
        <w:tc>
          <w:tcPr>
            <w:tcW w:w="3151" w:type="dxa"/>
          </w:tcPr>
          <w:p w:rsidR="00CF4C6D" w:rsidRPr="0043125F" w:rsidRDefault="00CF4C6D" w:rsidP="002D55A5">
            <w:pPr>
              <w:jc w:val="right"/>
              <w:rPr>
                <w:rFonts w:ascii="Arial" w:hAnsi="Arial" w:cs="Arial"/>
                <w:snapToGrid w:val="0"/>
                <w:color w:val="333333"/>
                <w:lang w:val="en-AU"/>
              </w:rPr>
            </w:pPr>
            <w:r w:rsidRPr="0043125F">
              <w:rPr>
                <w:rFonts w:ascii="Arial" w:hAnsi="Arial" w:cs="Arial"/>
                <w:snapToGrid w:val="0"/>
                <w:color w:val="333333"/>
                <w:lang w:val="en-AU"/>
              </w:rPr>
              <w:t>Ministry of Health</w:t>
            </w:r>
          </w:p>
        </w:tc>
      </w:tr>
      <w:tr w:rsidR="000A21D0" w:rsidRPr="0043125F" w:rsidTr="00E90C2B">
        <w:trPr>
          <w:trHeight w:val="245"/>
          <w:jc w:val="center"/>
          <w:ins w:id="1800" w:author="Tracy Thompson" w:date="2016-05-02T14:17:00Z"/>
        </w:trPr>
        <w:tc>
          <w:tcPr>
            <w:tcW w:w="2402" w:type="dxa"/>
          </w:tcPr>
          <w:p w:rsidR="000A21D0" w:rsidRPr="0043125F" w:rsidRDefault="000A21D0" w:rsidP="002D55A5">
            <w:pPr>
              <w:rPr>
                <w:ins w:id="1801" w:author="Tracy Thompson" w:date="2016-05-02T14:17:00Z"/>
                <w:rFonts w:ascii="Arial" w:hAnsi="Arial" w:cs="Arial"/>
                <w:snapToGrid w:val="0"/>
                <w:color w:val="333333"/>
                <w:lang w:val="en-AU"/>
              </w:rPr>
            </w:pPr>
            <w:ins w:id="1802" w:author="Tracy Thompson" w:date="2016-05-02T14:17:00Z">
              <w:r w:rsidRPr="0043125F">
                <w:rPr>
                  <w:rFonts w:ascii="Arial" w:hAnsi="Arial" w:cs="Arial"/>
                  <w:snapToGrid w:val="0"/>
                  <w:color w:val="333333"/>
                  <w:lang w:val="en-AU"/>
                </w:rPr>
                <w:t>Pau</w:t>
              </w:r>
            </w:ins>
            <w:ins w:id="1803" w:author="Tracy Thompson" w:date="2016-11-16T11:20:00Z">
              <w:r w:rsidR="00FE367D" w:rsidRPr="0043125F">
                <w:rPr>
                  <w:rFonts w:ascii="Arial" w:hAnsi="Arial" w:cs="Arial"/>
                  <w:snapToGrid w:val="0"/>
                  <w:color w:val="333333"/>
                  <w:lang w:val="en-AU"/>
                </w:rPr>
                <w:t>l</w:t>
              </w:r>
            </w:ins>
            <w:ins w:id="1804" w:author="Tracy Thompson" w:date="2016-05-02T14:17:00Z">
              <w:r w:rsidRPr="0043125F">
                <w:rPr>
                  <w:rFonts w:ascii="Arial" w:hAnsi="Arial" w:cs="Arial"/>
                  <w:snapToGrid w:val="0"/>
                  <w:color w:val="333333"/>
                  <w:lang w:val="en-AU"/>
                </w:rPr>
                <w:t xml:space="preserve"> Howard </w:t>
              </w:r>
            </w:ins>
          </w:p>
        </w:tc>
        <w:tc>
          <w:tcPr>
            <w:tcW w:w="3151" w:type="dxa"/>
          </w:tcPr>
          <w:p w:rsidR="000A21D0" w:rsidRPr="0043125F" w:rsidRDefault="000A21D0" w:rsidP="002D55A5">
            <w:pPr>
              <w:jc w:val="right"/>
              <w:rPr>
                <w:ins w:id="1805" w:author="Tracy Thompson" w:date="2016-05-02T14:17:00Z"/>
                <w:rFonts w:ascii="Arial" w:hAnsi="Arial" w:cs="Arial"/>
                <w:snapToGrid w:val="0"/>
                <w:color w:val="333333"/>
                <w:lang w:val="en-AU"/>
              </w:rPr>
            </w:pPr>
            <w:ins w:id="1806" w:author="Tracy Thompson" w:date="2016-05-02T14:17:00Z">
              <w:r w:rsidRPr="0043125F">
                <w:rPr>
                  <w:rFonts w:ascii="Arial" w:hAnsi="Arial" w:cs="Arial"/>
                  <w:snapToGrid w:val="0"/>
                  <w:color w:val="333333"/>
                  <w:lang w:val="en-AU"/>
                </w:rPr>
                <w:t>Ministry of Health</w:t>
              </w:r>
            </w:ins>
          </w:p>
        </w:tc>
      </w:tr>
      <w:tr w:rsidR="005755E9" w:rsidRPr="0043125F" w:rsidTr="00E90C2B">
        <w:trPr>
          <w:trHeight w:val="245"/>
          <w:jc w:val="center"/>
          <w:ins w:id="1807" w:author="Tracy Thompson" w:date="2016-05-03T06:22:00Z"/>
        </w:trPr>
        <w:tc>
          <w:tcPr>
            <w:tcW w:w="2402" w:type="dxa"/>
          </w:tcPr>
          <w:p w:rsidR="005755E9" w:rsidRPr="0043125F" w:rsidRDefault="005755E9" w:rsidP="002D55A5">
            <w:pPr>
              <w:rPr>
                <w:ins w:id="1808" w:author="Tracy Thompson" w:date="2016-05-03T06:22:00Z"/>
                <w:rFonts w:ascii="Arial" w:hAnsi="Arial" w:cs="Arial"/>
                <w:snapToGrid w:val="0"/>
                <w:color w:val="333333"/>
                <w:lang w:val="en-AU"/>
              </w:rPr>
            </w:pPr>
            <w:ins w:id="1809" w:author="Tracy Thompson" w:date="2016-05-03T06:22:00Z">
              <w:r w:rsidRPr="0043125F">
                <w:rPr>
                  <w:rFonts w:ascii="Arial" w:hAnsi="Arial" w:cs="Arial"/>
                  <w:snapToGrid w:val="0"/>
                  <w:color w:val="333333"/>
                  <w:lang w:val="en-AU"/>
                </w:rPr>
                <w:t>Cristina Torres</w:t>
              </w:r>
            </w:ins>
          </w:p>
        </w:tc>
        <w:tc>
          <w:tcPr>
            <w:tcW w:w="3151" w:type="dxa"/>
          </w:tcPr>
          <w:p w:rsidR="005755E9" w:rsidRPr="0043125F" w:rsidRDefault="005755E9" w:rsidP="002D55A5">
            <w:pPr>
              <w:jc w:val="right"/>
              <w:rPr>
                <w:ins w:id="1810" w:author="Tracy Thompson" w:date="2016-05-03T06:22:00Z"/>
                <w:rFonts w:ascii="Arial" w:hAnsi="Arial" w:cs="Arial"/>
                <w:snapToGrid w:val="0"/>
                <w:color w:val="333333"/>
                <w:lang w:val="en-AU"/>
              </w:rPr>
            </w:pPr>
            <w:ins w:id="1811" w:author="Tracy Thompson" w:date="2016-05-03T06:22:00Z">
              <w:r w:rsidRPr="0043125F">
                <w:rPr>
                  <w:rFonts w:ascii="Arial" w:hAnsi="Arial" w:cs="Arial"/>
                  <w:snapToGrid w:val="0"/>
                  <w:color w:val="333333"/>
                  <w:lang w:val="en-AU"/>
                </w:rPr>
                <w:t>Ministry of Health</w:t>
              </w:r>
            </w:ins>
          </w:p>
        </w:tc>
      </w:tr>
      <w:tr w:rsidR="008B6396" w:rsidRPr="0043125F" w:rsidTr="00E90C2B">
        <w:trPr>
          <w:trHeight w:val="245"/>
          <w:jc w:val="center"/>
        </w:trPr>
        <w:tc>
          <w:tcPr>
            <w:tcW w:w="2402" w:type="dxa"/>
          </w:tcPr>
          <w:p w:rsidR="008B6396" w:rsidRPr="0043125F" w:rsidRDefault="008B6396" w:rsidP="002D55A5">
            <w:pPr>
              <w:rPr>
                <w:rFonts w:ascii="Arial" w:hAnsi="Arial" w:cs="Arial"/>
                <w:snapToGrid w:val="0"/>
                <w:color w:val="333333"/>
                <w:lang w:val="en-AU"/>
              </w:rPr>
            </w:pPr>
            <w:r w:rsidRPr="0043125F">
              <w:rPr>
                <w:rFonts w:ascii="Arial" w:hAnsi="Arial" w:cs="Arial"/>
                <w:snapToGrid w:val="0"/>
                <w:color w:val="333333"/>
                <w:lang w:val="en-AU"/>
              </w:rPr>
              <w:t>Pirom</w:t>
            </w:r>
            <w:r w:rsidR="00801D8A" w:rsidRPr="0043125F">
              <w:rPr>
                <w:rFonts w:ascii="Arial" w:hAnsi="Arial" w:cs="Arial"/>
                <w:snapToGrid w:val="0"/>
                <w:color w:val="333333"/>
                <w:lang w:val="en-AU"/>
              </w:rPr>
              <w:t xml:space="preserve"> </w:t>
            </w:r>
            <w:r w:rsidRPr="0043125F">
              <w:rPr>
                <w:rFonts w:ascii="Arial" w:hAnsi="Arial" w:cs="Arial"/>
                <w:snapToGrid w:val="0"/>
                <w:color w:val="333333"/>
                <w:lang w:val="en-AU"/>
              </w:rPr>
              <w:t>Tawngdee</w:t>
            </w:r>
          </w:p>
        </w:tc>
        <w:tc>
          <w:tcPr>
            <w:tcW w:w="3151" w:type="dxa"/>
          </w:tcPr>
          <w:p w:rsidR="008B6396" w:rsidRPr="0043125F" w:rsidRDefault="008B6396" w:rsidP="002D55A5">
            <w:pPr>
              <w:jc w:val="right"/>
              <w:rPr>
                <w:rFonts w:ascii="Arial" w:hAnsi="Arial" w:cs="Arial"/>
                <w:snapToGrid w:val="0"/>
                <w:color w:val="333333"/>
                <w:lang w:val="en-AU"/>
              </w:rPr>
            </w:pPr>
            <w:r w:rsidRPr="0043125F">
              <w:rPr>
                <w:rFonts w:ascii="Arial" w:hAnsi="Arial" w:cs="Arial"/>
                <w:snapToGrid w:val="0"/>
                <w:color w:val="333333"/>
                <w:lang w:val="en-AU"/>
              </w:rPr>
              <w:t>Capital &amp; Coast DHB</w:t>
            </w:r>
          </w:p>
        </w:tc>
      </w:tr>
      <w:tr w:rsidR="000A21D0" w:rsidRPr="0043125F" w:rsidTr="00E90C2B">
        <w:trPr>
          <w:trHeight w:val="245"/>
          <w:jc w:val="center"/>
        </w:trPr>
        <w:tc>
          <w:tcPr>
            <w:tcW w:w="2402" w:type="dxa"/>
          </w:tcPr>
          <w:p w:rsidR="000A21D0" w:rsidRPr="0043125F" w:rsidRDefault="000A21D0" w:rsidP="002D55A5">
            <w:pPr>
              <w:rPr>
                <w:rFonts w:ascii="Arial" w:hAnsi="Arial" w:cs="Arial"/>
                <w:snapToGrid w:val="0"/>
                <w:color w:val="333333"/>
                <w:lang w:val="en-AU"/>
              </w:rPr>
            </w:pPr>
            <w:ins w:id="1812" w:author="Tracy Thompson" w:date="2016-05-02T14:16:00Z">
              <w:r w:rsidRPr="0043125F">
                <w:rPr>
                  <w:rFonts w:ascii="Arial" w:hAnsi="Arial" w:cs="Arial"/>
                  <w:snapToGrid w:val="0"/>
                  <w:color w:val="333333"/>
                  <w:lang w:val="en-AU"/>
                </w:rPr>
                <w:t>Lucia Moosa</w:t>
              </w:r>
            </w:ins>
          </w:p>
        </w:tc>
        <w:tc>
          <w:tcPr>
            <w:tcW w:w="3151" w:type="dxa"/>
          </w:tcPr>
          <w:p w:rsidR="000A21D0" w:rsidRPr="0043125F" w:rsidRDefault="000A21D0" w:rsidP="002D55A5">
            <w:pPr>
              <w:jc w:val="right"/>
              <w:rPr>
                <w:rFonts w:ascii="Arial" w:hAnsi="Arial" w:cs="Arial"/>
                <w:snapToGrid w:val="0"/>
                <w:color w:val="333333"/>
                <w:lang w:val="en-AU"/>
              </w:rPr>
            </w:pPr>
            <w:ins w:id="1813" w:author="Tracy Thompson" w:date="2016-05-02T14:16:00Z">
              <w:r w:rsidRPr="0043125F">
                <w:rPr>
                  <w:rFonts w:ascii="Arial" w:hAnsi="Arial" w:cs="Arial"/>
                  <w:snapToGrid w:val="0"/>
                  <w:color w:val="333333"/>
                  <w:lang w:val="en-AU"/>
                </w:rPr>
                <w:t>Waikato  DHB</w:t>
              </w:r>
            </w:ins>
          </w:p>
        </w:tc>
      </w:tr>
      <w:tr w:rsidR="000A21D0" w:rsidRPr="0043125F" w:rsidTr="00E90C2B">
        <w:trPr>
          <w:trHeight w:val="245"/>
          <w:jc w:val="center"/>
          <w:ins w:id="1814" w:author="Tracy Thompson" w:date="2016-05-02T14:17:00Z"/>
        </w:trPr>
        <w:tc>
          <w:tcPr>
            <w:tcW w:w="2402" w:type="dxa"/>
          </w:tcPr>
          <w:p w:rsidR="000A21D0" w:rsidRPr="0043125F" w:rsidRDefault="000A21D0" w:rsidP="002D55A5">
            <w:pPr>
              <w:rPr>
                <w:ins w:id="1815" w:author="Tracy Thompson" w:date="2016-05-02T14:17:00Z"/>
                <w:rFonts w:ascii="Arial" w:hAnsi="Arial" w:cs="Arial"/>
                <w:snapToGrid w:val="0"/>
                <w:color w:val="333333"/>
                <w:lang w:val="en-AU"/>
              </w:rPr>
            </w:pPr>
            <w:ins w:id="1816" w:author="Tracy Thompson" w:date="2016-05-02T14:17:00Z">
              <w:r w:rsidRPr="0043125F">
                <w:rPr>
                  <w:rFonts w:ascii="Arial" w:hAnsi="Arial" w:cs="Arial"/>
                  <w:snapToGrid w:val="0"/>
                  <w:color w:val="333333"/>
                  <w:lang w:val="en-AU"/>
                </w:rPr>
                <w:t>Rosie Whittington</w:t>
              </w:r>
            </w:ins>
          </w:p>
        </w:tc>
        <w:tc>
          <w:tcPr>
            <w:tcW w:w="3151" w:type="dxa"/>
          </w:tcPr>
          <w:p w:rsidR="000A21D0" w:rsidRPr="0043125F" w:rsidRDefault="000A21D0" w:rsidP="002D55A5">
            <w:pPr>
              <w:jc w:val="right"/>
              <w:rPr>
                <w:ins w:id="1817" w:author="Tracy Thompson" w:date="2016-05-02T14:17:00Z"/>
                <w:rFonts w:ascii="Arial" w:hAnsi="Arial" w:cs="Arial"/>
                <w:snapToGrid w:val="0"/>
                <w:color w:val="333333"/>
                <w:lang w:val="en-AU"/>
              </w:rPr>
            </w:pPr>
            <w:ins w:id="1818" w:author="Tracy Thompson" w:date="2016-05-02T14:19:00Z">
              <w:r w:rsidRPr="0043125F">
                <w:rPr>
                  <w:rFonts w:ascii="Arial" w:hAnsi="Arial" w:cs="Arial"/>
                  <w:snapToGrid w:val="0"/>
                  <w:color w:val="333333"/>
                  <w:lang w:val="en-AU"/>
                </w:rPr>
                <w:t>Counties Manukau DHB</w:t>
              </w:r>
            </w:ins>
          </w:p>
        </w:tc>
      </w:tr>
      <w:tr w:rsidR="008B6396" w:rsidRPr="0043125F" w:rsidTr="00E90C2B">
        <w:trPr>
          <w:trHeight w:val="245"/>
          <w:jc w:val="center"/>
        </w:trPr>
        <w:tc>
          <w:tcPr>
            <w:tcW w:w="2402" w:type="dxa"/>
          </w:tcPr>
          <w:p w:rsidR="008B6396" w:rsidRPr="0043125F" w:rsidRDefault="008B6396" w:rsidP="002D55A5">
            <w:pPr>
              <w:rPr>
                <w:rFonts w:ascii="Arial" w:hAnsi="Arial" w:cs="Arial"/>
                <w:snapToGrid w:val="0"/>
                <w:color w:val="333333"/>
                <w:lang w:val="en-AU"/>
              </w:rPr>
            </w:pPr>
            <w:r w:rsidRPr="0043125F">
              <w:rPr>
                <w:rFonts w:ascii="Arial" w:hAnsi="Arial" w:cs="Arial"/>
                <w:snapToGrid w:val="0"/>
                <w:color w:val="333333"/>
                <w:lang w:val="en-AU"/>
              </w:rPr>
              <w:t>Justine Tringham</w:t>
            </w:r>
          </w:p>
        </w:tc>
        <w:tc>
          <w:tcPr>
            <w:tcW w:w="3151" w:type="dxa"/>
          </w:tcPr>
          <w:p w:rsidR="008B6396" w:rsidRPr="0043125F" w:rsidRDefault="008B6396" w:rsidP="002D55A5">
            <w:pPr>
              <w:jc w:val="right"/>
              <w:rPr>
                <w:rFonts w:ascii="Arial" w:hAnsi="Arial" w:cs="Arial"/>
                <w:snapToGrid w:val="0"/>
                <w:color w:val="333333"/>
                <w:lang w:val="en-AU"/>
              </w:rPr>
            </w:pPr>
            <w:r w:rsidRPr="0043125F">
              <w:rPr>
                <w:rFonts w:ascii="Arial" w:hAnsi="Arial" w:cs="Arial"/>
                <w:snapToGrid w:val="0"/>
                <w:color w:val="333333"/>
                <w:lang w:val="en-AU"/>
              </w:rPr>
              <w:t>Auckland DHB</w:t>
            </w:r>
          </w:p>
        </w:tc>
      </w:tr>
      <w:tr w:rsidR="00B12B8D" w:rsidRPr="0043125F" w:rsidTr="00E90C2B">
        <w:trPr>
          <w:trHeight w:val="259"/>
          <w:jc w:val="center"/>
        </w:trPr>
        <w:tc>
          <w:tcPr>
            <w:tcW w:w="2402" w:type="dxa"/>
          </w:tcPr>
          <w:p w:rsidR="00B12B8D" w:rsidRPr="0043125F" w:rsidRDefault="00B12B8D" w:rsidP="002D55A5">
            <w:pPr>
              <w:rPr>
                <w:rFonts w:ascii="Arial" w:hAnsi="Arial" w:cs="Arial"/>
                <w:snapToGrid w:val="0"/>
                <w:color w:val="333333"/>
                <w:lang w:val="en-AU"/>
              </w:rPr>
            </w:pPr>
            <w:r w:rsidRPr="0043125F">
              <w:rPr>
                <w:rFonts w:ascii="Arial" w:hAnsi="Arial" w:cs="Arial"/>
                <w:snapToGrid w:val="0"/>
                <w:color w:val="333333"/>
                <w:lang w:val="en-AU"/>
              </w:rPr>
              <w:t>Nikki Robinson</w:t>
            </w:r>
          </w:p>
        </w:tc>
        <w:tc>
          <w:tcPr>
            <w:tcW w:w="3151" w:type="dxa"/>
          </w:tcPr>
          <w:p w:rsidR="00B12B8D" w:rsidRPr="0043125F" w:rsidRDefault="00B12B8D" w:rsidP="002D55A5">
            <w:pPr>
              <w:jc w:val="right"/>
              <w:rPr>
                <w:rFonts w:ascii="Arial" w:hAnsi="Arial" w:cs="Arial"/>
                <w:snapToGrid w:val="0"/>
                <w:color w:val="333333"/>
                <w:lang w:val="en-AU"/>
              </w:rPr>
            </w:pPr>
            <w:r w:rsidRPr="0043125F">
              <w:rPr>
                <w:rFonts w:ascii="Arial" w:hAnsi="Arial" w:cs="Arial"/>
                <w:snapToGrid w:val="0"/>
                <w:color w:val="333333"/>
                <w:lang w:val="en-AU"/>
              </w:rPr>
              <w:t>Auckland DHB</w:t>
            </w:r>
          </w:p>
        </w:tc>
      </w:tr>
      <w:tr w:rsidR="008B6396" w:rsidRPr="0043125F" w:rsidTr="00E90C2B">
        <w:trPr>
          <w:trHeight w:val="259"/>
          <w:jc w:val="center"/>
        </w:trPr>
        <w:tc>
          <w:tcPr>
            <w:tcW w:w="2402" w:type="dxa"/>
          </w:tcPr>
          <w:p w:rsidR="008B6396" w:rsidRPr="0043125F" w:rsidRDefault="008B6396" w:rsidP="002D55A5">
            <w:pPr>
              <w:rPr>
                <w:rFonts w:ascii="Arial" w:hAnsi="Arial" w:cs="Arial"/>
                <w:snapToGrid w:val="0"/>
                <w:color w:val="333333"/>
                <w:lang w:val="en-AU"/>
              </w:rPr>
            </w:pPr>
            <w:r w:rsidRPr="0043125F">
              <w:rPr>
                <w:rFonts w:ascii="Arial" w:hAnsi="Arial" w:cs="Arial"/>
                <w:snapToGrid w:val="0"/>
                <w:color w:val="333333"/>
                <w:lang w:val="en-AU"/>
              </w:rPr>
              <w:t>Chris Hoar</w:t>
            </w:r>
          </w:p>
        </w:tc>
        <w:tc>
          <w:tcPr>
            <w:tcW w:w="3151" w:type="dxa"/>
          </w:tcPr>
          <w:p w:rsidR="008B6396" w:rsidRPr="0043125F" w:rsidRDefault="008B6396" w:rsidP="002D55A5">
            <w:pPr>
              <w:jc w:val="right"/>
              <w:rPr>
                <w:rFonts w:ascii="Arial" w:hAnsi="Arial" w:cs="Arial"/>
                <w:snapToGrid w:val="0"/>
                <w:color w:val="333333"/>
                <w:lang w:val="en-AU"/>
              </w:rPr>
            </w:pPr>
            <w:r w:rsidRPr="0043125F">
              <w:rPr>
                <w:rFonts w:ascii="Arial" w:hAnsi="Arial" w:cs="Arial"/>
                <w:snapToGrid w:val="0"/>
                <w:color w:val="333333"/>
                <w:lang w:val="en-AU"/>
              </w:rPr>
              <w:t>Canterbury DHB</w:t>
            </w:r>
          </w:p>
        </w:tc>
      </w:tr>
      <w:tr w:rsidR="003F5A25" w:rsidRPr="0043125F" w:rsidTr="00E90C2B">
        <w:trPr>
          <w:trHeight w:val="259"/>
          <w:jc w:val="center"/>
        </w:trPr>
        <w:tc>
          <w:tcPr>
            <w:tcW w:w="2402" w:type="dxa"/>
          </w:tcPr>
          <w:p w:rsidR="003F5A25" w:rsidRPr="0043125F" w:rsidRDefault="003F5A25" w:rsidP="002D55A5">
            <w:pPr>
              <w:rPr>
                <w:rFonts w:ascii="Arial" w:hAnsi="Arial" w:cs="Arial"/>
                <w:snapToGrid w:val="0"/>
                <w:color w:val="333333"/>
                <w:lang w:val="en-AU"/>
              </w:rPr>
            </w:pPr>
            <w:r w:rsidRPr="0043125F">
              <w:rPr>
                <w:rFonts w:ascii="Arial" w:hAnsi="Arial" w:cs="Arial"/>
                <w:snapToGrid w:val="0"/>
                <w:color w:val="333333"/>
                <w:lang w:val="en-AU"/>
              </w:rPr>
              <w:t>Lynelle Black</w:t>
            </w:r>
          </w:p>
        </w:tc>
        <w:tc>
          <w:tcPr>
            <w:tcW w:w="3151" w:type="dxa"/>
          </w:tcPr>
          <w:p w:rsidR="003F5A25" w:rsidRPr="0043125F" w:rsidRDefault="003F5A25" w:rsidP="002D55A5">
            <w:pPr>
              <w:jc w:val="right"/>
              <w:rPr>
                <w:rFonts w:ascii="Arial" w:hAnsi="Arial" w:cs="Arial"/>
                <w:snapToGrid w:val="0"/>
                <w:color w:val="333333"/>
                <w:lang w:val="en-AU"/>
              </w:rPr>
            </w:pPr>
            <w:r w:rsidRPr="0043125F">
              <w:rPr>
                <w:rFonts w:ascii="Arial" w:hAnsi="Arial" w:cs="Arial"/>
                <w:snapToGrid w:val="0"/>
                <w:color w:val="333333"/>
                <w:lang w:val="en-AU"/>
              </w:rPr>
              <w:t xml:space="preserve">Waitemata DHB </w:t>
            </w:r>
          </w:p>
        </w:tc>
      </w:tr>
      <w:tr w:rsidR="000F093B" w:rsidRPr="0043125F" w:rsidTr="005E5376">
        <w:trPr>
          <w:trHeight w:val="259"/>
          <w:jc w:val="center"/>
        </w:trPr>
        <w:tc>
          <w:tcPr>
            <w:tcW w:w="2402" w:type="dxa"/>
            <w:tcBorders>
              <w:bottom w:val="single" w:sz="12" w:space="0" w:color="auto"/>
            </w:tcBorders>
          </w:tcPr>
          <w:p w:rsidR="000F093B" w:rsidRPr="0043125F" w:rsidRDefault="003F5A25" w:rsidP="000F093B">
            <w:pPr>
              <w:rPr>
                <w:rFonts w:ascii="Arial" w:hAnsi="Arial" w:cs="Arial"/>
                <w:snapToGrid w:val="0"/>
                <w:color w:val="333333"/>
                <w:lang w:val="en-AU"/>
              </w:rPr>
            </w:pPr>
            <w:r w:rsidRPr="0043125F">
              <w:rPr>
                <w:rFonts w:ascii="Arial" w:hAnsi="Arial" w:cs="Arial"/>
                <w:snapToGrid w:val="0"/>
                <w:color w:val="333333"/>
                <w:lang w:val="en-AU"/>
              </w:rPr>
              <w:t>Julie Harris</w:t>
            </w:r>
          </w:p>
        </w:tc>
        <w:tc>
          <w:tcPr>
            <w:tcW w:w="3151" w:type="dxa"/>
            <w:tcBorders>
              <w:bottom w:val="single" w:sz="12" w:space="0" w:color="auto"/>
            </w:tcBorders>
          </w:tcPr>
          <w:p w:rsidR="000F093B" w:rsidRPr="0043125F" w:rsidRDefault="003F5A25" w:rsidP="005E5376">
            <w:pPr>
              <w:jc w:val="right"/>
              <w:rPr>
                <w:rFonts w:ascii="Arial" w:hAnsi="Arial" w:cs="Arial"/>
                <w:snapToGrid w:val="0"/>
                <w:color w:val="333333"/>
                <w:lang w:val="en-AU"/>
              </w:rPr>
            </w:pPr>
            <w:r w:rsidRPr="0043125F">
              <w:rPr>
                <w:rFonts w:ascii="Arial" w:hAnsi="Arial" w:cs="Arial"/>
                <w:snapToGrid w:val="0"/>
                <w:color w:val="333333"/>
                <w:lang w:val="en-AU"/>
              </w:rPr>
              <w:t xml:space="preserve">Waitemata DHB </w:t>
            </w:r>
          </w:p>
        </w:tc>
      </w:tr>
    </w:tbl>
    <w:p w:rsidR="00AE1B2E" w:rsidRDefault="00AE1B2E" w:rsidP="00D01655">
      <w:pPr>
        <w:pStyle w:val="Heading1"/>
        <w:numPr>
          <w:ilvl w:val="0"/>
          <w:numId w:val="0"/>
        </w:numPr>
        <w:spacing w:before="0"/>
      </w:pPr>
      <w:bookmarkStart w:id="1819" w:name="_Ref335919639"/>
      <w:bookmarkStart w:id="1820" w:name="_Ref335921631"/>
    </w:p>
    <w:p w:rsidR="00AE1B2E" w:rsidRDefault="00AE1B2E">
      <w:pPr>
        <w:rPr>
          <w:rFonts w:ascii="Arial" w:hAnsi="Arial" w:cs="Arial"/>
          <w:b/>
          <w:kern w:val="28"/>
          <w:sz w:val="28"/>
          <w:szCs w:val="28"/>
        </w:rPr>
      </w:pPr>
      <w:r>
        <w:br w:type="page"/>
      </w:r>
    </w:p>
    <w:p w:rsidR="00B65A2A" w:rsidRPr="00BA2072" w:rsidRDefault="00EA663D" w:rsidP="00D01655">
      <w:pPr>
        <w:pStyle w:val="Heading1"/>
        <w:numPr>
          <w:ilvl w:val="0"/>
          <w:numId w:val="0"/>
        </w:numPr>
        <w:spacing w:before="0"/>
      </w:pPr>
      <w:bookmarkStart w:id="1821" w:name="_Ref405959274"/>
      <w:bookmarkStart w:id="1822" w:name="_Toc469033170"/>
      <w:r w:rsidRPr="00BA2072">
        <w:t xml:space="preserve">Appendix </w:t>
      </w:r>
      <w:r w:rsidR="00876C35" w:rsidRPr="00BA2072">
        <w:t>4</w:t>
      </w:r>
      <w:r w:rsidR="00B65A2A" w:rsidRPr="00BA2072">
        <w:t>: New Zealand Casemix History</w:t>
      </w:r>
      <w:bookmarkEnd w:id="1819"/>
      <w:bookmarkEnd w:id="1820"/>
      <w:bookmarkEnd w:id="1821"/>
      <w:bookmarkEnd w:id="1822"/>
    </w:p>
    <w:p w:rsidR="00B65A2A" w:rsidRPr="00BA2072" w:rsidRDefault="00B65A2A" w:rsidP="00B65A2A">
      <w:pPr>
        <w:rPr>
          <w:rFonts w:ascii="Arial" w:hAnsi="Arial" w:cs="Arial"/>
        </w:rPr>
      </w:pPr>
    </w:p>
    <w:p w:rsidR="00B65A2A" w:rsidRPr="00BA2072" w:rsidRDefault="00B65A2A" w:rsidP="000C2779">
      <w:pPr>
        <w:tabs>
          <w:tab w:val="left" w:pos="9498"/>
        </w:tabs>
        <w:rPr>
          <w:rFonts w:ascii="Arial" w:hAnsi="Arial" w:cs="Arial"/>
          <w:color w:val="333333"/>
        </w:rPr>
      </w:pPr>
      <w:r w:rsidRPr="00BA2072">
        <w:rPr>
          <w:rFonts w:ascii="Arial" w:hAnsi="Arial" w:cs="Arial"/>
          <w:color w:val="333333"/>
        </w:rPr>
        <w:t>The following table summarises the New Zealand</w:t>
      </w:r>
      <w:r w:rsidR="00C36E07">
        <w:rPr>
          <w:rFonts w:ascii="Arial" w:hAnsi="Arial" w:cs="Arial"/>
          <w:color w:val="333333"/>
        </w:rPr>
        <w:t xml:space="preserve"> </w:t>
      </w:r>
      <w:r w:rsidRPr="00BA2072">
        <w:rPr>
          <w:rFonts w:ascii="Arial" w:hAnsi="Arial" w:cs="Arial"/>
          <w:color w:val="333333"/>
        </w:rPr>
        <w:t xml:space="preserve">casemix funding environment since 1998. </w:t>
      </w:r>
      <w:r w:rsidR="0056390E" w:rsidRPr="00BA2072">
        <w:rPr>
          <w:rFonts w:ascii="Arial" w:hAnsi="Arial" w:cs="Arial"/>
          <w:color w:val="333333"/>
        </w:rPr>
        <w:t xml:space="preserve"> </w:t>
      </w:r>
      <w:r w:rsidRPr="00BA2072">
        <w:rPr>
          <w:rFonts w:ascii="Arial" w:hAnsi="Arial" w:cs="Arial"/>
          <w:color w:val="333333"/>
        </w:rPr>
        <w:t>This includes the clinical coding classification</w:t>
      </w:r>
      <w:r w:rsidR="00801D8A" w:rsidRPr="00BA2072">
        <w:rPr>
          <w:rFonts w:ascii="Arial" w:hAnsi="Arial" w:cs="Arial"/>
          <w:color w:val="333333"/>
        </w:rPr>
        <w:t xml:space="preserve"> (ICD)</w:t>
      </w:r>
      <w:r w:rsidRPr="00BA2072">
        <w:rPr>
          <w:rFonts w:ascii="Arial" w:hAnsi="Arial" w:cs="Arial"/>
          <w:color w:val="333333"/>
        </w:rPr>
        <w:t>, DRG set, cost weight version as designated in New Zealand, and unit prices for casemix-purchased events.</w:t>
      </w:r>
    </w:p>
    <w:p w:rsidR="00B65A2A" w:rsidRPr="00BA2072" w:rsidRDefault="00B65A2A" w:rsidP="00B65A2A">
      <w:pPr>
        <w:rPr>
          <w:rFonts w:ascii="Arial" w:hAnsi="Arial" w:cs="Arial"/>
          <w:color w:val="333333"/>
        </w:rPr>
      </w:pPr>
    </w:p>
    <w:p w:rsidR="00861AB7" w:rsidRPr="00BA2072" w:rsidRDefault="00861AB7" w:rsidP="00990412">
      <w:pPr>
        <w:pStyle w:val="Heading3"/>
        <w:numPr>
          <w:ilvl w:val="0"/>
          <w:numId w:val="0"/>
        </w:numPr>
      </w:pPr>
      <w:bookmarkStart w:id="1823" w:name="_Toc469033171"/>
      <w:r w:rsidRPr="00BA2072">
        <w:t>ICD Editions and WIES Versions</w:t>
      </w:r>
      <w:bookmarkEnd w:id="1823"/>
    </w:p>
    <w:p w:rsidR="00861AB7" w:rsidRPr="002A3D7D" w:rsidRDefault="00861AB7" w:rsidP="00B65A2A">
      <w:pPr>
        <w:rPr>
          <w:rFonts w:ascii="Arial" w:hAnsi="Arial" w:cs="Arial"/>
          <w:color w:val="333333"/>
        </w:rPr>
      </w:pP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127"/>
        <w:gridCol w:w="2552"/>
        <w:gridCol w:w="2992"/>
      </w:tblGrid>
      <w:tr w:rsidR="00B65A2A" w:rsidRPr="000C2779" w:rsidTr="00F075FC">
        <w:trPr>
          <w:tblHeader/>
        </w:trPr>
        <w:tc>
          <w:tcPr>
            <w:tcW w:w="1842" w:type="dxa"/>
            <w:tcBorders>
              <w:top w:val="single" w:sz="12" w:space="0" w:color="auto"/>
              <w:left w:val="nil"/>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Implementation Year</w:t>
            </w:r>
          </w:p>
        </w:tc>
        <w:tc>
          <w:tcPr>
            <w:tcW w:w="2127" w:type="dxa"/>
            <w:tcBorders>
              <w:top w:val="single" w:sz="12" w:space="0" w:color="auto"/>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Coding System</w:t>
            </w:r>
          </w:p>
        </w:tc>
        <w:tc>
          <w:tcPr>
            <w:tcW w:w="2552" w:type="dxa"/>
            <w:tcBorders>
              <w:top w:val="single" w:sz="12" w:space="0" w:color="auto"/>
              <w:bottom w:val="single" w:sz="4" w:space="0" w:color="auto"/>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DRG List</w:t>
            </w:r>
          </w:p>
        </w:tc>
        <w:tc>
          <w:tcPr>
            <w:tcW w:w="2992" w:type="dxa"/>
            <w:tcBorders>
              <w:top w:val="single" w:sz="12" w:space="0" w:color="auto"/>
              <w:bottom w:val="single" w:sz="4" w:space="0" w:color="auto"/>
              <w:right w:val="nil"/>
            </w:tcBorders>
          </w:tcPr>
          <w:p w:rsidR="00B65A2A" w:rsidRPr="000C2779" w:rsidRDefault="00B65A2A" w:rsidP="002D55A5">
            <w:pPr>
              <w:rPr>
                <w:rFonts w:ascii="Arial" w:hAnsi="Arial" w:cs="Arial"/>
                <w:b/>
                <w:sz w:val="22"/>
                <w:szCs w:val="22"/>
                <w:lang w:val="en-US"/>
              </w:rPr>
            </w:pPr>
            <w:r w:rsidRPr="000C2779">
              <w:rPr>
                <w:rFonts w:ascii="Arial" w:hAnsi="Arial" w:cs="Arial"/>
                <w:b/>
                <w:sz w:val="22"/>
                <w:szCs w:val="22"/>
                <w:lang w:val="en-US"/>
              </w:rPr>
              <w:t>Cost Weights</w:t>
            </w:r>
          </w:p>
        </w:tc>
      </w:tr>
      <w:tr w:rsidR="00B65A2A" w:rsidRPr="000C2779" w:rsidTr="00F075FC">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1998/99</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ICD-9-CMA-II</w:t>
            </w:r>
          </w:p>
          <w:p w:rsidR="006B2DA2"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Australian 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clinical modification to ICD-9 </w:t>
            </w:r>
          </w:p>
        </w:tc>
        <w:tc>
          <w:tcPr>
            <w:tcW w:w="2552" w:type="dxa"/>
          </w:tcPr>
          <w:p w:rsidR="00B65A2A" w:rsidRPr="000C2779" w:rsidRDefault="00801D8A" w:rsidP="002D55A5">
            <w:pPr>
              <w:rPr>
                <w:rFonts w:ascii="Arial" w:hAnsi="Arial" w:cs="Arial"/>
                <w:color w:val="333333"/>
                <w:sz w:val="22"/>
                <w:szCs w:val="22"/>
                <w:lang w:val="en-US"/>
              </w:rPr>
            </w:pPr>
            <w:r w:rsidRPr="000C2779">
              <w:rPr>
                <w:rFonts w:ascii="Arial" w:hAnsi="Arial" w:cs="Arial"/>
                <w:color w:val="333333"/>
                <w:sz w:val="22"/>
                <w:szCs w:val="22"/>
                <w:lang w:val="en-US"/>
              </w:rPr>
              <w:t>AN-DRG 3.</w:t>
            </w:r>
            <w:r w:rsidR="00B65A2A" w:rsidRPr="000C2779">
              <w:rPr>
                <w:rFonts w:ascii="Arial" w:hAnsi="Arial" w:cs="Arial"/>
                <w:color w:val="333333"/>
                <w:sz w:val="22"/>
                <w:szCs w:val="22"/>
                <w:lang w:val="en-US"/>
              </w:rPr>
              <w:t>1</w:t>
            </w:r>
          </w:p>
        </w:tc>
        <w:tc>
          <w:tcPr>
            <w:tcW w:w="2992" w:type="dxa"/>
            <w:tcBorders>
              <w:righ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5, with no adjustment from the Victorian set.</w:t>
            </w:r>
          </w:p>
        </w:tc>
      </w:tr>
      <w:tr w:rsidR="00B65A2A" w:rsidRPr="000C2779" w:rsidTr="00F075FC">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1999/00</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1</w:t>
            </w:r>
            <w:r w:rsidR="00B52E58" w:rsidRPr="000C2779">
              <w:rPr>
                <w:rFonts w:ascii="Arial" w:hAnsi="Arial" w:cs="Arial"/>
                <w:color w:val="333333"/>
                <w:sz w:val="22"/>
                <w:szCs w:val="22"/>
                <w:lang w:val="en-US"/>
              </w:rPr>
              <w:t>st</w:t>
            </w:r>
            <w:r w:rsidRPr="000C2779">
              <w:rPr>
                <w:rFonts w:ascii="Arial" w:hAnsi="Arial" w:cs="Arial"/>
                <w:color w:val="333333"/>
                <w:sz w:val="22"/>
                <w:szCs w:val="22"/>
                <w:lang w:val="en-US"/>
              </w:rPr>
              <w:t xml:space="preserve"> Edition</w:t>
            </w:r>
          </w:p>
        </w:tc>
        <w:tc>
          <w:tcPr>
            <w:tcW w:w="2552" w:type="dxa"/>
          </w:tcPr>
          <w:p w:rsidR="00B65A2A" w:rsidRPr="000C2779" w:rsidRDefault="00801D8A" w:rsidP="002D55A5">
            <w:pPr>
              <w:rPr>
                <w:rFonts w:ascii="Arial" w:hAnsi="Arial" w:cs="Arial"/>
                <w:color w:val="333333"/>
                <w:sz w:val="22"/>
                <w:szCs w:val="22"/>
                <w:lang w:val="en-US"/>
              </w:rPr>
            </w:pPr>
            <w:r w:rsidRPr="000C2779">
              <w:rPr>
                <w:rFonts w:ascii="Arial" w:hAnsi="Arial" w:cs="Arial"/>
                <w:color w:val="333333"/>
                <w:sz w:val="22"/>
                <w:szCs w:val="22"/>
                <w:lang w:val="en-US"/>
              </w:rPr>
              <w:t>AN-DRG 3.</w:t>
            </w:r>
            <w:r w:rsidR="00B65A2A" w:rsidRPr="000C2779">
              <w:rPr>
                <w:rFonts w:ascii="Arial" w:hAnsi="Arial" w:cs="Arial"/>
                <w:color w:val="333333"/>
                <w:sz w:val="22"/>
                <w:szCs w:val="22"/>
                <w:lang w:val="en-US"/>
              </w:rPr>
              <w:t>1</w:t>
            </w:r>
          </w:p>
          <w:p w:rsidR="00B65A2A" w:rsidRPr="000C2779" w:rsidRDefault="00B65A2A" w:rsidP="003B724C">
            <w:pPr>
              <w:rPr>
                <w:rFonts w:ascii="Arial" w:hAnsi="Arial" w:cs="Arial"/>
                <w:color w:val="333333"/>
                <w:sz w:val="22"/>
                <w:szCs w:val="22"/>
                <w:lang w:val="en-US"/>
              </w:rPr>
            </w:pPr>
            <w:r w:rsidRPr="000C2779">
              <w:rPr>
                <w:rFonts w:ascii="Arial" w:hAnsi="Arial" w:cs="Arial"/>
                <w:color w:val="333333"/>
                <w:sz w:val="22"/>
                <w:szCs w:val="22"/>
                <w:lang w:val="en-US"/>
              </w:rPr>
              <w:t>Coding back-mapped to ICD</w:t>
            </w:r>
            <w:r w:rsidR="003B724C">
              <w:rPr>
                <w:rFonts w:ascii="Arial" w:hAnsi="Arial" w:cs="Arial"/>
                <w:color w:val="333333"/>
                <w:sz w:val="22"/>
                <w:szCs w:val="22"/>
                <w:lang w:val="en-US"/>
              </w:rPr>
              <w:t>-</w:t>
            </w:r>
            <w:r w:rsidRPr="000C2779">
              <w:rPr>
                <w:rFonts w:ascii="Arial" w:hAnsi="Arial" w:cs="Arial"/>
                <w:color w:val="333333"/>
                <w:sz w:val="22"/>
                <w:szCs w:val="22"/>
                <w:lang w:val="en-US"/>
              </w:rPr>
              <w:t>9</w:t>
            </w:r>
            <w:r w:rsidR="003B724C">
              <w:rPr>
                <w:rFonts w:ascii="Arial" w:hAnsi="Arial" w:cs="Arial"/>
                <w:color w:val="333333"/>
                <w:sz w:val="22"/>
                <w:szCs w:val="22"/>
                <w:lang w:val="en-US"/>
              </w:rPr>
              <w:t>-CMA</w:t>
            </w:r>
            <w:r w:rsidRPr="000C2779">
              <w:rPr>
                <w:rFonts w:ascii="Arial" w:hAnsi="Arial" w:cs="Arial"/>
                <w:color w:val="333333"/>
                <w:sz w:val="22"/>
                <w:szCs w:val="22"/>
                <w:lang w:val="en-US"/>
              </w:rPr>
              <w:t xml:space="preserve"> and grouped to this DRG set.</w:t>
            </w:r>
          </w:p>
        </w:tc>
        <w:tc>
          <w:tcPr>
            <w:tcW w:w="2992" w:type="dxa"/>
            <w:tcBorders>
              <w:righ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As for 1998/99</w:t>
            </w:r>
          </w:p>
        </w:tc>
      </w:tr>
      <w:tr w:rsidR="00B65A2A" w:rsidRPr="000C2779" w:rsidTr="00F075FC">
        <w:trPr>
          <w:trHeight w:val="1052"/>
        </w:trPr>
        <w:tc>
          <w:tcPr>
            <w:tcW w:w="1842" w:type="dxa"/>
            <w:tcBorders>
              <w:left w:val="nil"/>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2000/01</w:t>
            </w:r>
          </w:p>
        </w:tc>
        <w:tc>
          <w:tcPr>
            <w:tcW w:w="2127" w:type="dxa"/>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1</w:t>
            </w:r>
            <w:r w:rsidR="00B52E58" w:rsidRPr="000C2779">
              <w:rPr>
                <w:rFonts w:ascii="Arial" w:hAnsi="Arial" w:cs="Arial"/>
                <w:color w:val="333333"/>
                <w:sz w:val="22"/>
                <w:szCs w:val="22"/>
                <w:lang w:val="en-US"/>
              </w:rPr>
              <w:t>st</w:t>
            </w:r>
            <w:r w:rsidRPr="000C2779">
              <w:rPr>
                <w:rFonts w:ascii="Arial" w:hAnsi="Arial" w:cs="Arial"/>
                <w:color w:val="333333"/>
                <w:sz w:val="22"/>
                <w:szCs w:val="22"/>
                <w:lang w:val="en-US"/>
              </w:rPr>
              <w:t xml:space="preserve"> Edition</w:t>
            </w:r>
          </w:p>
        </w:tc>
        <w:tc>
          <w:tcPr>
            <w:tcW w:w="2552" w:type="dxa"/>
          </w:tcPr>
          <w:p w:rsidR="00916B19" w:rsidRPr="000C2779" w:rsidRDefault="00801D8A" w:rsidP="00916B19">
            <w:pPr>
              <w:rPr>
                <w:rFonts w:ascii="Arial" w:hAnsi="Arial" w:cs="Arial"/>
                <w:color w:val="333333"/>
                <w:sz w:val="22"/>
                <w:szCs w:val="22"/>
                <w:lang w:val="en-US"/>
              </w:rPr>
            </w:pPr>
            <w:r w:rsidRPr="000C2779">
              <w:rPr>
                <w:rFonts w:ascii="Arial" w:hAnsi="Arial" w:cs="Arial"/>
                <w:color w:val="333333"/>
                <w:sz w:val="22"/>
                <w:szCs w:val="22"/>
                <w:lang w:val="en-US"/>
              </w:rPr>
              <w:t>AN-DRG 3.</w:t>
            </w:r>
            <w:r w:rsidR="00916B19" w:rsidRPr="000C2779">
              <w:rPr>
                <w:rFonts w:ascii="Arial" w:hAnsi="Arial" w:cs="Arial"/>
                <w:color w:val="333333"/>
                <w:sz w:val="22"/>
                <w:szCs w:val="22"/>
                <w:lang w:val="en-US"/>
              </w:rPr>
              <w:t>1</w:t>
            </w:r>
          </w:p>
          <w:p w:rsidR="00B65A2A" w:rsidRPr="000C2779" w:rsidRDefault="00916B19" w:rsidP="003B724C">
            <w:pPr>
              <w:rPr>
                <w:rFonts w:ascii="Arial" w:hAnsi="Arial" w:cs="Arial"/>
                <w:color w:val="333333"/>
                <w:sz w:val="22"/>
                <w:szCs w:val="22"/>
                <w:lang w:val="en-US"/>
              </w:rPr>
            </w:pPr>
            <w:r w:rsidRPr="000C2779">
              <w:rPr>
                <w:rFonts w:ascii="Arial" w:hAnsi="Arial" w:cs="Arial"/>
                <w:color w:val="333333"/>
                <w:sz w:val="22"/>
                <w:szCs w:val="22"/>
                <w:lang w:val="en-US"/>
              </w:rPr>
              <w:t>Coding back-mapped to ICD</w:t>
            </w:r>
            <w:r w:rsidR="003B724C">
              <w:rPr>
                <w:rFonts w:ascii="Arial" w:hAnsi="Arial" w:cs="Arial"/>
                <w:color w:val="333333"/>
                <w:sz w:val="22"/>
                <w:szCs w:val="22"/>
                <w:lang w:val="en-US"/>
              </w:rPr>
              <w:t>-</w:t>
            </w:r>
            <w:r w:rsidRPr="000C2779">
              <w:rPr>
                <w:rFonts w:ascii="Arial" w:hAnsi="Arial" w:cs="Arial"/>
                <w:color w:val="333333"/>
                <w:sz w:val="22"/>
                <w:szCs w:val="22"/>
                <w:lang w:val="en-US"/>
              </w:rPr>
              <w:t>9</w:t>
            </w:r>
            <w:r w:rsidR="003B724C">
              <w:rPr>
                <w:rFonts w:ascii="Arial" w:hAnsi="Arial" w:cs="Arial"/>
                <w:color w:val="333333"/>
                <w:sz w:val="22"/>
                <w:szCs w:val="22"/>
                <w:lang w:val="en-US"/>
              </w:rPr>
              <w:t>-CMA</w:t>
            </w:r>
            <w:r w:rsidRPr="000C2779">
              <w:rPr>
                <w:rFonts w:ascii="Arial" w:hAnsi="Arial" w:cs="Arial"/>
                <w:color w:val="333333"/>
                <w:sz w:val="22"/>
                <w:szCs w:val="22"/>
                <w:lang w:val="en-US"/>
              </w:rPr>
              <w:t xml:space="preserve"> and grouped to this DRG set.</w:t>
            </w:r>
          </w:p>
        </w:tc>
        <w:tc>
          <w:tcPr>
            <w:tcW w:w="2992" w:type="dxa"/>
            <w:tcBorders>
              <w:right w:val="nil"/>
            </w:tcBorders>
          </w:tcPr>
          <w:p w:rsidR="005E5376"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5</w:t>
            </w:r>
            <w:r w:rsidR="00916B19" w:rsidRPr="000C2779">
              <w:rPr>
                <w:rFonts w:ascii="Arial" w:hAnsi="Arial" w:cs="Arial"/>
                <w:color w:val="333333"/>
                <w:sz w:val="22"/>
                <w:szCs w:val="22"/>
                <w:lang w:val="en-US"/>
              </w:rPr>
              <w:t>a</w:t>
            </w:r>
            <w:r w:rsidRPr="000C2779">
              <w:rPr>
                <w:rFonts w:ascii="Arial" w:hAnsi="Arial" w:cs="Arial"/>
                <w:color w:val="333333"/>
                <w:sz w:val="22"/>
                <w:szCs w:val="22"/>
                <w:lang w:val="en-US"/>
              </w:rPr>
              <w:t>, adapted to include NZ costs for blood and pre-admission clinics.</w:t>
            </w:r>
          </w:p>
        </w:tc>
      </w:tr>
      <w:tr w:rsidR="00B65A2A" w:rsidRPr="000C2779" w:rsidTr="00F075FC">
        <w:tc>
          <w:tcPr>
            <w:tcW w:w="1842" w:type="dxa"/>
            <w:tcBorders>
              <w:left w:val="nil"/>
              <w:bottom w:val="single" w:sz="4" w:space="0" w:color="auto"/>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2001/02</w:t>
            </w:r>
          </w:p>
        </w:tc>
        <w:tc>
          <w:tcPr>
            <w:tcW w:w="2127" w:type="dxa"/>
            <w:tcBorders>
              <w:bottom w:val="single" w:sz="4" w:space="0" w:color="auto"/>
            </w:tcBorders>
          </w:tcPr>
          <w:p w:rsidR="001B1351"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B65A2A" w:rsidRPr="000C2779" w:rsidRDefault="00B65A2A"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B65A2A"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AR-DRG 4.1</w:t>
            </w:r>
          </w:p>
        </w:tc>
        <w:tc>
          <w:tcPr>
            <w:tcW w:w="2992" w:type="dxa"/>
            <w:tcBorders>
              <w:bottom w:val="single" w:sz="4" w:space="0" w:color="auto"/>
              <w:right w:val="nil"/>
            </w:tcBorders>
          </w:tcPr>
          <w:p w:rsidR="00F77BB8" w:rsidRPr="000C2779" w:rsidRDefault="00B65A2A" w:rsidP="002D55A5">
            <w:pPr>
              <w:rPr>
                <w:rFonts w:ascii="Arial" w:hAnsi="Arial" w:cs="Arial"/>
                <w:color w:val="333333"/>
                <w:sz w:val="22"/>
                <w:szCs w:val="22"/>
                <w:lang w:val="en-US"/>
              </w:rPr>
            </w:pPr>
            <w:r w:rsidRPr="000C2779">
              <w:rPr>
                <w:rFonts w:ascii="Arial" w:hAnsi="Arial" w:cs="Arial"/>
                <w:color w:val="333333"/>
                <w:sz w:val="22"/>
                <w:szCs w:val="22"/>
                <w:lang w:val="en-US"/>
              </w:rPr>
              <w:t>WIES 8</w:t>
            </w:r>
            <w:r w:rsidR="00916B19" w:rsidRPr="000C2779">
              <w:rPr>
                <w:rFonts w:ascii="Arial" w:hAnsi="Arial" w:cs="Arial"/>
                <w:color w:val="333333"/>
                <w:sz w:val="22"/>
                <w:szCs w:val="22"/>
                <w:lang w:val="en-US"/>
              </w:rPr>
              <w:t>a</w:t>
            </w:r>
            <w:r w:rsidRPr="000C2779">
              <w:rPr>
                <w:rFonts w:ascii="Arial" w:hAnsi="Arial" w:cs="Arial"/>
                <w:color w:val="333333"/>
                <w:sz w:val="22"/>
                <w:szCs w:val="22"/>
                <w:lang w:val="en-US"/>
              </w:rPr>
              <w:t>, with NZ LOS profile and NZ costs as for 2000/01. Where NZ ALOS was significantly different from Victorian ALOS, an adjustment to nursing/ward costs was made.</w:t>
            </w:r>
          </w:p>
        </w:tc>
      </w:tr>
      <w:tr w:rsidR="00916B19" w:rsidRPr="000C2779" w:rsidTr="00F075FC">
        <w:tc>
          <w:tcPr>
            <w:tcW w:w="1842" w:type="dxa"/>
            <w:tcBorders>
              <w:lef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2002/03 </w:t>
            </w:r>
          </w:p>
        </w:tc>
        <w:tc>
          <w:tcPr>
            <w:tcW w:w="2127" w:type="dxa"/>
          </w:tcPr>
          <w:p w:rsidR="001B1351"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4.2</w:t>
            </w:r>
          </w:p>
        </w:tc>
        <w:tc>
          <w:tcPr>
            <w:tcW w:w="2992" w:type="dxa"/>
            <w:tcBorders>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 8b </w:t>
            </w:r>
          </w:p>
        </w:tc>
      </w:tr>
      <w:tr w:rsidR="00916B19" w:rsidRPr="000C2779" w:rsidTr="00F075FC">
        <w:tc>
          <w:tcPr>
            <w:tcW w:w="1842" w:type="dxa"/>
            <w:tcBorders>
              <w:lef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2003/04</w:t>
            </w:r>
          </w:p>
        </w:tc>
        <w:tc>
          <w:tcPr>
            <w:tcW w:w="2127" w:type="dxa"/>
          </w:tcPr>
          <w:p w:rsidR="001B1351"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/MBS-E</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2</w:t>
            </w:r>
            <w:r w:rsidR="00B52E58"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4.2</w:t>
            </w:r>
          </w:p>
        </w:tc>
        <w:tc>
          <w:tcPr>
            <w:tcW w:w="2992" w:type="dxa"/>
            <w:tcBorders>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 8c </w:t>
            </w:r>
          </w:p>
        </w:tc>
      </w:tr>
      <w:tr w:rsidR="00916B19" w:rsidRPr="000C2779" w:rsidTr="00F075FC">
        <w:tc>
          <w:tcPr>
            <w:tcW w:w="1842" w:type="dxa"/>
            <w:tcBorders>
              <w:left w:val="nil"/>
              <w:bottom w:val="single" w:sz="4" w:space="0" w:color="auto"/>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2004/05</w:t>
            </w:r>
          </w:p>
        </w:tc>
        <w:tc>
          <w:tcPr>
            <w:tcW w:w="2127" w:type="dxa"/>
            <w:tcBorders>
              <w:bottom w:val="single" w:sz="4" w:space="0" w:color="auto"/>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765EBD">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916B19" w:rsidRPr="000C2779" w:rsidRDefault="00916B19" w:rsidP="00801D8A">
            <w:pPr>
              <w:rPr>
                <w:rFonts w:ascii="Arial" w:hAnsi="Arial" w:cs="Arial"/>
                <w:color w:val="333333"/>
                <w:sz w:val="22"/>
                <w:szCs w:val="22"/>
                <w:lang w:val="en-US"/>
              </w:rPr>
            </w:pPr>
            <w:r w:rsidRPr="000C2779">
              <w:rPr>
                <w:rFonts w:ascii="Arial" w:hAnsi="Arial" w:cs="Arial"/>
                <w:color w:val="333333"/>
                <w:sz w:val="22"/>
                <w:szCs w:val="22"/>
                <w:lang w:val="en-US"/>
              </w:rPr>
              <w:t>AR-DRG 4.2, coding back-mapped to ICD 10-AM 2</w:t>
            </w:r>
            <w:r w:rsidR="00801D8A" w:rsidRPr="000C2779">
              <w:rPr>
                <w:rFonts w:ascii="Arial" w:hAnsi="Arial" w:cs="Arial"/>
                <w:color w:val="333333"/>
                <w:sz w:val="22"/>
                <w:szCs w:val="22"/>
                <w:lang w:val="en-US"/>
              </w:rPr>
              <w:t>nd</w:t>
            </w:r>
            <w:r w:rsidRPr="000C2779">
              <w:rPr>
                <w:rFonts w:ascii="Arial" w:hAnsi="Arial" w:cs="Arial"/>
                <w:color w:val="333333"/>
                <w:sz w:val="22"/>
                <w:szCs w:val="22"/>
                <w:lang w:val="en-US"/>
              </w:rPr>
              <w:t xml:space="preserve"> Edition</w:t>
            </w:r>
            <w:r w:rsidR="00550A04" w:rsidRPr="000C2779">
              <w:rPr>
                <w:rFonts w:ascii="Arial" w:hAnsi="Arial" w:cs="Arial"/>
                <w:color w:val="333333"/>
                <w:sz w:val="22"/>
                <w:szCs w:val="22"/>
                <w:lang w:val="en-US"/>
              </w:rPr>
              <w:t>.</w:t>
            </w:r>
          </w:p>
        </w:tc>
        <w:tc>
          <w:tcPr>
            <w:tcW w:w="2992" w:type="dxa"/>
            <w:tcBorders>
              <w:bottom w:val="single" w:sz="4" w:space="0" w:color="auto"/>
              <w:right w:val="nil"/>
            </w:tcBorders>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WIES 8c as for 2003/04</w:t>
            </w:r>
          </w:p>
        </w:tc>
      </w:tr>
      <w:tr w:rsidR="00916B19" w:rsidRPr="000C2779" w:rsidTr="00F075FC">
        <w:tc>
          <w:tcPr>
            <w:tcW w:w="1842" w:type="dxa"/>
            <w:tcBorders>
              <w:left w:val="nil"/>
            </w:tcBorders>
          </w:tcPr>
          <w:p w:rsidR="00916B19" w:rsidRPr="000C2779" w:rsidRDefault="00916B19" w:rsidP="0056390E">
            <w:pPr>
              <w:rPr>
                <w:rFonts w:ascii="Arial" w:hAnsi="Arial" w:cs="Arial"/>
                <w:color w:val="333333"/>
                <w:sz w:val="22"/>
                <w:szCs w:val="22"/>
                <w:lang w:val="en-US"/>
              </w:rPr>
            </w:pPr>
            <w:r w:rsidRPr="000C2779">
              <w:rPr>
                <w:rFonts w:ascii="Arial" w:hAnsi="Arial" w:cs="Arial"/>
                <w:color w:val="333333"/>
                <w:sz w:val="22"/>
                <w:szCs w:val="22"/>
                <w:lang w:val="en-US"/>
              </w:rPr>
              <w:t>2005/06</w:t>
            </w:r>
            <w:r w:rsidR="0056390E" w:rsidRPr="000C2779">
              <w:rPr>
                <w:rFonts w:ascii="Arial" w:hAnsi="Arial" w:cs="Arial"/>
                <w:color w:val="333333"/>
                <w:sz w:val="22"/>
                <w:szCs w:val="22"/>
                <w:lang w:val="en-US"/>
              </w:rPr>
              <w:t xml:space="preserve"> 2006/07</w:t>
            </w:r>
            <w:r w:rsidRPr="000C2779">
              <w:rPr>
                <w:rFonts w:ascii="Arial" w:hAnsi="Arial" w:cs="Arial"/>
                <w:color w:val="333333"/>
                <w:sz w:val="22"/>
                <w:szCs w:val="22"/>
                <w:lang w:val="en-US"/>
              </w:rPr>
              <w:t xml:space="preserve"> 2007/08</w:t>
            </w:r>
          </w:p>
        </w:tc>
        <w:tc>
          <w:tcPr>
            <w:tcW w:w="2127"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916B19" w:rsidRPr="000C2779" w:rsidRDefault="00916B19" w:rsidP="00B52E58">
            <w:pPr>
              <w:rPr>
                <w:rFonts w:ascii="Arial" w:hAnsi="Arial" w:cs="Arial"/>
                <w:color w:val="333333"/>
                <w:sz w:val="22"/>
                <w:szCs w:val="22"/>
                <w:lang w:val="en-US"/>
              </w:rPr>
            </w:pPr>
            <w:r w:rsidRPr="000C2779">
              <w:rPr>
                <w:rFonts w:ascii="Arial" w:hAnsi="Arial" w:cs="Arial"/>
                <w:color w:val="333333"/>
                <w:sz w:val="22"/>
                <w:szCs w:val="22"/>
                <w:lang w:val="en-US"/>
              </w:rPr>
              <w:t>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552" w:type="dxa"/>
          </w:tcPr>
          <w:p w:rsidR="00916B19" w:rsidRPr="000C2779" w:rsidRDefault="00916B19" w:rsidP="002D55A5">
            <w:pPr>
              <w:rPr>
                <w:rFonts w:ascii="Arial" w:hAnsi="Arial" w:cs="Arial"/>
                <w:color w:val="333333"/>
                <w:sz w:val="22"/>
                <w:szCs w:val="22"/>
                <w:lang w:val="en-US"/>
              </w:rPr>
            </w:pPr>
            <w:r w:rsidRPr="000C2779">
              <w:rPr>
                <w:rFonts w:ascii="Arial" w:hAnsi="Arial" w:cs="Arial"/>
                <w:color w:val="333333"/>
                <w:sz w:val="22"/>
                <w:szCs w:val="22"/>
                <w:lang w:val="en-US"/>
              </w:rPr>
              <w:t>AR-DRG 5.0</w:t>
            </w:r>
          </w:p>
        </w:tc>
        <w:tc>
          <w:tcPr>
            <w:tcW w:w="2992" w:type="dxa"/>
            <w:tcBorders>
              <w:right w:val="nil"/>
            </w:tcBorders>
          </w:tcPr>
          <w:p w:rsidR="006B2DA2" w:rsidRPr="000C2779" w:rsidRDefault="00916B19" w:rsidP="000C2779">
            <w:pPr>
              <w:rPr>
                <w:rFonts w:ascii="Arial" w:hAnsi="Arial" w:cs="Arial"/>
                <w:color w:val="333333"/>
                <w:sz w:val="22"/>
                <w:szCs w:val="22"/>
                <w:lang w:val="en-US"/>
              </w:rPr>
            </w:pPr>
            <w:r w:rsidRPr="000C2779">
              <w:rPr>
                <w:rFonts w:ascii="Arial" w:hAnsi="Arial" w:cs="Arial"/>
                <w:color w:val="333333"/>
                <w:sz w:val="22"/>
                <w:szCs w:val="22"/>
                <w:lang w:val="en-US"/>
              </w:rPr>
              <w:t>WIES 11, with NZ LOS profile, NZ costs for blood and pre-admission clinics, also for some costs where jurisdictional differences were identified – mainly pharmaceutical costs and stent/implant/prostheses utili</w:t>
            </w:r>
            <w:r w:rsidR="002812D9" w:rsidRPr="000C2779">
              <w:rPr>
                <w:rFonts w:ascii="Arial" w:hAnsi="Arial" w:cs="Arial"/>
                <w:color w:val="333333"/>
                <w:sz w:val="22"/>
                <w:szCs w:val="22"/>
                <w:lang w:val="en-US"/>
              </w:rPr>
              <w:t>s</w:t>
            </w:r>
            <w:r w:rsidRPr="000C2779">
              <w:rPr>
                <w:rFonts w:ascii="Arial" w:hAnsi="Arial" w:cs="Arial"/>
                <w:color w:val="333333"/>
                <w:sz w:val="22"/>
                <w:szCs w:val="22"/>
                <w:lang w:val="en-US"/>
              </w:rPr>
              <w:t>ation. Other costs from Victorian data were those associated to the NZ morbidity profile.</w:t>
            </w:r>
          </w:p>
        </w:tc>
      </w:tr>
    </w:tbl>
    <w:p w:rsidR="00286BD6" w:rsidRDefault="00286BD6">
      <w:r>
        <w:br w:type="page"/>
      </w: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2127"/>
        <w:gridCol w:w="2552"/>
        <w:gridCol w:w="2992"/>
      </w:tblGrid>
      <w:tr w:rsidR="00B441DC" w:rsidRPr="000C2779" w:rsidTr="00374EDD">
        <w:trPr>
          <w:tblHeader/>
        </w:trPr>
        <w:tc>
          <w:tcPr>
            <w:tcW w:w="1842" w:type="dxa"/>
            <w:tcBorders>
              <w:top w:val="single" w:sz="12" w:space="0" w:color="auto"/>
              <w:left w:val="nil"/>
              <w:bottom w:val="single" w:sz="4" w:space="0" w:color="auto"/>
            </w:tcBorders>
          </w:tcPr>
          <w:p w:rsidR="00B441DC" w:rsidRPr="000C2779" w:rsidRDefault="00B441DC" w:rsidP="00374EDD">
            <w:pPr>
              <w:rPr>
                <w:rFonts w:ascii="Arial" w:hAnsi="Arial" w:cs="Arial"/>
                <w:b/>
                <w:sz w:val="22"/>
                <w:szCs w:val="22"/>
                <w:lang w:val="en-US"/>
              </w:rPr>
            </w:pPr>
            <w:r w:rsidRPr="000C2779">
              <w:rPr>
                <w:rFonts w:ascii="Arial" w:hAnsi="Arial" w:cs="Arial"/>
                <w:b/>
                <w:sz w:val="22"/>
                <w:szCs w:val="22"/>
                <w:lang w:val="en-US"/>
              </w:rPr>
              <w:t>Implementation Year</w:t>
            </w:r>
          </w:p>
        </w:tc>
        <w:tc>
          <w:tcPr>
            <w:tcW w:w="2127" w:type="dxa"/>
            <w:tcBorders>
              <w:top w:val="single" w:sz="12" w:space="0" w:color="auto"/>
              <w:bottom w:val="single" w:sz="4" w:space="0" w:color="auto"/>
            </w:tcBorders>
          </w:tcPr>
          <w:p w:rsidR="00B441DC" w:rsidRPr="000C2779" w:rsidRDefault="00B441DC" w:rsidP="00374EDD">
            <w:pPr>
              <w:rPr>
                <w:rFonts w:ascii="Arial" w:hAnsi="Arial" w:cs="Arial"/>
                <w:b/>
                <w:sz w:val="22"/>
                <w:szCs w:val="22"/>
                <w:lang w:val="en-US"/>
              </w:rPr>
            </w:pPr>
            <w:r w:rsidRPr="000C2779">
              <w:rPr>
                <w:rFonts w:ascii="Arial" w:hAnsi="Arial" w:cs="Arial"/>
                <w:b/>
                <w:sz w:val="22"/>
                <w:szCs w:val="22"/>
                <w:lang w:val="en-US"/>
              </w:rPr>
              <w:t>Coding System</w:t>
            </w:r>
          </w:p>
        </w:tc>
        <w:tc>
          <w:tcPr>
            <w:tcW w:w="2552" w:type="dxa"/>
            <w:tcBorders>
              <w:top w:val="single" w:sz="12" w:space="0" w:color="auto"/>
              <w:bottom w:val="single" w:sz="4" w:space="0" w:color="auto"/>
            </w:tcBorders>
          </w:tcPr>
          <w:p w:rsidR="00B441DC" w:rsidRPr="000C2779" w:rsidRDefault="00B441DC" w:rsidP="00374EDD">
            <w:pPr>
              <w:rPr>
                <w:rFonts w:ascii="Arial" w:hAnsi="Arial" w:cs="Arial"/>
                <w:b/>
                <w:sz w:val="22"/>
                <w:szCs w:val="22"/>
                <w:lang w:val="en-US"/>
              </w:rPr>
            </w:pPr>
            <w:r w:rsidRPr="000C2779">
              <w:rPr>
                <w:rFonts w:ascii="Arial" w:hAnsi="Arial" w:cs="Arial"/>
                <w:b/>
                <w:sz w:val="22"/>
                <w:szCs w:val="22"/>
                <w:lang w:val="en-US"/>
              </w:rPr>
              <w:t>DRG List</w:t>
            </w:r>
          </w:p>
        </w:tc>
        <w:tc>
          <w:tcPr>
            <w:tcW w:w="2992" w:type="dxa"/>
            <w:tcBorders>
              <w:top w:val="single" w:sz="12" w:space="0" w:color="auto"/>
              <w:bottom w:val="single" w:sz="4" w:space="0" w:color="auto"/>
              <w:right w:val="nil"/>
            </w:tcBorders>
          </w:tcPr>
          <w:p w:rsidR="00B441DC" w:rsidRPr="000C2779" w:rsidRDefault="00B441DC" w:rsidP="00374EDD">
            <w:pPr>
              <w:rPr>
                <w:rFonts w:ascii="Arial" w:hAnsi="Arial" w:cs="Arial"/>
                <w:b/>
                <w:sz w:val="22"/>
                <w:szCs w:val="22"/>
                <w:lang w:val="en-US"/>
              </w:rPr>
            </w:pPr>
            <w:r w:rsidRPr="000C2779">
              <w:rPr>
                <w:rFonts w:ascii="Arial" w:hAnsi="Arial" w:cs="Arial"/>
                <w:b/>
                <w:sz w:val="22"/>
                <w:szCs w:val="22"/>
                <w:lang w:val="en-US"/>
              </w:rPr>
              <w:t>Cost Weights</w:t>
            </w:r>
          </w:p>
        </w:tc>
      </w:tr>
      <w:tr w:rsidR="006D7306" w:rsidRPr="000C2779" w:rsidTr="00F075FC">
        <w:tc>
          <w:tcPr>
            <w:tcW w:w="1842" w:type="dxa"/>
            <w:tcBorders>
              <w:lef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2008/09</w:t>
            </w:r>
          </w:p>
        </w:tc>
        <w:tc>
          <w:tcPr>
            <w:tcW w:w="2127" w:type="dxa"/>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Pr>
          <w:p w:rsidR="006D7306" w:rsidRPr="000C2779" w:rsidRDefault="006D7306" w:rsidP="000C2779">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w:t>
            </w:r>
            <w:r w:rsidR="000C2779">
              <w:rPr>
                <w:rFonts w:ascii="Arial" w:hAnsi="Arial" w:cs="Arial"/>
                <w:color w:val="333333"/>
                <w:sz w:val="22"/>
                <w:szCs w:val="22"/>
                <w:lang w:val="en-US"/>
              </w:rPr>
              <w:t>, c</w:t>
            </w:r>
            <w:r w:rsidR="001B1351" w:rsidRPr="000C2779">
              <w:rPr>
                <w:rFonts w:ascii="Arial" w:hAnsi="Arial" w:cs="Arial"/>
                <w:color w:val="333333"/>
                <w:sz w:val="22"/>
                <w:szCs w:val="22"/>
                <w:lang w:val="en-US"/>
              </w:rPr>
              <w:t>o</w:t>
            </w:r>
            <w:r w:rsidRPr="000C2779">
              <w:rPr>
                <w:rFonts w:ascii="Arial" w:hAnsi="Arial" w:cs="Arial"/>
                <w:color w:val="333333"/>
                <w:sz w:val="22"/>
                <w:szCs w:val="22"/>
                <w:lang w:val="en-US"/>
              </w:rPr>
              <w:t>ding back-mapped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right w:val="nil"/>
            </w:tcBorders>
          </w:tcPr>
          <w:p w:rsidR="006D7306" w:rsidRPr="000C2779" w:rsidRDefault="006D7306" w:rsidP="000C2779">
            <w:pPr>
              <w:rPr>
                <w:rFonts w:ascii="Arial" w:hAnsi="Arial" w:cs="Arial"/>
                <w:color w:val="333333"/>
                <w:sz w:val="22"/>
                <w:szCs w:val="22"/>
                <w:lang w:val="en-US"/>
              </w:rPr>
            </w:pPr>
            <w:r w:rsidRPr="000C2779">
              <w:rPr>
                <w:rFonts w:ascii="Arial" w:hAnsi="Arial" w:cs="Arial"/>
                <w:color w:val="333333"/>
                <w:sz w:val="22"/>
                <w:szCs w:val="22"/>
                <w:lang w:val="en-US"/>
              </w:rPr>
              <w:t xml:space="preserve">WIESNZ08, which uses Victoria’s WIES model for the weight development, but only New Zealand data elements, in particular  NZ-only cost </w:t>
            </w:r>
            <w:r w:rsidR="000C2779">
              <w:rPr>
                <w:rFonts w:ascii="Arial" w:hAnsi="Arial" w:cs="Arial"/>
                <w:color w:val="333333"/>
                <w:sz w:val="22"/>
                <w:szCs w:val="22"/>
                <w:lang w:val="en-US"/>
              </w:rPr>
              <w:t>d</w:t>
            </w:r>
            <w:r w:rsidRPr="000C2779">
              <w:rPr>
                <w:rFonts w:ascii="Arial" w:hAnsi="Arial" w:cs="Arial"/>
                <w:color w:val="333333"/>
                <w:sz w:val="22"/>
                <w:szCs w:val="22"/>
                <w:lang w:val="en-US"/>
              </w:rPr>
              <w:t>ata.</w:t>
            </w:r>
          </w:p>
        </w:tc>
      </w:tr>
      <w:tr w:rsidR="006D7306" w:rsidRPr="000C2779" w:rsidTr="00F075FC">
        <w:tc>
          <w:tcPr>
            <w:tcW w:w="1842" w:type="dxa"/>
            <w:tcBorders>
              <w:lef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2009/10</w:t>
            </w:r>
          </w:p>
        </w:tc>
        <w:tc>
          <w:tcPr>
            <w:tcW w:w="2127" w:type="dxa"/>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Pr>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 coding back</w:t>
            </w:r>
            <w:r w:rsidR="00801D8A" w:rsidRPr="000C2779">
              <w:rPr>
                <w:rFonts w:ascii="Arial" w:hAnsi="Arial" w:cs="Arial"/>
                <w:color w:val="333333"/>
                <w:sz w:val="22"/>
                <w:szCs w:val="22"/>
                <w:lang w:val="en-US"/>
              </w:rPr>
              <w:t>-</w:t>
            </w:r>
            <w:r w:rsidRPr="000C2779">
              <w:rPr>
                <w:rFonts w:ascii="Arial" w:hAnsi="Arial" w:cs="Arial"/>
                <w:color w:val="333333"/>
                <w:sz w:val="22"/>
                <w:szCs w:val="22"/>
                <w:lang w:val="en-US"/>
              </w:rPr>
              <w:t xml:space="preserve"> 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WIESNZ09 </w:t>
            </w:r>
          </w:p>
        </w:tc>
      </w:tr>
      <w:tr w:rsidR="006D7306" w:rsidRPr="000C2779" w:rsidTr="00F075FC">
        <w:tc>
          <w:tcPr>
            <w:tcW w:w="1842" w:type="dxa"/>
            <w:tcBorders>
              <w:left w:val="nil"/>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2010/11</w:t>
            </w:r>
          </w:p>
        </w:tc>
        <w:tc>
          <w:tcPr>
            <w:tcW w:w="2127" w:type="dxa"/>
            <w:tcBorders>
              <w:bottom w:val="single" w:sz="4" w:space="0" w:color="auto"/>
            </w:tcBorders>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AR-DRG 5.0 as modified for use in New Zealand, coding back mapped to ICD-10-AM</w:t>
            </w:r>
            <w:r w:rsidR="003B724C">
              <w:rPr>
                <w:rFonts w:ascii="Arial" w:hAnsi="Arial" w:cs="Arial"/>
                <w:color w:val="333333"/>
                <w:sz w:val="22"/>
                <w:szCs w:val="22"/>
                <w:lang w:val="en-US"/>
              </w:rPr>
              <w:t>/ACHI</w:t>
            </w:r>
            <w:r w:rsidRPr="000C2779">
              <w:rPr>
                <w:rFonts w:ascii="Arial" w:hAnsi="Arial" w:cs="Arial"/>
                <w:color w:val="333333"/>
                <w:sz w:val="22"/>
                <w:szCs w:val="22"/>
                <w:lang w:val="en-US"/>
              </w:rPr>
              <w:t xml:space="preserve"> 3</w:t>
            </w:r>
            <w:r w:rsidR="00B52E58" w:rsidRPr="000C2779">
              <w:rPr>
                <w:rFonts w:ascii="Arial" w:hAnsi="Arial" w:cs="Arial"/>
                <w:color w:val="333333"/>
                <w:sz w:val="22"/>
                <w:szCs w:val="22"/>
                <w:lang w:val="en-US"/>
              </w:rPr>
              <w:t>rd</w:t>
            </w:r>
            <w:r w:rsidRPr="000C2779">
              <w:rPr>
                <w:rFonts w:ascii="Arial" w:hAnsi="Arial" w:cs="Arial"/>
                <w:color w:val="333333"/>
                <w:sz w:val="22"/>
                <w:szCs w:val="22"/>
                <w:lang w:val="en-US"/>
              </w:rPr>
              <w:t xml:space="preserve"> Edition.</w:t>
            </w:r>
          </w:p>
        </w:tc>
        <w:tc>
          <w:tcPr>
            <w:tcW w:w="2992" w:type="dxa"/>
            <w:tcBorders>
              <w:bottom w:val="single" w:sz="4" w:space="0" w:color="auto"/>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WIESNZ10</w:t>
            </w:r>
            <w:r w:rsidR="0059244F" w:rsidRPr="000C2779">
              <w:rPr>
                <w:rFonts w:ascii="Arial" w:hAnsi="Arial" w:cs="Arial"/>
                <w:color w:val="333333"/>
                <w:sz w:val="22"/>
                <w:szCs w:val="22"/>
                <w:lang w:val="en-US"/>
              </w:rPr>
              <w:t>, same as WIESNZ09 except that F42A and F42B weights have been adjusted downwards to accommodate the EPS co-payment.</w:t>
            </w:r>
          </w:p>
        </w:tc>
      </w:tr>
      <w:tr w:rsidR="006D7306" w:rsidRPr="000C2779" w:rsidTr="00F075FC">
        <w:tc>
          <w:tcPr>
            <w:tcW w:w="1842" w:type="dxa"/>
            <w:tcBorders>
              <w:left w:val="nil"/>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2011/12</w:t>
            </w:r>
          </w:p>
        </w:tc>
        <w:tc>
          <w:tcPr>
            <w:tcW w:w="2127" w:type="dxa"/>
            <w:tcBorders>
              <w:bottom w:val="single" w:sz="4" w:space="0" w:color="auto"/>
            </w:tcBorders>
          </w:tcPr>
          <w:p w:rsidR="006D7306" w:rsidRPr="000C2779" w:rsidRDefault="006D7306" w:rsidP="009677C9">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6D7306" w:rsidRPr="000C2779" w:rsidRDefault="006D7306" w:rsidP="00B52E58">
            <w:pPr>
              <w:rPr>
                <w:rFonts w:ascii="Arial" w:hAnsi="Arial" w:cs="Arial"/>
                <w:color w:val="333333"/>
                <w:sz w:val="22"/>
                <w:szCs w:val="22"/>
                <w:lang w:val="en-US"/>
              </w:rPr>
            </w:pPr>
            <w:r w:rsidRPr="000C2779">
              <w:rPr>
                <w:rFonts w:ascii="Arial" w:hAnsi="Arial" w:cs="Arial"/>
                <w:color w:val="333333"/>
                <w:sz w:val="22"/>
                <w:szCs w:val="22"/>
                <w:lang w:val="en-US"/>
              </w:rPr>
              <w:t>6</w:t>
            </w:r>
            <w:r w:rsidR="00B52E58" w:rsidRPr="000C2779">
              <w:rPr>
                <w:rFonts w:ascii="Arial" w:hAnsi="Arial" w:cs="Arial"/>
                <w:color w:val="333333"/>
                <w:sz w:val="22"/>
                <w:szCs w:val="22"/>
                <w:lang w:val="en-US"/>
              </w:rPr>
              <w:t>th</w:t>
            </w:r>
            <w:r w:rsidRPr="000C2779">
              <w:rPr>
                <w:rFonts w:ascii="Arial" w:hAnsi="Arial" w:cs="Arial"/>
                <w:color w:val="333333"/>
                <w:sz w:val="22"/>
                <w:szCs w:val="22"/>
                <w:lang w:val="en-US"/>
              </w:rPr>
              <w:t xml:space="preserve"> Edition</w:t>
            </w:r>
          </w:p>
        </w:tc>
        <w:tc>
          <w:tcPr>
            <w:tcW w:w="2552" w:type="dxa"/>
            <w:tcBorders>
              <w:bottom w:val="single" w:sz="4" w:space="0" w:color="auto"/>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AR-DRG 6.0 </w:t>
            </w:r>
          </w:p>
        </w:tc>
        <w:tc>
          <w:tcPr>
            <w:tcW w:w="2992" w:type="dxa"/>
            <w:tcBorders>
              <w:bottom w:val="single" w:sz="4" w:space="0" w:color="auto"/>
              <w:right w:val="nil"/>
            </w:tcBorders>
          </w:tcPr>
          <w:p w:rsidR="006D7306" w:rsidRPr="000C2779" w:rsidRDefault="006D7306" w:rsidP="002D55A5">
            <w:pPr>
              <w:rPr>
                <w:rFonts w:ascii="Arial" w:hAnsi="Arial" w:cs="Arial"/>
                <w:color w:val="333333"/>
                <w:sz w:val="22"/>
                <w:szCs w:val="22"/>
                <w:lang w:val="en-US"/>
              </w:rPr>
            </w:pPr>
            <w:r w:rsidRPr="000C2779">
              <w:rPr>
                <w:rFonts w:ascii="Arial" w:hAnsi="Arial" w:cs="Arial"/>
                <w:color w:val="333333"/>
                <w:sz w:val="22"/>
                <w:szCs w:val="22"/>
                <w:lang w:val="en-US"/>
              </w:rPr>
              <w:t xml:space="preserve">WIESNZ11 </w:t>
            </w:r>
          </w:p>
        </w:tc>
      </w:tr>
      <w:tr w:rsidR="00CF18A1" w:rsidRPr="000C2779" w:rsidTr="00F075FC">
        <w:tc>
          <w:tcPr>
            <w:tcW w:w="1842" w:type="dxa"/>
            <w:tcBorders>
              <w:top w:val="single" w:sz="4" w:space="0" w:color="auto"/>
              <w:left w:val="nil"/>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2012/13</w:t>
            </w:r>
          </w:p>
        </w:tc>
        <w:tc>
          <w:tcPr>
            <w:tcW w:w="2127" w:type="dxa"/>
            <w:tcBorders>
              <w:top w:val="single" w:sz="4" w:space="0" w:color="auto"/>
              <w:left w:val="single" w:sz="4" w:space="0" w:color="auto"/>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r w:rsidRPr="000C2779">
              <w:rPr>
                <w:rFonts w:ascii="Arial" w:hAnsi="Arial" w:cs="Arial"/>
                <w:color w:val="333333"/>
                <w:sz w:val="22"/>
                <w:szCs w:val="22"/>
                <w:lang w:val="en-US"/>
              </w:rPr>
              <w:t xml:space="preserve"> </w:t>
            </w:r>
          </w:p>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6th Edition</w:t>
            </w:r>
          </w:p>
        </w:tc>
        <w:tc>
          <w:tcPr>
            <w:tcW w:w="2552" w:type="dxa"/>
            <w:tcBorders>
              <w:top w:val="single" w:sz="4" w:space="0" w:color="auto"/>
              <w:left w:val="single" w:sz="4" w:space="0" w:color="auto"/>
              <w:bottom w:val="single" w:sz="4" w:space="0" w:color="auto"/>
              <w:right w:val="single" w:sz="4" w:space="0" w:color="auto"/>
            </w:tcBorders>
          </w:tcPr>
          <w:p w:rsidR="00CF18A1" w:rsidRPr="000C2779" w:rsidRDefault="00CF18A1" w:rsidP="00896CEF">
            <w:pPr>
              <w:rPr>
                <w:rFonts w:ascii="Arial" w:hAnsi="Arial" w:cs="Arial"/>
                <w:color w:val="333333"/>
                <w:sz w:val="22"/>
                <w:szCs w:val="22"/>
                <w:lang w:val="en-US"/>
              </w:rPr>
            </w:pPr>
            <w:r w:rsidRPr="000C2779">
              <w:rPr>
                <w:rFonts w:ascii="Arial" w:hAnsi="Arial" w:cs="Arial"/>
                <w:color w:val="333333"/>
                <w:sz w:val="22"/>
                <w:szCs w:val="22"/>
                <w:lang w:val="en-US"/>
              </w:rPr>
              <w:t xml:space="preserve">AR-DRG 6.0 </w:t>
            </w:r>
          </w:p>
        </w:tc>
        <w:tc>
          <w:tcPr>
            <w:tcW w:w="2992" w:type="dxa"/>
            <w:tcBorders>
              <w:top w:val="single" w:sz="4" w:space="0" w:color="auto"/>
              <w:left w:val="single" w:sz="4" w:space="0" w:color="auto"/>
              <w:bottom w:val="single" w:sz="4" w:space="0" w:color="auto"/>
              <w:right w:val="nil"/>
            </w:tcBorders>
          </w:tcPr>
          <w:p w:rsidR="00CF18A1" w:rsidRPr="000C2779" w:rsidRDefault="00CF18A1" w:rsidP="00B413DA">
            <w:pPr>
              <w:rPr>
                <w:rFonts w:ascii="Arial" w:hAnsi="Arial" w:cs="Arial"/>
                <w:color w:val="333333"/>
                <w:sz w:val="22"/>
                <w:szCs w:val="22"/>
                <w:lang w:val="en-US"/>
              </w:rPr>
            </w:pPr>
            <w:r w:rsidRPr="000C2779">
              <w:rPr>
                <w:rFonts w:ascii="Arial" w:hAnsi="Arial" w:cs="Arial"/>
                <w:color w:val="333333"/>
                <w:sz w:val="22"/>
                <w:szCs w:val="22"/>
                <w:lang w:val="en-US"/>
              </w:rPr>
              <w:t>WIESNZ12</w:t>
            </w:r>
            <w:r w:rsidR="0067788F" w:rsidRPr="000C2779">
              <w:rPr>
                <w:rFonts w:ascii="Arial" w:hAnsi="Arial" w:cs="Arial"/>
                <w:color w:val="333333"/>
                <w:sz w:val="22"/>
                <w:szCs w:val="22"/>
                <w:lang w:val="en-US"/>
              </w:rPr>
              <w:t>,</w:t>
            </w:r>
            <w:r w:rsidR="00452DC6" w:rsidRPr="000C2779">
              <w:rPr>
                <w:rFonts w:ascii="Arial" w:hAnsi="Arial" w:cs="Arial"/>
                <w:color w:val="333333"/>
                <w:sz w:val="22"/>
                <w:szCs w:val="22"/>
                <w:lang w:val="en-US"/>
              </w:rPr>
              <w:t xml:space="preserve"> same as WIESNZ11 except for</w:t>
            </w:r>
            <w:r w:rsidR="0063211C" w:rsidRPr="000C2779">
              <w:rPr>
                <w:rFonts w:ascii="Arial" w:hAnsi="Arial" w:cs="Arial"/>
                <w:color w:val="333333"/>
                <w:sz w:val="22"/>
                <w:szCs w:val="22"/>
                <w:lang w:val="en-US"/>
              </w:rPr>
              <w:t xml:space="preserve"> </w:t>
            </w:r>
            <w:r w:rsidR="00452DC6" w:rsidRPr="000C2779">
              <w:rPr>
                <w:rFonts w:ascii="Arial" w:hAnsi="Arial" w:cs="Arial"/>
                <w:color w:val="333333"/>
                <w:sz w:val="22"/>
                <w:szCs w:val="22"/>
                <w:lang w:val="en-US"/>
              </w:rPr>
              <w:t>changes to C03W, F10B, J11W, and O01B.</w:t>
            </w:r>
          </w:p>
        </w:tc>
      </w:tr>
      <w:tr w:rsidR="00B413DA" w:rsidRPr="000C2779" w:rsidTr="00F075FC">
        <w:tc>
          <w:tcPr>
            <w:tcW w:w="1842" w:type="dxa"/>
            <w:tcBorders>
              <w:top w:val="single" w:sz="4" w:space="0" w:color="auto"/>
              <w:left w:val="nil"/>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2013/14</w:t>
            </w:r>
          </w:p>
        </w:tc>
        <w:tc>
          <w:tcPr>
            <w:tcW w:w="2127" w:type="dxa"/>
            <w:tcBorders>
              <w:top w:val="single" w:sz="4" w:space="0" w:color="auto"/>
              <w:left w:val="single" w:sz="4" w:space="0" w:color="auto"/>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ICD-10-AM</w:t>
            </w:r>
            <w:r w:rsidR="00B37D85">
              <w:rPr>
                <w:rFonts w:ascii="Arial" w:hAnsi="Arial" w:cs="Arial"/>
                <w:color w:val="333333"/>
                <w:sz w:val="22"/>
                <w:szCs w:val="22"/>
                <w:lang w:val="en-US"/>
              </w:rPr>
              <w:t>/ACHI</w:t>
            </w:r>
          </w:p>
          <w:p w:rsidR="00B413DA" w:rsidRPr="000C2779" w:rsidRDefault="00B413DA" w:rsidP="00B413DA">
            <w:pPr>
              <w:rPr>
                <w:rFonts w:ascii="Arial" w:hAnsi="Arial" w:cs="Arial"/>
                <w:color w:val="333333"/>
                <w:sz w:val="22"/>
                <w:szCs w:val="22"/>
                <w:lang w:val="en-US"/>
              </w:rPr>
            </w:pPr>
            <w:r w:rsidRPr="000C2779">
              <w:rPr>
                <w:rFonts w:ascii="Arial" w:hAnsi="Arial" w:cs="Arial"/>
                <w:color w:val="333333"/>
                <w:sz w:val="22"/>
                <w:szCs w:val="22"/>
                <w:lang w:val="en-US"/>
              </w:rPr>
              <w:t>6th Edition</w:t>
            </w:r>
          </w:p>
        </w:tc>
        <w:tc>
          <w:tcPr>
            <w:tcW w:w="2552" w:type="dxa"/>
            <w:tcBorders>
              <w:top w:val="single" w:sz="4" w:space="0" w:color="auto"/>
              <w:left w:val="single" w:sz="4" w:space="0" w:color="auto"/>
              <w:bottom w:val="single" w:sz="4" w:space="0" w:color="auto"/>
              <w:right w:val="single" w:sz="4" w:space="0" w:color="auto"/>
            </w:tcBorders>
          </w:tcPr>
          <w:p w:rsidR="00B413DA" w:rsidRPr="000C2779" w:rsidRDefault="00B413DA" w:rsidP="00896CEF">
            <w:pPr>
              <w:rPr>
                <w:rFonts w:ascii="Arial" w:hAnsi="Arial" w:cs="Arial"/>
                <w:color w:val="333333"/>
                <w:sz w:val="22"/>
                <w:szCs w:val="22"/>
                <w:lang w:val="en-US"/>
              </w:rPr>
            </w:pPr>
            <w:r w:rsidRPr="000C2779">
              <w:rPr>
                <w:rFonts w:ascii="Arial" w:hAnsi="Arial" w:cs="Arial"/>
                <w:color w:val="333333"/>
                <w:sz w:val="22"/>
                <w:szCs w:val="22"/>
                <w:lang w:val="en-US"/>
              </w:rPr>
              <w:t>AR-DRG 6.0x</w:t>
            </w:r>
            <w:r w:rsidR="00C856C8" w:rsidRPr="000C2779">
              <w:rPr>
                <w:rFonts w:ascii="Arial" w:hAnsi="Arial" w:cs="Arial"/>
                <w:color w:val="333333"/>
                <w:sz w:val="22"/>
                <w:szCs w:val="22"/>
                <w:lang w:val="en-US"/>
              </w:rPr>
              <w:t>, as modified for use in New Zealand.</w:t>
            </w:r>
          </w:p>
        </w:tc>
        <w:tc>
          <w:tcPr>
            <w:tcW w:w="2992" w:type="dxa"/>
            <w:tcBorders>
              <w:top w:val="single" w:sz="4" w:space="0" w:color="auto"/>
              <w:left w:val="single" w:sz="4" w:space="0" w:color="auto"/>
              <w:bottom w:val="single" w:sz="4" w:space="0" w:color="auto"/>
              <w:right w:val="nil"/>
            </w:tcBorders>
          </w:tcPr>
          <w:p w:rsidR="00B413DA" w:rsidRPr="000C2779" w:rsidDel="00681306" w:rsidRDefault="00B413DA" w:rsidP="00436575">
            <w:pPr>
              <w:rPr>
                <w:rFonts w:ascii="Arial" w:hAnsi="Arial" w:cs="Arial"/>
                <w:color w:val="333333"/>
                <w:sz w:val="22"/>
                <w:szCs w:val="22"/>
                <w:lang w:val="en-US"/>
              </w:rPr>
            </w:pPr>
            <w:r w:rsidRPr="000C2779">
              <w:rPr>
                <w:rFonts w:ascii="Arial" w:hAnsi="Arial" w:cs="Arial"/>
                <w:color w:val="333333"/>
                <w:sz w:val="22"/>
                <w:szCs w:val="22"/>
                <w:lang w:val="en-US"/>
              </w:rPr>
              <w:t>WIESNZ13</w:t>
            </w:r>
          </w:p>
        </w:tc>
      </w:tr>
      <w:tr w:rsidR="001848F7" w:rsidRPr="000C2779" w:rsidTr="00F075FC">
        <w:tc>
          <w:tcPr>
            <w:tcW w:w="1842" w:type="dxa"/>
            <w:tcBorders>
              <w:top w:val="single" w:sz="4" w:space="0" w:color="auto"/>
              <w:left w:val="nil"/>
              <w:bottom w:val="single" w:sz="4" w:space="0" w:color="auto"/>
              <w:right w:val="single" w:sz="4" w:space="0" w:color="auto"/>
            </w:tcBorders>
          </w:tcPr>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2014/15</w:t>
            </w:r>
          </w:p>
        </w:tc>
        <w:tc>
          <w:tcPr>
            <w:tcW w:w="2127" w:type="dxa"/>
            <w:tcBorders>
              <w:top w:val="single" w:sz="4" w:space="0" w:color="auto"/>
              <w:left w:val="single" w:sz="4" w:space="0" w:color="auto"/>
              <w:bottom w:val="single" w:sz="4" w:space="0" w:color="auto"/>
              <w:right w:val="single" w:sz="4" w:space="0" w:color="auto"/>
            </w:tcBorders>
          </w:tcPr>
          <w:p w:rsidR="001848F7" w:rsidRDefault="001848F7" w:rsidP="00E677A4">
            <w:pPr>
              <w:rPr>
                <w:rFonts w:ascii="Arial" w:hAnsi="Arial" w:cs="Arial"/>
                <w:color w:val="333333"/>
                <w:sz w:val="22"/>
                <w:szCs w:val="22"/>
                <w:lang w:val="en-US"/>
              </w:rPr>
            </w:pPr>
            <w:r>
              <w:rPr>
                <w:rFonts w:ascii="Arial" w:hAnsi="Arial" w:cs="Arial"/>
                <w:color w:val="333333"/>
                <w:sz w:val="22"/>
                <w:szCs w:val="22"/>
                <w:lang w:val="en-US"/>
              </w:rPr>
              <w:t>ICD-10-AM</w:t>
            </w:r>
            <w:r w:rsidR="00B37D85">
              <w:rPr>
                <w:rFonts w:ascii="Arial" w:hAnsi="Arial" w:cs="Arial"/>
                <w:color w:val="333333"/>
                <w:sz w:val="22"/>
                <w:szCs w:val="22"/>
                <w:lang w:val="en-US"/>
              </w:rPr>
              <w:t>/ACHI</w:t>
            </w:r>
          </w:p>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rsidR="001848F7" w:rsidRPr="000C2779" w:rsidRDefault="001848F7" w:rsidP="00E677A4">
            <w:pPr>
              <w:rPr>
                <w:rFonts w:ascii="Arial" w:hAnsi="Arial" w:cs="Arial"/>
                <w:color w:val="333333"/>
                <w:sz w:val="22"/>
                <w:szCs w:val="22"/>
                <w:lang w:val="en-US"/>
              </w:rPr>
            </w:pPr>
            <w:r w:rsidRPr="000C2779">
              <w:rPr>
                <w:rFonts w:ascii="Arial" w:hAnsi="Arial" w:cs="Arial"/>
                <w:color w:val="333333"/>
                <w:sz w:val="22"/>
                <w:szCs w:val="22"/>
                <w:lang w:val="en-US"/>
              </w:rPr>
              <w:t>AR-DRG 6.0x, as modified for use in New Zealand</w:t>
            </w:r>
            <w:r>
              <w:rPr>
                <w:rFonts w:ascii="Arial" w:hAnsi="Arial" w:cs="Arial"/>
                <w:color w:val="333333"/>
                <w:sz w:val="22"/>
                <w:szCs w:val="22"/>
                <w:lang w:val="en-US"/>
              </w:rPr>
              <w:t>, coding is back-mapped to ICD-10-AM</w:t>
            </w:r>
            <w:r w:rsidR="003B724C">
              <w:rPr>
                <w:rFonts w:ascii="Arial" w:hAnsi="Arial" w:cs="Arial"/>
                <w:color w:val="333333"/>
                <w:sz w:val="22"/>
                <w:szCs w:val="22"/>
                <w:lang w:val="en-US"/>
              </w:rPr>
              <w:t>/ACHI</w:t>
            </w:r>
            <w:r>
              <w:rPr>
                <w:rFonts w:ascii="Arial" w:hAnsi="Arial" w:cs="Arial"/>
                <w:color w:val="333333"/>
                <w:sz w:val="22"/>
                <w:szCs w:val="22"/>
                <w:lang w:val="en-US"/>
              </w:rPr>
              <w:t xml:space="preserve"> 6</w:t>
            </w:r>
            <w:r w:rsidRPr="00436575">
              <w:rPr>
                <w:rFonts w:ascii="Arial" w:hAnsi="Arial" w:cs="Arial"/>
                <w:color w:val="333333"/>
                <w:sz w:val="22"/>
                <w:szCs w:val="22"/>
                <w:lang w:val="en-US"/>
              </w:rPr>
              <w:t xml:space="preserve">th </w:t>
            </w:r>
            <w:r>
              <w:rPr>
                <w:rFonts w:ascii="Arial" w:hAnsi="Arial" w:cs="Arial"/>
                <w:color w:val="333333"/>
                <w:sz w:val="22"/>
                <w:szCs w:val="22"/>
                <w:lang w:val="en-US"/>
              </w:rPr>
              <w:t>Edition.</w:t>
            </w:r>
          </w:p>
        </w:tc>
        <w:tc>
          <w:tcPr>
            <w:tcW w:w="2992" w:type="dxa"/>
            <w:tcBorders>
              <w:top w:val="single" w:sz="4" w:space="0" w:color="auto"/>
              <w:left w:val="single" w:sz="4" w:space="0" w:color="auto"/>
              <w:bottom w:val="single" w:sz="4" w:space="0" w:color="auto"/>
              <w:right w:val="nil"/>
            </w:tcBorders>
          </w:tcPr>
          <w:p w:rsidR="001848F7" w:rsidRPr="000C2779" w:rsidRDefault="001848F7" w:rsidP="00E677A4">
            <w:pPr>
              <w:rPr>
                <w:rFonts w:ascii="Arial" w:hAnsi="Arial" w:cs="Arial"/>
                <w:color w:val="333333"/>
                <w:sz w:val="22"/>
                <w:szCs w:val="22"/>
                <w:lang w:val="en-US"/>
              </w:rPr>
            </w:pPr>
            <w:r>
              <w:rPr>
                <w:rFonts w:ascii="Arial" w:hAnsi="Arial" w:cs="Arial"/>
                <w:color w:val="333333"/>
                <w:sz w:val="22"/>
                <w:szCs w:val="22"/>
                <w:lang w:val="en-US"/>
              </w:rPr>
              <w:t>WIESNZ14</w:t>
            </w:r>
          </w:p>
        </w:tc>
      </w:tr>
      <w:tr w:rsidR="001848F7" w:rsidRPr="000C2779" w:rsidTr="00945B38">
        <w:tc>
          <w:tcPr>
            <w:tcW w:w="1842" w:type="dxa"/>
            <w:tcBorders>
              <w:top w:val="single" w:sz="4" w:space="0" w:color="auto"/>
              <w:left w:val="nil"/>
              <w:bottom w:val="single" w:sz="4" w:space="0" w:color="auto"/>
              <w:right w:val="single" w:sz="4" w:space="0" w:color="auto"/>
            </w:tcBorders>
          </w:tcPr>
          <w:p w:rsidR="001848F7" w:rsidRPr="000C2779" w:rsidRDefault="001848F7" w:rsidP="001848F7">
            <w:pPr>
              <w:rPr>
                <w:rFonts w:ascii="Arial" w:hAnsi="Arial" w:cs="Arial"/>
                <w:color w:val="333333"/>
                <w:sz w:val="22"/>
                <w:szCs w:val="22"/>
                <w:lang w:val="en-US"/>
              </w:rPr>
            </w:pPr>
            <w:r>
              <w:rPr>
                <w:rFonts w:ascii="Arial" w:hAnsi="Arial" w:cs="Arial"/>
                <w:color w:val="333333"/>
                <w:sz w:val="22"/>
                <w:szCs w:val="22"/>
                <w:lang w:val="en-US"/>
              </w:rPr>
              <w:t>2015/16</w:t>
            </w:r>
          </w:p>
        </w:tc>
        <w:tc>
          <w:tcPr>
            <w:tcW w:w="2127" w:type="dxa"/>
            <w:tcBorders>
              <w:top w:val="single" w:sz="4" w:space="0" w:color="auto"/>
              <w:left w:val="single" w:sz="4" w:space="0" w:color="auto"/>
              <w:bottom w:val="single" w:sz="4" w:space="0" w:color="auto"/>
              <w:right w:val="single" w:sz="4" w:space="0" w:color="auto"/>
            </w:tcBorders>
          </w:tcPr>
          <w:p w:rsidR="001848F7" w:rsidRPr="001848F7" w:rsidRDefault="001848F7" w:rsidP="001848F7">
            <w:pPr>
              <w:rPr>
                <w:rFonts w:ascii="Arial" w:hAnsi="Arial" w:cs="Arial"/>
                <w:color w:val="333333"/>
                <w:sz w:val="22"/>
                <w:szCs w:val="22"/>
                <w:lang w:val="en-US"/>
              </w:rPr>
            </w:pPr>
            <w:r w:rsidRPr="001848F7">
              <w:rPr>
                <w:rFonts w:ascii="Arial" w:hAnsi="Arial" w:cs="Arial"/>
                <w:color w:val="333333"/>
                <w:sz w:val="22"/>
                <w:szCs w:val="22"/>
                <w:lang w:val="en-US"/>
              </w:rPr>
              <w:t>ICD-10-AM</w:t>
            </w:r>
            <w:r w:rsidR="00B37D85">
              <w:rPr>
                <w:rFonts w:ascii="Arial" w:hAnsi="Arial" w:cs="Arial"/>
                <w:color w:val="333333"/>
                <w:sz w:val="22"/>
                <w:szCs w:val="22"/>
                <w:lang w:val="en-US"/>
              </w:rPr>
              <w:t>/ACHI</w:t>
            </w:r>
          </w:p>
          <w:p w:rsidR="001848F7" w:rsidRPr="000C2779" w:rsidRDefault="001848F7" w:rsidP="001848F7">
            <w:pPr>
              <w:rPr>
                <w:rFonts w:ascii="Arial" w:hAnsi="Arial" w:cs="Arial"/>
                <w:color w:val="333333"/>
                <w:sz w:val="22"/>
                <w:szCs w:val="22"/>
                <w:lang w:val="en-US"/>
              </w:rPr>
            </w:pPr>
            <w:r w:rsidRPr="001848F7">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rsidR="001848F7" w:rsidRPr="000C2779" w:rsidRDefault="001848F7" w:rsidP="00367100">
            <w:pPr>
              <w:rPr>
                <w:rFonts w:ascii="Arial" w:hAnsi="Arial" w:cs="Arial"/>
                <w:color w:val="333333"/>
                <w:sz w:val="22"/>
                <w:szCs w:val="22"/>
                <w:lang w:val="en-US"/>
              </w:rPr>
            </w:pPr>
            <w:r w:rsidRPr="001848F7">
              <w:rPr>
                <w:rFonts w:ascii="Arial" w:hAnsi="Arial" w:cs="Arial"/>
                <w:color w:val="333333"/>
                <w:sz w:val="22"/>
                <w:szCs w:val="22"/>
                <w:lang w:val="en-US"/>
              </w:rPr>
              <w:t>AR-DRG 6.0x, as modified for use in New Zealand, coding is back-mapped to ICD-10-AM</w:t>
            </w:r>
            <w:r w:rsidR="003B724C">
              <w:rPr>
                <w:rFonts w:ascii="Arial" w:hAnsi="Arial" w:cs="Arial"/>
                <w:color w:val="333333"/>
                <w:sz w:val="22"/>
                <w:szCs w:val="22"/>
                <w:lang w:val="en-US"/>
              </w:rPr>
              <w:t>/ACHI</w:t>
            </w:r>
            <w:r w:rsidRPr="001848F7">
              <w:rPr>
                <w:rFonts w:ascii="Arial" w:hAnsi="Arial" w:cs="Arial"/>
                <w:color w:val="333333"/>
                <w:sz w:val="22"/>
                <w:szCs w:val="22"/>
                <w:lang w:val="en-US"/>
              </w:rPr>
              <w:t xml:space="preserve"> 6th Edition.</w:t>
            </w:r>
          </w:p>
        </w:tc>
        <w:tc>
          <w:tcPr>
            <w:tcW w:w="2992" w:type="dxa"/>
            <w:tcBorders>
              <w:top w:val="single" w:sz="4" w:space="0" w:color="auto"/>
              <w:left w:val="single" w:sz="4" w:space="0" w:color="auto"/>
              <w:bottom w:val="single" w:sz="4" w:space="0" w:color="auto"/>
              <w:right w:val="nil"/>
            </w:tcBorders>
          </w:tcPr>
          <w:p w:rsidR="001848F7" w:rsidRPr="000C2779" w:rsidRDefault="001848F7" w:rsidP="001848F7">
            <w:pPr>
              <w:rPr>
                <w:rFonts w:ascii="Arial" w:hAnsi="Arial" w:cs="Arial"/>
                <w:color w:val="333333"/>
                <w:sz w:val="22"/>
                <w:szCs w:val="22"/>
                <w:lang w:val="en-US"/>
              </w:rPr>
            </w:pPr>
            <w:r>
              <w:rPr>
                <w:rFonts w:ascii="Arial" w:hAnsi="Arial" w:cs="Arial"/>
                <w:color w:val="333333"/>
                <w:sz w:val="22"/>
                <w:szCs w:val="22"/>
                <w:lang w:val="en-US"/>
              </w:rPr>
              <w:t>WIESNZ15</w:t>
            </w:r>
          </w:p>
        </w:tc>
      </w:tr>
      <w:tr w:rsidR="00945B38" w:rsidRPr="000C2779" w:rsidTr="00C5429D">
        <w:trPr>
          <w:trHeight w:val="1531"/>
        </w:trPr>
        <w:tc>
          <w:tcPr>
            <w:tcW w:w="1842" w:type="dxa"/>
            <w:tcBorders>
              <w:top w:val="single" w:sz="4" w:space="0" w:color="auto"/>
              <w:left w:val="nil"/>
              <w:bottom w:val="single" w:sz="4" w:space="0" w:color="auto"/>
              <w:right w:val="single" w:sz="4" w:space="0" w:color="auto"/>
            </w:tcBorders>
          </w:tcPr>
          <w:p w:rsidR="00945B38" w:rsidRPr="000C2779" w:rsidRDefault="00945B38" w:rsidP="00945B38">
            <w:pPr>
              <w:rPr>
                <w:rFonts w:ascii="Arial" w:hAnsi="Arial" w:cs="Arial"/>
                <w:color w:val="333333"/>
                <w:sz w:val="22"/>
                <w:szCs w:val="22"/>
                <w:lang w:val="en-US"/>
              </w:rPr>
            </w:pPr>
            <w:r>
              <w:rPr>
                <w:rFonts w:ascii="Arial" w:hAnsi="Arial" w:cs="Arial"/>
                <w:color w:val="333333"/>
                <w:sz w:val="22"/>
                <w:szCs w:val="22"/>
                <w:lang w:val="en-US"/>
              </w:rPr>
              <w:t>2016/17</w:t>
            </w:r>
          </w:p>
        </w:tc>
        <w:tc>
          <w:tcPr>
            <w:tcW w:w="2127" w:type="dxa"/>
            <w:tcBorders>
              <w:top w:val="single" w:sz="4" w:space="0" w:color="auto"/>
              <w:left w:val="single" w:sz="4" w:space="0" w:color="auto"/>
              <w:bottom w:val="single" w:sz="4" w:space="0" w:color="auto"/>
              <w:right w:val="single" w:sz="4" w:space="0" w:color="auto"/>
            </w:tcBorders>
          </w:tcPr>
          <w:p w:rsidR="00945B38" w:rsidRPr="001848F7"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ICD-10-AM</w:t>
            </w:r>
            <w:r>
              <w:rPr>
                <w:rFonts w:ascii="Arial" w:hAnsi="Arial" w:cs="Arial"/>
                <w:color w:val="333333"/>
                <w:sz w:val="22"/>
                <w:szCs w:val="22"/>
                <w:lang w:val="en-US"/>
              </w:rPr>
              <w:t>/ACHI</w:t>
            </w:r>
          </w:p>
          <w:p w:rsidR="00945B38" w:rsidRPr="000C2779"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8th Edition</w:t>
            </w:r>
          </w:p>
        </w:tc>
        <w:tc>
          <w:tcPr>
            <w:tcW w:w="2552" w:type="dxa"/>
            <w:tcBorders>
              <w:top w:val="single" w:sz="4" w:space="0" w:color="auto"/>
              <w:left w:val="single" w:sz="4" w:space="0" w:color="auto"/>
              <w:bottom w:val="single" w:sz="4" w:space="0" w:color="auto"/>
              <w:right w:val="single" w:sz="4" w:space="0" w:color="auto"/>
            </w:tcBorders>
          </w:tcPr>
          <w:p w:rsidR="00945B38" w:rsidRPr="000C2779" w:rsidRDefault="00945B38" w:rsidP="00E76AC6">
            <w:pPr>
              <w:rPr>
                <w:rFonts w:ascii="Arial" w:hAnsi="Arial" w:cs="Arial"/>
                <w:color w:val="333333"/>
                <w:sz w:val="22"/>
                <w:szCs w:val="22"/>
                <w:lang w:val="en-US"/>
              </w:rPr>
            </w:pPr>
            <w:r w:rsidRPr="001848F7">
              <w:rPr>
                <w:rFonts w:ascii="Arial" w:hAnsi="Arial" w:cs="Arial"/>
                <w:color w:val="333333"/>
                <w:sz w:val="22"/>
                <w:szCs w:val="22"/>
                <w:lang w:val="en-US"/>
              </w:rPr>
              <w:t>AR-DRG 6.0x, as modified for use in New Zealand, coding is back-mapped to ICD-10-AM</w:t>
            </w:r>
            <w:r>
              <w:rPr>
                <w:rFonts w:ascii="Arial" w:hAnsi="Arial" w:cs="Arial"/>
                <w:color w:val="333333"/>
                <w:sz w:val="22"/>
                <w:szCs w:val="22"/>
                <w:lang w:val="en-US"/>
              </w:rPr>
              <w:t>/ACHI</w:t>
            </w:r>
            <w:r w:rsidRPr="001848F7">
              <w:rPr>
                <w:rFonts w:ascii="Arial" w:hAnsi="Arial" w:cs="Arial"/>
                <w:color w:val="333333"/>
                <w:sz w:val="22"/>
                <w:szCs w:val="22"/>
                <w:lang w:val="en-US"/>
              </w:rPr>
              <w:t xml:space="preserve"> 6th Edition.</w:t>
            </w:r>
          </w:p>
        </w:tc>
        <w:tc>
          <w:tcPr>
            <w:tcW w:w="2992" w:type="dxa"/>
            <w:tcBorders>
              <w:top w:val="single" w:sz="4" w:space="0" w:color="auto"/>
              <w:left w:val="single" w:sz="4" w:space="0" w:color="auto"/>
              <w:bottom w:val="single" w:sz="4" w:space="0" w:color="auto"/>
              <w:right w:val="nil"/>
            </w:tcBorders>
          </w:tcPr>
          <w:p w:rsidR="00945B38" w:rsidRPr="000C2779" w:rsidRDefault="00945B38" w:rsidP="00945B38">
            <w:pPr>
              <w:rPr>
                <w:rFonts w:ascii="Arial" w:hAnsi="Arial" w:cs="Arial"/>
                <w:color w:val="333333"/>
                <w:sz w:val="22"/>
                <w:szCs w:val="22"/>
                <w:lang w:val="en-US"/>
              </w:rPr>
            </w:pPr>
            <w:r>
              <w:rPr>
                <w:rFonts w:ascii="Arial" w:hAnsi="Arial" w:cs="Arial"/>
                <w:color w:val="333333"/>
                <w:sz w:val="22"/>
                <w:szCs w:val="22"/>
                <w:lang w:val="en-US"/>
              </w:rPr>
              <w:t>WIESNZ16</w:t>
            </w:r>
          </w:p>
        </w:tc>
      </w:tr>
      <w:tr w:rsidR="000A21D0" w:rsidRPr="000C2779" w:rsidTr="00945B38">
        <w:trPr>
          <w:ins w:id="1824" w:author="Tracy Thompson" w:date="2016-05-02T14:20:00Z"/>
        </w:trPr>
        <w:tc>
          <w:tcPr>
            <w:tcW w:w="1842" w:type="dxa"/>
            <w:tcBorders>
              <w:top w:val="single" w:sz="4" w:space="0" w:color="auto"/>
              <w:left w:val="nil"/>
              <w:bottom w:val="single" w:sz="12" w:space="0" w:color="auto"/>
              <w:right w:val="single" w:sz="4" w:space="0" w:color="auto"/>
            </w:tcBorders>
          </w:tcPr>
          <w:p w:rsidR="000A21D0" w:rsidRDefault="000A21D0" w:rsidP="00945B38">
            <w:pPr>
              <w:rPr>
                <w:ins w:id="1825" w:author="Tracy Thompson" w:date="2016-05-02T14:20:00Z"/>
                <w:rFonts w:ascii="Arial" w:hAnsi="Arial" w:cs="Arial"/>
                <w:color w:val="333333"/>
                <w:sz w:val="22"/>
                <w:szCs w:val="22"/>
                <w:lang w:val="en-US"/>
              </w:rPr>
            </w:pPr>
            <w:ins w:id="1826" w:author="Tracy Thompson" w:date="2016-05-02T14:20:00Z">
              <w:r>
                <w:rPr>
                  <w:rFonts w:ascii="Arial" w:hAnsi="Arial" w:cs="Arial"/>
                  <w:color w:val="333333"/>
                  <w:sz w:val="22"/>
                  <w:szCs w:val="22"/>
                  <w:lang w:val="en-US"/>
                </w:rPr>
                <w:t>2017/18</w:t>
              </w:r>
            </w:ins>
          </w:p>
        </w:tc>
        <w:tc>
          <w:tcPr>
            <w:tcW w:w="2127" w:type="dxa"/>
            <w:tcBorders>
              <w:top w:val="single" w:sz="4" w:space="0" w:color="auto"/>
              <w:left w:val="single" w:sz="4" w:space="0" w:color="auto"/>
              <w:bottom w:val="single" w:sz="12" w:space="0" w:color="auto"/>
              <w:right w:val="single" w:sz="4" w:space="0" w:color="auto"/>
            </w:tcBorders>
          </w:tcPr>
          <w:p w:rsidR="000A21D0" w:rsidRPr="001848F7" w:rsidRDefault="000A21D0" w:rsidP="00E76AC6">
            <w:pPr>
              <w:rPr>
                <w:ins w:id="1827" w:author="Tracy Thompson" w:date="2016-05-02T14:20:00Z"/>
                <w:rFonts w:ascii="Arial" w:hAnsi="Arial" w:cs="Arial"/>
                <w:color w:val="333333"/>
                <w:sz w:val="22"/>
                <w:szCs w:val="22"/>
                <w:lang w:val="en-US"/>
              </w:rPr>
            </w:pPr>
            <w:ins w:id="1828" w:author="Tracy Thompson" w:date="2016-05-02T14:20:00Z">
              <w:r>
                <w:rPr>
                  <w:rFonts w:ascii="Arial" w:hAnsi="Arial" w:cs="Arial"/>
                  <w:color w:val="333333"/>
                  <w:sz w:val="22"/>
                  <w:szCs w:val="22"/>
                  <w:lang w:val="en-US"/>
                </w:rPr>
                <w:t>ICD-10-AM/ACHI 8</w:t>
              </w:r>
              <w:r w:rsidRPr="000A21D0">
                <w:rPr>
                  <w:rFonts w:ascii="Arial" w:hAnsi="Arial" w:cs="Arial"/>
                  <w:color w:val="333333"/>
                  <w:sz w:val="22"/>
                  <w:szCs w:val="22"/>
                  <w:lang w:val="en-US"/>
                </w:rPr>
                <w:t>th</w:t>
              </w:r>
              <w:r>
                <w:rPr>
                  <w:rFonts w:ascii="Arial" w:hAnsi="Arial" w:cs="Arial"/>
                  <w:color w:val="333333"/>
                  <w:sz w:val="22"/>
                  <w:szCs w:val="22"/>
                  <w:lang w:val="en-US"/>
                </w:rPr>
                <w:t xml:space="preserve"> Edition</w:t>
              </w:r>
            </w:ins>
          </w:p>
        </w:tc>
        <w:tc>
          <w:tcPr>
            <w:tcW w:w="2552" w:type="dxa"/>
            <w:tcBorders>
              <w:top w:val="single" w:sz="4" w:space="0" w:color="auto"/>
              <w:left w:val="single" w:sz="4" w:space="0" w:color="auto"/>
              <w:bottom w:val="single" w:sz="12" w:space="0" w:color="auto"/>
              <w:right w:val="single" w:sz="4" w:space="0" w:color="auto"/>
            </w:tcBorders>
          </w:tcPr>
          <w:p w:rsidR="000A21D0" w:rsidRPr="001848F7" w:rsidRDefault="000A21D0" w:rsidP="00D367B5">
            <w:pPr>
              <w:rPr>
                <w:ins w:id="1829" w:author="Tracy Thompson" w:date="2016-05-02T14:20:00Z"/>
                <w:rFonts w:ascii="Arial" w:hAnsi="Arial" w:cs="Arial"/>
                <w:color w:val="333333"/>
                <w:sz w:val="22"/>
                <w:szCs w:val="22"/>
                <w:lang w:val="en-US"/>
              </w:rPr>
            </w:pPr>
            <w:ins w:id="1830" w:author="Tracy Thompson" w:date="2016-05-02T14:20:00Z">
              <w:r>
                <w:rPr>
                  <w:rFonts w:ascii="Arial" w:hAnsi="Arial" w:cs="Arial"/>
                  <w:color w:val="333333"/>
                  <w:sz w:val="22"/>
                  <w:szCs w:val="22"/>
                  <w:lang w:val="en-US"/>
                </w:rPr>
                <w:t>AR-DRG v7.0</w:t>
              </w:r>
            </w:ins>
            <w:ins w:id="1831" w:author="Tracy Thompson" w:date="2016-09-21T14:18:00Z">
              <w:r w:rsidR="00F62644">
                <w:rPr>
                  <w:rFonts w:ascii="Arial" w:hAnsi="Arial" w:cs="Arial"/>
                  <w:color w:val="333333"/>
                  <w:sz w:val="22"/>
                  <w:szCs w:val="22"/>
                  <w:lang w:val="en-US"/>
                </w:rPr>
                <w:t xml:space="preserve"> </w:t>
              </w:r>
            </w:ins>
          </w:p>
        </w:tc>
        <w:tc>
          <w:tcPr>
            <w:tcW w:w="2992" w:type="dxa"/>
            <w:tcBorders>
              <w:top w:val="single" w:sz="4" w:space="0" w:color="auto"/>
              <w:left w:val="single" w:sz="4" w:space="0" w:color="auto"/>
              <w:bottom w:val="single" w:sz="12" w:space="0" w:color="auto"/>
              <w:right w:val="nil"/>
            </w:tcBorders>
          </w:tcPr>
          <w:p w:rsidR="000A21D0" w:rsidRDefault="00C5429D" w:rsidP="00945B38">
            <w:pPr>
              <w:rPr>
                <w:ins w:id="1832" w:author="Tracy Thompson" w:date="2016-05-02T14:20:00Z"/>
                <w:rFonts w:ascii="Arial" w:hAnsi="Arial" w:cs="Arial"/>
                <w:color w:val="333333"/>
                <w:sz w:val="22"/>
                <w:szCs w:val="22"/>
                <w:lang w:val="en-US"/>
              </w:rPr>
            </w:pPr>
            <w:ins w:id="1833" w:author="Tracy Thompson" w:date="2016-05-02T14:21:00Z">
              <w:r>
                <w:rPr>
                  <w:rFonts w:ascii="Arial" w:hAnsi="Arial" w:cs="Arial"/>
                  <w:color w:val="333333"/>
                  <w:sz w:val="22"/>
                  <w:szCs w:val="22"/>
                  <w:lang w:val="en-US"/>
                </w:rPr>
                <w:t>WIESNZ17</w:t>
              </w:r>
            </w:ins>
          </w:p>
        </w:tc>
      </w:tr>
    </w:tbl>
    <w:p w:rsidR="00B65A2A" w:rsidRPr="0063378C" w:rsidRDefault="00B65A2A" w:rsidP="00B65A2A">
      <w:pPr>
        <w:rPr>
          <w:rFonts w:ascii="Arial" w:hAnsi="Arial" w:cs="Arial"/>
          <w:lang w:val="en-US"/>
        </w:rPr>
      </w:pPr>
    </w:p>
    <w:p w:rsidR="00BA597F" w:rsidRDefault="00B65A2A" w:rsidP="00B65A2A">
      <w:pPr>
        <w:rPr>
          <w:rFonts w:ascii="Arial" w:hAnsi="Arial" w:cs="Arial"/>
          <w:color w:val="333333"/>
        </w:rPr>
      </w:pPr>
      <w:r w:rsidRPr="00BA2072">
        <w:rPr>
          <w:rFonts w:ascii="Arial" w:hAnsi="Arial" w:cs="Arial"/>
          <w:color w:val="333333"/>
        </w:rPr>
        <w:t xml:space="preserve">Note that the above table states the official Australian DRG set used as the basis for the Victorian implementation. </w:t>
      </w:r>
      <w:r w:rsidR="0056390E" w:rsidRPr="00BA2072">
        <w:rPr>
          <w:rFonts w:ascii="Arial" w:hAnsi="Arial" w:cs="Arial"/>
          <w:color w:val="333333"/>
        </w:rPr>
        <w:t xml:space="preserve"> </w:t>
      </w:r>
      <w:r w:rsidRPr="00BA2072">
        <w:rPr>
          <w:rFonts w:ascii="Arial" w:hAnsi="Arial" w:cs="Arial"/>
          <w:color w:val="333333"/>
        </w:rPr>
        <w:t>New Zealand’s implementation preserved the Victorian adjustments to the DRG sets and these are identified in the casemix framework document for each year</w:t>
      </w:r>
      <w:r w:rsidR="00463DCF">
        <w:rPr>
          <w:rFonts w:ascii="Arial" w:hAnsi="Arial" w:cs="Arial"/>
          <w:color w:val="333333"/>
        </w:rPr>
        <w:t xml:space="preserve"> until 2008/09</w:t>
      </w:r>
      <w:r w:rsidRPr="00BA2072">
        <w:rPr>
          <w:rFonts w:ascii="Arial" w:hAnsi="Arial" w:cs="Arial"/>
          <w:color w:val="333333"/>
        </w:rPr>
        <w:t xml:space="preserve">.  </w:t>
      </w:r>
    </w:p>
    <w:p w:rsidR="00BA597F" w:rsidRPr="00007FBA" w:rsidRDefault="00B65A2A" w:rsidP="00B65A2A">
      <w:pPr>
        <w:rPr>
          <w:rFonts w:ascii="Arial" w:hAnsi="Arial" w:cs="Arial"/>
          <w:color w:val="333333"/>
        </w:rPr>
      </w:pPr>
      <w:r w:rsidRPr="00BA2072">
        <w:rPr>
          <w:rFonts w:ascii="Arial" w:hAnsi="Arial" w:cs="Arial"/>
          <w:color w:val="333333"/>
        </w:rPr>
        <w:t xml:space="preserve">Though there were some other splits in the first two years listed, the splits were limited to bone marrow transplants and dialysis until 2008/09, when new splits for </w:t>
      </w:r>
      <w:r w:rsidR="00146CBE" w:rsidRPr="00BA2072">
        <w:rPr>
          <w:rFonts w:ascii="Arial" w:hAnsi="Arial" w:cs="Arial"/>
          <w:color w:val="333333"/>
        </w:rPr>
        <w:t>c</w:t>
      </w:r>
      <w:r w:rsidRPr="00BA2072">
        <w:rPr>
          <w:rFonts w:ascii="Arial" w:hAnsi="Arial" w:cs="Arial"/>
          <w:color w:val="333333"/>
        </w:rPr>
        <w:t xml:space="preserve">arotid stenting, some ear </w:t>
      </w:r>
      <w:r w:rsidRPr="00007FBA">
        <w:rPr>
          <w:rFonts w:ascii="Arial" w:hAnsi="Arial" w:cs="Arial"/>
          <w:color w:val="333333"/>
        </w:rPr>
        <w:t xml:space="preserve">procedures and obesity procedures were introduced.  </w:t>
      </w:r>
    </w:p>
    <w:p w:rsidR="00BA597F" w:rsidRPr="00007FBA" w:rsidRDefault="00BA597F" w:rsidP="00B65A2A">
      <w:pPr>
        <w:rPr>
          <w:rFonts w:ascii="Arial" w:hAnsi="Arial" w:cs="Arial"/>
          <w:color w:val="333333"/>
        </w:rPr>
      </w:pPr>
    </w:p>
    <w:p w:rsidR="00BA597F" w:rsidRPr="00007FBA" w:rsidRDefault="00B65A2A" w:rsidP="00B65A2A">
      <w:pPr>
        <w:rPr>
          <w:rFonts w:ascii="Arial" w:hAnsi="Arial" w:cs="Arial"/>
          <w:color w:val="333333"/>
        </w:rPr>
      </w:pPr>
      <w:r w:rsidRPr="00007FBA">
        <w:rPr>
          <w:rFonts w:ascii="Arial" w:hAnsi="Arial" w:cs="Arial"/>
          <w:color w:val="333333"/>
        </w:rPr>
        <w:t>Note that dialysis is not funded by casemix, but the split provide</w:t>
      </w:r>
      <w:r w:rsidR="00491240" w:rsidRPr="00007FBA">
        <w:rPr>
          <w:rFonts w:ascii="Arial" w:hAnsi="Arial" w:cs="Arial"/>
          <w:color w:val="333333"/>
        </w:rPr>
        <w:t>d</w:t>
      </w:r>
      <w:r w:rsidRPr="00007FBA">
        <w:rPr>
          <w:rFonts w:ascii="Arial" w:hAnsi="Arial" w:cs="Arial"/>
          <w:color w:val="333333"/>
        </w:rPr>
        <w:t xml:space="preserve"> a way to directly identify the peritoneal provision</w:t>
      </w:r>
      <w:r w:rsidR="00E0523E" w:rsidRPr="00007FBA">
        <w:rPr>
          <w:rFonts w:ascii="Arial" w:hAnsi="Arial" w:cs="Arial"/>
          <w:color w:val="333333"/>
        </w:rPr>
        <w:t xml:space="preserve"> if such events were lodged in the NMDS</w:t>
      </w:r>
      <w:r w:rsidRPr="00007FBA">
        <w:rPr>
          <w:rFonts w:ascii="Arial" w:hAnsi="Arial" w:cs="Arial"/>
          <w:color w:val="333333"/>
        </w:rPr>
        <w:t xml:space="preserve">. </w:t>
      </w:r>
      <w:r w:rsidR="0056390E" w:rsidRPr="00007FBA">
        <w:rPr>
          <w:rFonts w:ascii="Arial" w:hAnsi="Arial" w:cs="Arial"/>
          <w:color w:val="333333"/>
        </w:rPr>
        <w:t xml:space="preserve"> </w:t>
      </w:r>
    </w:p>
    <w:p w:rsidR="00EC3E42" w:rsidRPr="00007FBA" w:rsidRDefault="00EC3E42" w:rsidP="00B65A2A">
      <w:pPr>
        <w:rPr>
          <w:rFonts w:ascii="Arial" w:hAnsi="Arial" w:cs="Arial"/>
          <w:color w:val="333333"/>
        </w:rPr>
      </w:pPr>
    </w:p>
    <w:p w:rsidR="00B65A2A" w:rsidRDefault="00F52BC4" w:rsidP="00B65A2A">
      <w:pPr>
        <w:rPr>
          <w:rFonts w:ascii="Arial" w:hAnsi="Arial" w:cs="Arial"/>
          <w:color w:val="333333"/>
        </w:rPr>
      </w:pPr>
      <w:r w:rsidRPr="00007FBA">
        <w:rPr>
          <w:rFonts w:ascii="Arial" w:hAnsi="Arial" w:cs="Arial"/>
          <w:color w:val="333333"/>
        </w:rPr>
        <w:t xml:space="preserve">With </w:t>
      </w:r>
      <w:r w:rsidR="00681306" w:rsidRPr="00007FBA">
        <w:rPr>
          <w:rFonts w:ascii="Arial" w:hAnsi="Arial" w:cs="Arial"/>
          <w:color w:val="333333"/>
        </w:rPr>
        <w:t>AR-DRG</w:t>
      </w:r>
      <w:r w:rsidR="00801D8A" w:rsidRPr="00007FBA">
        <w:rPr>
          <w:rFonts w:ascii="Arial" w:hAnsi="Arial" w:cs="Arial"/>
          <w:color w:val="333333"/>
        </w:rPr>
        <w:t xml:space="preserve"> </w:t>
      </w:r>
      <w:r w:rsidR="00681306" w:rsidRPr="00007FBA">
        <w:rPr>
          <w:rFonts w:ascii="Arial" w:hAnsi="Arial" w:cs="Arial"/>
          <w:color w:val="333333"/>
        </w:rPr>
        <w:t>v</w:t>
      </w:r>
      <w:ins w:id="1834" w:author="Tracy Thompson" w:date="2016-05-02T14:22:00Z">
        <w:r w:rsidR="00C5429D" w:rsidRPr="00007FBA">
          <w:rPr>
            <w:rFonts w:ascii="Arial" w:hAnsi="Arial" w:cs="Arial"/>
            <w:color w:val="333333"/>
          </w:rPr>
          <w:t>7.0</w:t>
        </w:r>
      </w:ins>
      <w:del w:id="1835" w:author="Tracy Thompson" w:date="2016-05-02T14:22:00Z">
        <w:r w:rsidR="00681306" w:rsidRPr="00007FBA" w:rsidDel="00C5429D">
          <w:rPr>
            <w:rFonts w:ascii="Arial" w:hAnsi="Arial" w:cs="Arial"/>
            <w:color w:val="333333"/>
          </w:rPr>
          <w:delText>6.0x</w:delText>
        </w:r>
      </w:del>
      <w:r w:rsidR="00452DC6" w:rsidRPr="00007FBA">
        <w:rPr>
          <w:rFonts w:ascii="Arial" w:hAnsi="Arial" w:cs="Arial"/>
          <w:color w:val="333333"/>
        </w:rPr>
        <w:t xml:space="preserve"> all splits</w:t>
      </w:r>
      <w:r w:rsidRPr="00007FBA">
        <w:rPr>
          <w:rFonts w:ascii="Arial" w:hAnsi="Arial" w:cs="Arial"/>
          <w:color w:val="333333"/>
        </w:rPr>
        <w:t xml:space="preserve"> implemented for the previous DRG set have been </w:t>
      </w:r>
      <w:r w:rsidRPr="00BA2072">
        <w:rPr>
          <w:rFonts w:ascii="Arial" w:hAnsi="Arial" w:cs="Arial"/>
          <w:color w:val="333333"/>
        </w:rPr>
        <w:t>incorporated</w:t>
      </w:r>
      <w:r w:rsidR="00E0523E" w:rsidRPr="00BA2072">
        <w:rPr>
          <w:rFonts w:ascii="Arial" w:hAnsi="Arial" w:cs="Arial"/>
          <w:color w:val="333333"/>
        </w:rPr>
        <w:t>, though new</w:t>
      </w:r>
      <w:r w:rsidR="00452DC6" w:rsidRPr="00BA2072">
        <w:rPr>
          <w:rFonts w:ascii="Arial" w:hAnsi="Arial" w:cs="Arial"/>
          <w:color w:val="333333"/>
        </w:rPr>
        <w:t xml:space="preserve"> </w:t>
      </w:r>
      <w:r w:rsidR="00B65A2A" w:rsidRPr="00BA2072">
        <w:rPr>
          <w:rFonts w:ascii="Arial" w:hAnsi="Arial" w:cs="Arial"/>
          <w:color w:val="333333"/>
        </w:rPr>
        <w:t xml:space="preserve">DRG mappings </w:t>
      </w:r>
      <w:r w:rsidR="00491240" w:rsidRPr="00BA2072">
        <w:rPr>
          <w:rFonts w:ascii="Arial" w:hAnsi="Arial" w:cs="Arial"/>
          <w:color w:val="333333"/>
        </w:rPr>
        <w:t xml:space="preserve">for the current year </w:t>
      </w:r>
      <w:r w:rsidR="00B65A2A" w:rsidRPr="00BA2072">
        <w:rPr>
          <w:rFonts w:ascii="Arial" w:hAnsi="Arial" w:cs="Arial"/>
          <w:color w:val="333333"/>
        </w:rPr>
        <w:t>are identified in th</w:t>
      </w:r>
      <w:r w:rsidR="00491240" w:rsidRPr="00BA2072">
        <w:rPr>
          <w:rFonts w:ascii="Arial" w:hAnsi="Arial" w:cs="Arial"/>
          <w:color w:val="333333"/>
        </w:rPr>
        <w:t>is</w:t>
      </w:r>
      <w:r w:rsidR="00C36E07">
        <w:rPr>
          <w:rFonts w:ascii="Arial" w:hAnsi="Arial" w:cs="Arial"/>
          <w:color w:val="333333"/>
        </w:rPr>
        <w:t xml:space="preserve"> </w:t>
      </w:r>
      <w:r w:rsidR="00B65A2A" w:rsidRPr="00BA2072">
        <w:rPr>
          <w:rFonts w:ascii="Arial" w:hAnsi="Arial" w:cs="Arial"/>
          <w:color w:val="333333"/>
        </w:rPr>
        <w:t>casemix framework document</w:t>
      </w:r>
      <w:r w:rsidR="00B064A1">
        <w:rPr>
          <w:rFonts w:ascii="Arial" w:hAnsi="Arial" w:cs="Arial"/>
          <w:color w:val="333333"/>
        </w:rPr>
        <w:t>.</w:t>
      </w:r>
      <w:r w:rsidR="00801D8A" w:rsidRPr="00BA2072">
        <w:rPr>
          <w:rFonts w:ascii="Arial" w:hAnsi="Arial" w:cs="Arial"/>
          <w:color w:val="333333"/>
        </w:rPr>
        <w:t xml:space="preserve"> </w:t>
      </w:r>
    </w:p>
    <w:p w:rsidR="00C7226E" w:rsidRPr="00BA2072" w:rsidRDefault="00C7226E" w:rsidP="00B65A2A">
      <w:pPr>
        <w:rPr>
          <w:rFonts w:ascii="Arial" w:hAnsi="Arial" w:cs="Arial"/>
          <w:color w:val="333333"/>
        </w:rPr>
      </w:pPr>
    </w:p>
    <w:p w:rsidR="00B65A2A" w:rsidRPr="00BA2072" w:rsidRDefault="00B65A2A" w:rsidP="00990412">
      <w:pPr>
        <w:pStyle w:val="Heading3"/>
        <w:numPr>
          <w:ilvl w:val="0"/>
          <w:numId w:val="0"/>
        </w:numPr>
      </w:pPr>
      <w:bookmarkStart w:id="1836" w:name="_Ref335975498"/>
      <w:bookmarkStart w:id="1837" w:name="_Toc469033172"/>
      <w:r w:rsidRPr="00BA2072">
        <w:t>Unit Prices used in Purchasing</w:t>
      </w:r>
      <w:bookmarkEnd w:id="1836"/>
      <w:bookmarkEnd w:id="1837"/>
    </w:p>
    <w:p w:rsidR="00B65A2A" w:rsidRPr="00BA2072" w:rsidRDefault="00B65A2A" w:rsidP="00B65A2A">
      <w:pPr>
        <w:rPr>
          <w:rFonts w:ascii="Arial" w:hAnsi="Arial" w:cs="Arial"/>
          <w:color w:val="333333"/>
        </w:rPr>
      </w:pPr>
      <w:r w:rsidRPr="00BA2072">
        <w:rPr>
          <w:rFonts w:ascii="Arial" w:hAnsi="Arial" w:cs="Arial"/>
          <w:color w:val="333333"/>
        </w:rPr>
        <w:t>In the following table, Neonatal refers to all events assigned a Purchase Unit of W06.03, and Medical &amp; Surgical covers all other Purchase Units for events included in casemix funding</w:t>
      </w:r>
      <w:r w:rsidR="00916B76" w:rsidRPr="00BA2072">
        <w:rPr>
          <w:rFonts w:ascii="Arial" w:hAnsi="Arial" w:cs="Arial"/>
          <w:color w:val="333333"/>
        </w:rPr>
        <w:t>, including secondary and tertiary Maternity</w:t>
      </w:r>
      <w:r w:rsidRPr="00BA2072">
        <w:rPr>
          <w:rFonts w:ascii="Arial" w:hAnsi="Arial" w:cs="Arial"/>
          <w:color w:val="333333"/>
        </w:rPr>
        <w:t>.</w:t>
      </w:r>
      <w:r w:rsidR="00F53B32" w:rsidRPr="00BA2072">
        <w:rPr>
          <w:rFonts w:ascii="Arial" w:hAnsi="Arial" w:cs="Arial"/>
          <w:color w:val="333333"/>
        </w:rPr>
        <w:t xml:space="preserve"> </w:t>
      </w:r>
      <w:r w:rsidR="0056390E" w:rsidRPr="00BA2072">
        <w:rPr>
          <w:rFonts w:ascii="Arial" w:hAnsi="Arial" w:cs="Arial"/>
          <w:color w:val="333333"/>
        </w:rPr>
        <w:t xml:space="preserve"> </w:t>
      </w:r>
      <w:r w:rsidR="00BA4258" w:rsidRPr="00BA2072">
        <w:rPr>
          <w:rFonts w:ascii="Arial" w:hAnsi="Arial" w:cs="Arial"/>
          <w:color w:val="333333"/>
        </w:rPr>
        <w:t>P</w:t>
      </w:r>
      <w:r w:rsidR="00916B76" w:rsidRPr="00BA2072">
        <w:rPr>
          <w:rFonts w:ascii="Arial" w:hAnsi="Arial" w:cs="Arial"/>
          <w:color w:val="333333"/>
        </w:rPr>
        <w:t>rimary maternity events are partly funded by a separate RVU mechanism</w:t>
      </w:r>
      <w:r w:rsidR="00F53B32" w:rsidRPr="00BA2072">
        <w:rPr>
          <w:rFonts w:ascii="Arial" w:hAnsi="Arial" w:cs="Arial"/>
          <w:color w:val="333333"/>
        </w:rPr>
        <w:t xml:space="preserve"> </w:t>
      </w:r>
      <w:r w:rsidR="00EE6299">
        <w:rPr>
          <w:rFonts w:ascii="Arial" w:hAnsi="Arial" w:cs="Arial"/>
          <w:color w:val="333333"/>
        </w:rPr>
        <w:t xml:space="preserve">which was </w:t>
      </w:r>
      <w:r w:rsidR="00254243">
        <w:rPr>
          <w:rFonts w:ascii="Arial" w:hAnsi="Arial" w:cs="Arial"/>
          <w:color w:val="333333"/>
        </w:rPr>
        <w:t xml:space="preserve">implemented </w:t>
      </w:r>
      <w:r w:rsidR="00BA4258" w:rsidRPr="00BA2072">
        <w:rPr>
          <w:rFonts w:ascii="Arial" w:hAnsi="Arial" w:cs="Arial"/>
          <w:color w:val="333333"/>
        </w:rPr>
        <w:t>from 1 July 2013.</w:t>
      </w:r>
    </w:p>
    <w:p w:rsidR="00B65A2A" w:rsidRPr="00BA2072" w:rsidRDefault="00B65A2A" w:rsidP="00B65A2A">
      <w:pPr>
        <w:rPr>
          <w:rFonts w:ascii="Arial" w:hAnsi="Arial" w:cs="Arial"/>
          <w:color w:val="333333"/>
        </w:rPr>
      </w:pPr>
    </w:p>
    <w:p w:rsidR="00B65A2A" w:rsidRPr="00BA2072" w:rsidRDefault="00B65A2A" w:rsidP="00B65A2A">
      <w:pPr>
        <w:rPr>
          <w:rFonts w:ascii="Arial" w:hAnsi="Arial" w:cs="Arial"/>
          <w:color w:val="333333"/>
        </w:rPr>
      </w:pPr>
      <w:r w:rsidRPr="00BA2072">
        <w:rPr>
          <w:rFonts w:ascii="Arial" w:hAnsi="Arial" w:cs="Arial"/>
          <w:color w:val="333333"/>
        </w:rPr>
        <w:t xml:space="preserve">From 2002/03, these have been the inter-district flow (IDF) prices, thus in some cases there may be some variation for local provision. </w:t>
      </w:r>
      <w:r w:rsidR="0056390E" w:rsidRPr="00BA2072">
        <w:rPr>
          <w:rFonts w:ascii="Arial" w:hAnsi="Arial" w:cs="Arial"/>
          <w:color w:val="333333"/>
        </w:rPr>
        <w:t xml:space="preserve"> </w:t>
      </w:r>
      <w:r w:rsidRPr="00BA2072">
        <w:rPr>
          <w:rFonts w:ascii="Arial" w:hAnsi="Arial" w:cs="Arial"/>
          <w:color w:val="333333"/>
        </w:rPr>
        <w:t>Note also that with effect from 2006/07 a common unit price has been set for medical-surgical and for neonatal casemix events.</w:t>
      </w:r>
      <w:r w:rsidR="00E94C2A" w:rsidRPr="00BA2072">
        <w:rPr>
          <w:rFonts w:ascii="Arial" w:hAnsi="Arial" w:cs="Arial"/>
          <w:color w:val="333333"/>
        </w:rPr>
        <w:t xml:space="preserve">  From 1 July 2009 secondary maternity events became casemix funded at the same unit price as for medical and surgical events.</w:t>
      </w:r>
    </w:p>
    <w:p w:rsidR="00B65A2A" w:rsidRPr="0063378C" w:rsidRDefault="00B65A2A" w:rsidP="00B65A2A">
      <w:pPr>
        <w:rPr>
          <w:rFonts w:ascii="Arial" w:hAnsi="Arial" w:cs="Arial"/>
        </w:rPr>
      </w:pPr>
    </w:p>
    <w:tbl>
      <w:tblPr>
        <w:tblW w:w="4868" w:type="dxa"/>
        <w:jc w:val="center"/>
        <w:tblLook w:val="0000" w:firstRow="0" w:lastRow="0" w:firstColumn="0" w:lastColumn="0" w:noHBand="0" w:noVBand="0"/>
      </w:tblPr>
      <w:tblGrid>
        <w:gridCol w:w="1360"/>
        <w:gridCol w:w="1728"/>
        <w:gridCol w:w="1780"/>
      </w:tblGrid>
      <w:tr w:rsidR="00577221" w:rsidRPr="000C2779" w:rsidTr="005E5376">
        <w:trPr>
          <w:trHeight w:val="645"/>
          <w:jc w:val="center"/>
        </w:trPr>
        <w:tc>
          <w:tcPr>
            <w:tcW w:w="1360" w:type="dxa"/>
            <w:tcBorders>
              <w:top w:val="single" w:sz="12" w:space="0" w:color="auto"/>
              <w:bottom w:val="single" w:sz="8" w:space="0" w:color="auto"/>
              <w:right w:val="nil"/>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Financial Year</w:t>
            </w:r>
          </w:p>
        </w:tc>
        <w:tc>
          <w:tcPr>
            <w:tcW w:w="1728" w:type="dxa"/>
            <w:tcBorders>
              <w:top w:val="single" w:sz="12" w:space="0" w:color="auto"/>
              <w:left w:val="single" w:sz="4" w:space="0" w:color="auto"/>
              <w:bottom w:val="single" w:sz="8" w:space="0" w:color="auto"/>
              <w:right w:val="single" w:sz="4" w:space="0" w:color="auto"/>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Medical &amp; Surgical</w:t>
            </w:r>
          </w:p>
        </w:tc>
        <w:tc>
          <w:tcPr>
            <w:tcW w:w="1780" w:type="dxa"/>
            <w:tcBorders>
              <w:top w:val="single" w:sz="12" w:space="0" w:color="auto"/>
              <w:left w:val="nil"/>
              <w:bottom w:val="single" w:sz="8" w:space="0" w:color="auto"/>
            </w:tcBorders>
            <w:vAlign w:val="center"/>
          </w:tcPr>
          <w:p w:rsidR="00577221" w:rsidRPr="000C2779" w:rsidRDefault="00577221" w:rsidP="009833EA">
            <w:pPr>
              <w:jc w:val="center"/>
              <w:rPr>
                <w:rFonts w:ascii="Arial" w:hAnsi="Arial" w:cs="Arial"/>
                <w:b/>
                <w:bCs/>
                <w:sz w:val="22"/>
                <w:szCs w:val="22"/>
                <w:lang w:val="en-GB" w:eastAsia="en-GB"/>
              </w:rPr>
            </w:pPr>
            <w:r w:rsidRPr="000C2779">
              <w:rPr>
                <w:rFonts w:ascii="Arial" w:hAnsi="Arial" w:cs="Arial"/>
                <w:b/>
                <w:bCs/>
                <w:sz w:val="22"/>
                <w:szCs w:val="22"/>
                <w:lang w:val="en-GB" w:eastAsia="en-GB"/>
              </w:rPr>
              <w:t>Neonatal</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1998/99</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2,433.62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None</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1999/00</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2,399.22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2,761.48</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2000/01</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2,487.16</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2,732.47</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2001/02</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2,479.01</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2,677.23</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2002/03</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2,617.72</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2,827.03</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2003/04</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2,728.55</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2.946.72</w:t>
            </w:r>
          </w:p>
        </w:tc>
      </w:tr>
      <w:tr w:rsidR="00577221" w:rsidRPr="000C2779" w:rsidTr="005E5376">
        <w:trPr>
          <w:trHeight w:val="315"/>
          <w:jc w:val="center"/>
        </w:trPr>
        <w:tc>
          <w:tcPr>
            <w:tcW w:w="1360" w:type="dxa"/>
            <w:tcBorders>
              <w:top w:val="nil"/>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2004/05</w:t>
            </w:r>
          </w:p>
        </w:tc>
        <w:tc>
          <w:tcPr>
            <w:tcW w:w="1728" w:type="dxa"/>
            <w:tcBorders>
              <w:top w:val="nil"/>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2,854.88</w:t>
            </w:r>
          </w:p>
        </w:tc>
        <w:tc>
          <w:tcPr>
            <w:tcW w:w="1780" w:type="dxa"/>
            <w:tcBorders>
              <w:top w:val="nil"/>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3,024.37</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2005/06</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2,949.09</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3,124.17</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2006/07</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3,151.01</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3,151.01</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2007/08</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3,740.38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3,740.38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2008/09</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3,985.32</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3,985.32</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2009/10</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4,315.48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4,315.48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2010/11</w:t>
            </w:r>
          </w:p>
        </w:tc>
        <w:tc>
          <w:tcPr>
            <w:tcW w:w="1728" w:type="dxa"/>
            <w:tcBorders>
              <w:top w:val="single" w:sz="4" w:space="0" w:color="auto"/>
              <w:left w:val="single" w:sz="4" w:space="0" w:color="auto"/>
              <w:bottom w:val="single" w:sz="4" w:space="0" w:color="auto"/>
              <w:right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4,410.38</w:t>
            </w:r>
          </w:p>
        </w:tc>
        <w:tc>
          <w:tcPr>
            <w:tcW w:w="1780" w:type="dxa"/>
            <w:tcBorders>
              <w:top w:val="single" w:sz="4" w:space="0" w:color="auto"/>
              <w:left w:val="nil"/>
              <w:bottom w:val="single" w:sz="4" w:space="0" w:color="auto"/>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4,410.38</w:t>
            </w:r>
          </w:p>
        </w:tc>
      </w:tr>
      <w:tr w:rsidR="00577221" w:rsidRPr="000C2779" w:rsidTr="005E5376">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2011/12</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4,567.49</w:t>
            </w:r>
          </w:p>
        </w:tc>
        <w:tc>
          <w:tcPr>
            <w:tcW w:w="1780" w:type="dxa"/>
            <w:tcBorders>
              <w:top w:val="single" w:sz="4" w:space="0" w:color="auto"/>
              <w:left w:val="nil"/>
              <w:bottom w:val="single" w:sz="4" w:space="0" w:color="auto"/>
            </w:tcBorders>
            <w:shd w:val="clear" w:color="auto" w:fill="auto"/>
            <w:noWrap/>
            <w:vAlign w:val="bottom"/>
          </w:tcPr>
          <w:p w:rsidR="00577221" w:rsidRPr="000C2779" w:rsidRDefault="00577221" w:rsidP="002D55A5">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4,567.49</w:t>
            </w:r>
          </w:p>
        </w:tc>
      </w:tr>
      <w:tr w:rsidR="00577221" w:rsidRPr="000C2779" w:rsidTr="001848F7">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2012/13</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4,614.36</w:t>
            </w:r>
          </w:p>
        </w:tc>
        <w:tc>
          <w:tcPr>
            <w:tcW w:w="1780" w:type="dxa"/>
            <w:tcBorders>
              <w:top w:val="single" w:sz="4" w:space="0" w:color="auto"/>
              <w:left w:val="nil"/>
              <w:bottom w:val="single" w:sz="4" w:space="0" w:color="auto"/>
            </w:tcBorders>
            <w:shd w:val="clear" w:color="auto" w:fill="auto"/>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4,614.36</w:t>
            </w:r>
          </w:p>
        </w:tc>
      </w:tr>
      <w:tr w:rsidR="00577221" w:rsidRPr="000C2779" w:rsidTr="00BE0213">
        <w:trPr>
          <w:trHeight w:val="330"/>
          <w:jc w:val="center"/>
        </w:trPr>
        <w:tc>
          <w:tcPr>
            <w:tcW w:w="1360" w:type="dxa"/>
            <w:tcBorders>
              <w:top w:val="single" w:sz="4" w:space="0" w:color="auto"/>
              <w:bottom w:val="single" w:sz="4" w:space="0" w:color="auto"/>
              <w:right w:val="nil"/>
            </w:tcBorders>
            <w:noWrap/>
            <w:vAlign w:val="bottom"/>
          </w:tcPr>
          <w:p w:rsidR="00577221" w:rsidRPr="000C2779" w:rsidRDefault="00577221" w:rsidP="00896CEF">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2013/14</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77221" w:rsidRDefault="00577221" w:rsidP="00896CEF">
            <w:pPr>
              <w:jc w:val="center"/>
              <w:rPr>
                <w:rFonts w:ascii="Arial" w:hAnsi="Arial" w:cs="Arial"/>
                <w:color w:val="333333"/>
                <w:sz w:val="22"/>
                <w:szCs w:val="22"/>
                <w:lang w:val="en-GB" w:eastAsia="en-GB"/>
              </w:rPr>
            </w:pPr>
            <w:r>
              <w:rPr>
                <w:rFonts w:ascii="Arial" w:hAnsi="Arial" w:cs="Arial"/>
                <w:color w:val="333333"/>
                <w:sz w:val="22"/>
                <w:szCs w:val="22"/>
                <w:lang w:val="en-GB" w:eastAsia="en-GB"/>
              </w:rPr>
              <w:t>4,655.43</w:t>
            </w:r>
          </w:p>
        </w:tc>
        <w:tc>
          <w:tcPr>
            <w:tcW w:w="1780" w:type="dxa"/>
            <w:tcBorders>
              <w:top w:val="single" w:sz="4" w:space="0" w:color="auto"/>
              <w:left w:val="nil"/>
              <w:bottom w:val="single" w:sz="4" w:space="0" w:color="auto"/>
            </w:tcBorders>
            <w:shd w:val="clear" w:color="auto" w:fill="auto"/>
            <w:noWrap/>
            <w:vAlign w:val="bottom"/>
          </w:tcPr>
          <w:p w:rsidR="00577221" w:rsidRDefault="00577221" w:rsidP="00896CEF">
            <w:pPr>
              <w:jc w:val="center"/>
              <w:rPr>
                <w:rFonts w:ascii="Arial" w:hAnsi="Arial" w:cs="Arial"/>
                <w:color w:val="333333"/>
                <w:sz w:val="22"/>
                <w:szCs w:val="22"/>
                <w:lang w:val="en-GB" w:eastAsia="en-GB"/>
              </w:rPr>
            </w:pPr>
            <w:r>
              <w:rPr>
                <w:rFonts w:ascii="Arial" w:hAnsi="Arial" w:cs="Arial"/>
                <w:color w:val="333333"/>
                <w:sz w:val="22"/>
                <w:szCs w:val="22"/>
                <w:lang w:val="en-GB" w:eastAsia="en-GB"/>
              </w:rPr>
              <w:t>4,655.43</w:t>
            </w:r>
          </w:p>
        </w:tc>
      </w:tr>
      <w:tr w:rsidR="001848F7" w:rsidRPr="000C2779" w:rsidTr="00BE0213">
        <w:trPr>
          <w:trHeight w:val="330"/>
          <w:jc w:val="center"/>
        </w:trPr>
        <w:tc>
          <w:tcPr>
            <w:tcW w:w="1360" w:type="dxa"/>
            <w:tcBorders>
              <w:top w:val="single" w:sz="4" w:space="0" w:color="auto"/>
              <w:bottom w:val="single" w:sz="4" w:space="0" w:color="auto"/>
              <w:right w:val="nil"/>
            </w:tcBorders>
            <w:noWrap/>
            <w:vAlign w:val="bottom"/>
          </w:tcPr>
          <w:p w:rsidR="001848F7" w:rsidRPr="000C2779" w:rsidRDefault="001848F7" w:rsidP="00E677A4">
            <w:pPr>
              <w:jc w:val="center"/>
              <w:rPr>
                <w:rFonts w:ascii="Arial" w:hAnsi="Arial" w:cs="Arial"/>
                <w:color w:val="333333"/>
                <w:sz w:val="22"/>
                <w:szCs w:val="22"/>
                <w:lang w:val="en-GB" w:eastAsia="en-GB"/>
              </w:rPr>
            </w:pPr>
            <w:r w:rsidRPr="000C2779">
              <w:rPr>
                <w:rFonts w:ascii="Arial" w:hAnsi="Arial" w:cs="Arial"/>
                <w:color w:val="333333"/>
                <w:sz w:val="22"/>
                <w:szCs w:val="22"/>
                <w:lang w:val="en-GB" w:eastAsia="en-GB"/>
              </w:rPr>
              <w:t>201</w:t>
            </w:r>
            <w:r>
              <w:rPr>
                <w:rFonts w:ascii="Arial" w:hAnsi="Arial" w:cs="Arial"/>
                <w:color w:val="333333"/>
                <w:sz w:val="22"/>
                <w:szCs w:val="22"/>
                <w:lang w:val="en-GB" w:eastAsia="en-GB"/>
              </w:rPr>
              <w:t>4</w:t>
            </w:r>
            <w:r w:rsidRPr="000C2779">
              <w:rPr>
                <w:rFonts w:ascii="Arial" w:hAnsi="Arial" w:cs="Arial"/>
                <w:color w:val="333333"/>
                <w:sz w:val="22"/>
                <w:szCs w:val="22"/>
                <w:lang w:val="en-GB" w:eastAsia="en-GB"/>
              </w:rPr>
              <w:t>/1</w:t>
            </w:r>
            <w:r>
              <w:rPr>
                <w:rFonts w:ascii="Arial" w:hAnsi="Arial" w:cs="Arial"/>
                <w:color w:val="333333"/>
                <w:sz w:val="22"/>
                <w:szCs w:val="22"/>
                <w:lang w:val="en-GB" w:eastAsia="en-GB"/>
              </w:rPr>
              <w:t>5</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8F7" w:rsidRPr="000C2779" w:rsidRDefault="001848F7" w:rsidP="00E677A4">
            <w:pPr>
              <w:jc w:val="center"/>
              <w:rPr>
                <w:rFonts w:ascii="Arial" w:hAnsi="Arial" w:cs="Arial"/>
                <w:color w:val="333333"/>
                <w:sz w:val="22"/>
                <w:szCs w:val="22"/>
                <w:lang w:val="en-GB" w:eastAsia="en-GB"/>
              </w:rPr>
            </w:pPr>
            <w:r>
              <w:rPr>
                <w:rFonts w:ascii="Arial" w:hAnsi="Arial" w:cs="Arial"/>
                <w:color w:val="333333"/>
                <w:sz w:val="22"/>
                <w:szCs w:val="22"/>
                <w:lang w:val="en-GB" w:eastAsia="en-GB"/>
              </w:rPr>
              <w:t>4,681.97</w:t>
            </w:r>
          </w:p>
        </w:tc>
        <w:tc>
          <w:tcPr>
            <w:tcW w:w="1780" w:type="dxa"/>
            <w:tcBorders>
              <w:top w:val="single" w:sz="4" w:space="0" w:color="auto"/>
              <w:left w:val="nil"/>
              <w:bottom w:val="single" w:sz="4" w:space="0" w:color="auto"/>
            </w:tcBorders>
            <w:shd w:val="clear" w:color="auto" w:fill="auto"/>
            <w:noWrap/>
            <w:vAlign w:val="bottom"/>
          </w:tcPr>
          <w:p w:rsidR="001848F7" w:rsidRPr="000C2779" w:rsidRDefault="001848F7" w:rsidP="00E677A4">
            <w:pPr>
              <w:jc w:val="center"/>
              <w:rPr>
                <w:rFonts w:ascii="Arial" w:hAnsi="Arial" w:cs="Arial"/>
                <w:color w:val="333333"/>
                <w:sz w:val="22"/>
                <w:szCs w:val="22"/>
                <w:lang w:val="en-GB" w:eastAsia="en-GB"/>
              </w:rPr>
            </w:pPr>
            <w:r>
              <w:rPr>
                <w:rFonts w:ascii="Arial" w:hAnsi="Arial" w:cs="Arial"/>
                <w:color w:val="333333"/>
                <w:sz w:val="22"/>
                <w:szCs w:val="22"/>
                <w:lang w:val="en-GB" w:eastAsia="en-GB"/>
              </w:rPr>
              <w:t>4,681.97</w:t>
            </w:r>
          </w:p>
        </w:tc>
      </w:tr>
      <w:tr w:rsidR="001848F7" w:rsidRPr="000C2779" w:rsidTr="00D637A8">
        <w:trPr>
          <w:trHeight w:val="330"/>
          <w:jc w:val="center"/>
        </w:trPr>
        <w:tc>
          <w:tcPr>
            <w:tcW w:w="1360" w:type="dxa"/>
            <w:tcBorders>
              <w:top w:val="single" w:sz="4" w:space="0" w:color="auto"/>
              <w:bottom w:val="single" w:sz="4" w:space="0" w:color="auto"/>
              <w:right w:val="nil"/>
            </w:tcBorders>
            <w:noWrap/>
            <w:vAlign w:val="bottom"/>
          </w:tcPr>
          <w:p w:rsidR="001848F7" w:rsidRPr="00BE0213" w:rsidRDefault="001848F7" w:rsidP="00436575">
            <w:pPr>
              <w:jc w:val="center"/>
              <w:rPr>
                <w:rFonts w:ascii="Arial" w:hAnsi="Arial" w:cs="Arial"/>
                <w:color w:val="333333"/>
                <w:sz w:val="22"/>
                <w:szCs w:val="22"/>
                <w:lang w:val="en-GB" w:eastAsia="en-GB"/>
              </w:rPr>
            </w:pPr>
            <w:r w:rsidRPr="00BE0213">
              <w:rPr>
                <w:rFonts w:ascii="Arial" w:hAnsi="Arial" w:cs="Arial"/>
                <w:color w:val="333333"/>
                <w:sz w:val="22"/>
                <w:szCs w:val="22"/>
                <w:lang w:val="en-GB" w:eastAsia="en-GB"/>
              </w:rPr>
              <w:t>2015/16</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1848F7" w:rsidRPr="00BE0213" w:rsidRDefault="007349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4, 751.58</w:t>
            </w:r>
          </w:p>
        </w:tc>
        <w:tc>
          <w:tcPr>
            <w:tcW w:w="1780" w:type="dxa"/>
            <w:tcBorders>
              <w:top w:val="single" w:sz="4" w:space="0" w:color="auto"/>
              <w:left w:val="nil"/>
              <w:bottom w:val="single" w:sz="4" w:space="0" w:color="auto"/>
            </w:tcBorders>
            <w:shd w:val="clear" w:color="auto" w:fill="auto"/>
            <w:noWrap/>
            <w:vAlign w:val="bottom"/>
          </w:tcPr>
          <w:p w:rsidR="001848F7" w:rsidRPr="00BE0213" w:rsidRDefault="00734933"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4,751.58</w:t>
            </w:r>
          </w:p>
        </w:tc>
      </w:tr>
      <w:tr w:rsidR="00945B38" w:rsidRPr="000C2779" w:rsidTr="00C5429D">
        <w:trPr>
          <w:trHeight w:val="330"/>
          <w:jc w:val="center"/>
        </w:trPr>
        <w:tc>
          <w:tcPr>
            <w:tcW w:w="1360" w:type="dxa"/>
            <w:tcBorders>
              <w:top w:val="single" w:sz="4" w:space="0" w:color="auto"/>
              <w:bottom w:val="single" w:sz="4" w:space="0" w:color="auto"/>
              <w:right w:val="nil"/>
            </w:tcBorders>
            <w:noWrap/>
            <w:vAlign w:val="bottom"/>
          </w:tcPr>
          <w:p w:rsidR="00945B38" w:rsidRPr="00BE0213" w:rsidRDefault="00945B38" w:rsidP="00436575">
            <w:pPr>
              <w:jc w:val="center"/>
              <w:rPr>
                <w:rFonts w:ascii="Arial" w:hAnsi="Arial" w:cs="Arial"/>
                <w:color w:val="333333"/>
                <w:sz w:val="22"/>
                <w:szCs w:val="22"/>
                <w:lang w:val="en-GB" w:eastAsia="en-GB"/>
              </w:rPr>
            </w:pPr>
            <w:r>
              <w:rPr>
                <w:rFonts w:ascii="Arial" w:hAnsi="Arial" w:cs="Arial"/>
                <w:color w:val="333333"/>
                <w:sz w:val="22"/>
                <w:szCs w:val="22"/>
                <w:lang w:val="en-GB" w:eastAsia="en-GB"/>
              </w:rPr>
              <w:t>2016/17</w:t>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45B38" w:rsidRDefault="00FD45DD"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4,824.67</w:t>
            </w:r>
          </w:p>
        </w:tc>
        <w:tc>
          <w:tcPr>
            <w:tcW w:w="1780" w:type="dxa"/>
            <w:tcBorders>
              <w:top w:val="single" w:sz="4" w:space="0" w:color="auto"/>
              <w:left w:val="nil"/>
              <w:bottom w:val="single" w:sz="4" w:space="0" w:color="auto"/>
            </w:tcBorders>
            <w:shd w:val="clear" w:color="auto" w:fill="auto"/>
            <w:noWrap/>
            <w:vAlign w:val="bottom"/>
          </w:tcPr>
          <w:p w:rsidR="00945B38" w:rsidRDefault="00FD45DD" w:rsidP="00734933">
            <w:pPr>
              <w:jc w:val="center"/>
              <w:rPr>
                <w:rFonts w:ascii="Arial" w:hAnsi="Arial" w:cs="Arial"/>
                <w:color w:val="333333"/>
                <w:sz w:val="22"/>
                <w:szCs w:val="22"/>
                <w:lang w:val="en-GB" w:eastAsia="en-GB"/>
              </w:rPr>
            </w:pPr>
            <w:r>
              <w:rPr>
                <w:rFonts w:ascii="Arial" w:hAnsi="Arial" w:cs="Arial"/>
                <w:color w:val="333333"/>
                <w:sz w:val="22"/>
                <w:szCs w:val="22"/>
                <w:lang w:val="en-GB" w:eastAsia="en-GB"/>
              </w:rPr>
              <w:t>4,824.67</w:t>
            </w:r>
          </w:p>
        </w:tc>
      </w:tr>
      <w:tr w:rsidR="00C5429D" w:rsidRPr="000C2779" w:rsidTr="00BE0213">
        <w:trPr>
          <w:trHeight w:val="330"/>
          <w:jc w:val="center"/>
          <w:ins w:id="1838" w:author="Tracy Thompson" w:date="2016-05-02T14:22:00Z"/>
        </w:trPr>
        <w:tc>
          <w:tcPr>
            <w:tcW w:w="1360" w:type="dxa"/>
            <w:tcBorders>
              <w:top w:val="single" w:sz="4" w:space="0" w:color="auto"/>
              <w:bottom w:val="single" w:sz="12" w:space="0" w:color="auto"/>
              <w:right w:val="nil"/>
            </w:tcBorders>
            <w:noWrap/>
            <w:vAlign w:val="bottom"/>
          </w:tcPr>
          <w:p w:rsidR="00C5429D" w:rsidRDefault="00C5429D" w:rsidP="00436575">
            <w:pPr>
              <w:jc w:val="center"/>
              <w:rPr>
                <w:ins w:id="1839" w:author="Tracy Thompson" w:date="2016-05-02T14:22:00Z"/>
                <w:rFonts w:ascii="Arial" w:hAnsi="Arial" w:cs="Arial"/>
                <w:color w:val="333333"/>
                <w:sz w:val="22"/>
                <w:szCs w:val="22"/>
                <w:lang w:val="en-GB" w:eastAsia="en-GB"/>
              </w:rPr>
            </w:pPr>
            <w:ins w:id="1840" w:author="Tracy Thompson" w:date="2016-05-02T14:22:00Z">
              <w:r>
                <w:rPr>
                  <w:rFonts w:ascii="Arial" w:hAnsi="Arial" w:cs="Arial"/>
                  <w:color w:val="333333"/>
                  <w:sz w:val="22"/>
                  <w:szCs w:val="22"/>
                  <w:lang w:val="en-GB" w:eastAsia="en-GB"/>
                </w:rPr>
                <w:t>2017/18</w:t>
              </w:r>
            </w:ins>
          </w:p>
        </w:tc>
        <w:tc>
          <w:tcPr>
            <w:tcW w:w="1728" w:type="dxa"/>
            <w:tcBorders>
              <w:top w:val="single" w:sz="4" w:space="0" w:color="auto"/>
              <w:left w:val="single" w:sz="4" w:space="0" w:color="auto"/>
              <w:bottom w:val="single" w:sz="12" w:space="0" w:color="auto"/>
              <w:right w:val="single" w:sz="4" w:space="0" w:color="auto"/>
            </w:tcBorders>
            <w:shd w:val="clear" w:color="auto" w:fill="auto"/>
            <w:noWrap/>
            <w:vAlign w:val="bottom"/>
          </w:tcPr>
          <w:p w:rsidR="00C5429D" w:rsidRDefault="00C5429D" w:rsidP="00734933">
            <w:pPr>
              <w:jc w:val="center"/>
              <w:rPr>
                <w:ins w:id="1841" w:author="Tracy Thompson" w:date="2016-05-02T14:22:00Z"/>
                <w:rFonts w:ascii="Arial" w:hAnsi="Arial" w:cs="Arial"/>
                <w:color w:val="333333"/>
                <w:sz w:val="22"/>
                <w:szCs w:val="22"/>
                <w:lang w:val="en-GB" w:eastAsia="en-GB"/>
              </w:rPr>
            </w:pPr>
            <w:ins w:id="1842" w:author="Tracy Thompson" w:date="2016-05-02T14:22:00Z">
              <w:r>
                <w:rPr>
                  <w:rFonts w:ascii="Arial" w:hAnsi="Arial" w:cs="Arial"/>
                  <w:color w:val="333333"/>
                  <w:sz w:val="22"/>
                  <w:szCs w:val="22"/>
                  <w:lang w:val="en-GB" w:eastAsia="en-GB"/>
                </w:rPr>
                <w:t>TBC</w:t>
              </w:r>
            </w:ins>
          </w:p>
        </w:tc>
        <w:tc>
          <w:tcPr>
            <w:tcW w:w="1780" w:type="dxa"/>
            <w:tcBorders>
              <w:top w:val="single" w:sz="4" w:space="0" w:color="auto"/>
              <w:left w:val="nil"/>
              <w:bottom w:val="single" w:sz="12" w:space="0" w:color="auto"/>
            </w:tcBorders>
            <w:shd w:val="clear" w:color="auto" w:fill="auto"/>
            <w:noWrap/>
            <w:vAlign w:val="bottom"/>
          </w:tcPr>
          <w:p w:rsidR="00C5429D" w:rsidRDefault="00C5429D" w:rsidP="00734933">
            <w:pPr>
              <w:jc w:val="center"/>
              <w:rPr>
                <w:ins w:id="1843" w:author="Tracy Thompson" w:date="2016-05-02T14:22:00Z"/>
                <w:rFonts w:ascii="Arial" w:hAnsi="Arial" w:cs="Arial"/>
                <w:color w:val="333333"/>
                <w:sz w:val="22"/>
                <w:szCs w:val="22"/>
                <w:lang w:val="en-GB" w:eastAsia="en-GB"/>
              </w:rPr>
            </w:pPr>
            <w:ins w:id="1844" w:author="Tracy Thompson" w:date="2016-05-02T14:22:00Z">
              <w:r>
                <w:rPr>
                  <w:rFonts w:ascii="Arial" w:hAnsi="Arial" w:cs="Arial"/>
                  <w:color w:val="333333"/>
                  <w:sz w:val="22"/>
                  <w:szCs w:val="22"/>
                  <w:lang w:val="en-GB" w:eastAsia="en-GB"/>
                </w:rPr>
                <w:t>TBC</w:t>
              </w:r>
            </w:ins>
          </w:p>
        </w:tc>
      </w:tr>
    </w:tbl>
    <w:p w:rsidR="00B65A2A" w:rsidRDefault="00B65A2A" w:rsidP="00B65A2A">
      <w:pPr>
        <w:rPr>
          <w:rFonts w:ascii="Arial" w:hAnsi="Arial" w:cs="Arial"/>
        </w:rPr>
      </w:pPr>
    </w:p>
    <w:p w:rsidR="00C5429D" w:rsidRDefault="00C5429D" w:rsidP="00B65A2A">
      <w:pPr>
        <w:rPr>
          <w:rFonts w:ascii="Arial" w:hAnsi="Arial" w:cs="Arial"/>
        </w:rPr>
      </w:pPr>
    </w:p>
    <w:p w:rsidR="00B65A2A" w:rsidRPr="000962C8" w:rsidRDefault="00D034E2" w:rsidP="00990412">
      <w:pPr>
        <w:pStyle w:val="Heading3"/>
        <w:numPr>
          <w:ilvl w:val="0"/>
          <w:numId w:val="0"/>
        </w:numPr>
      </w:pPr>
      <w:bookmarkStart w:id="1845" w:name="_Ref462310515"/>
      <w:bookmarkStart w:id="1846" w:name="_Ref462310552"/>
      <w:bookmarkStart w:id="1847" w:name="_Toc469033173"/>
      <w:bookmarkStart w:id="1848" w:name="_Ref335975527"/>
      <w:r w:rsidRPr="00BE0213">
        <w:t>Primary Maternity RVUs</w:t>
      </w:r>
      <w:bookmarkEnd w:id="1845"/>
      <w:bookmarkEnd w:id="1846"/>
      <w:bookmarkEnd w:id="1847"/>
      <w:r>
        <w:t xml:space="preserve"> </w:t>
      </w:r>
      <w:bookmarkEnd w:id="1848"/>
    </w:p>
    <w:p w:rsidR="00B65A2A" w:rsidRPr="0043125F" w:rsidRDefault="0048685A" w:rsidP="00B65A2A">
      <w:pPr>
        <w:rPr>
          <w:rFonts w:ascii="Arial" w:hAnsi="Arial" w:cs="Arial"/>
          <w:i/>
          <w:color w:val="333333"/>
          <w:szCs w:val="24"/>
          <w:lang w:eastAsia="en-NZ"/>
        </w:rPr>
      </w:pPr>
      <w:r w:rsidRPr="0043125F">
        <w:rPr>
          <w:rFonts w:ascii="Arial" w:hAnsi="Arial" w:cs="Arial"/>
          <w:color w:val="333333"/>
        </w:rPr>
        <w:t>In the table below are the RVU</w:t>
      </w:r>
      <w:r w:rsidR="0093455A" w:rsidRPr="0043125F">
        <w:rPr>
          <w:rFonts w:ascii="Arial" w:hAnsi="Arial" w:cs="Arial"/>
          <w:color w:val="333333"/>
        </w:rPr>
        <w:t xml:space="preserve">s used in the calculation of RVU weights </w:t>
      </w:r>
      <w:r w:rsidRPr="0043125F">
        <w:rPr>
          <w:rFonts w:ascii="Arial" w:hAnsi="Arial" w:cs="Arial"/>
          <w:color w:val="333333"/>
        </w:rPr>
        <w:t xml:space="preserve">for events assigned XPU W02020 </w:t>
      </w:r>
      <w:r w:rsidRPr="0043125F">
        <w:rPr>
          <w:rFonts w:ascii="Arial" w:hAnsi="Arial" w:cs="Arial"/>
          <w:i/>
          <w:color w:val="333333"/>
          <w:szCs w:val="24"/>
          <w:lang w:eastAsia="en-NZ"/>
        </w:rPr>
        <w:t>Inpatient maternity care in a primary maternity facility</w:t>
      </w:r>
      <w:r w:rsidR="00594692" w:rsidRPr="0043125F">
        <w:rPr>
          <w:rFonts w:ascii="Arial" w:hAnsi="Arial" w:cs="Arial"/>
          <w:i/>
          <w:color w:val="333333"/>
          <w:szCs w:val="24"/>
          <w:lang w:eastAsia="en-NZ"/>
        </w:rPr>
        <w:t>.</w:t>
      </w:r>
    </w:p>
    <w:p w:rsidR="00CB1605" w:rsidRPr="0043125F" w:rsidRDefault="00CB1605" w:rsidP="00B65A2A">
      <w:pPr>
        <w:rPr>
          <w:rFonts w:ascii="Arial" w:hAnsi="Arial" w:cs="Arial"/>
          <w:color w:val="333333"/>
        </w:rPr>
      </w:pPr>
    </w:p>
    <w:tbl>
      <w:tblPr>
        <w:tblStyle w:val="TableGrid"/>
        <w:tblW w:w="0" w:type="auto"/>
        <w:jc w:val="center"/>
        <w:tblLook w:val="04A0" w:firstRow="1" w:lastRow="0" w:firstColumn="1" w:lastColumn="0" w:noHBand="0" w:noVBand="1"/>
      </w:tblPr>
      <w:tblGrid>
        <w:gridCol w:w="6756"/>
        <w:gridCol w:w="1418"/>
      </w:tblGrid>
      <w:tr w:rsidR="00FA78D0" w:rsidRPr="0043125F" w:rsidTr="009577CC">
        <w:trPr>
          <w:trHeight w:val="377"/>
          <w:jc w:val="center"/>
        </w:trPr>
        <w:tc>
          <w:tcPr>
            <w:tcW w:w="6756" w:type="dxa"/>
            <w:shd w:val="clear" w:color="auto" w:fill="auto"/>
            <w:noWrap/>
            <w:vAlign w:val="center"/>
            <w:hideMark/>
          </w:tcPr>
          <w:p w:rsidR="00FA78D0" w:rsidRPr="0043125F" w:rsidRDefault="00FA78D0" w:rsidP="0095392C">
            <w:pPr>
              <w:rPr>
                <w:rFonts w:ascii="Arial" w:hAnsi="Arial" w:cs="Arial"/>
                <w:b/>
                <w:bCs/>
                <w:color w:val="333333"/>
                <w:sz w:val="22"/>
                <w:szCs w:val="22"/>
              </w:rPr>
            </w:pPr>
            <w:r w:rsidRPr="0043125F">
              <w:rPr>
                <w:rFonts w:ascii="Arial" w:hAnsi="Arial" w:cs="Arial"/>
                <w:b/>
                <w:bCs/>
                <w:color w:val="333333"/>
                <w:sz w:val="22"/>
                <w:szCs w:val="22"/>
              </w:rPr>
              <w:t>Component</w:t>
            </w:r>
          </w:p>
        </w:tc>
        <w:tc>
          <w:tcPr>
            <w:tcW w:w="1418" w:type="dxa"/>
            <w:shd w:val="clear" w:color="auto" w:fill="auto"/>
            <w:noWrap/>
            <w:vAlign w:val="center"/>
            <w:hideMark/>
          </w:tcPr>
          <w:p w:rsidR="00FA78D0" w:rsidRPr="0043125F" w:rsidRDefault="00FA78D0" w:rsidP="00B441DC">
            <w:pPr>
              <w:rPr>
                <w:rFonts w:ascii="Arial" w:hAnsi="Arial" w:cs="Arial"/>
                <w:b/>
                <w:bCs/>
                <w:color w:val="333333"/>
                <w:sz w:val="22"/>
                <w:szCs w:val="22"/>
              </w:rPr>
            </w:pPr>
            <w:r w:rsidRPr="0043125F">
              <w:rPr>
                <w:rFonts w:ascii="Arial" w:hAnsi="Arial" w:cs="Arial"/>
                <w:b/>
                <w:bCs/>
                <w:color w:val="333333"/>
                <w:sz w:val="22"/>
                <w:szCs w:val="22"/>
              </w:rPr>
              <w:t>Weight</w:t>
            </w:r>
          </w:p>
        </w:tc>
      </w:tr>
      <w:tr w:rsidR="00FA78D0" w:rsidRPr="0043125F" w:rsidTr="009577CC">
        <w:trPr>
          <w:trHeight w:val="257"/>
          <w:jc w:val="center"/>
        </w:trPr>
        <w:tc>
          <w:tcPr>
            <w:tcW w:w="6756" w:type="dxa"/>
            <w:noWrap/>
            <w:hideMark/>
          </w:tcPr>
          <w:p w:rsidR="00FA78D0" w:rsidRPr="0043125F" w:rsidRDefault="00FA78D0" w:rsidP="00E50A53">
            <w:pPr>
              <w:rPr>
                <w:rFonts w:ascii="Arial" w:hAnsi="Arial" w:cs="Arial"/>
                <w:color w:val="333333"/>
                <w:szCs w:val="22"/>
              </w:rPr>
            </w:pPr>
            <w:r w:rsidRPr="0043125F">
              <w:rPr>
                <w:rFonts w:ascii="Arial" w:hAnsi="Arial" w:cs="Arial"/>
                <w:color w:val="333333"/>
                <w:szCs w:val="22"/>
              </w:rPr>
              <w:t>Labour and Delivery Fee</w:t>
            </w:r>
          </w:p>
        </w:tc>
        <w:tc>
          <w:tcPr>
            <w:tcW w:w="1418" w:type="dxa"/>
            <w:noWrap/>
            <w:hideMark/>
          </w:tcPr>
          <w:p w:rsidR="00FA78D0" w:rsidRPr="0043125F" w:rsidRDefault="005F03CE" w:rsidP="00B441DC">
            <w:pPr>
              <w:rPr>
                <w:rFonts w:ascii="Arial" w:hAnsi="Arial" w:cs="Arial"/>
                <w:color w:val="333333"/>
                <w:szCs w:val="22"/>
              </w:rPr>
            </w:pPr>
            <w:r w:rsidRPr="0043125F">
              <w:rPr>
                <w:rFonts w:ascii="Arial" w:hAnsi="Arial" w:cs="Arial"/>
                <w:color w:val="333333"/>
                <w:szCs w:val="22"/>
              </w:rPr>
              <w:t>0.970</w:t>
            </w:r>
          </w:p>
        </w:tc>
      </w:tr>
      <w:tr w:rsidR="00FA78D0" w:rsidRPr="0043125F" w:rsidTr="009577CC">
        <w:trPr>
          <w:trHeight w:val="257"/>
          <w:jc w:val="center"/>
        </w:trPr>
        <w:tc>
          <w:tcPr>
            <w:tcW w:w="6756" w:type="dxa"/>
            <w:noWrap/>
            <w:hideMark/>
          </w:tcPr>
          <w:p w:rsidR="00FA78D0" w:rsidRPr="0043125F" w:rsidRDefault="00FA78D0" w:rsidP="00E50A53">
            <w:pPr>
              <w:rPr>
                <w:rFonts w:ascii="Arial" w:hAnsi="Arial" w:cs="Arial"/>
                <w:color w:val="333333"/>
                <w:szCs w:val="22"/>
              </w:rPr>
            </w:pPr>
            <w:r w:rsidRPr="0043125F">
              <w:rPr>
                <w:rFonts w:ascii="Arial" w:hAnsi="Arial" w:cs="Arial"/>
                <w:color w:val="333333"/>
                <w:szCs w:val="22"/>
              </w:rPr>
              <w:t>DHB-funded Lead Midwifery Care Fee (delivery)</w:t>
            </w:r>
          </w:p>
        </w:tc>
        <w:tc>
          <w:tcPr>
            <w:tcW w:w="1418" w:type="dxa"/>
            <w:noWrap/>
            <w:hideMark/>
          </w:tcPr>
          <w:p w:rsidR="00FA78D0" w:rsidRPr="0043125F" w:rsidRDefault="00FA78D0" w:rsidP="00B441DC">
            <w:pPr>
              <w:rPr>
                <w:rFonts w:ascii="Arial" w:hAnsi="Arial" w:cs="Arial"/>
                <w:color w:val="333333"/>
                <w:szCs w:val="22"/>
              </w:rPr>
            </w:pPr>
            <w:r w:rsidRPr="0043125F">
              <w:rPr>
                <w:rFonts w:ascii="Arial" w:hAnsi="Arial" w:cs="Arial"/>
                <w:color w:val="333333"/>
                <w:szCs w:val="22"/>
              </w:rPr>
              <w:t>0.</w:t>
            </w:r>
            <w:r w:rsidR="005F03CE" w:rsidRPr="0043125F">
              <w:rPr>
                <w:rFonts w:ascii="Arial" w:hAnsi="Arial" w:cs="Arial"/>
                <w:color w:val="333333"/>
                <w:szCs w:val="22"/>
              </w:rPr>
              <w:t>387</w:t>
            </w:r>
          </w:p>
        </w:tc>
      </w:tr>
      <w:tr w:rsidR="00FA78D0" w:rsidRPr="0043125F" w:rsidTr="009577CC">
        <w:trPr>
          <w:trHeight w:val="257"/>
          <w:jc w:val="center"/>
        </w:trPr>
        <w:tc>
          <w:tcPr>
            <w:tcW w:w="6756" w:type="dxa"/>
            <w:noWrap/>
            <w:hideMark/>
          </w:tcPr>
          <w:p w:rsidR="00FA78D0" w:rsidRPr="0043125F" w:rsidRDefault="00FA78D0" w:rsidP="00E50A53">
            <w:pPr>
              <w:rPr>
                <w:rFonts w:ascii="Arial" w:hAnsi="Arial" w:cs="Arial"/>
                <w:color w:val="333333"/>
                <w:szCs w:val="22"/>
              </w:rPr>
            </w:pPr>
            <w:r w:rsidRPr="0043125F">
              <w:rPr>
                <w:rFonts w:ascii="Arial" w:hAnsi="Arial" w:cs="Arial"/>
                <w:color w:val="333333"/>
                <w:szCs w:val="22"/>
              </w:rPr>
              <w:t>DHB-funded Lead Midwifery Care Fee (postnatal stay only)</w:t>
            </w:r>
          </w:p>
        </w:tc>
        <w:tc>
          <w:tcPr>
            <w:tcW w:w="1418" w:type="dxa"/>
            <w:noWrap/>
            <w:hideMark/>
          </w:tcPr>
          <w:p w:rsidR="00FA78D0" w:rsidRPr="0043125F" w:rsidRDefault="00FA78D0" w:rsidP="00B441DC">
            <w:pPr>
              <w:rPr>
                <w:rFonts w:ascii="Arial" w:hAnsi="Arial" w:cs="Arial"/>
                <w:color w:val="333333"/>
                <w:szCs w:val="22"/>
              </w:rPr>
            </w:pPr>
            <w:r w:rsidRPr="0043125F">
              <w:rPr>
                <w:rFonts w:ascii="Arial" w:hAnsi="Arial" w:cs="Arial"/>
                <w:color w:val="333333"/>
                <w:szCs w:val="22"/>
              </w:rPr>
              <w:t>0.</w:t>
            </w:r>
            <w:r w:rsidR="005F03CE" w:rsidRPr="0043125F">
              <w:rPr>
                <w:rFonts w:ascii="Arial" w:hAnsi="Arial" w:cs="Arial"/>
                <w:color w:val="333333"/>
                <w:szCs w:val="22"/>
              </w:rPr>
              <w:t>087</w:t>
            </w:r>
          </w:p>
        </w:tc>
      </w:tr>
      <w:tr w:rsidR="00FA78D0" w:rsidRPr="0043125F" w:rsidTr="009577CC">
        <w:trPr>
          <w:trHeight w:val="257"/>
          <w:jc w:val="center"/>
        </w:trPr>
        <w:tc>
          <w:tcPr>
            <w:tcW w:w="6756" w:type="dxa"/>
            <w:noWrap/>
            <w:hideMark/>
          </w:tcPr>
          <w:p w:rsidR="00FA78D0" w:rsidRPr="0043125F" w:rsidRDefault="00FA78D0" w:rsidP="00E50A53">
            <w:pPr>
              <w:rPr>
                <w:rFonts w:ascii="Arial" w:hAnsi="Arial" w:cs="Arial"/>
                <w:color w:val="333333"/>
                <w:szCs w:val="22"/>
              </w:rPr>
            </w:pPr>
            <w:r w:rsidRPr="0043125F">
              <w:rPr>
                <w:rFonts w:ascii="Arial" w:hAnsi="Arial" w:cs="Arial"/>
                <w:color w:val="333333"/>
                <w:szCs w:val="22"/>
              </w:rPr>
              <w:t>Per Diem - Baby</w:t>
            </w:r>
          </w:p>
        </w:tc>
        <w:tc>
          <w:tcPr>
            <w:tcW w:w="1418" w:type="dxa"/>
            <w:noWrap/>
            <w:hideMark/>
          </w:tcPr>
          <w:p w:rsidR="00FA78D0" w:rsidRPr="0043125F" w:rsidRDefault="00FA78D0" w:rsidP="00B441DC">
            <w:pPr>
              <w:rPr>
                <w:rFonts w:ascii="Arial" w:hAnsi="Arial" w:cs="Arial"/>
                <w:color w:val="333333"/>
                <w:szCs w:val="22"/>
              </w:rPr>
            </w:pPr>
            <w:r w:rsidRPr="0043125F">
              <w:rPr>
                <w:rFonts w:ascii="Arial" w:hAnsi="Arial" w:cs="Arial"/>
                <w:color w:val="333333"/>
                <w:szCs w:val="22"/>
              </w:rPr>
              <w:t>0.</w:t>
            </w:r>
            <w:r w:rsidR="005F03CE" w:rsidRPr="0043125F">
              <w:rPr>
                <w:rFonts w:ascii="Arial" w:hAnsi="Arial" w:cs="Arial"/>
                <w:color w:val="333333"/>
                <w:szCs w:val="22"/>
              </w:rPr>
              <w:t>407</w:t>
            </w:r>
          </w:p>
        </w:tc>
      </w:tr>
      <w:tr w:rsidR="00FA78D0" w:rsidRPr="0043125F" w:rsidTr="009577CC">
        <w:trPr>
          <w:trHeight w:val="257"/>
          <w:jc w:val="center"/>
        </w:trPr>
        <w:tc>
          <w:tcPr>
            <w:tcW w:w="6756" w:type="dxa"/>
            <w:noWrap/>
            <w:hideMark/>
          </w:tcPr>
          <w:p w:rsidR="00FA78D0" w:rsidRPr="0043125F" w:rsidRDefault="00FA78D0" w:rsidP="00E50A53">
            <w:pPr>
              <w:rPr>
                <w:rFonts w:ascii="Arial" w:hAnsi="Arial" w:cs="Arial"/>
                <w:color w:val="333333"/>
                <w:szCs w:val="22"/>
              </w:rPr>
            </w:pPr>
            <w:r w:rsidRPr="0043125F">
              <w:rPr>
                <w:rFonts w:ascii="Arial" w:hAnsi="Arial" w:cs="Arial"/>
                <w:color w:val="333333"/>
                <w:szCs w:val="22"/>
              </w:rPr>
              <w:t>Per Diem - Mother</w:t>
            </w:r>
          </w:p>
        </w:tc>
        <w:tc>
          <w:tcPr>
            <w:tcW w:w="1418" w:type="dxa"/>
            <w:noWrap/>
            <w:hideMark/>
          </w:tcPr>
          <w:p w:rsidR="00FA78D0" w:rsidRPr="0043125F" w:rsidRDefault="00FA78D0" w:rsidP="00B441DC">
            <w:pPr>
              <w:rPr>
                <w:rFonts w:ascii="Arial" w:hAnsi="Arial" w:cs="Arial"/>
                <w:color w:val="333333"/>
                <w:szCs w:val="22"/>
              </w:rPr>
            </w:pPr>
            <w:r w:rsidRPr="0043125F">
              <w:rPr>
                <w:rFonts w:ascii="Arial" w:hAnsi="Arial" w:cs="Arial"/>
                <w:color w:val="333333"/>
                <w:szCs w:val="22"/>
              </w:rPr>
              <w:t>0.</w:t>
            </w:r>
            <w:r w:rsidR="005F03CE" w:rsidRPr="0043125F">
              <w:rPr>
                <w:rFonts w:ascii="Arial" w:hAnsi="Arial" w:cs="Arial"/>
                <w:color w:val="333333"/>
                <w:szCs w:val="22"/>
              </w:rPr>
              <w:t>744</w:t>
            </w:r>
          </w:p>
        </w:tc>
      </w:tr>
      <w:tr w:rsidR="00FA78D0" w:rsidRPr="0043125F" w:rsidTr="009577CC">
        <w:trPr>
          <w:trHeight w:val="257"/>
          <w:jc w:val="center"/>
        </w:trPr>
        <w:tc>
          <w:tcPr>
            <w:tcW w:w="6756" w:type="dxa"/>
            <w:noWrap/>
            <w:hideMark/>
          </w:tcPr>
          <w:p w:rsidR="00FA78D0" w:rsidRPr="0043125F" w:rsidRDefault="00FA78D0" w:rsidP="00E50A53">
            <w:pPr>
              <w:rPr>
                <w:rFonts w:ascii="Arial" w:hAnsi="Arial" w:cs="Arial"/>
                <w:color w:val="333333"/>
                <w:szCs w:val="22"/>
              </w:rPr>
            </w:pPr>
            <w:r w:rsidRPr="0043125F">
              <w:rPr>
                <w:rFonts w:ascii="Arial" w:hAnsi="Arial" w:cs="Arial"/>
                <w:color w:val="333333"/>
                <w:szCs w:val="22"/>
              </w:rPr>
              <w:t>Same Day - Baby</w:t>
            </w:r>
          </w:p>
        </w:tc>
        <w:tc>
          <w:tcPr>
            <w:tcW w:w="1418" w:type="dxa"/>
            <w:noWrap/>
            <w:hideMark/>
          </w:tcPr>
          <w:p w:rsidR="00FA78D0" w:rsidRPr="0043125F" w:rsidRDefault="00FA78D0" w:rsidP="00B441DC">
            <w:pPr>
              <w:rPr>
                <w:rFonts w:ascii="Arial" w:hAnsi="Arial" w:cs="Arial"/>
                <w:color w:val="333333"/>
                <w:szCs w:val="22"/>
              </w:rPr>
            </w:pPr>
            <w:r w:rsidRPr="0043125F">
              <w:rPr>
                <w:rFonts w:ascii="Arial" w:hAnsi="Arial" w:cs="Arial"/>
                <w:color w:val="333333"/>
                <w:szCs w:val="22"/>
              </w:rPr>
              <w:t>0.</w:t>
            </w:r>
            <w:r w:rsidR="005F03CE" w:rsidRPr="0043125F">
              <w:rPr>
                <w:rFonts w:ascii="Arial" w:hAnsi="Arial" w:cs="Arial"/>
                <w:color w:val="333333"/>
                <w:szCs w:val="22"/>
              </w:rPr>
              <w:t>285</w:t>
            </w:r>
          </w:p>
        </w:tc>
      </w:tr>
      <w:tr w:rsidR="00FA78D0" w:rsidRPr="0043125F" w:rsidTr="009577CC">
        <w:trPr>
          <w:trHeight w:val="272"/>
          <w:jc w:val="center"/>
        </w:trPr>
        <w:tc>
          <w:tcPr>
            <w:tcW w:w="6756" w:type="dxa"/>
            <w:noWrap/>
            <w:hideMark/>
          </w:tcPr>
          <w:p w:rsidR="00FA78D0" w:rsidRPr="0043125F" w:rsidRDefault="00FA78D0" w:rsidP="00E50A53">
            <w:pPr>
              <w:rPr>
                <w:rFonts w:ascii="Arial" w:hAnsi="Arial" w:cs="Arial"/>
                <w:color w:val="333333"/>
                <w:szCs w:val="22"/>
              </w:rPr>
            </w:pPr>
            <w:r w:rsidRPr="0043125F">
              <w:rPr>
                <w:rFonts w:ascii="Arial" w:hAnsi="Arial" w:cs="Arial"/>
                <w:color w:val="333333"/>
                <w:szCs w:val="22"/>
              </w:rPr>
              <w:t>Same Day - Mother</w:t>
            </w:r>
          </w:p>
        </w:tc>
        <w:tc>
          <w:tcPr>
            <w:tcW w:w="1418" w:type="dxa"/>
            <w:noWrap/>
            <w:hideMark/>
          </w:tcPr>
          <w:p w:rsidR="00FA78D0" w:rsidRPr="0043125F" w:rsidRDefault="00FA78D0" w:rsidP="00B441DC">
            <w:pPr>
              <w:rPr>
                <w:rFonts w:ascii="Arial" w:hAnsi="Arial" w:cs="Arial"/>
                <w:color w:val="333333"/>
                <w:szCs w:val="22"/>
              </w:rPr>
            </w:pPr>
            <w:r w:rsidRPr="0043125F">
              <w:rPr>
                <w:rFonts w:ascii="Arial" w:hAnsi="Arial" w:cs="Arial"/>
                <w:color w:val="333333"/>
                <w:szCs w:val="22"/>
              </w:rPr>
              <w:t>0.</w:t>
            </w:r>
            <w:r w:rsidR="005F03CE" w:rsidRPr="0043125F">
              <w:rPr>
                <w:rFonts w:ascii="Arial" w:hAnsi="Arial" w:cs="Arial"/>
                <w:color w:val="333333"/>
                <w:szCs w:val="22"/>
              </w:rPr>
              <w:t>521</w:t>
            </w:r>
          </w:p>
        </w:tc>
      </w:tr>
      <w:tr w:rsidR="002C2B31" w:rsidRPr="0043125F" w:rsidTr="009577CC">
        <w:trPr>
          <w:trHeight w:val="272"/>
          <w:jc w:val="center"/>
        </w:trPr>
        <w:tc>
          <w:tcPr>
            <w:tcW w:w="6756" w:type="dxa"/>
            <w:noWrap/>
          </w:tcPr>
          <w:p w:rsidR="002C2B31" w:rsidRPr="0043125F" w:rsidRDefault="002C2B31" w:rsidP="00E50A53">
            <w:pPr>
              <w:rPr>
                <w:rFonts w:ascii="Arial" w:hAnsi="Arial" w:cs="Arial"/>
                <w:color w:val="333333"/>
                <w:szCs w:val="22"/>
              </w:rPr>
            </w:pPr>
            <w:r w:rsidRPr="0043125F">
              <w:rPr>
                <w:rFonts w:ascii="Arial" w:hAnsi="Arial" w:cs="Arial"/>
                <w:color w:val="333333"/>
                <w:szCs w:val="22"/>
              </w:rPr>
              <w:t>Social Day - Baby</w:t>
            </w:r>
          </w:p>
        </w:tc>
        <w:tc>
          <w:tcPr>
            <w:tcW w:w="1418" w:type="dxa"/>
            <w:noWrap/>
          </w:tcPr>
          <w:p w:rsidR="002C2B31" w:rsidRPr="0043125F" w:rsidRDefault="002C2B31" w:rsidP="00B441DC">
            <w:pPr>
              <w:rPr>
                <w:rFonts w:ascii="Arial" w:hAnsi="Arial" w:cs="Arial"/>
                <w:color w:val="333333"/>
                <w:szCs w:val="22"/>
              </w:rPr>
            </w:pPr>
            <w:r w:rsidRPr="0043125F">
              <w:rPr>
                <w:rFonts w:ascii="Arial" w:hAnsi="Arial" w:cs="Arial"/>
                <w:color w:val="333333"/>
                <w:szCs w:val="22"/>
              </w:rPr>
              <w:t>0.298</w:t>
            </w:r>
          </w:p>
        </w:tc>
      </w:tr>
    </w:tbl>
    <w:p w:rsidR="00D034E2" w:rsidRDefault="00BA4258" w:rsidP="00D01655">
      <w:pPr>
        <w:pStyle w:val="Heading1"/>
        <w:numPr>
          <w:ilvl w:val="0"/>
          <w:numId w:val="0"/>
        </w:numPr>
        <w:spacing w:before="0"/>
      </w:pPr>
      <w:r w:rsidRPr="0043125F">
        <w:rPr>
          <w:color w:val="333333"/>
        </w:rPr>
        <w:br w:type="page"/>
      </w:r>
      <w:bookmarkStart w:id="1849" w:name="_Ref353878230"/>
      <w:bookmarkStart w:id="1850" w:name="_Toc469033174"/>
      <w:r w:rsidR="00D034E2">
        <w:t>Appendix 5: PUs Identified in this Document</w:t>
      </w:r>
      <w:bookmarkEnd w:id="1849"/>
      <w:bookmarkEnd w:id="1850"/>
    </w:p>
    <w:p w:rsidR="00352719" w:rsidRPr="00B0024F" w:rsidRDefault="00352719" w:rsidP="00352719">
      <w:pPr>
        <w:rPr>
          <w:sz w:val="20"/>
        </w:rPr>
      </w:pPr>
    </w:p>
    <w:p w:rsidR="00352719" w:rsidRPr="00BA2072" w:rsidRDefault="00352719" w:rsidP="00352719">
      <w:pPr>
        <w:pStyle w:val="BlockText"/>
        <w:rPr>
          <w:rFonts w:ascii="Arial" w:hAnsi="Arial" w:cs="Arial"/>
          <w:color w:val="333333"/>
          <w:sz w:val="24"/>
          <w:szCs w:val="24"/>
        </w:rPr>
      </w:pPr>
      <w:r w:rsidRPr="00BA2072">
        <w:rPr>
          <w:rFonts w:ascii="Arial" w:hAnsi="Arial" w:cs="Arial"/>
          <w:color w:val="333333"/>
          <w:sz w:val="24"/>
          <w:szCs w:val="24"/>
        </w:rPr>
        <w:t xml:space="preserve">For the purposes of this document the </w:t>
      </w:r>
      <w:r>
        <w:rPr>
          <w:rFonts w:ascii="Arial" w:hAnsi="Arial" w:cs="Arial"/>
          <w:color w:val="333333"/>
          <w:sz w:val="24"/>
          <w:szCs w:val="24"/>
        </w:rPr>
        <w:t xml:space="preserve">XPUs </w:t>
      </w:r>
      <w:r w:rsidRPr="00BA2072">
        <w:rPr>
          <w:rFonts w:ascii="Arial" w:hAnsi="Arial" w:cs="Arial"/>
          <w:color w:val="333333"/>
          <w:sz w:val="24"/>
          <w:szCs w:val="24"/>
        </w:rPr>
        <w:t>used are defined in the following table.</w:t>
      </w:r>
    </w:p>
    <w:p w:rsidR="00352719" w:rsidRPr="00B0024F" w:rsidRDefault="00352719" w:rsidP="00352719">
      <w:pPr>
        <w:rPr>
          <w:sz w:val="20"/>
        </w:rPr>
      </w:pPr>
    </w:p>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077894" w:rsidRPr="00077894" w:rsidTr="00C911C3">
        <w:trPr>
          <w:cantSplit/>
          <w:trHeight w:val="364"/>
          <w:tblHeader/>
          <w:jc w:val="center"/>
        </w:trPr>
        <w:tc>
          <w:tcPr>
            <w:tcW w:w="1684" w:type="dxa"/>
            <w:tcBorders>
              <w:top w:val="double" w:sz="4" w:space="0" w:color="auto"/>
              <w:bottom w:val="single" w:sz="6" w:space="0" w:color="auto"/>
            </w:tcBorders>
            <w:shd w:val="clear" w:color="auto" w:fill="auto"/>
            <w:vAlign w:val="center"/>
          </w:tcPr>
          <w:p w:rsidR="00352719" w:rsidRPr="00077894" w:rsidRDefault="00352719" w:rsidP="00352719">
            <w:pPr>
              <w:pStyle w:val="TableHeader"/>
              <w:jc w:val="left"/>
              <w:rPr>
                <w:rFonts w:ascii="Arial" w:hAnsi="Arial" w:cs="Arial"/>
                <w:color w:val="333333"/>
                <w:sz w:val="22"/>
                <w:szCs w:val="22"/>
              </w:rPr>
            </w:pPr>
            <w:r w:rsidRPr="00077894">
              <w:rPr>
                <w:rFonts w:ascii="Arial" w:hAnsi="Arial" w:cs="Arial"/>
                <w:color w:val="333333"/>
                <w:sz w:val="22"/>
                <w:szCs w:val="22"/>
              </w:rPr>
              <w:t>XPU</w:t>
            </w:r>
          </w:p>
        </w:tc>
        <w:tc>
          <w:tcPr>
            <w:tcW w:w="7605" w:type="dxa"/>
            <w:tcBorders>
              <w:top w:val="double" w:sz="4" w:space="0" w:color="auto"/>
              <w:bottom w:val="single" w:sz="6" w:space="0" w:color="auto"/>
            </w:tcBorders>
            <w:shd w:val="clear" w:color="auto" w:fill="auto"/>
            <w:vAlign w:val="center"/>
          </w:tcPr>
          <w:p w:rsidR="00352719" w:rsidRPr="00077894" w:rsidRDefault="00352719" w:rsidP="00352719">
            <w:pPr>
              <w:pStyle w:val="TableHeader"/>
              <w:jc w:val="left"/>
              <w:rPr>
                <w:rFonts w:ascii="Arial" w:hAnsi="Arial" w:cs="Arial"/>
                <w:color w:val="333333"/>
                <w:sz w:val="22"/>
                <w:szCs w:val="22"/>
              </w:rPr>
            </w:pPr>
            <w:r w:rsidRPr="00077894">
              <w:rPr>
                <w:rFonts w:ascii="Arial" w:hAnsi="Arial" w:cs="Arial"/>
                <w:color w:val="333333"/>
                <w:sz w:val="22"/>
                <w:szCs w:val="22"/>
              </w:rPr>
              <w:t>Description</w:t>
            </w:r>
          </w:p>
        </w:tc>
      </w:tr>
      <w:tr w:rsidR="00077894" w:rsidRPr="00077894" w:rsidTr="00B87D42">
        <w:trPr>
          <w:cantSplit/>
          <w:trHeight w:val="340"/>
          <w:jc w:val="center"/>
        </w:trPr>
        <w:tc>
          <w:tcPr>
            <w:tcW w:w="1684" w:type="dxa"/>
            <w:vAlign w:val="bottom"/>
          </w:tcPr>
          <w:p w:rsidR="00352719" w:rsidRPr="00077894" w:rsidRDefault="00352719" w:rsidP="00B87D42">
            <w:pPr>
              <w:pStyle w:val="TableText0"/>
              <w:rPr>
                <w:rFonts w:ascii="Arial" w:hAnsi="Arial" w:cs="Arial"/>
                <w:color w:val="333333"/>
                <w:sz w:val="22"/>
                <w:szCs w:val="22"/>
              </w:rPr>
            </w:pPr>
            <w:r w:rsidRPr="00077894">
              <w:rPr>
                <w:rFonts w:ascii="Arial" w:hAnsi="Arial" w:cs="Arial"/>
                <w:color w:val="333333"/>
                <w:sz w:val="22"/>
                <w:szCs w:val="22"/>
              </w:rPr>
              <w:t>BOARDER</w:t>
            </w:r>
          </w:p>
        </w:tc>
        <w:tc>
          <w:tcPr>
            <w:tcW w:w="7605" w:type="dxa"/>
            <w:vAlign w:val="bottom"/>
          </w:tcPr>
          <w:p w:rsidR="00352719" w:rsidRPr="00077894" w:rsidRDefault="00352719" w:rsidP="00301D06">
            <w:pPr>
              <w:pStyle w:val="TableText0"/>
              <w:rPr>
                <w:rFonts w:ascii="Arial" w:hAnsi="Arial" w:cs="Arial"/>
                <w:color w:val="333333"/>
                <w:sz w:val="22"/>
                <w:szCs w:val="22"/>
              </w:rPr>
            </w:pPr>
            <w:r w:rsidRPr="00077894">
              <w:rPr>
                <w:rFonts w:ascii="Arial" w:hAnsi="Arial" w:cs="Arial"/>
                <w:color w:val="333333"/>
                <w:sz w:val="22"/>
                <w:szCs w:val="22"/>
              </w:rPr>
              <w:t xml:space="preserve">Boarders </w:t>
            </w:r>
            <w:r w:rsidR="00301D06" w:rsidRPr="00077894">
              <w:rPr>
                <w:rFonts w:ascii="Arial" w:hAnsi="Arial" w:cs="Arial"/>
                <w:color w:val="333333"/>
                <w:sz w:val="22"/>
                <w:szCs w:val="22"/>
              </w:rPr>
              <w:t xml:space="preserve">– </w:t>
            </w:r>
            <w:r w:rsidRPr="00077894">
              <w:rPr>
                <w:rFonts w:ascii="Arial" w:hAnsi="Arial" w:cs="Arial"/>
                <w:color w:val="333333"/>
                <w:sz w:val="22"/>
                <w:szCs w:val="22"/>
                <w:highlight w:val="lightGray"/>
              </w:rPr>
              <w:fldChar w:fldCharType="begin"/>
            </w:r>
            <w:r w:rsidRPr="00077894">
              <w:rPr>
                <w:rFonts w:ascii="Arial" w:hAnsi="Arial" w:cs="Arial"/>
                <w:color w:val="333333"/>
                <w:sz w:val="22"/>
                <w:szCs w:val="22"/>
                <w:highlight w:val="lightGray"/>
              </w:rPr>
              <w:instrText xml:space="preserve"> REF _Ref339272768 \r \h  \* MERGEFORMAT </w:instrText>
            </w:r>
            <w:r w:rsidRPr="00077894">
              <w:rPr>
                <w:rFonts w:ascii="Arial" w:hAnsi="Arial" w:cs="Arial"/>
                <w:color w:val="333333"/>
                <w:sz w:val="22"/>
                <w:szCs w:val="22"/>
                <w:highlight w:val="lightGray"/>
              </w:rPr>
            </w:r>
            <w:r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5.2.4</w:t>
            </w:r>
            <w:r w:rsidRPr="00077894">
              <w:rPr>
                <w:rFonts w:ascii="Arial" w:hAnsi="Arial" w:cs="Arial"/>
                <w:color w:val="333333"/>
                <w:sz w:val="22"/>
                <w:szCs w:val="22"/>
                <w:highlight w:val="lightGray"/>
              </w:rPr>
              <w:fldChar w:fldCharType="end"/>
            </w:r>
          </w:p>
        </w:tc>
      </w:tr>
      <w:tr w:rsidR="00077894" w:rsidRPr="00077894" w:rsidTr="00B87D42">
        <w:trPr>
          <w:cantSplit/>
          <w:trHeight w:val="340"/>
          <w:jc w:val="center"/>
        </w:trPr>
        <w:tc>
          <w:tcPr>
            <w:tcW w:w="1684" w:type="dxa"/>
            <w:vAlign w:val="bottom"/>
          </w:tcPr>
          <w:p w:rsidR="00DF42CD" w:rsidRPr="00077894" w:rsidRDefault="00DF42CD" w:rsidP="00DF42CD">
            <w:pPr>
              <w:pStyle w:val="TableText0"/>
              <w:rPr>
                <w:rFonts w:ascii="Arial" w:hAnsi="Arial" w:cs="Arial"/>
                <w:color w:val="333333"/>
                <w:sz w:val="22"/>
                <w:szCs w:val="22"/>
              </w:rPr>
            </w:pPr>
            <w:r w:rsidRPr="00077894">
              <w:rPr>
                <w:rFonts w:ascii="Arial" w:hAnsi="Arial" w:cs="Arial"/>
                <w:color w:val="333333"/>
                <w:sz w:val="22"/>
                <w:szCs w:val="22"/>
              </w:rPr>
              <w:t>CANC_OP</w:t>
            </w:r>
          </w:p>
        </w:tc>
        <w:tc>
          <w:tcPr>
            <w:tcW w:w="7605" w:type="dxa"/>
            <w:vAlign w:val="bottom"/>
          </w:tcPr>
          <w:p w:rsidR="00DF42CD" w:rsidRPr="00077894" w:rsidRDefault="00DF42CD" w:rsidP="00301D06">
            <w:pPr>
              <w:pStyle w:val="TableText0"/>
              <w:rPr>
                <w:rFonts w:ascii="Arial" w:hAnsi="Arial" w:cs="Arial"/>
                <w:color w:val="333333"/>
                <w:sz w:val="22"/>
                <w:szCs w:val="22"/>
              </w:rPr>
            </w:pPr>
            <w:r w:rsidRPr="00077894">
              <w:rPr>
                <w:rFonts w:ascii="Arial" w:hAnsi="Arial" w:cs="Arial"/>
                <w:color w:val="333333"/>
                <w:sz w:val="22"/>
                <w:szCs w:val="22"/>
              </w:rPr>
              <w:t xml:space="preserve">Cancelled Operations </w:t>
            </w:r>
            <w:r w:rsidR="00301D06" w:rsidRPr="00077894">
              <w:rPr>
                <w:rFonts w:ascii="Arial" w:hAnsi="Arial" w:cs="Arial"/>
                <w:color w:val="333333"/>
                <w:sz w:val="22"/>
                <w:szCs w:val="22"/>
              </w:rPr>
              <w:t xml:space="preserve">– </w:t>
            </w:r>
            <w:r w:rsidRPr="00077894">
              <w:rPr>
                <w:rFonts w:ascii="Arial" w:hAnsi="Arial" w:cs="Arial"/>
                <w:color w:val="333333"/>
                <w:sz w:val="22"/>
                <w:szCs w:val="22"/>
                <w:highlight w:val="lightGray"/>
              </w:rPr>
              <w:fldChar w:fldCharType="begin"/>
            </w:r>
            <w:r w:rsidRPr="00077894">
              <w:rPr>
                <w:rFonts w:ascii="Arial" w:hAnsi="Arial" w:cs="Arial"/>
                <w:color w:val="333333"/>
                <w:sz w:val="22"/>
                <w:szCs w:val="22"/>
                <w:highlight w:val="lightGray"/>
              </w:rPr>
              <w:instrText xml:space="preserve"> REF _Ref339272763 \r \h  \* MERGEFORMAT </w:instrText>
            </w:r>
            <w:r w:rsidRPr="00077894">
              <w:rPr>
                <w:rFonts w:ascii="Arial" w:hAnsi="Arial" w:cs="Arial"/>
                <w:color w:val="333333"/>
                <w:sz w:val="22"/>
                <w:szCs w:val="22"/>
                <w:highlight w:val="lightGray"/>
              </w:rPr>
            </w:r>
            <w:r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5.2.4</w:t>
            </w:r>
            <w:r w:rsidRPr="00077894">
              <w:rPr>
                <w:rFonts w:ascii="Arial" w:hAnsi="Arial" w:cs="Arial"/>
                <w:color w:val="333333"/>
                <w:sz w:val="22"/>
                <w:szCs w:val="22"/>
                <w:highlight w:val="lightGray"/>
              </w:rPr>
              <w:fldChar w:fldCharType="end"/>
            </w:r>
            <w:r w:rsidR="00301D06" w:rsidRPr="00077894">
              <w:rPr>
                <w:rFonts w:ascii="Arial" w:hAnsi="Arial" w:cs="Arial"/>
                <w:color w:val="333333"/>
                <w:sz w:val="22"/>
                <w:szCs w:val="22"/>
              </w:rPr>
              <w:t xml:space="preserve"> </w:t>
            </w:r>
            <w:r w:rsidRPr="00077894">
              <w:rPr>
                <w:rFonts w:ascii="Arial" w:hAnsi="Arial" w:cs="Arial"/>
                <w:color w:val="333333"/>
                <w:sz w:val="22"/>
                <w:szCs w:val="22"/>
              </w:rPr>
              <w:t xml:space="preserve"> </w:t>
            </w:r>
          </w:p>
        </w:tc>
      </w:tr>
      <w:tr w:rsidR="00077894" w:rsidRPr="00077894" w:rsidTr="00B87D42">
        <w:trPr>
          <w:cantSplit/>
          <w:trHeight w:val="340"/>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DSS214</w:t>
            </w:r>
          </w:p>
        </w:tc>
        <w:tc>
          <w:tcPr>
            <w:tcW w:w="7605" w:type="dxa"/>
            <w:vAlign w:val="bottom"/>
          </w:tcPr>
          <w:p w:rsidR="00DF42CD" w:rsidRPr="00077894" w:rsidRDefault="00DF42CD" w:rsidP="00161FDF">
            <w:pPr>
              <w:pStyle w:val="TableText0"/>
              <w:rPr>
                <w:rFonts w:ascii="Arial" w:hAnsi="Arial" w:cs="Arial"/>
                <w:color w:val="333333"/>
                <w:sz w:val="22"/>
                <w:szCs w:val="22"/>
              </w:rPr>
            </w:pPr>
            <w:r w:rsidRPr="00077894">
              <w:rPr>
                <w:rFonts w:ascii="Arial" w:hAnsi="Arial" w:cs="Arial"/>
                <w:color w:val="333333"/>
                <w:sz w:val="22"/>
                <w:szCs w:val="22"/>
              </w:rPr>
              <w:t xml:space="preserve">Disability </w:t>
            </w:r>
            <w:r w:rsidR="00612352" w:rsidRPr="00077894">
              <w:rPr>
                <w:rFonts w:ascii="Arial" w:hAnsi="Arial" w:cs="Arial"/>
                <w:color w:val="333333"/>
                <w:sz w:val="22"/>
                <w:szCs w:val="22"/>
              </w:rPr>
              <w:t xml:space="preserve">Support Services </w:t>
            </w:r>
            <w:r w:rsidR="00301D06"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 xml:space="preserve">Young Physically Disabled AT&amp;R –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_Ref384969814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p>
        </w:tc>
      </w:tr>
      <w:tr w:rsidR="00077894" w:rsidRPr="00077894" w:rsidTr="0050671A">
        <w:trPr>
          <w:cantSplit/>
          <w:trHeight w:val="340"/>
          <w:jc w:val="center"/>
        </w:trPr>
        <w:tc>
          <w:tcPr>
            <w:tcW w:w="1684" w:type="dxa"/>
            <w:vAlign w:val="bottom"/>
          </w:tcPr>
          <w:p w:rsidR="00DF42CD" w:rsidRPr="00077894" w:rsidRDefault="00DF42CD" w:rsidP="00DF42CD">
            <w:pPr>
              <w:pStyle w:val="TableText0"/>
              <w:rPr>
                <w:rFonts w:ascii="Arial" w:hAnsi="Arial" w:cs="Arial"/>
                <w:color w:val="333333"/>
                <w:sz w:val="22"/>
                <w:szCs w:val="22"/>
              </w:rPr>
            </w:pPr>
            <w:bookmarkStart w:id="1851" w:name="_Hlk339433626"/>
            <w:r w:rsidRPr="00077894">
              <w:rPr>
                <w:rFonts w:ascii="Arial" w:hAnsi="Arial" w:cs="Arial"/>
                <w:color w:val="333333"/>
                <w:sz w:val="22"/>
                <w:szCs w:val="22"/>
              </w:rPr>
              <w:t>EXCLU</w:t>
            </w:r>
          </w:p>
        </w:tc>
        <w:tc>
          <w:tcPr>
            <w:tcW w:w="7605" w:type="dxa"/>
            <w:vAlign w:val="bottom"/>
          </w:tcPr>
          <w:p w:rsidR="00DF42CD" w:rsidRPr="00077894" w:rsidRDefault="00612352" w:rsidP="00EC3E42">
            <w:pPr>
              <w:pStyle w:val="TableText0"/>
              <w:rPr>
                <w:rFonts w:ascii="Arial" w:hAnsi="Arial" w:cs="Arial"/>
                <w:color w:val="333333"/>
                <w:sz w:val="22"/>
                <w:szCs w:val="22"/>
              </w:rPr>
            </w:pPr>
            <w:r w:rsidRPr="00077894">
              <w:rPr>
                <w:rFonts w:ascii="Arial" w:hAnsi="Arial" w:cs="Arial"/>
                <w:color w:val="333333"/>
                <w:sz w:val="22"/>
                <w:szCs w:val="22"/>
              </w:rPr>
              <w:t xml:space="preserve">Excluded </w:t>
            </w:r>
            <w:r w:rsidR="0093455A" w:rsidRPr="00077894">
              <w:rPr>
                <w:rFonts w:ascii="Arial" w:hAnsi="Arial" w:cs="Arial"/>
                <w:color w:val="333333"/>
                <w:sz w:val="22"/>
                <w:szCs w:val="22"/>
              </w:rPr>
              <w:t xml:space="preserve">- </w:t>
            </w:r>
            <w:r w:rsidRPr="00077894">
              <w:rPr>
                <w:rFonts w:ascii="Arial" w:hAnsi="Arial" w:cs="Arial"/>
                <w:color w:val="333333"/>
                <w:sz w:val="22"/>
                <w:szCs w:val="22"/>
              </w:rPr>
              <w:t>Mental Health E</w:t>
            </w:r>
            <w:r w:rsidR="00DF42CD" w:rsidRPr="00077894">
              <w:rPr>
                <w:rFonts w:ascii="Arial" w:hAnsi="Arial" w:cs="Arial"/>
                <w:color w:val="333333"/>
                <w:sz w:val="22"/>
                <w:szCs w:val="22"/>
              </w:rPr>
              <w:t>vents</w:t>
            </w:r>
            <w:r w:rsidR="0093455A" w:rsidRPr="00077894">
              <w:rPr>
                <w:rFonts w:ascii="Arial" w:hAnsi="Arial" w:cs="Arial"/>
                <w:color w:val="333333"/>
                <w:sz w:val="22"/>
                <w:szCs w:val="22"/>
              </w:rPr>
              <w:t xml:space="preserve"> – </w:t>
            </w:r>
            <w:r w:rsidR="0093455A" w:rsidRPr="00077894">
              <w:rPr>
                <w:rFonts w:ascii="Arial" w:hAnsi="Arial" w:cs="Arial"/>
                <w:color w:val="333333"/>
                <w:sz w:val="22"/>
                <w:szCs w:val="22"/>
                <w:highlight w:val="lightGray"/>
              </w:rPr>
              <w:fldChar w:fldCharType="begin"/>
            </w:r>
            <w:r w:rsidR="0093455A" w:rsidRPr="00077894">
              <w:rPr>
                <w:rFonts w:ascii="Arial" w:hAnsi="Arial" w:cs="Arial"/>
                <w:color w:val="333333"/>
                <w:sz w:val="22"/>
                <w:szCs w:val="22"/>
                <w:highlight w:val="lightGray"/>
              </w:rPr>
              <w:instrText xml:space="preserve"> REF _Ref339277495 \r \h  \* MERGEFORMAT </w:instrText>
            </w:r>
            <w:r w:rsidR="0093455A" w:rsidRPr="00077894">
              <w:rPr>
                <w:rFonts w:ascii="Arial" w:hAnsi="Arial" w:cs="Arial"/>
                <w:color w:val="333333"/>
                <w:sz w:val="22"/>
                <w:szCs w:val="22"/>
                <w:highlight w:val="lightGray"/>
              </w:rPr>
            </w:r>
            <w:r w:rsidR="0093455A"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5.2.5</w:t>
            </w:r>
            <w:r w:rsidR="0093455A" w:rsidRPr="00077894">
              <w:rPr>
                <w:rFonts w:ascii="Arial" w:hAnsi="Arial" w:cs="Arial"/>
                <w:color w:val="333333"/>
                <w:sz w:val="22"/>
                <w:szCs w:val="22"/>
                <w:highlight w:val="lightGray"/>
              </w:rPr>
              <w:fldChar w:fldCharType="end"/>
            </w:r>
            <w:r w:rsidR="0093455A" w:rsidRPr="00077894">
              <w:rPr>
                <w:rFonts w:ascii="Arial" w:hAnsi="Arial" w:cs="Arial"/>
                <w:color w:val="333333"/>
                <w:sz w:val="22"/>
                <w:szCs w:val="22"/>
              </w:rPr>
              <w:t xml:space="preserve"> and events where an XPU has not been identified – </w:t>
            </w:r>
            <w:r w:rsidR="0093455A" w:rsidRPr="00077894">
              <w:rPr>
                <w:rFonts w:ascii="Arial" w:hAnsi="Arial" w:cs="Arial"/>
                <w:color w:val="333333"/>
                <w:sz w:val="22"/>
                <w:szCs w:val="22"/>
                <w:highlight w:val="lightGray"/>
              </w:rPr>
              <w:fldChar w:fldCharType="begin"/>
            </w:r>
            <w:r w:rsidR="0093455A" w:rsidRPr="00077894">
              <w:rPr>
                <w:rFonts w:ascii="Arial" w:hAnsi="Arial" w:cs="Arial"/>
                <w:color w:val="333333"/>
                <w:sz w:val="22"/>
                <w:szCs w:val="22"/>
                <w:highlight w:val="lightGray"/>
              </w:rPr>
              <w:instrText xml:space="preserve"> REF _Ref339368757 \r \h  \* MERGEFORMAT </w:instrText>
            </w:r>
            <w:r w:rsidR="0093455A" w:rsidRPr="00077894">
              <w:rPr>
                <w:rFonts w:ascii="Arial" w:hAnsi="Arial" w:cs="Arial"/>
                <w:color w:val="333333"/>
                <w:sz w:val="22"/>
                <w:szCs w:val="22"/>
                <w:highlight w:val="lightGray"/>
              </w:rPr>
            </w:r>
            <w:r w:rsidR="0093455A"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w:t>
            </w:r>
            <w:r w:rsidR="0093455A" w:rsidRPr="00077894">
              <w:rPr>
                <w:rFonts w:ascii="Arial" w:hAnsi="Arial" w:cs="Arial"/>
                <w:color w:val="333333"/>
                <w:sz w:val="22"/>
                <w:szCs w:val="22"/>
                <w:highlight w:val="lightGray"/>
              </w:rPr>
              <w:fldChar w:fldCharType="end"/>
            </w:r>
            <w:r w:rsidR="009B75B1" w:rsidRPr="00077894">
              <w:rPr>
                <w:rFonts w:ascii="Arial" w:hAnsi="Arial" w:cs="Arial"/>
                <w:color w:val="333333"/>
                <w:sz w:val="22"/>
                <w:szCs w:val="22"/>
              </w:rPr>
              <w:t xml:space="preserve">, </w:t>
            </w:r>
            <w:r w:rsidR="00EC3E42" w:rsidRPr="00077894">
              <w:rPr>
                <w:rFonts w:ascii="Arial" w:hAnsi="Arial" w:cs="Arial"/>
                <w:color w:val="333333"/>
                <w:sz w:val="22"/>
                <w:szCs w:val="22"/>
                <w:highlight w:val="lightGray"/>
              </w:rPr>
              <w:fldChar w:fldCharType="begin"/>
            </w:r>
            <w:r w:rsidR="00EC3E42" w:rsidRPr="00077894">
              <w:rPr>
                <w:rFonts w:ascii="Arial" w:hAnsi="Arial" w:cs="Arial"/>
                <w:color w:val="333333"/>
                <w:sz w:val="22"/>
                <w:szCs w:val="22"/>
                <w:highlight w:val="lightGray"/>
              </w:rPr>
              <w:instrText xml:space="preserve"> REF _Ref431452730 \r \h  \* MERGEFORMAT </w:instrText>
            </w:r>
            <w:r w:rsidR="00EC3E42" w:rsidRPr="00077894">
              <w:rPr>
                <w:rFonts w:ascii="Arial" w:hAnsi="Arial" w:cs="Arial"/>
                <w:color w:val="333333"/>
                <w:sz w:val="22"/>
                <w:szCs w:val="22"/>
                <w:highlight w:val="lightGray"/>
              </w:rPr>
            </w:r>
            <w:r w:rsidR="00EC3E42"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w:t>
            </w:r>
            <w:r w:rsidR="00EC3E42" w:rsidRPr="00077894">
              <w:rPr>
                <w:rFonts w:ascii="Arial" w:hAnsi="Arial" w:cs="Arial"/>
                <w:color w:val="333333"/>
                <w:sz w:val="22"/>
                <w:szCs w:val="22"/>
                <w:highlight w:val="lightGray"/>
              </w:rPr>
              <w:fldChar w:fldCharType="end"/>
            </w:r>
            <w:r w:rsidR="009B75B1" w:rsidRPr="00077894">
              <w:rPr>
                <w:rFonts w:ascii="Arial" w:hAnsi="Arial" w:cs="Arial"/>
                <w:color w:val="333333"/>
                <w:sz w:val="22"/>
                <w:szCs w:val="22"/>
              </w:rPr>
              <w:t xml:space="preserve">, and some AT&amp;R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_Ref384969840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p>
        </w:tc>
      </w:tr>
      <w:bookmarkEnd w:id="1851"/>
      <w:tr w:rsidR="00077894" w:rsidRPr="00077894" w:rsidTr="0050671A">
        <w:trPr>
          <w:cantSplit/>
          <w:trHeight w:val="340"/>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HOP214</w:t>
            </w:r>
          </w:p>
        </w:tc>
        <w:tc>
          <w:tcPr>
            <w:tcW w:w="7605" w:type="dxa"/>
            <w:vAlign w:val="bottom"/>
          </w:tcPr>
          <w:p w:rsidR="00DF42CD" w:rsidRPr="00077894" w:rsidRDefault="00DF42CD" w:rsidP="00161FDF">
            <w:pPr>
              <w:rPr>
                <w:color w:val="333333"/>
              </w:rPr>
            </w:pPr>
            <w:r w:rsidRPr="00077894">
              <w:rPr>
                <w:rFonts w:ascii="Arial" w:hAnsi="Arial" w:cs="Arial"/>
                <w:color w:val="333333"/>
                <w:sz w:val="22"/>
                <w:szCs w:val="22"/>
              </w:rPr>
              <w:t xml:space="preserve">Health of Older People </w:t>
            </w:r>
            <w:r w:rsidR="00301D06"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Age Related AT&amp;R –</w:t>
            </w:r>
            <w:r w:rsidR="00161FDF" w:rsidRPr="00077894">
              <w:rPr>
                <w:rFonts w:ascii="Arial" w:hAnsi="Arial" w:cs="Arial"/>
                <w:color w:val="333333"/>
                <w:sz w:val="22"/>
                <w:szCs w:val="22"/>
              </w:rPr>
              <w:t xml:space="preserve">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_Ref384969858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p>
        </w:tc>
      </w:tr>
      <w:tr w:rsidR="00077894" w:rsidRPr="00077894" w:rsidTr="0050671A">
        <w:trPr>
          <w:cantSplit/>
          <w:trHeight w:val="340"/>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HOP235</w:t>
            </w:r>
          </w:p>
        </w:tc>
        <w:tc>
          <w:tcPr>
            <w:tcW w:w="7605" w:type="dxa"/>
            <w:vAlign w:val="bottom"/>
          </w:tcPr>
          <w:p w:rsidR="00DF42CD" w:rsidRPr="00077894" w:rsidRDefault="00DF42CD" w:rsidP="00161FDF">
            <w:pPr>
              <w:rPr>
                <w:color w:val="333333"/>
              </w:rPr>
            </w:pPr>
            <w:r w:rsidRPr="00077894">
              <w:rPr>
                <w:rFonts w:ascii="Arial" w:hAnsi="Arial" w:cs="Arial"/>
                <w:color w:val="333333"/>
                <w:sz w:val="22"/>
                <w:szCs w:val="22"/>
              </w:rPr>
              <w:t xml:space="preserve">Health of Older People </w:t>
            </w:r>
            <w:r w:rsidR="00301D06"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 xml:space="preserve">Psychogeriatric AT&amp;R –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_Ref384969868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p>
        </w:tc>
      </w:tr>
      <w:tr w:rsidR="00077894" w:rsidRPr="00077894" w:rsidTr="0050671A">
        <w:trPr>
          <w:cantSplit/>
          <w:trHeight w:val="310"/>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HOP1006</w:t>
            </w:r>
          </w:p>
        </w:tc>
        <w:tc>
          <w:tcPr>
            <w:tcW w:w="7605" w:type="dxa"/>
            <w:vAlign w:val="bottom"/>
          </w:tcPr>
          <w:p w:rsidR="00DF42CD" w:rsidRPr="00077894" w:rsidRDefault="00DF42CD" w:rsidP="00161FDF">
            <w:pPr>
              <w:rPr>
                <w:color w:val="333333"/>
              </w:rPr>
            </w:pPr>
            <w:r w:rsidRPr="00077894">
              <w:rPr>
                <w:rFonts w:ascii="Arial" w:hAnsi="Arial" w:cs="Arial"/>
                <w:color w:val="333333"/>
                <w:sz w:val="22"/>
                <w:szCs w:val="22"/>
              </w:rPr>
              <w:t xml:space="preserve">Health of Older People </w:t>
            </w:r>
            <w:r w:rsidR="00301D06"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 xml:space="preserve">Aged Residential Care (Hospital) </w:t>
            </w:r>
            <w:r w:rsidR="00B2405F" w:rsidRPr="00077894">
              <w:rPr>
                <w:rFonts w:ascii="Arial" w:hAnsi="Arial" w:cs="Arial"/>
                <w:color w:val="333333"/>
                <w:sz w:val="22"/>
                <w:szCs w:val="22"/>
              </w:rPr>
              <w:t>–</w:t>
            </w:r>
            <w:r w:rsidR="00161FDF" w:rsidRPr="00077894">
              <w:rPr>
                <w:rFonts w:ascii="Arial" w:hAnsi="Arial" w:cs="Arial"/>
                <w:color w:val="333333"/>
                <w:sz w:val="22"/>
                <w:szCs w:val="22"/>
              </w:rPr>
              <w:t xml:space="preserve">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_Ref384969879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r w:rsidR="00B2405F" w:rsidRPr="00077894">
              <w:rPr>
                <w:rFonts w:ascii="Arial" w:hAnsi="Arial" w:cs="Arial"/>
                <w:color w:val="333333"/>
                <w:sz w:val="22"/>
                <w:szCs w:val="22"/>
              </w:rPr>
              <w:t xml:space="preserve">  </w:t>
            </w:r>
          </w:p>
        </w:tc>
      </w:tr>
      <w:tr w:rsidR="00077894" w:rsidRPr="00077894" w:rsidTr="0050671A">
        <w:trPr>
          <w:cantSplit/>
          <w:trHeight w:val="340"/>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HOP1013</w:t>
            </w:r>
          </w:p>
        </w:tc>
        <w:tc>
          <w:tcPr>
            <w:tcW w:w="7605" w:type="dxa"/>
            <w:vAlign w:val="bottom"/>
          </w:tcPr>
          <w:p w:rsidR="00DF42CD" w:rsidRPr="00077894" w:rsidRDefault="00DF42CD" w:rsidP="00161FDF">
            <w:pPr>
              <w:rPr>
                <w:color w:val="333333"/>
              </w:rPr>
            </w:pPr>
            <w:r w:rsidRPr="00077894">
              <w:rPr>
                <w:rFonts w:ascii="Arial" w:hAnsi="Arial" w:cs="Arial"/>
                <w:color w:val="333333"/>
                <w:sz w:val="22"/>
                <w:szCs w:val="22"/>
              </w:rPr>
              <w:t xml:space="preserve">Health of Older People </w:t>
            </w:r>
            <w:r w:rsidR="00301D06"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Carer Support Respite Day</w:t>
            </w:r>
            <w:r w:rsidR="00B2405F" w:rsidRPr="00077894">
              <w:rPr>
                <w:rFonts w:ascii="Arial" w:hAnsi="Arial" w:cs="Arial"/>
                <w:color w:val="333333"/>
                <w:sz w:val="22"/>
                <w:szCs w:val="22"/>
              </w:rPr>
              <w:t xml:space="preserve"> –</w:t>
            </w:r>
            <w:r w:rsidR="00161FDF" w:rsidRPr="00077894">
              <w:rPr>
                <w:rFonts w:ascii="Arial" w:hAnsi="Arial" w:cs="Arial"/>
                <w:color w:val="333333"/>
                <w:sz w:val="22"/>
                <w:szCs w:val="22"/>
              </w:rPr>
              <w:t xml:space="preserve">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_Ref384969887 \r \h </w:instrText>
            </w:r>
            <w:r w:rsidR="005A3178" w:rsidRPr="00077894">
              <w:rPr>
                <w:rFonts w:ascii="Arial" w:hAnsi="Arial" w:cs="Arial"/>
                <w:color w:val="333333"/>
                <w:sz w:val="22"/>
                <w:szCs w:val="22"/>
                <w:highlight w:val="lightGray"/>
              </w:rPr>
              <w:instrText xml:space="preserve">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r w:rsidR="00B2405F" w:rsidRPr="00077894">
              <w:rPr>
                <w:rFonts w:ascii="Arial" w:hAnsi="Arial" w:cs="Arial"/>
                <w:color w:val="333333"/>
                <w:sz w:val="22"/>
                <w:szCs w:val="22"/>
              </w:rPr>
              <w:t xml:space="preserve">  </w:t>
            </w:r>
          </w:p>
        </w:tc>
      </w:tr>
      <w:tr w:rsidR="00077894" w:rsidRPr="00077894" w:rsidTr="0050671A">
        <w:trPr>
          <w:cantSplit/>
          <w:trHeight w:val="340"/>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HOP1032</w:t>
            </w:r>
          </w:p>
        </w:tc>
        <w:tc>
          <w:tcPr>
            <w:tcW w:w="7605" w:type="dxa"/>
            <w:vAlign w:val="bottom"/>
          </w:tcPr>
          <w:p w:rsidR="00DF42CD" w:rsidRPr="00077894" w:rsidRDefault="00DF42CD" w:rsidP="00161FDF">
            <w:pPr>
              <w:rPr>
                <w:color w:val="333333"/>
              </w:rPr>
            </w:pPr>
            <w:r w:rsidRPr="00077894">
              <w:rPr>
                <w:rFonts w:ascii="Arial" w:hAnsi="Arial" w:cs="Arial"/>
                <w:color w:val="333333"/>
                <w:sz w:val="22"/>
                <w:szCs w:val="22"/>
              </w:rPr>
              <w:t xml:space="preserve">Health of Older People </w:t>
            </w:r>
            <w:r w:rsidR="00301D06"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 xml:space="preserve">Aged Residential Care (Secure Dementia) </w:t>
            </w:r>
            <w:r w:rsidR="00B2405F" w:rsidRPr="00077894">
              <w:rPr>
                <w:rFonts w:ascii="Arial" w:hAnsi="Arial" w:cs="Arial"/>
                <w:color w:val="333333"/>
                <w:sz w:val="22"/>
                <w:szCs w:val="22"/>
              </w:rPr>
              <w:t xml:space="preserve">–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_Ref384969895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p>
        </w:tc>
      </w:tr>
      <w:tr w:rsidR="00077894" w:rsidRPr="00077894" w:rsidTr="0050671A">
        <w:trPr>
          <w:cantSplit/>
          <w:trHeight w:val="340"/>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HOP1033</w:t>
            </w:r>
          </w:p>
        </w:tc>
        <w:tc>
          <w:tcPr>
            <w:tcW w:w="7605" w:type="dxa"/>
            <w:vAlign w:val="bottom"/>
          </w:tcPr>
          <w:p w:rsidR="00DF42CD" w:rsidRPr="00077894" w:rsidRDefault="00DF42CD" w:rsidP="00161FDF">
            <w:pPr>
              <w:rPr>
                <w:color w:val="333333"/>
              </w:rPr>
            </w:pPr>
            <w:r w:rsidRPr="00077894">
              <w:rPr>
                <w:rFonts w:ascii="Arial" w:hAnsi="Arial" w:cs="Arial"/>
                <w:color w:val="333333"/>
                <w:sz w:val="22"/>
                <w:szCs w:val="22"/>
              </w:rPr>
              <w:t xml:space="preserve">Health of Older People </w:t>
            </w:r>
            <w:r w:rsidR="00B2405F" w:rsidRPr="00077894">
              <w:rPr>
                <w:rFonts w:ascii="Arial" w:hAnsi="Arial" w:cs="Arial"/>
                <w:color w:val="333333"/>
                <w:sz w:val="22"/>
                <w:szCs w:val="22"/>
              </w:rPr>
              <w:t xml:space="preserve">– Aged Residential Care (Rest Home) –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_Ref384969902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p>
        </w:tc>
      </w:tr>
      <w:tr w:rsidR="00077894" w:rsidRPr="00077894" w:rsidTr="0050671A">
        <w:trPr>
          <w:cantSplit/>
          <w:trHeight w:val="143"/>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HOP1035</w:t>
            </w:r>
          </w:p>
        </w:tc>
        <w:tc>
          <w:tcPr>
            <w:tcW w:w="7605" w:type="dxa"/>
            <w:vAlign w:val="bottom"/>
          </w:tcPr>
          <w:p w:rsidR="00DF42CD" w:rsidRPr="00077894" w:rsidRDefault="00DF42CD" w:rsidP="00161FDF">
            <w:pPr>
              <w:rPr>
                <w:color w:val="333333"/>
              </w:rPr>
            </w:pPr>
            <w:r w:rsidRPr="00077894">
              <w:rPr>
                <w:rFonts w:ascii="Arial" w:hAnsi="Arial" w:cs="Arial"/>
                <w:color w:val="333333"/>
                <w:sz w:val="22"/>
                <w:szCs w:val="22"/>
              </w:rPr>
              <w:t xml:space="preserve">Health of Older People </w:t>
            </w:r>
            <w:r w:rsidR="00B2405F" w:rsidRPr="00077894">
              <w:rPr>
                <w:rFonts w:ascii="Arial" w:hAnsi="Arial" w:cs="Arial"/>
                <w:color w:val="333333"/>
                <w:sz w:val="22"/>
                <w:szCs w:val="22"/>
              </w:rPr>
              <w:t xml:space="preserve">– Aged Residential Care (Specialist) –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_Ref384969909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p>
        </w:tc>
      </w:tr>
      <w:tr w:rsidR="00077894" w:rsidRPr="00077894" w:rsidTr="0050671A">
        <w:trPr>
          <w:cantSplit/>
          <w:trHeight w:val="143"/>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HOP1043</w:t>
            </w:r>
          </w:p>
        </w:tc>
        <w:tc>
          <w:tcPr>
            <w:tcW w:w="7605" w:type="dxa"/>
            <w:vAlign w:val="bottom"/>
          </w:tcPr>
          <w:p w:rsidR="00DF42CD" w:rsidRPr="00077894" w:rsidRDefault="00DF42CD" w:rsidP="009131F8">
            <w:pPr>
              <w:rPr>
                <w:color w:val="333333"/>
              </w:rPr>
            </w:pPr>
            <w:r w:rsidRPr="00077894">
              <w:rPr>
                <w:rFonts w:ascii="Arial" w:hAnsi="Arial" w:cs="Arial"/>
                <w:color w:val="333333"/>
                <w:sz w:val="22"/>
                <w:szCs w:val="22"/>
              </w:rPr>
              <w:t xml:space="preserve">Health of Older People </w:t>
            </w:r>
            <w:r w:rsidR="00B2405F" w:rsidRPr="00077894">
              <w:rPr>
                <w:rFonts w:ascii="Arial" w:hAnsi="Arial" w:cs="Arial"/>
                <w:color w:val="333333"/>
                <w:sz w:val="22"/>
                <w:szCs w:val="22"/>
              </w:rPr>
              <w:t xml:space="preserve">– </w:t>
            </w:r>
            <w:r w:rsidR="003B3338" w:rsidRPr="00077894">
              <w:rPr>
                <w:rFonts w:ascii="Arial" w:hAnsi="Arial" w:cs="Arial"/>
                <w:color w:val="333333"/>
                <w:sz w:val="22"/>
                <w:szCs w:val="22"/>
              </w:rPr>
              <w:t xml:space="preserve">Aged Residential </w:t>
            </w:r>
            <w:r w:rsidR="009131F8" w:rsidRPr="00077894">
              <w:rPr>
                <w:rFonts w:ascii="Arial" w:hAnsi="Arial" w:cs="Arial"/>
                <w:color w:val="333333"/>
                <w:sz w:val="22"/>
                <w:szCs w:val="22"/>
              </w:rPr>
              <w:t>Respite</w:t>
            </w:r>
            <w:r w:rsidR="003B3338" w:rsidRPr="00077894">
              <w:rPr>
                <w:rFonts w:ascii="Arial" w:hAnsi="Arial" w:cs="Arial"/>
                <w:color w:val="333333"/>
                <w:sz w:val="22"/>
                <w:szCs w:val="22"/>
              </w:rPr>
              <w:t xml:space="preserve"> (</w:t>
            </w:r>
            <w:r w:rsidR="009131F8" w:rsidRPr="00077894">
              <w:rPr>
                <w:rFonts w:ascii="Arial" w:hAnsi="Arial" w:cs="Arial"/>
                <w:color w:val="333333"/>
                <w:sz w:val="22"/>
                <w:szCs w:val="22"/>
              </w:rPr>
              <w:t>Rest Home</w:t>
            </w:r>
            <w:r w:rsidR="00B2405F" w:rsidRPr="00077894">
              <w:rPr>
                <w:rFonts w:ascii="Arial" w:hAnsi="Arial" w:cs="Arial"/>
                <w:color w:val="333333"/>
                <w:sz w:val="22"/>
                <w:szCs w:val="22"/>
              </w:rPr>
              <w:t>) –</w:t>
            </w:r>
            <w:r w:rsidR="00161FDF" w:rsidRPr="00077894">
              <w:rPr>
                <w:rFonts w:ascii="Arial" w:hAnsi="Arial" w:cs="Arial"/>
                <w:color w:val="333333"/>
                <w:sz w:val="22"/>
                <w:szCs w:val="22"/>
              </w:rPr>
              <w:t xml:space="preserve">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_Ref384969916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r w:rsidR="00B2405F" w:rsidRPr="00077894">
              <w:rPr>
                <w:rFonts w:ascii="Arial" w:hAnsi="Arial" w:cs="Arial"/>
                <w:color w:val="333333"/>
                <w:sz w:val="22"/>
                <w:szCs w:val="22"/>
              </w:rPr>
              <w:t xml:space="preserve">  </w:t>
            </w:r>
          </w:p>
        </w:tc>
      </w:tr>
      <w:tr w:rsidR="00077894" w:rsidRPr="00077894" w:rsidTr="0050671A">
        <w:trPr>
          <w:cantSplit/>
          <w:trHeight w:val="143"/>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HOP1044</w:t>
            </w:r>
          </w:p>
        </w:tc>
        <w:tc>
          <w:tcPr>
            <w:tcW w:w="7605" w:type="dxa"/>
            <w:vAlign w:val="bottom"/>
          </w:tcPr>
          <w:p w:rsidR="00DF42CD" w:rsidRPr="00077894" w:rsidRDefault="00DF42CD" w:rsidP="009131F8">
            <w:pPr>
              <w:rPr>
                <w:color w:val="333333"/>
              </w:rPr>
            </w:pPr>
            <w:r w:rsidRPr="00077894">
              <w:rPr>
                <w:rFonts w:ascii="Arial" w:hAnsi="Arial" w:cs="Arial"/>
                <w:color w:val="333333"/>
                <w:sz w:val="22"/>
                <w:szCs w:val="22"/>
              </w:rPr>
              <w:t xml:space="preserve">Health of Older People </w:t>
            </w:r>
            <w:r w:rsidR="00B2405F" w:rsidRPr="00077894">
              <w:rPr>
                <w:rFonts w:ascii="Arial" w:hAnsi="Arial" w:cs="Arial"/>
                <w:color w:val="333333"/>
                <w:sz w:val="22"/>
                <w:szCs w:val="22"/>
              </w:rPr>
              <w:t xml:space="preserve">– </w:t>
            </w:r>
            <w:r w:rsidR="003B3338" w:rsidRPr="00077894">
              <w:rPr>
                <w:rFonts w:ascii="Arial" w:hAnsi="Arial" w:cs="Arial"/>
                <w:color w:val="333333"/>
                <w:sz w:val="22"/>
                <w:szCs w:val="22"/>
              </w:rPr>
              <w:t xml:space="preserve">Aged Residential </w:t>
            </w:r>
            <w:r w:rsidR="009131F8" w:rsidRPr="00077894">
              <w:rPr>
                <w:rFonts w:ascii="Arial" w:hAnsi="Arial" w:cs="Arial"/>
                <w:color w:val="333333"/>
                <w:sz w:val="22"/>
                <w:szCs w:val="22"/>
              </w:rPr>
              <w:t>Respite</w:t>
            </w:r>
            <w:r w:rsidR="003B3338" w:rsidRPr="00077894">
              <w:rPr>
                <w:rFonts w:ascii="Arial" w:hAnsi="Arial" w:cs="Arial"/>
                <w:color w:val="333333"/>
                <w:sz w:val="22"/>
                <w:szCs w:val="22"/>
              </w:rPr>
              <w:t xml:space="preserve"> (Hospital</w:t>
            </w:r>
            <w:r w:rsidR="00B2405F" w:rsidRPr="00077894">
              <w:rPr>
                <w:rFonts w:ascii="Arial" w:hAnsi="Arial" w:cs="Arial"/>
                <w:color w:val="333333"/>
                <w:sz w:val="22"/>
                <w:szCs w:val="22"/>
              </w:rPr>
              <w:t>) –</w:t>
            </w:r>
            <w:r w:rsidR="00161FDF" w:rsidRPr="00077894">
              <w:rPr>
                <w:rFonts w:ascii="Arial" w:hAnsi="Arial" w:cs="Arial"/>
                <w:color w:val="333333"/>
                <w:sz w:val="22"/>
                <w:szCs w:val="22"/>
              </w:rPr>
              <w:t xml:space="preserve">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_Ref384969926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r w:rsidR="00B2405F" w:rsidRPr="00077894">
              <w:rPr>
                <w:rFonts w:ascii="Arial" w:hAnsi="Arial" w:cs="Arial"/>
                <w:color w:val="333333"/>
                <w:sz w:val="22"/>
                <w:szCs w:val="22"/>
              </w:rPr>
              <w:t xml:space="preserve">  </w:t>
            </w:r>
          </w:p>
        </w:tc>
      </w:tr>
      <w:tr w:rsidR="00077894" w:rsidRPr="00077894" w:rsidTr="0050671A">
        <w:trPr>
          <w:cantSplit/>
          <w:trHeight w:val="143"/>
          <w:jc w:val="center"/>
        </w:trPr>
        <w:tc>
          <w:tcPr>
            <w:tcW w:w="1684" w:type="dxa"/>
            <w:vAlign w:val="bottom"/>
          </w:tcPr>
          <w:p w:rsidR="004A4923" w:rsidRPr="00077894" w:rsidRDefault="004A4923" w:rsidP="00B87D42">
            <w:pPr>
              <w:pStyle w:val="TableText0"/>
              <w:rPr>
                <w:rFonts w:ascii="Arial" w:hAnsi="Arial" w:cs="Arial"/>
                <w:color w:val="333333"/>
                <w:sz w:val="22"/>
                <w:szCs w:val="22"/>
              </w:rPr>
            </w:pPr>
            <w:r w:rsidRPr="00077894">
              <w:rPr>
                <w:rFonts w:ascii="Arial" w:hAnsi="Arial" w:cs="Arial"/>
                <w:color w:val="333333"/>
                <w:sz w:val="22"/>
                <w:szCs w:val="22"/>
              </w:rPr>
              <w:t>HOP1045</w:t>
            </w:r>
          </w:p>
        </w:tc>
        <w:tc>
          <w:tcPr>
            <w:tcW w:w="7605" w:type="dxa"/>
            <w:vAlign w:val="bottom"/>
          </w:tcPr>
          <w:p w:rsidR="004A4923" w:rsidRPr="00077894" w:rsidRDefault="004A4923" w:rsidP="00161FDF">
            <w:pPr>
              <w:rPr>
                <w:rFonts w:ascii="Arial" w:hAnsi="Arial" w:cs="Arial"/>
                <w:color w:val="333333"/>
                <w:sz w:val="22"/>
                <w:szCs w:val="22"/>
              </w:rPr>
            </w:pPr>
            <w:r w:rsidRPr="00077894">
              <w:rPr>
                <w:rFonts w:ascii="Arial" w:hAnsi="Arial" w:cs="Arial"/>
                <w:color w:val="333333"/>
                <w:sz w:val="22"/>
                <w:szCs w:val="22"/>
              </w:rPr>
              <w:t>Health of Older People – Aged Residential Respite</w:t>
            </w:r>
            <w:r w:rsidR="009131F8" w:rsidRPr="00077894">
              <w:rPr>
                <w:rFonts w:ascii="Arial" w:hAnsi="Arial" w:cs="Arial"/>
                <w:color w:val="333333"/>
                <w:sz w:val="22"/>
                <w:szCs w:val="22"/>
              </w:rPr>
              <w:t xml:space="preserve"> (Dementia)</w:t>
            </w:r>
            <w:r w:rsidRPr="00077894">
              <w:rPr>
                <w:rFonts w:ascii="Arial" w:hAnsi="Arial" w:cs="Arial"/>
                <w:color w:val="333333"/>
                <w:sz w:val="22"/>
                <w:szCs w:val="22"/>
              </w:rPr>
              <w:t xml:space="preserve"> –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_Ref384969933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p>
        </w:tc>
      </w:tr>
      <w:tr w:rsidR="00077894" w:rsidRPr="00077894" w:rsidTr="0050671A">
        <w:trPr>
          <w:cantSplit/>
          <w:trHeight w:val="143"/>
          <w:jc w:val="center"/>
        </w:trPr>
        <w:tc>
          <w:tcPr>
            <w:tcW w:w="1684" w:type="dxa"/>
            <w:vAlign w:val="bottom"/>
          </w:tcPr>
          <w:p w:rsidR="00DF42CD" w:rsidRPr="00077894" w:rsidRDefault="00DF42CD" w:rsidP="00B87D42">
            <w:pPr>
              <w:pStyle w:val="TableText0"/>
              <w:rPr>
                <w:rFonts w:ascii="Arial" w:hAnsi="Arial" w:cs="Arial"/>
                <w:color w:val="333333"/>
                <w:sz w:val="22"/>
                <w:szCs w:val="22"/>
              </w:rPr>
            </w:pPr>
            <w:r w:rsidRPr="00077894">
              <w:rPr>
                <w:rFonts w:ascii="Arial" w:hAnsi="Arial" w:cs="Arial"/>
                <w:color w:val="333333"/>
                <w:sz w:val="22"/>
                <w:szCs w:val="22"/>
              </w:rPr>
              <w:t>HOP1046</w:t>
            </w:r>
          </w:p>
        </w:tc>
        <w:tc>
          <w:tcPr>
            <w:tcW w:w="7605" w:type="dxa"/>
            <w:vAlign w:val="bottom"/>
          </w:tcPr>
          <w:p w:rsidR="00DF42CD" w:rsidRPr="00077894" w:rsidRDefault="00DF42CD" w:rsidP="00A82E70">
            <w:pPr>
              <w:rPr>
                <w:color w:val="333333"/>
              </w:rPr>
            </w:pPr>
            <w:r w:rsidRPr="00077894">
              <w:rPr>
                <w:rFonts w:ascii="Arial" w:hAnsi="Arial" w:cs="Arial"/>
                <w:color w:val="333333"/>
                <w:sz w:val="22"/>
                <w:szCs w:val="22"/>
              </w:rPr>
              <w:t xml:space="preserve">Health of Older People </w:t>
            </w:r>
            <w:r w:rsidR="00B2405F" w:rsidRPr="00077894">
              <w:rPr>
                <w:rFonts w:ascii="Arial" w:hAnsi="Arial" w:cs="Arial"/>
                <w:color w:val="333333"/>
                <w:sz w:val="22"/>
                <w:szCs w:val="22"/>
              </w:rPr>
              <w:t xml:space="preserve">– Aged Residential </w:t>
            </w:r>
            <w:r w:rsidR="00A82E70" w:rsidRPr="00077894">
              <w:rPr>
                <w:rFonts w:ascii="Arial" w:hAnsi="Arial" w:cs="Arial"/>
                <w:color w:val="333333"/>
                <w:sz w:val="22"/>
                <w:szCs w:val="22"/>
              </w:rPr>
              <w:t>Respite</w:t>
            </w:r>
            <w:r w:rsidR="00B2405F" w:rsidRPr="00077894">
              <w:rPr>
                <w:rFonts w:ascii="Arial" w:hAnsi="Arial" w:cs="Arial"/>
                <w:color w:val="333333"/>
                <w:sz w:val="22"/>
                <w:szCs w:val="22"/>
              </w:rPr>
              <w:t xml:space="preserve"> (Psychogeriatric) –</w:t>
            </w:r>
            <w:r w:rsidR="00161FDF" w:rsidRPr="00077894">
              <w:rPr>
                <w:rFonts w:ascii="Arial" w:hAnsi="Arial" w:cs="Arial"/>
                <w:color w:val="333333"/>
                <w:sz w:val="22"/>
                <w:szCs w:val="22"/>
              </w:rPr>
              <w:t xml:space="preserve">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_Ref384969940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5.2.7</w:t>
            </w:r>
            <w:r w:rsidR="00161FDF" w:rsidRPr="00077894">
              <w:rPr>
                <w:rFonts w:ascii="Arial" w:hAnsi="Arial" w:cs="Arial"/>
                <w:color w:val="333333"/>
                <w:sz w:val="22"/>
                <w:szCs w:val="22"/>
                <w:highlight w:val="lightGray"/>
              </w:rPr>
              <w:fldChar w:fldCharType="end"/>
            </w:r>
            <w:r w:rsidR="00B2405F" w:rsidRPr="00077894">
              <w:rPr>
                <w:rFonts w:ascii="Arial" w:hAnsi="Arial" w:cs="Arial"/>
                <w:color w:val="333333"/>
                <w:sz w:val="22"/>
                <w:szCs w:val="22"/>
              </w:rPr>
              <w:t xml:space="preserve">   </w:t>
            </w:r>
            <w:r w:rsidRPr="00077894">
              <w:rPr>
                <w:rFonts w:ascii="Arial" w:hAnsi="Arial" w:cs="Arial"/>
                <w:color w:val="333333"/>
                <w:sz w:val="22"/>
                <w:szCs w:val="22"/>
              </w:rPr>
              <w:t xml:space="preserve"> </w:t>
            </w:r>
          </w:p>
        </w:tc>
      </w:tr>
      <w:tr w:rsidR="00077894" w:rsidRPr="00077894" w:rsidTr="00B87D42">
        <w:trPr>
          <w:cantSplit/>
          <w:trHeight w:val="143"/>
          <w:jc w:val="center"/>
        </w:trPr>
        <w:tc>
          <w:tcPr>
            <w:tcW w:w="1684" w:type="dxa"/>
            <w:vAlign w:val="bottom"/>
          </w:tcPr>
          <w:p w:rsidR="00714629" w:rsidRPr="00077894" w:rsidRDefault="00714629" w:rsidP="00B87D42">
            <w:pPr>
              <w:pStyle w:val="TableText0"/>
              <w:rPr>
                <w:rFonts w:ascii="Arial" w:hAnsi="Arial" w:cs="Arial"/>
                <w:color w:val="333333"/>
                <w:sz w:val="22"/>
                <w:szCs w:val="22"/>
              </w:rPr>
            </w:pPr>
            <w:r w:rsidRPr="00077894">
              <w:rPr>
                <w:rFonts w:ascii="Arial" w:hAnsi="Arial" w:cs="Arial"/>
                <w:color w:val="333333"/>
                <w:sz w:val="22"/>
                <w:szCs w:val="22"/>
              </w:rPr>
              <w:t>M25008</w:t>
            </w:r>
          </w:p>
        </w:tc>
        <w:tc>
          <w:tcPr>
            <w:tcW w:w="7605" w:type="dxa"/>
            <w:vAlign w:val="bottom"/>
          </w:tcPr>
          <w:p w:rsidR="00714629" w:rsidRPr="00077894" w:rsidRDefault="00714629" w:rsidP="003B3338">
            <w:pPr>
              <w:pStyle w:val="TableText0"/>
              <w:rPr>
                <w:rFonts w:ascii="Arial" w:hAnsi="Arial" w:cs="Arial"/>
                <w:color w:val="333333"/>
                <w:sz w:val="22"/>
                <w:szCs w:val="22"/>
              </w:rPr>
            </w:pPr>
            <w:r w:rsidRPr="00077894">
              <w:rPr>
                <w:rFonts w:ascii="Arial" w:hAnsi="Arial" w:cs="Arial"/>
                <w:color w:val="333333"/>
                <w:sz w:val="22"/>
                <w:szCs w:val="22"/>
              </w:rPr>
              <w:t xml:space="preserve">Capsule Endoscopy </w:t>
            </w:r>
            <w:r w:rsidR="00301D06"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_Ref339277556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5.2.34</w:t>
            </w:r>
            <w:r w:rsidR="00C3542B" w:rsidRPr="00077894">
              <w:rPr>
                <w:rFonts w:ascii="Arial" w:hAnsi="Arial" w:cs="Arial"/>
                <w:color w:val="333333"/>
                <w:sz w:val="22"/>
                <w:szCs w:val="22"/>
                <w:highlight w:val="lightGray"/>
              </w:rPr>
              <w:fldChar w:fldCharType="end"/>
            </w:r>
          </w:p>
        </w:tc>
      </w:tr>
      <w:tr w:rsidR="00077894" w:rsidRPr="00077894" w:rsidTr="00B87D42">
        <w:trPr>
          <w:cantSplit/>
          <w:trHeight w:val="143"/>
          <w:jc w:val="center"/>
        </w:trPr>
        <w:tc>
          <w:tcPr>
            <w:tcW w:w="1684" w:type="dxa"/>
            <w:vAlign w:val="bottom"/>
          </w:tcPr>
          <w:p w:rsidR="00612352" w:rsidRPr="00077894" w:rsidRDefault="00612352" w:rsidP="00B87D42">
            <w:pPr>
              <w:pStyle w:val="TableText0"/>
              <w:rPr>
                <w:rFonts w:ascii="Arial" w:hAnsi="Arial" w:cs="Arial"/>
                <w:color w:val="333333"/>
                <w:sz w:val="22"/>
                <w:szCs w:val="22"/>
              </w:rPr>
            </w:pPr>
            <w:r w:rsidRPr="00077894">
              <w:rPr>
                <w:rFonts w:ascii="Arial" w:hAnsi="Arial" w:cs="Arial"/>
                <w:color w:val="333333"/>
                <w:sz w:val="22"/>
                <w:szCs w:val="22"/>
              </w:rPr>
              <w:t>M30020</w:t>
            </w:r>
          </w:p>
        </w:tc>
        <w:tc>
          <w:tcPr>
            <w:tcW w:w="7605" w:type="dxa"/>
            <w:vAlign w:val="bottom"/>
          </w:tcPr>
          <w:p w:rsidR="00612352" w:rsidRPr="00077894" w:rsidRDefault="00612352" w:rsidP="00301D06">
            <w:pPr>
              <w:pStyle w:val="TableText0"/>
              <w:rPr>
                <w:rFonts w:ascii="Arial" w:hAnsi="Arial" w:cs="Arial"/>
                <w:color w:val="333333"/>
                <w:sz w:val="22"/>
                <w:szCs w:val="22"/>
              </w:rPr>
            </w:pPr>
            <w:r w:rsidRPr="00077894">
              <w:rPr>
                <w:rFonts w:ascii="Arial" w:hAnsi="Arial" w:cs="Arial"/>
                <w:color w:val="333333"/>
                <w:sz w:val="22"/>
                <w:szCs w:val="22"/>
              </w:rPr>
              <w:t xml:space="preserve">Same </w:t>
            </w:r>
            <w:r w:rsidR="003246A0" w:rsidRPr="00077894">
              <w:rPr>
                <w:rFonts w:ascii="Arial" w:hAnsi="Arial" w:cs="Arial"/>
                <w:color w:val="333333"/>
                <w:sz w:val="22"/>
                <w:szCs w:val="22"/>
              </w:rPr>
              <w:t xml:space="preserve">Day Pharmacotherapy for Cancer (Haematology)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_Ref339277570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5.2.26</w:t>
            </w:r>
            <w:r w:rsidR="00C3542B" w:rsidRPr="00077894">
              <w:rPr>
                <w:rFonts w:ascii="Arial" w:hAnsi="Arial" w:cs="Arial"/>
                <w:color w:val="333333"/>
                <w:sz w:val="22"/>
                <w:szCs w:val="22"/>
                <w:highlight w:val="lightGray"/>
              </w:rPr>
              <w:fldChar w:fldCharType="end"/>
            </w:r>
            <w:r w:rsidR="00B2405F" w:rsidRPr="00077894">
              <w:rPr>
                <w:rFonts w:ascii="Arial" w:hAnsi="Arial" w:cs="Arial"/>
                <w:color w:val="333333"/>
                <w:sz w:val="22"/>
                <w:szCs w:val="22"/>
              </w:rPr>
              <w:t xml:space="preserve"> </w:t>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M50009</w:t>
            </w:r>
          </w:p>
        </w:tc>
        <w:tc>
          <w:tcPr>
            <w:tcW w:w="7605" w:type="dxa"/>
          </w:tcPr>
          <w:p w:rsidR="00612352" w:rsidRPr="00077894" w:rsidRDefault="00612352" w:rsidP="009B75B1">
            <w:pPr>
              <w:pStyle w:val="TableText0"/>
              <w:rPr>
                <w:rFonts w:ascii="Arial" w:hAnsi="Arial" w:cs="Arial"/>
                <w:color w:val="333333"/>
                <w:sz w:val="22"/>
                <w:szCs w:val="22"/>
              </w:rPr>
            </w:pPr>
            <w:r w:rsidRPr="00077894">
              <w:rPr>
                <w:rFonts w:ascii="Arial" w:hAnsi="Arial" w:cs="Arial"/>
                <w:color w:val="333333"/>
                <w:sz w:val="22"/>
                <w:szCs w:val="22"/>
              </w:rPr>
              <w:t xml:space="preserve">Same Day </w:t>
            </w:r>
            <w:r w:rsidR="00B2405F" w:rsidRPr="00077894">
              <w:rPr>
                <w:rFonts w:ascii="Arial" w:hAnsi="Arial" w:cs="Arial"/>
                <w:color w:val="333333"/>
                <w:sz w:val="22"/>
                <w:szCs w:val="22"/>
              </w:rPr>
              <w:t xml:space="preserve">Blood </w:t>
            </w:r>
            <w:r w:rsidRPr="00077894">
              <w:rPr>
                <w:rFonts w:ascii="Arial" w:hAnsi="Arial" w:cs="Arial"/>
                <w:color w:val="333333"/>
                <w:sz w:val="22"/>
                <w:szCs w:val="22"/>
              </w:rPr>
              <w:t xml:space="preserve">Transfusions </w:t>
            </w:r>
            <w:r w:rsidR="00B2405F" w:rsidRPr="00077894">
              <w:rPr>
                <w:rFonts w:ascii="Arial" w:hAnsi="Arial" w:cs="Arial"/>
                <w:color w:val="333333"/>
                <w:sz w:val="22"/>
                <w:szCs w:val="22"/>
              </w:rPr>
              <w:t>(O</w:t>
            </w:r>
            <w:r w:rsidRPr="00077894">
              <w:rPr>
                <w:rFonts w:ascii="Arial" w:hAnsi="Arial" w:cs="Arial"/>
                <w:color w:val="333333"/>
                <w:sz w:val="22"/>
                <w:szCs w:val="22"/>
              </w:rPr>
              <w:t>ncology</w:t>
            </w:r>
            <w:r w:rsidR="00B2405F"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_Ref339277591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5.2.36</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M50024</w:t>
            </w:r>
          </w:p>
        </w:tc>
        <w:tc>
          <w:tcPr>
            <w:tcW w:w="7605" w:type="dxa"/>
          </w:tcPr>
          <w:p w:rsidR="00612352" w:rsidRPr="00077894" w:rsidRDefault="00612352" w:rsidP="009B75B1">
            <w:pPr>
              <w:pStyle w:val="TableText0"/>
              <w:rPr>
                <w:rFonts w:ascii="Arial" w:hAnsi="Arial" w:cs="Arial"/>
                <w:color w:val="333333"/>
                <w:sz w:val="22"/>
                <w:szCs w:val="22"/>
              </w:rPr>
            </w:pPr>
            <w:r w:rsidRPr="00077894">
              <w:rPr>
                <w:rFonts w:ascii="Arial" w:hAnsi="Arial" w:cs="Arial"/>
                <w:color w:val="333333"/>
                <w:sz w:val="22"/>
                <w:szCs w:val="22"/>
              </w:rPr>
              <w:t>Same Day Radiotherapy</w:t>
            </w:r>
            <w:r w:rsidR="00B2405F" w:rsidRPr="00077894">
              <w:rPr>
                <w:rFonts w:ascii="Arial" w:hAnsi="Arial" w:cs="Arial"/>
                <w:color w:val="333333"/>
                <w:sz w:val="22"/>
                <w:szCs w:val="22"/>
              </w:rPr>
              <w:t xml:space="preserve"> (Orthovoltage) –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_Ref335978021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5.2.27</w:t>
            </w:r>
            <w:r w:rsidR="00C3542B" w:rsidRPr="00077894">
              <w:rPr>
                <w:rFonts w:ascii="Arial" w:hAnsi="Arial" w:cs="Arial"/>
                <w:color w:val="333333"/>
                <w:sz w:val="22"/>
                <w:szCs w:val="22"/>
                <w:highlight w:val="lightGray"/>
              </w:rPr>
              <w:fldChar w:fldCharType="end"/>
            </w:r>
            <w:r w:rsidR="00B2405F" w:rsidRPr="00077894">
              <w:rPr>
                <w:rFonts w:ascii="Arial" w:hAnsi="Arial" w:cs="Arial"/>
                <w:color w:val="333333"/>
                <w:sz w:val="22"/>
                <w:szCs w:val="22"/>
              </w:rPr>
              <w:t xml:space="preserve">   </w:t>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M50025</w:t>
            </w:r>
          </w:p>
        </w:tc>
        <w:tc>
          <w:tcPr>
            <w:tcW w:w="7605" w:type="dxa"/>
          </w:tcPr>
          <w:p w:rsidR="00612352" w:rsidRPr="00077894" w:rsidRDefault="00612352" w:rsidP="009B75B1">
            <w:pPr>
              <w:pStyle w:val="TableText0"/>
              <w:rPr>
                <w:rFonts w:ascii="Arial" w:hAnsi="Arial" w:cs="Arial"/>
                <w:color w:val="333333"/>
                <w:sz w:val="22"/>
                <w:szCs w:val="22"/>
              </w:rPr>
            </w:pPr>
            <w:r w:rsidRPr="00077894">
              <w:rPr>
                <w:rFonts w:ascii="Arial" w:hAnsi="Arial" w:cs="Arial"/>
                <w:color w:val="333333"/>
                <w:sz w:val="22"/>
                <w:szCs w:val="22"/>
              </w:rPr>
              <w:t xml:space="preserve">Same Day Radiotherapy </w:t>
            </w:r>
            <w:r w:rsidR="00B2405F" w:rsidRPr="00077894">
              <w:rPr>
                <w:rFonts w:ascii="Arial" w:hAnsi="Arial" w:cs="Arial"/>
                <w:color w:val="333333"/>
                <w:sz w:val="22"/>
                <w:szCs w:val="22"/>
              </w:rPr>
              <w:t xml:space="preserve">(Megavoltage) –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_Ref335978021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5.2.27</w:t>
            </w:r>
            <w:r w:rsidR="00C3542B" w:rsidRPr="00077894">
              <w:rPr>
                <w:rFonts w:ascii="Arial" w:hAnsi="Arial" w:cs="Arial"/>
                <w:color w:val="333333"/>
                <w:sz w:val="22"/>
                <w:szCs w:val="22"/>
                <w:highlight w:val="lightGray"/>
              </w:rPr>
              <w:fldChar w:fldCharType="end"/>
            </w:r>
            <w:r w:rsidR="00B2405F" w:rsidRPr="00077894">
              <w:rPr>
                <w:rFonts w:ascii="Arial" w:hAnsi="Arial" w:cs="Arial"/>
                <w:color w:val="333333"/>
                <w:sz w:val="22"/>
                <w:szCs w:val="22"/>
              </w:rPr>
              <w:t xml:space="preserve">  </w:t>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M54004</w:t>
            </w:r>
          </w:p>
        </w:tc>
        <w:tc>
          <w:tcPr>
            <w:tcW w:w="7605" w:type="dxa"/>
          </w:tcPr>
          <w:p w:rsidR="00612352" w:rsidRPr="00077894" w:rsidRDefault="00612352" w:rsidP="009B75B1">
            <w:pPr>
              <w:pStyle w:val="TableText0"/>
              <w:rPr>
                <w:rFonts w:ascii="Arial" w:hAnsi="Arial" w:cs="Arial"/>
                <w:color w:val="333333"/>
                <w:sz w:val="22"/>
                <w:szCs w:val="22"/>
              </w:rPr>
            </w:pPr>
            <w:r w:rsidRPr="00077894">
              <w:rPr>
                <w:rFonts w:ascii="Arial" w:hAnsi="Arial" w:cs="Arial"/>
                <w:color w:val="333333"/>
                <w:sz w:val="22"/>
                <w:szCs w:val="22"/>
              </w:rPr>
              <w:t>Same Day Pharmacotherapy for Cancer</w:t>
            </w:r>
            <w:r w:rsidR="00B2405F" w:rsidRPr="00077894">
              <w:rPr>
                <w:rFonts w:ascii="Arial" w:hAnsi="Arial" w:cs="Arial"/>
                <w:color w:val="333333"/>
                <w:sz w:val="22"/>
                <w:szCs w:val="22"/>
              </w:rPr>
              <w:t xml:space="preserve"> (</w:t>
            </w:r>
            <w:r w:rsidR="003246A0" w:rsidRPr="00077894">
              <w:rPr>
                <w:rFonts w:ascii="Arial" w:hAnsi="Arial" w:cs="Arial"/>
                <w:color w:val="333333"/>
                <w:sz w:val="22"/>
                <w:szCs w:val="22"/>
              </w:rPr>
              <w:t>Specialist Paed</w:t>
            </w:r>
            <w:r w:rsidR="0093455A" w:rsidRPr="00077894">
              <w:rPr>
                <w:rFonts w:ascii="Arial" w:hAnsi="Arial" w:cs="Arial"/>
                <w:color w:val="333333"/>
                <w:sz w:val="22"/>
                <w:szCs w:val="22"/>
              </w:rPr>
              <w:t>iatric</w:t>
            </w:r>
            <w:r w:rsidR="003246A0" w:rsidRPr="00077894">
              <w:rPr>
                <w:rFonts w:ascii="Arial" w:hAnsi="Arial" w:cs="Arial"/>
                <w:color w:val="333333"/>
                <w:sz w:val="22"/>
                <w:szCs w:val="22"/>
              </w:rPr>
              <w:t xml:space="preserve"> Onco</w:t>
            </w:r>
            <w:r w:rsidR="0093455A" w:rsidRPr="00077894">
              <w:rPr>
                <w:rFonts w:ascii="Arial" w:hAnsi="Arial" w:cs="Arial"/>
                <w:color w:val="333333"/>
                <w:sz w:val="22"/>
                <w:szCs w:val="22"/>
              </w:rPr>
              <w:t>logy</w:t>
            </w:r>
            <w:r w:rsidR="009B75B1"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_Ref339277615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5.2.26</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M60005</w:t>
            </w:r>
          </w:p>
        </w:tc>
        <w:tc>
          <w:tcPr>
            <w:tcW w:w="7605" w:type="dxa"/>
          </w:tcPr>
          <w:p w:rsidR="00612352" w:rsidRPr="00077894" w:rsidRDefault="003246A0" w:rsidP="003E3664">
            <w:pPr>
              <w:pStyle w:val="TableText0"/>
              <w:rPr>
                <w:rFonts w:ascii="Arial" w:hAnsi="Arial" w:cs="Arial"/>
                <w:color w:val="333333"/>
                <w:sz w:val="22"/>
                <w:szCs w:val="22"/>
              </w:rPr>
            </w:pPr>
            <w:r w:rsidRPr="00077894">
              <w:rPr>
                <w:rFonts w:ascii="Arial" w:hAnsi="Arial" w:cs="Arial"/>
                <w:color w:val="333333"/>
                <w:sz w:val="22"/>
                <w:szCs w:val="22"/>
              </w:rPr>
              <w:t>Renal Medicine (</w:t>
            </w:r>
            <w:r w:rsidR="00612352" w:rsidRPr="00077894">
              <w:rPr>
                <w:rFonts w:ascii="Arial" w:hAnsi="Arial" w:cs="Arial"/>
                <w:color w:val="333333"/>
                <w:sz w:val="22"/>
                <w:szCs w:val="22"/>
              </w:rPr>
              <w:t>Peritoneal Dialysis</w:t>
            </w:r>
            <w:r w:rsidRPr="00077894">
              <w:rPr>
                <w:rFonts w:ascii="Arial" w:hAnsi="Arial" w:cs="Arial"/>
                <w:color w:val="333333"/>
                <w:sz w:val="22"/>
                <w:szCs w:val="22"/>
              </w:rPr>
              <w:t>)</w:t>
            </w:r>
            <w:r w:rsidR="00612352" w:rsidRPr="00077894">
              <w:rPr>
                <w:rFonts w:ascii="Arial" w:hAnsi="Arial" w:cs="Arial"/>
                <w:color w:val="333333"/>
                <w:sz w:val="22"/>
                <w:szCs w:val="22"/>
              </w:rPr>
              <w:t xml:space="preserve"> </w:t>
            </w:r>
            <w:r w:rsidR="00301D06" w:rsidRPr="00077894">
              <w:rPr>
                <w:rFonts w:ascii="Arial" w:hAnsi="Arial" w:cs="Arial"/>
                <w:color w:val="333333"/>
                <w:sz w:val="22"/>
                <w:szCs w:val="22"/>
              </w:rPr>
              <w:t>–</w:t>
            </w:r>
            <w:r w:rsidR="003E3664" w:rsidRPr="00077894">
              <w:rPr>
                <w:rFonts w:ascii="Arial" w:hAnsi="Arial" w:cs="Arial"/>
                <w:color w:val="333333"/>
                <w:sz w:val="22"/>
                <w:szCs w:val="22"/>
              </w:rPr>
              <w:t xml:space="preserve"> </w:t>
            </w:r>
            <w:r w:rsidR="003E3664" w:rsidRPr="00077894">
              <w:rPr>
                <w:rFonts w:ascii="Arial" w:hAnsi="Arial" w:cs="Arial"/>
                <w:color w:val="333333"/>
                <w:sz w:val="22"/>
                <w:szCs w:val="22"/>
                <w:highlight w:val="lightGray"/>
              </w:rPr>
              <w:fldChar w:fldCharType="begin"/>
            </w:r>
            <w:r w:rsidR="003E3664" w:rsidRPr="00077894">
              <w:rPr>
                <w:rFonts w:ascii="Arial" w:hAnsi="Arial" w:cs="Arial"/>
                <w:color w:val="333333"/>
                <w:sz w:val="22"/>
                <w:szCs w:val="22"/>
                <w:highlight w:val="lightGray"/>
              </w:rPr>
              <w:instrText xml:space="preserve"> REF _Ref462743740 \r \h  \* MERGEFORMAT </w:instrText>
            </w:r>
            <w:r w:rsidR="003E3664" w:rsidRPr="00077894">
              <w:rPr>
                <w:rFonts w:ascii="Arial" w:hAnsi="Arial" w:cs="Arial"/>
                <w:color w:val="333333"/>
                <w:sz w:val="22"/>
                <w:szCs w:val="22"/>
                <w:highlight w:val="lightGray"/>
              </w:rPr>
            </w:r>
            <w:r w:rsidR="003E3664"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5.2.24</w:t>
            </w:r>
            <w:r w:rsidR="003E3664"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M60008</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 xml:space="preserve">Renal </w:t>
            </w:r>
            <w:r w:rsidR="003246A0" w:rsidRPr="00077894">
              <w:rPr>
                <w:rFonts w:ascii="Arial" w:hAnsi="Arial" w:cs="Arial"/>
                <w:color w:val="333333"/>
                <w:sz w:val="22"/>
                <w:szCs w:val="22"/>
              </w:rPr>
              <w:t>Medicine (</w:t>
            </w:r>
            <w:r w:rsidRPr="00077894">
              <w:rPr>
                <w:rFonts w:ascii="Arial" w:hAnsi="Arial" w:cs="Arial"/>
                <w:color w:val="333333"/>
                <w:sz w:val="22"/>
                <w:szCs w:val="22"/>
              </w:rPr>
              <w:t>Haemodialysis</w:t>
            </w:r>
            <w:r w:rsidR="003246A0" w:rsidRPr="00077894">
              <w:rPr>
                <w:rFonts w:ascii="Arial" w:hAnsi="Arial" w:cs="Arial"/>
                <w:color w:val="333333"/>
                <w:sz w:val="22"/>
                <w:szCs w:val="22"/>
              </w:rPr>
              <w:t>)</w:t>
            </w:r>
            <w:r w:rsidRPr="00077894">
              <w:rPr>
                <w:rFonts w:ascii="Arial" w:hAnsi="Arial" w:cs="Arial"/>
                <w:color w:val="333333"/>
                <w:sz w:val="22"/>
                <w:szCs w:val="22"/>
              </w:rPr>
              <w:t xml:space="preserve">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_Ref339277630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5.2.25</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MS02001</w:t>
            </w:r>
          </w:p>
        </w:tc>
        <w:tc>
          <w:tcPr>
            <w:tcW w:w="7605" w:type="dxa"/>
          </w:tcPr>
          <w:p w:rsidR="00612352" w:rsidRPr="00077894" w:rsidRDefault="00612352" w:rsidP="003246A0">
            <w:pPr>
              <w:pStyle w:val="TableText0"/>
              <w:rPr>
                <w:rFonts w:ascii="Arial" w:hAnsi="Arial" w:cs="Arial"/>
                <w:color w:val="333333"/>
                <w:sz w:val="22"/>
                <w:szCs w:val="22"/>
              </w:rPr>
            </w:pPr>
            <w:r w:rsidRPr="00077894">
              <w:rPr>
                <w:rFonts w:ascii="Arial" w:hAnsi="Arial" w:cs="Arial"/>
                <w:color w:val="333333"/>
                <w:sz w:val="22"/>
                <w:szCs w:val="22"/>
              </w:rPr>
              <w:t xml:space="preserve">Same Day </w:t>
            </w:r>
            <w:r w:rsidR="003246A0" w:rsidRPr="00077894">
              <w:rPr>
                <w:rFonts w:ascii="Arial" w:hAnsi="Arial" w:cs="Arial"/>
                <w:color w:val="333333"/>
                <w:sz w:val="22"/>
                <w:szCs w:val="22"/>
              </w:rPr>
              <w:t xml:space="preserve">Blood </w:t>
            </w:r>
            <w:r w:rsidRPr="00077894">
              <w:rPr>
                <w:rFonts w:ascii="Arial" w:hAnsi="Arial" w:cs="Arial"/>
                <w:color w:val="333333"/>
                <w:sz w:val="22"/>
                <w:szCs w:val="22"/>
              </w:rPr>
              <w:t xml:space="preserve">Transfusions </w:t>
            </w:r>
            <w:r w:rsidR="003246A0" w:rsidRPr="00077894">
              <w:rPr>
                <w:rFonts w:ascii="Arial" w:hAnsi="Arial" w:cs="Arial"/>
                <w:color w:val="333333"/>
                <w:sz w:val="22"/>
                <w:szCs w:val="22"/>
              </w:rPr>
              <w:t>(A</w:t>
            </w:r>
            <w:r w:rsidRPr="00077894">
              <w:rPr>
                <w:rFonts w:ascii="Arial" w:hAnsi="Arial" w:cs="Arial"/>
                <w:color w:val="333333"/>
                <w:sz w:val="22"/>
                <w:szCs w:val="22"/>
              </w:rPr>
              <w:t xml:space="preserve">ny </w:t>
            </w:r>
            <w:r w:rsidR="003246A0" w:rsidRPr="00077894">
              <w:rPr>
                <w:rFonts w:ascii="Arial" w:hAnsi="Arial" w:cs="Arial"/>
                <w:color w:val="333333"/>
                <w:sz w:val="22"/>
                <w:szCs w:val="22"/>
              </w:rPr>
              <w:t>S</w:t>
            </w:r>
            <w:r w:rsidRPr="00077894">
              <w:rPr>
                <w:rFonts w:ascii="Arial" w:hAnsi="Arial" w:cs="Arial"/>
                <w:color w:val="333333"/>
                <w:sz w:val="22"/>
                <w:szCs w:val="22"/>
              </w:rPr>
              <w:t>pecialty</w:t>
            </w:r>
            <w:r w:rsidR="003246A0" w:rsidRPr="00077894">
              <w:rPr>
                <w:rFonts w:ascii="Arial" w:hAnsi="Arial" w:cs="Arial"/>
                <w:color w:val="333333"/>
                <w:sz w:val="22"/>
                <w:szCs w:val="22"/>
              </w:rPr>
              <w:t>)</w:t>
            </w:r>
            <w:r w:rsidR="00301D06" w:rsidRPr="00077894">
              <w:rPr>
                <w:rFonts w:ascii="Arial" w:hAnsi="Arial" w:cs="Arial"/>
                <w:color w:val="333333"/>
                <w:sz w:val="22"/>
                <w:szCs w:val="22"/>
              </w:rPr>
              <w:t xml:space="preserve">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_Ref339277636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5.2.36</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MS02003</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 xml:space="preserve">Bronchoscopies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_Ref339277649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5.2.35</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MS02004</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 xml:space="preserve">Cystoscopies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_Ref339277655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5.2.31</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MS02005</w:t>
            </w:r>
          </w:p>
        </w:tc>
        <w:tc>
          <w:tcPr>
            <w:tcW w:w="7605" w:type="dxa"/>
          </w:tcPr>
          <w:p w:rsidR="00612352" w:rsidRPr="00077894" w:rsidRDefault="00301D06" w:rsidP="00352719">
            <w:pPr>
              <w:pStyle w:val="TableText0"/>
              <w:rPr>
                <w:rFonts w:ascii="Arial" w:hAnsi="Arial" w:cs="Arial"/>
                <w:color w:val="333333"/>
                <w:sz w:val="22"/>
                <w:szCs w:val="22"/>
              </w:rPr>
            </w:pPr>
            <w:r w:rsidRPr="00077894">
              <w:rPr>
                <w:rFonts w:ascii="Arial" w:hAnsi="Arial" w:cs="Arial"/>
                <w:color w:val="333333"/>
                <w:sz w:val="22"/>
                <w:szCs w:val="22"/>
              </w:rPr>
              <w:t>Gastroscopy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_Ref339277666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5.2.34</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MS02006</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 xml:space="preserve">ERCP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_Ref339277671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5.2.34</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MS02007</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 xml:space="preserve">Colonoscopy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_Ref339277676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5.2.34</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MS02009</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 xml:space="preserve">Same Day Pharmacotherapy for Cancer </w:t>
            </w:r>
            <w:r w:rsidR="003246A0" w:rsidRPr="00077894">
              <w:rPr>
                <w:rFonts w:ascii="Arial" w:hAnsi="Arial" w:cs="Arial"/>
                <w:color w:val="333333"/>
                <w:sz w:val="22"/>
                <w:szCs w:val="22"/>
              </w:rPr>
              <w:t xml:space="preserve">(Any Specialty)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_Ref339277687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5.2.26</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MS02014</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Colonoscopy/Gastroscopy</w:t>
            </w:r>
            <w:r w:rsidR="00301D06" w:rsidRPr="00077894">
              <w:rPr>
                <w:rFonts w:ascii="Arial" w:hAnsi="Arial" w:cs="Arial"/>
                <w:color w:val="333333"/>
                <w:sz w:val="22"/>
                <w:szCs w:val="22"/>
              </w:rPr>
              <w:t xml:space="preserve">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_Ref339277693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5.2.34</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MS02016</w:t>
            </w:r>
          </w:p>
        </w:tc>
        <w:tc>
          <w:tcPr>
            <w:tcW w:w="7605" w:type="dxa"/>
          </w:tcPr>
          <w:p w:rsidR="00612352" w:rsidRPr="00077894" w:rsidRDefault="00612352" w:rsidP="002311EF">
            <w:pPr>
              <w:pStyle w:val="TableText0"/>
              <w:rPr>
                <w:rFonts w:ascii="Arial" w:hAnsi="Arial" w:cs="Arial"/>
                <w:color w:val="333333"/>
                <w:sz w:val="22"/>
                <w:szCs w:val="22"/>
              </w:rPr>
            </w:pPr>
            <w:r w:rsidRPr="00077894">
              <w:rPr>
                <w:rFonts w:ascii="Arial" w:hAnsi="Arial" w:cs="Arial"/>
                <w:color w:val="333333"/>
                <w:sz w:val="22"/>
                <w:szCs w:val="22"/>
              </w:rPr>
              <w:t xml:space="preserve">Skin Lesion Removal </w:t>
            </w:r>
            <w:r w:rsidR="00301D06" w:rsidRPr="00077894">
              <w:rPr>
                <w:rFonts w:ascii="Arial" w:hAnsi="Arial" w:cs="Arial"/>
                <w:color w:val="333333"/>
                <w:sz w:val="22"/>
                <w:szCs w:val="22"/>
              </w:rPr>
              <w:t>–</w:t>
            </w:r>
            <w:r w:rsidR="002311EF" w:rsidRPr="00077894">
              <w:rPr>
                <w:rFonts w:ascii="Arial" w:hAnsi="Arial" w:cs="Arial"/>
                <w:color w:val="333333"/>
                <w:sz w:val="22"/>
                <w:szCs w:val="22"/>
              </w:rPr>
              <w:t xml:space="preserve"> </w:t>
            </w:r>
            <w:r w:rsidR="002311EF" w:rsidRPr="00077894">
              <w:rPr>
                <w:rFonts w:ascii="Arial" w:hAnsi="Arial" w:cs="Arial"/>
                <w:color w:val="333333"/>
                <w:sz w:val="22"/>
                <w:szCs w:val="22"/>
                <w:highlight w:val="lightGray"/>
              </w:rPr>
              <w:fldChar w:fldCharType="begin"/>
            </w:r>
            <w:r w:rsidR="002311EF" w:rsidRPr="00077894">
              <w:rPr>
                <w:rFonts w:ascii="Arial" w:hAnsi="Arial" w:cs="Arial"/>
                <w:color w:val="333333"/>
                <w:sz w:val="22"/>
                <w:szCs w:val="22"/>
                <w:highlight w:val="lightGray"/>
              </w:rPr>
              <w:instrText xml:space="preserve"> REF _Ref292797236 \r \h  \* MERGEFORMAT </w:instrText>
            </w:r>
            <w:r w:rsidR="002311EF" w:rsidRPr="00077894">
              <w:rPr>
                <w:rFonts w:ascii="Arial" w:hAnsi="Arial" w:cs="Arial"/>
                <w:color w:val="333333"/>
                <w:sz w:val="22"/>
                <w:szCs w:val="22"/>
                <w:highlight w:val="lightGray"/>
              </w:rPr>
            </w:r>
            <w:r w:rsidR="002311E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5.2.39</w:t>
            </w:r>
            <w:r w:rsidR="002311EF"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842AF5" w:rsidRPr="00077894" w:rsidRDefault="00842AF5" w:rsidP="00352719">
            <w:pPr>
              <w:pStyle w:val="TableText0"/>
              <w:rPr>
                <w:rFonts w:ascii="Arial" w:hAnsi="Arial" w:cs="Arial"/>
                <w:color w:val="333333"/>
                <w:sz w:val="22"/>
                <w:szCs w:val="22"/>
              </w:rPr>
            </w:pPr>
            <w:r w:rsidRPr="00077894">
              <w:rPr>
                <w:rFonts w:ascii="Arial" w:hAnsi="Arial" w:cs="Arial"/>
                <w:color w:val="333333"/>
                <w:sz w:val="22"/>
                <w:szCs w:val="22"/>
              </w:rPr>
              <w:t>MS02023</w:t>
            </w:r>
          </w:p>
        </w:tc>
        <w:tc>
          <w:tcPr>
            <w:tcW w:w="7605" w:type="dxa"/>
          </w:tcPr>
          <w:p w:rsidR="00842AF5" w:rsidRPr="00077894" w:rsidRDefault="00842AF5" w:rsidP="00161FDF">
            <w:pPr>
              <w:pStyle w:val="TableText0"/>
              <w:rPr>
                <w:rFonts w:ascii="Arial" w:hAnsi="Arial" w:cs="Arial"/>
                <w:color w:val="333333"/>
                <w:sz w:val="22"/>
                <w:szCs w:val="22"/>
              </w:rPr>
            </w:pPr>
            <w:r w:rsidRPr="00077894">
              <w:rPr>
                <w:rFonts w:ascii="Arial" w:hAnsi="Arial" w:cs="Arial"/>
                <w:color w:val="333333"/>
                <w:sz w:val="22"/>
                <w:szCs w:val="22"/>
              </w:rPr>
              <w:t>Non-</w:t>
            </w:r>
            <w:r w:rsidR="000448CE" w:rsidRPr="00077894">
              <w:rPr>
                <w:rFonts w:ascii="Arial" w:hAnsi="Arial" w:cs="Arial"/>
                <w:color w:val="333333"/>
                <w:sz w:val="22"/>
                <w:szCs w:val="22"/>
              </w:rPr>
              <w:t>W</w:t>
            </w:r>
            <w:r w:rsidRPr="00077894">
              <w:rPr>
                <w:rFonts w:ascii="Arial" w:hAnsi="Arial" w:cs="Arial"/>
                <w:color w:val="333333"/>
                <w:sz w:val="22"/>
                <w:szCs w:val="22"/>
              </w:rPr>
              <w:t xml:space="preserve">eight </w:t>
            </w:r>
            <w:r w:rsidR="000448CE" w:rsidRPr="00077894">
              <w:rPr>
                <w:rFonts w:ascii="Arial" w:hAnsi="Arial" w:cs="Arial"/>
                <w:color w:val="333333"/>
                <w:sz w:val="22"/>
                <w:szCs w:val="22"/>
              </w:rPr>
              <w:t>B</w:t>
            </w:r>
            <w:r w:rsidRPr="00077894">
              <w:rPr>
                <w:rFonts w:ascii="Arial" w:hAnsi="Arial" w:cs="Arial"/>
                <w:color w:val="333333"/>
                <w:sz w:val="22"/>
                <w:szCs w:val="22"/>
              </w:rPr>
              <w:t xml:space="preserve">earing </w:t>
            </w:r>
            <w:r w:rsidR="000448CE" w:rsidRPr="00077894">
              <w:rPr>
                <w:rFonts w:ascii="Arial" w:hAnsi="Arial" w:cs="Arial"/>
                <w:color w:val="333333"/>
                <w:sz w:val="22"/>
                <w:szCs w:val="22"/>
              </w:rPr>
              <w:t>C</w:t>
            </w:r>
            <w:r w:rsidRPr="00077894">
              <w:rPr>
                <w:rFonts w:ascii="Arial" w:hAnsi="Arial" w:cs="Arial"/>
                <w:color w:val="333333"/>
                <w:sz w:val="22"/>
                <w:szCs w:val="22"/>
              </w:rPr>
              <w:t xml:space="preserve">onvalescence </w:t>
            </w:r>
            <w:r w:rsidR="000448CE" w:rsidRPr="00077894">
              <w:rPr>
                <w:rFonts w:ascii="Arial" w:hAnsi="Arial" w:cs="Arial"/>
                <w:color w:val="333333"/>
                <w:sz w:val="22"/>
                <w:szCs w:val="22"/>
              </w:rPr>
              <w:t>P</w:t>
            </w:r>
            <w:r w:rsidRPr="00077894">
              <w:rPr>
                <w:rFonts w:ascii="Arial" w:hAnsi="Arial" w:cs="Arial"/>
                <w:color w:val="333333"/>
                <w:sz w:val="22"/>
                <w:szCs w:val="22"/>
              </w:rPr>
              <w:t>rogram</w:t>
            </w:r>
            <w:r w:rsidR="00B8220A" w:rsidRPr="00077894">
              <w:rPr>
                <w:rFonts w:ascii="Arial" w:hAnsi="Arial" w:cs="Arial"/>
                <w:color w:val="333333"/>
                <w:sz w:val="22"/>
                <w:szCs w:val="22"/>
              </w:rPr>
              <w:t>me</w:t>
            </w:r>
            <w:r w:rsidRPr="00077894">
              <w:rPr>
                <w:rFonts w:ascii="Arial" w:hAnsi="Arial" w:cs="Arial"/>
                <w:color w:val="333333"/>
                <w:sz w:val="22"/>
                <w:szCs w:val="22"/>
              </w:rPr>
              <w:t xml:space="preserve"> </w:t>
            </w:r>
            <w:r w:rsidR="00161FDF" w:rsidRPr="00077894">
              <w:rPr>
                <w:rFonts w:ascii="Arial" w:hAnsi="Arial" w:cs="Arial"/>
                <w:color w:val="333333"/>
                <w:sz w:val="22"/>
                <w:szCs w:val="22"/>
              </w:rPr>
              <w:t xml:space="preserve">– </w:t>
            </w:r>
            <w:r w:rsidR="00161FDF" w:rsidRPr="00077894">
              <w:rPr>
                <w:rFonts w:ascii="Arial" w:hAnsi="Arial" w:cs="Arial"/>
                <w:color w:val="333333"/>
                <w:sz w:val="22"/>
                <w:szCs w:val="22"/>
                <w:highlight w:val="lightGray"/>
              </w:rPr>
              <w:fldChar w:fldCharType="begin"/>
            </w:r>
            <w:r w:rsidR="00161FDF" w:rsidRPr="00077894">
              <w:rPr>
                <w:rFonts w:ascii="Arial" w:hAnsi="Arial" w:cs="Arial"/>
                <w:color w:val="333333"/>
                <w:sz w:val="22"/>
                <w:szCs w:val="22"/>
                <w:highlight w:val="lightGray"/>
              </w:rPr>
              <w:instrText xml:space="preserve"> REF _Ref384969784 \r \h  \* MERGEFORMAT </w:instrText>
            </w:r>
            <w:r w:rsidR="00161FDF" w:rsidRPr="00077894">
              <w:rPr>
                <w:rFonts w:ascii="Arial" w:hAnsi="Arial" w:cs="Arial"/>
                <w:color w:val="333333"/>
                <w:sz w:val="22"/>
                <w:szCs w:val="22"/>
                <w:highlight w:val="lightGray"/>
              </w:rPr>
            </w:r>
            <w:r w:rsidR="00161FD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5.2.6</w:t>
            </w:r>
            <w:r w:rsidR="00161FDF"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NCSP-10</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 xml:space="preserve">Colposcopies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_Ref261004242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5.2.30</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NCSP-20</w:t>
            </w:r>
          </w:p>
        </w:tc>
        <w:tc>
          <w:tcPr>
            <w:tcW w:w="7605" w:type="dxa"/>
          </w:tcPr>
          <w:p w:rsidR="00612352" w:rsidRPr="00077894" w:rsidRDefault="00612352" w:rsidP="00352719">
            <w:pPr>
              <w:pStyle w:val="TableText0"/>
              <w:rPr>
                <w:rFonts w:ascii="Arial" w:hAnsi="Arial" w:cs="Arial"/>
                <w:color w:val="333333"/>
                <w:sz w:val="22"/>
                <w:szCs w:val="22"/>
              </w:rPr>
            </w:pPr>
            <w:r w:rsidRPr="00077894">
              <w:rPr>
                <w:rFonts w:ascii="Arial" w:hAnsi="Arial" w:cs="Arial"/>
                <w:color w:val="333333"/>
                <w:sz w:val="22"/>
                <w:szCs w:val="22"/>
              </w:rPr>
              <w:t xml:space="preserve">Colposcopies </w:t>
            </w:r>
            <w:r w:rsidR="00301D06" w:rsidRPr="00077894">
              <w:rPr>
                <w:rFonts w:ascii="Arial" w:hAnsi="Arial" w:cs="Arial"/>
                <w:color w:val="333333"/>
                <w:sz w:val="22"/>
                <w:szCs w:val="22"/>
              </w:rPr>
              <w:t>–</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_Ref261004242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5.2.30</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S30006</w:t>
            </w:r>
          </w:p>
        </w:tc>
        <w:tc>
          <w:tcPr>
            <w:tcW w:w="7605"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Surgical Terminations of Pregnancy 1st Trimester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_Ref339277720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5.2.22</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S30009</w:t>
            </w:r>
          </w:p>
        </w:tc>
        <w:tc>
          <w:tcPr>
            <w:tcW w:w="7605"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Surgical Terminations of Pregnancy 2nd Trimester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_Ref339277725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5.2.21</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E11F16" w:rsidRPr="00077894" w:rsidRDefault="00E11F16" w:rsidP="007045C4">
            <w:pPr>
              <w:pStyle w:val="TableText0"/>
              <w:rPr>
                <w:rFonts w:ascii="Arial" w:hAnsi="Arial" w:cs="Arial"/>
                <w:color w:val="333333"/>
                <w:sz w:val="22"/>
                <w:szCs w:val="22"/>
              </w:rPr>
            </w:pPr>
            <w:r w:rsidRPr="00077894">
              <w:rPr>
                <w:rFonts w:ascii="Arial" w:hAnsi="Arial" w:cs="Arial"/>
                <w:color w:val="333333"/>
                <w:sz w:val="22"/>
                <w:szCs w:val="22"/>
              </w:rPr>
              <w:t>S30010</w:t>
            </w:r>
          </w:p>
        </w:tc>
        <w:tc>
          <w:tcPr>
            <w:tcW w:w="7605" w:type="dxa"/>
          </w:tcPr>
          <w:p w:rsidR="00E11F16" w:rsidRPr="00077894" w:rsidRDefault="00E11F16" w:rsidP="002311EF">
            <w:pPr>
              <w:pStyle w:val="TableText0"/>
              <w:rPr>
                <w:rFonts w:ascii="Arial" w:hAnsi="Arial" w:cs="Arial"/>
                <w:color w:val="333333"/>
                <w:sz w:val="22"/>
                <w:szCs w:val="22"/>
              </w:rPr>
            </w:pPr>
            <w:r w:rsidRPr="00077894">
              <w:rPr>
                <w:rFonts w:ascii="Arial" w:hAnsi="Arial" w:cs="Arial"/>
                <w:color w:val="333333"/>
                <w:sz w:val="22"/>
                <w:szCs w:val="22"/>
              </w:rPr>
              <w:t>Medical Termination</w:t>
            </w:r>
            <w:r w:rsidR="005D0B38" w:rsidRPr="00077894">
              <w:rPr>
                <w:rFonts w:ascii="Arial" w:hAnsi="Arial" w:cs="Arial"/>
                <w:color w:val="333333"/>
                <w:sz w:val="22"/>
                <w:szCs w:val="22"/>
              </w:rPr>
              <w:t xml:space="preserve"> of Pregnancy</w:t>
            </w:r>
            <w:r w:rsidR="004075F4" w:rsidRPr="00077894">
              <w:rPr>
                <w:rFonts w:ascii="Arial" w:hAnsi="Arial" w:cs="Arial"/>
                <w:color w:val="333333"/>
                <w:sz w:val="22"/>
                <w:szCs w:val="22"/>
              </w:rPr>
              <w:t xml:space="preserve"> – </w:t>
            </w:r>
            <w:r w:rsidR="004075F4" w:rsidRPr="00077894">
              <w:rPr>
                <w:rFonts w:ascii="Arial" w:hAnsi="Arial" w:cs="Arial"/>
                <w:color w:val="333333"/>
                <w:sz w:val="22"/>
                <w:szCs w:val="22"/>
                <w:highlight w:val="lightGray"/>
              </w:rPr>
              <w:fldChar w:fldCharType="begin"/>
            </w:r>
            <w:r w:rsidR="004075F4" w:rsidRPr="00077894">
              <w:rPr>
                <w:rFonts w:ascii="Arial" w:hAnsi="Arial" w:cs="Arial"/>
                <w:color w:val="333333"/>
                <w:sz w:val="22"/>
                <w:szCs w:val="22"/>
                <w:highlight w:val="lightGray"/>
              </w:rPr>
              <w:instrText xml:space="preserve"> REF _Ref430062384 \r \h </w:instrText>
            </w:r>
            <w:r w:rsidR="000424D0" w:rsidRPr="00077894">
              <w:rPr>
                <w:rFonts w:ascii="Arial" w:hAnsi="Arial" w:cs="Arial"/>
                <w:color w:val="333333"/>
                <w:sz w:val="22"/>
                <w:szCs w:val="22"/>
                <w:highlight w:val="lightGray"/>
              </w:rPr>
              <w:instrText xml:space="preserve"> \* MERGEFORMAT </w:instrText>
            </w:r>
            <w:r w:rsidR="004075F4" w:rsidRPr="00077894">
              <w:rPr>
                <w:rFonts w:ascii="Arial" w:hAnsi="Arial" w:cs="Arial"/>
                <w:color w:val="333333"/>
                <w:sz w:val="22"/>
                <w:szCs w:val="22"/>
                <w:highlight w:val="lightGray"/>
              </w:rPr>
            </w:r>
            <w:r w:rsidR="004075F4"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5.2.23</w:t>
            </w:r>
            <w:r w:rsidR="004075F4"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D637A8" w:rsidRPr="00077894" w:rsidRDefault="00D637A8" w:rsidP="007045C4">
            <w:pPr>
              <w:pStyle w:val="TableText0"/>
              <w:rPr>
                <w:rFonts w:ascii="Arial" w:hAnsi="Arial" w:cs="Arial"/>
                <w:color w:val="333333"/>
                <w:sz w:val="22"/>
                <w:szCs w:val="22"/>
              </w:rPr>
            </w:pPr>
            <w:r w:rsidRPr="00077894">
              <w:rPr>
                <w:rFonts w:ascii="Arial" w:hAnsi="Arial" w:cs="Arial"/>
                <w:color w:val="333333"/>
                <w:sz w:val="22"/>
                <w:szCs w:val="22"/>
              </w:rPr>
              <w:t>S30012</w:t>
            </w:r>
          </w:p>
        </w:tc>
        <w:tc>
          <w:tcPr>
            <w:tcW w:w="7605" w:type="dxa"/>
          </w:tcPr>
          <w:p w:rsidR="00D637A8" w:rsidRPr="00077894" w:rsidRDefault="003325B3" w:rsidP="004075F4">
            <w:pPr>
              <w:pStyle w:val="TableText0"/>
              <w:rPr>
                <w:rFonts w:ascii="Arial" w:hAnsi="Arial" w:cs="Arial"/>
                <w:color w:val="333333"/>
                <w:sz w:val="22"/>
                <w:szCs w:val="22"/>
              </w:rPr>
            </w:pPr>
            <w:r w:rsidRPr="00077894">
              <w:rPr>
                <w:rFonts w:ascii="Arial" w:hAnsi="Arial" w:cs="Arial"/>
                <w:color w:val="333333"/>
                <w:sz w:val="22"/>
                <w:szCs w:val="22"/>
              </w:rPr>
              <w:t>Hysteroscop</w:t>
            </w:r>
            <w:r w:rsidR="004075F4" w:rsidRPr="00077894">
              <w:rPr>
                <w:rFonts w:ascii="Arial" w:hAnsi="Arial" w:cs="Arial"/>
                <w:color w:val="333333"/>
                <w:sz w:val="22"/>
                <w:szCs w:val="22"/>
              </w:rPr>
              <w:t xml:space="preserve">y – </w:t>
            </w:r>
            <w:r w:rsidR="004075F4" w:rsidRPr="00077894">
              <w:rPr>
                <w:rFonts w:ascii="Arial" w:hAnsi="Arial" w:cs="Arial"/>
                <w:color w:val="333333"/>
                <w:sz w:val="22"/>
                <w:szCs w:val="22"/>
                <w:highlight w:val="lightGray"/>
              </w:rPr>
              <w:fldChar w:fldCharType="begin"/>
            </w:r>
            <w:r w:rsidR="004075F4" w:rsidRPr="00077894">
              <w:rPr>
                <w:rFonts w:ascii="Arial" w:hAnsi="Arial" w:cs="Arial"/>
                <w:color w:val="333333"/>
                <w:sz w:val="22"/>
                <w:szCs w:val="22"/>
                <w:highlight w:val="lightGray"/>
              </w:rPr>
              <w:instrText xml:space="preserve"> REF _Ref430062429 \r \h </w:instrText>
            </w:r>
            <w:r w:rsidR="000424D0" w:rsidRPr="00077894">
              <w:rPr>
                <w:rFonts w:ascii="Arial" w:hAnsi="Arial" w:cs="Arial"/>
                <w:color w:val="333333"/>
                <w:sz w:val="22"/>
                <w:szCs w:val="22"/>
                <w:highlight w:val="lightGray"/>
              </w:rPr>
              <w:instrText xml:space="preserve"> \* MERGEFORMAT </w:instrText>
            </w:r>
            <w:r w:rsidR="004075F4" w:rsidRPr="00077894">
              <w:rPr>
                <w:rFonts w:ascii="Arial" w:hAnsi="Arial" w:cs="Arial"/>
                <w:color w:val="333333"/>
                <w:sz w:val="22"/>
                <w:szCs w:val="22"/>
                <w:highlight w:val="lightGray"/>
              </w:rPr>
            </w:r>
            <w:r w:rsidR="004075F4"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5.2.32</w:t>
            </w:r>
            <w:r w:rsidR="004075F4"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7045C4">
            <w:pPr>
              <w:pStyle w:val="TableText0"/>
              <w:rPr>
                <w:rFonts w:ascii="Arial" w:hAnsi="Arial" w:cs="Arial"/>
                <w:color w:val="333333"/>
                <w:sz w:val="22"/>
                <w:szCs w:val="22"/>
              </w:rPr>
            </w:pPr>
            <w:r w:rsidRPr="00077894">
              <w:rPr>
                <w:rFonts w:ascii="Arial" w:hAnsi="Arial" w:cs="Arial"/>
                <w:color w:val="333333"/>
                <w:sz w:val="22"/>
                <w:szCs w:val="22"/>
              </w:rPr>
              <w:t>S4000</w:t>
            </w:r>
            <w:r w:rsidR="007045C4" w:rsidRPr="00077894">
              <w:rPr>
                <w:rFonts w:ascii="Arial" w:hAnsi="Arial" w:cs="Arial"/>
                <w:color w:val="333333"/>
                <w:sz w:val="22"/>
                <w:szCs w:val="22"/>
              </w:rPr>
              <w:t>7</w:t>
            </w:r>
          </w:p>
        </w:tc>
        <w:tc>
          <w:tcPr>
            <w:tcW w:w="7605" w:type="dxa"/>
          </w:tcPr>
          <w:p w:rsidR="00B00634" w:rsidRPr="00077894" w:rsidRDefault="007045C4" w:rsidP="002311EF">
            <w:pPr>
              <w:pStyle w:val="TableText0"/>
              <w:rPr>
                <w:rFonts w:ascii="Arial" w:hAnsi="Arial" w:cs="Arial"/>
                <w:color w:val="333333"/>
                <w:sz w:val="22"/>
                <w:szCs w:val="22"/>
              </w:rPr>
            </w:pPr>
            <w:r w:rsidRPr="00077894">
              <w:rPr>
                <w:rFonts w:ascii="Arial" w:hAnsi="Arial" w:cs="Arial"/>
                <w:color w:val="333333"/>
                <w:sz w:val="22"/>
                <w:szCs w:val="22"/>
              </w:rPr>
              <w:t>Intraocular Injections</w:t>
            </w:r>
            <w:r w:rsidR="00B00634" w:rsidRPr="00077894">
              <w:rPr>
                <w:rFonts w:ascii="Arial" w:hAnsi="Arial" w:cs="Arial"/>
                <w:color w:val="333333"/>
                <w:sz w:val="22"/>
                <w:szCs w:val="22"/>
              </w:rPr>
              <w:t xml:space="preserve"> –</w:t>
            </w:r>
            <w:r w:rsidR="002311EF" w:rsidRPr="00077894">
              <w:rPr>
                <w:rFonts w:ascii="Arial" w:hAnsi="Arial" w:cs="Arial"/>
                <w:color w:val="333333"/>
                <w:sz w:val="22"/>
                <w:szCs w:val="22"/>
              </w:rPr>
              <w:t xml:space="preserve"> </w:t>
            </w:r>
            <w:r w:rsidR="002311EF" w:rsidRPr="00077894">
              <w:rPr>
                <w:rFonts w:ascii="Arial" w:hAnsi="Arial" w:cs="Arial"/>
                <w:color w:val="333333"/>
                <w:sz w:val="22"/>
                <w:szCs w:val="22"/>
                <w:highlight w:val="lightGray"/>
              </w:rPr>
              <w:fldChar w:fldCharType="begin"/>
            </w:r>
            <w:r w:rsidR="002311EF" w:rsidRPr="00077894">
              <w:rPr>
                <w:rFonts w:ascii="Arial" w:hAnsi="Arial" w:cs="Arial"/>
                <w:color w:val="333333"/>
                <w:sz w:val="22"/>
                <w:szCs w:val="22"/>
                <w:highlight w:val="lightGray"/>
              </w:rPr>
              <w:instrText xml:space="preserve"> REF _Ref372101768 \r \h  \* MERGEFORMAT </w:instrText>
            </w:r>
            <w:r w:rsidR="002311EF" w:rsidRPr="00077894">
              <w:rPr>
                <w:rFonts w:ascii="Arial" w:hAnsi="Arial" w:cs="Arial"/>
                <w:color w:val="333333"/>
                <w:sz w:val="22"/>
                <w:szCs w:val="22"/>
                <w:highlight w:val="lightGray"/>
              </w:rPr>
            </w:r>
            <w:r w:rsidR="002311EF"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5.2.38</w:t>
            </w:r>
            <w:r w:rsidR="002311EF"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352719">
            <w:pPr>
              <w:pStyle w:val="TableText0"/>
              <w:rPr>
                <w:rFonts w:ascii="Arial" w:hAnsi="Arial" w:cs="Arial"/>
                <w:color w:val="333333"/>
                <w:sz w:val="22"/>
                <w:szCs w:val="22"/>
              </w:rPr>
            </w:pPr>
            <w:r w:rsidRPr="00077894">
              <w:rPr>
                <w:rFonts w:ascii="Arial" w:hAnsi="Arial" w:cs="Arial"/>
                <w:color w:val="333333"/>
                <w:sz w:val="22"/>
                <w:szCs w:val="22"/>
              </w:rPr>
              <w:t>S50001</w:t>
            </w:r>
          </w:p>
        </w:tc>
        <w:tc>
          <w:tcPr>
            <w:tcW w:w="7605" w:type="dxa"/>
          </w:tcPr>
          <w:p w:rsidR="00B00634" w:rsidRPr="00077894" w:rsidRDefault="00B00634" w:rsidP="003246A0">
            <w:pPr>
              <w:pStyle w:val="TableText0"/>
              <w:rPr>
                <w:rFonts w:ascii="Arial" w:hAnsi="Arial" w:cs="Arial"/>
                <w:color w:val="333333"/>
                <w:sz w:val="22"/>
                <w:szCs w:val="22"/>
              </w:rPr>
            </w:pPr>
            <w:r w:rsidRPr="00077894">
              <w:rPr>
                <w:rFonts w:ascii="Arial" w:hAnsi="Arial" w:cs="Arial"/>
                <w:color w:val="333333"/>
                <w:sz w:val="22"/>
                <w:szCs w:val="22"/>
              </w:rPr>
              <w:t>Spinal Services (Acute)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_Ref339277742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5.2.20</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352719">
            <w:pPr>
              <w:pStyle w:val="TableText0"/>
              <w:rPr>
                <w:rFonts w:ascii="Arial" w:hAnsi="Arial" w:cs="Arial"/>
                <w:color w:val="333333"/>
                <w:sz w:val="22"/>
                <w:szCs w:val="22"/>
              </w:rPr>
            </w:pPr>
            <w:r w:rsidRPr="00077894">
              <w:rPr>
                <w:rFonts w:ascii="Arial" w:hAnsi="Arial" w:cs="Arial"/>
                <w:color w:val="333333"/>
                <w:sz w:val="22"/>
                <w:szCs w:val="22"/>
              </w:rPr>
              <w:t>S50002</w:t>
            </w:r>
          </w:p>
        </w:tc>
        <w:tc>
          <w:tcPr>
            <w:tcW w:w="7605" w:type="dxa"/>
          </w:tcPr>
          <w:p w:rsidR="00B00634" w:rsidRPr="00077894" w:rsidRDefault="00B00634" w:rsidP="003246A0">
            <w:pPr>
              <w:pStyle w:val="TableText0"/>
              <w:rPr>
                <w:rFonts w:ascii="Arial" w:hAnsi="Arial" w:cs="Arial"/>
                <w:color w:val="333333"/>
                <w:sz w:val="22"/>
                <w:szCs w:val="22"/>
              </w:rPr>
            </w:pPr>
            <w:r w:rsidRPr="00077894">
              <w:rPr>
                <w:rFonts w:ascii="Arial" w:hAnsi="Arial" w:cs="Arial"/>
                <w:color w:val="333333"/>
                <w:sz w:val="22"/>
                <w:szCs w:val="22"/>
              </w:rPr>
              <w:t>Spinal Services (Non-acute)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_Ref339277747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5.2.20</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S70006</w:t>
            </w:r>
          </w:p>
        </w:tc>
        <w:tc>
          <w:tcPr>
            <w:tcW w:w="7605"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Lithotripsy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_Ref339277753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5.2.29</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T0103</w:t>
            </w:r>
          </w:p>
        </w:tc>
        <w:tc>
          <w:tcPr>
            <w:tcW w:w="7605" w:type="dxa"/>
          </w:tcPr>
          <w:p w:rsidR="00B00634" w:rsidRPr="00077894" w:rsidRDefault="00B00634" w:rsidP="00350041">
            <w:pPr>
              <w:pStyle w:val="TableText0"/>
              <w:rPr>
                <w:rFonts w:ascii="Arial" w:hAnsi="Arial" w:cs="Arial"/>
                <w:color w:val="333333"/>
                <w:sz w:val="22"/>
                <w:szCs w:val="22"/>
              </w:rPr>
            </w:pPr>
            <w:r w:rsidRPr="00077894">
              <w:rPr>
                <w:rFonts w:ascii="Arial" w:hAnsi="Arial" w:cs="Arial"/>
                <w:color w:val="333333"/>
                <w:sz w:val="22"/>
                <w:szCs w:val="22"/>
              </w:rPr>
              <w:t>Transplants (Heart) –</w:t>
            </w:r>
            <w:r w:rsidR="00C3542B" w:rsidRPr="00077894">
              <w:rPr>
                <w:rFonts w:ascii="Arial" w:hAnsi="Arial" w:cs="Arial"/>
                <w:color w:val="333333"/>
                <w:sz w:val="22"/>
                <w:szCs w:val="22"/>
              </w:rPr>
              <w:t xml:space="preserve"> </w:t>
            </w:r>
            <w:r w:rsidR="00350041" w:rsidRPr="00077894">
              <w:rPr>
                <w:rFonts w:ascii="Arial" w:hAnsi="Arial" w:cs="Arial"/>
                <w:color w:val="333333"/>
                <w:sz w:val="22"/>
                <w:szCs w:val="22"/>
                <w:highlight w:val="lightGray"/>
              </w:rPr>
              <w:fldChar w:fldCharType="begin"/>
            </w:r>
            <w:r w:rsidR="00350041" w:rsidRPr="00077894">
              <w:rPr>
                <w:rFonts w:ascii="Arial" w:hAnsi="Arial" w:cs="Arial"/>
                <w:color w:val="333333"/>
                <w:sz w:val="22"/>
                <w:szCs w:val="22"/>
                <w:highlight w:val="lightGray"/>
              </w:rPr>
              <w:instrText xml:space="preserve"> REF _Ref402258322 \r \h  \* MERGEFORMAT </w:instrText>
            </w:r>
            <w:r w:rsidR="00350041" w:rsidRPr="00077894">
              <w:rPr>
                <w:rFonts w:ascii="Arial" w:hAnsi="Arial" w:cs="Arial"/>
                <w:color w:val="333333"/>
                <w:sz w:val="22"/>
                <w:szCs w:val="22"/>
                <w:highlight w:val="lightGray"/>
              </w:rPr>
            </w:r>
            <w:r w:rsidR="00350041"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5.2.19</w:t>
            </w:r>
            <w:r w:rsidR="00350041"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T0106</w:t>
            </w:r>
          </w:p>
        </w:tc>
        <w:tc>
          <w:tcPr>
            <w:tcW w:w="7605" w:type="dxa"/>
          </w:tcPr>
          <w:p w:rsidR="00B00634" w:rsidRPr="00077894" w:rsidRDefault="00B00634" w:rsidP="00350041">
            <w:pPr>
              <w:pStyle w:val="TableText0"/>
              <w:rPr>
                <w:rFonts w:ascii="Arial" w:hAnsi="Arial" w:cs="Arial"/>
                <w:color w:val="333333"/>
                <w:sz w:val="22"/>
                <w:szCs w:val="22"/>
              </w:rPr>
            </w:pPr>
            <w:r w:rsidRPr="00077894">
              <w:rPr>
                <w:rFonts w:ascii="Arial" w:hAnsi="Arial" w:cs="Arial"/>
                <w:color w:val="333333"/>
                <w:sz w:val="22"/>
                <w:szCs w:val="22"/>
              </w:rPr>
              <w:t>Transplants (Lung) –</w:t>
            </w:r>
            <w:r w:rsidR="00C3542B" w:rsidRPr="00077894">
              <w:rPr>
                <w:rFonts w:ascii="Arial" w:hAnsi="Arial" w:cs="Arial"/>
                <w:color w:val="333333"/>
                <w:sz w:val="22"/>
                <w:szCs w:val="22"/>
              </w:rPr>
              <w:t xml:space="preserve"> </w:t>
            </w:r>
            <w:r w:rsidR="00350041" w:rsidRPr="00077894">
              <w:rPr>
                <w:rFonts w:ascii="Arial" w:hAnsi="Arial" w:cs="Arial"/>
                <w:color w:val="333333"/>
                <w:sz w:val="22"/>
                <w:szCs w:val="22"/>
                <w:highlight w:val="lightGray"/>
              </w:rPr>
              <w:fldChar w:fldCharType="begin"/>
            </w:r>
            <w:r w:rsidR="00350041" w:rsidRPr="00077894">
              <w:rPr>
                <w:rFonts w:ascii="Arial" w:hAnsi="Arial" w:cs="Arial"/>
                <w:color w:val="333333"/>
                <w:sz w:val="22"/>
                <w:szCs w:val="22"/>
                <w:highlight w:val="lightGray"/>
              </w:rPr>
              <w:instrText xml:space="preserve"> REF _Ref402258329 \r \h  \* MERGEFORMAT </w:instrText>
            </w:r>
            <w:r w:rsidR="00350041" w:rsidRPr="00077894">
              <w:rPr>
                <w:rFonts w:ascii="Arial" w:hAnsi="Arial" w:cs="Arial"/>
                <w:color w:val="333333"/>
                <w:sz w:val="22"/>
                <w:szCs w:val="22"/>
                <w:highlight w:val="lightGray"/>
              </w:rPr>
            </w:r>
            <w:r w:rsidR="00350041"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5.2.19</w:t>
            </w:r>
            <w:r w:rsidR="00350041"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T0111</w:t>
            </w:r>
          </w:p>
        </w:tc>
        <w:tc>
          <w:tcPr>
            <w:tcW w:w="7605" w:type="dxa"/>
          </w:tcPr>
          <w:p w:rsidR="00B00634" w:rsidRPr="00077894" w:rsidRDefault="00B00634" w:rsidP="00350041">
            <w:pPr>
              <w:pStyle w:val="TableText0"/>
              <w:rPr>
                <w:rFonts w:ascii="Arial" w:hAnsi="Arial" w:cs="Arial"/>
                <w:color w:val="333333"/>
                <w:sz w:val="22"/>
                <w:szCs w:val="22"/>
              </w:rPr>
            </w:pPr>
            <w:r w:rsidRPr="00077894">
              <w:rPr>
                <w:rFonts w:ascii="Arial" w:hAnsi="Arial" w:cs="Arial"/>
                <w:color w:val="333333"/>
                <w:sz w:val="22"/>
                <w:szCs w:val="22"/>
              </w:rPr>
              <w:t>Transplants (Liver – Adults) –</w:t>
            </w:r>
            <w:r w:rsidR="00350041" w:rsidRPr="00077894">
              <w:rPr>
                <w:rFonts w:ascii="Arial" w:hAnsi="Arial" w:cs="Arial"/>
                <w:color w:val="333333"/>
                <w:sz w:val="22"/>
                <w:szCs w:val="22"/>
              </w:rPr>
              <w:t xml:space="preserve"> </w:t>
            </w:r>
            <w:r w:rsidR="00350041" w:rsidRPr="00077894">
              <w:rPr>
                <w:rFonts w:ascii="Arial" w:hAnsi="Arial" w:cs="Arial"/>
                <w:color w:val="333333"/>
                <w:sz w:val="22"/>
                <w:szCs w:val="22"/>
                <w:highlight w:val="lightGray"/>
              </w:rPr>
              <w:fldChar w:fldCharType="begin"/>
            </w:r>
            <w:r w:rsidR="00350041" w:rsidRPr="00077894">
              <w:rPr>
                <w:rFonts w:ascii="Arial" w:hAnsi="Arial" w:cs="Arial"/>
                <w:color w:val="333333"/>
                <w:sz w:val="22"/>
                <w:szCs w:val="22"/>
                <w:highlight w:val="lightGray"/>
              </w:rPr>
              <w:instrText xml:space="preserve"> REF _Ref402258345 \r \h  \* MERGEFORMAT </w:instrText>
            </w:r>
            <w:r w:rsidR="00350041" w:rsidRPr="00077894">
              <w:rPr>
                <w:rFonts w:ascii="Arial" w:hAnsi="Arial" w:cs="Arial"/>
                <w:color w:val="333333"/>
                <w:sz w:val="22"/>
                <w:szCs w:val="22"/>
                <w:highlight w:val="lightGray"/>
              </w:rPr>
            </w:r>
            <w:r w:rsidR="00350041"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5.2.19</w:t>
            </w:r>
            <w:r w:rsidR="00350041"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T0113</w:t>
            </w:r>
          </w:p>
        </w:tc>
        <w:tc>
          <w:tcPr>
            <w:tcW w:w="7605" w:type="dxa"/>
          </w:tcPr>
          <w:p w:rsidR="00B00634" w:rsidRPr="00077894" w:rsidRDefault="00B00634" w:rsidP="00350041">
            <w:pPr>
              <w:pStyle w:val="TableText0"/>
              <w:rPr>
                <w:rFonts w:ascii="Arial" w:hAnsi="Arial" w:cs="Arial"/>
                <w:color w:val="333333"/>
                <w:sz w:val="22"/>
                <w:szCs w:val="22"/>
              </w:rPr>
            </w:pPr>
            <w:r w:rsidRPr="00077894">
              <w:rPr>
                <w:rFonts w:ascii="Arial" w:hAnsi="Arial" w:cs="Arial"/>
                <w:color w:val="333333"/>
                <w:sz w:val="22"/>
                <w:szCs w:val="22"/>
              </w:rPr>
              <w:t>Transplants (Liver – Children) –</w:t>
            </w:r>
            <w:r w:rsidR="00C3542B" w:rsidRPr="00077894">
              <w:rPr>
                <w:rFonts w:ascii="Arial" w:hAnsi="Arial" w:cs="Arial"/>
                <w:color w:val="333333"/>
                <w:sz w:val="22"/>
                <w:szCs w:val="22"/>
              </w:rPr>
              <w:t xml:space="preserve"> </w:t>
            </w:r>
            <w:r w:rsidR="00350041" w:rsidRPr="00077894">
              <w:rPr>
                <w:rFonts w:ascii="Arial" w:hAnsi="Arial" w:cs="Arial"/>
                <w:color w:val="333333"/>
                <w:sz w:val="22"/>
                <w:szCs w:val="22"/>
                <w:highlight w:val="lightGray"/>
              </w:rPr>
              <w:fldChar w:fldCharType="begin"/>
            </w:r>
            <w:r w:rsidR="00350041" w:rsidRPr="00077894">
              <w:rPr>
                <w:rFonts w:ascii="Arial" w:hAnsi="Arial" w:cs="Arial"/>
                <w:color w:val="333333"/>
                <w:sz w:val="22"/>
                <w:szCs w:val="22"/>
                <w:highlight w:val="lightGray"/>
              </w:rPr>
              <w:instrText xml:space="preserve"> REF _Ref402258352 \r \h  \* MERGEFORMAT </w:instrText>
            </w:r>
            <w:r w:rsidR="00350041" w:rsidRPr="00077894">
              <w:rPr>
                <w:rFonts w:ascii="Arial" w:hAnsi="Arial" w:cs="Arial"/>
                <w:color w:val="333333"/>
                <w:sz w:val="22"/>
                <w:szCs w:val="22"/>
                <w:highlight w:val="lightGray"/>
              </w:rPr>
            </w:r>
            <w:r w:rsidR="00350041"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5.2.19</w:t>
            </w:r>
            <w:r w:rsidR="00350041"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W03005</w:t>
            </w:r>
          </w:p>
        </w:tc>
        <w:tc>
          <w:tcPr>
            <w:tcW w:w="7605"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Amniocentesis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_Ref339277794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5.2.12</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W03006</w:t>
            </w:r>
          </w:p>
        </w:tc>
        <w:tc>
          <w:tcPr>
            <w:tcW w:w="7605"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Chorionic Villus Sampling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_Ref339277803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5.2.13</w:t>
            </w:r>
            <w:r w:rsidR="00C3542B" w:rsidRPr="00077894">
              <w:rPr>
                <w:rFonts w:ascii="Arial" w:hAnsi="Arial" w:cs="Arial"/>
                <w:color w:val="333333"/>
                <w:sz w:val="22"/>
                <w:szCs w:val="22"/>
                <w:highlight w:val="lightGray"/>
              </w:rPr>
              <w:fldChar w:fldCharType="end"/>
            </w:r>
          </w:p>
        </w:tc>
      </w:tr>
      <w:tr w:rsidR="00077894" w:rsidRPr="00077894" w:rsidTr="00C3542B">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W03007</w:t>
            </w:r>
          </w:p>
        </w:tc>
        <w:tc>
          <w:tcPr>
            <w:tcW w:w="7605"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Rhesus Isoimmunisation and Other Isoimmunisation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_Ref339277811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5.2.14</w:t>
            </w:r>
            <w:r w:rsidR="00C3542B" w:rsidRPr="00077894">
              <w:rPr>
                <w:rFonts w:ascii="Arial" w:hAnsi="Arial" w:cs="Arial"/>
                <w:color w:val="333333"/>
                <w:sz w:val="22"/>
                <w:szCs w:val="22"/>
                <w:highlight w:val="lightGray"/>
              </w:rPr>
              <w:fldChar w:fldCharType="end"/>
            </w:r>
          </w:p>
        </w:tc>
      </w:tr>
      <w:tr w:rsidR="00077894" w:rsidRPr="00077894" w:rsidTr="00352719">
        <w:trPr>
          <w:cantSplit/>
          <w:trHeight w:val="143"/>
          <w:jc w:val="center"/>
        </w:trPr>
        <w:tc>
          <w:tcPr>
            <w:tcW w:w="1684"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W03010</w:t>
            </w:r>
          </w:p>
        </w:tc>
        <w:tc>
          <w:tcPr>
            <w:tcW w:w="7605" w:type="dxa"/>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Lactation Disorders Associated with Childbirth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_Ref183318937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5.2.15</w:t>
            </w:r>
            <w:r w:rsidR="00C3542B" w:rsidRPr="00077894">
              <w:rPr>
                <w:rFonts w:ascii="Arial" w:hAnsi="Arial" w:cs="Arial"/>
                <w:color w:val="333333"/>
                <w:sz w:val="22"/>
                <w:szCs w:val="22"/>
                <w:highlight w:val="lightGray"/>
              </w:rPr>
              <w:fldChar w:fldCharType="end"/>
            </w:r>
          </w:p>
        </w:tc>
      </w:tr>
      <w:tr w:rsidR="00077894" w:rsidRPr="00077894" w:rsidTr="00C3542B">
        <w:trPr>
          <w:cantSplit/>
          <w:trHeight w:val="143"/>
          <w:jc w:val="center"/>
        </w:trPr>
        <w:tc>
          <w:tcPr>
            <w:tcW w:w="1684" w:type="dxa"/>
            <w:vAlign w:val="bottom"/>
          </w:tcPr>
          <w:p w:rsidR="00B00634" w:rsidRPr="00077894" w:rsidRDefault="00B00634" w:rsidP="00C3542B">
            <w:pPr>
              <w:pStyle w:val="TableText0"/>
              <w:rPr>
                <w:rFonts w:ascii="Arial" w:hAnsi="Arial" w:cs="Arial"/>
                <w:color w:val="333333"/>
                <w:sz w:val="22"/>
                <w:szCs w:val="22"/>
              </w:rPr>
            </w:pPr>
            <w:r w:rsidRPr="00077894">
              <w:rPr>
                <w:rFonts w:ascii="Arial" w:hAnsi="Arial" w:cs="Arial"/>
                <w:color w:val="333333"/>
                <w:sz w:val="22"/>
                <w:szCs w:val="22"/>
              </w:rPr>
              <w:t>W03012</w:t>
            </w:r>
          </w:p>
        </w:tc>
        <w:tc>
          <w:tcPr>
            <w:tcW w:w="7605" w:type="dxa"/>
            <w:vAlign w:val="bottom"/>
          </w:tcPr>
          <w:p w:rsidR="00B00634" w:rsidRPr="00077894" w:rsidRDefault="00B00634" w:rsidP="002F4D54">
            <w:pPr>
              <w:pStyle w:val="TableText0"/>
              <w:rPr>
                <w:rFonts w:ascii="Arial" w:hAnsi="Arial" w:cs="Arial"/>
                <w:color w:val="333333"/>
                <w:sz w:val="22"/>
                <w:szCs w:val="22"/>
              </w:rPr>
            </w:pPr>
            <w:r w:rsidRPr="00077894">
              <w:rPr>
                <w:rFonts w:ascii="Arial" w:hAnsi="Arial" w:cs="Arial"/>
                <w:color w:val="333333"/>
                <w:sz w:val="22"/>
                <w:szCs w:val="22"/>
              </w:rPr>
              <w:t>Postnatal Early Intervention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_Ref183318918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5.2.10</w:t>
            </w:r>
            <w:r w:rsidR="00C3542B" w:rsidRPr="00077894">
              <w:rPr>
                <w:rFonts w:ascii="Arial" w:hAnsi="Arial" w:cs="Arial"/>
                <w:color w:val="333333"/>
                <w:sz w:val="22"/>
                <w:szCs w:val="22"/>
                <w:highlight w:val="lightGray"/>
              </w:rPr>
              <w:fldChar w:fldCharType="end"/>
            </w:r>
          </w:p>
        </w:tc>
      </w:tr>
      <w:tr w:rsidR="00077894" w:rsidRPr="00077894" w:rsidTr="00CB1D92">
        <w:trPr>
          <w:cantSplit/>
          <w:trHeight w:val="372"/>
          <w:jc w:val="center"/>
        </w:trPr>
        <w:tc>
          <w:tcPr>
            <w:tcW w:w="1684" w:type="dxa"/>
            <w:tcBorders>
              <w:top w:val="single" w:sz="6" w:space="0" w:color="auto"/>
              <w:bottom w:val="single" w:sz="6" w:space="0" w:color="auto"/>
            </w:tcBorders>
          </w:tcPr>
          <w:p w:rsidR="00B00634" w:rsidRPr="00077894" w:rsidRDefault="00B00634" w:rsidP="00DF42CD">
            <w:pPr>
              <w:pStyle w:val="TableText0"/>
              <w:rPr>
                <w:rFonts w:ascii="Arial" w:hAnsi="Arial" w:cs="Arial"/>
                <w:color w:val="333333"/>
                <w:sz w:val="22"/>
                <w:szCs w:val="22"/>
              </w:rPr>
            </w:pPr>
            <w:r w:rsidRPr="00077894">
              <w:rPr>
                <w:rFonts w:ascii="Arial" w:hAnsi="Arial" w:cs="Arial"/>
                <w:color w:val="333333"/>
                <w:sz w:val="22"/>
                <w:szCs w:val="22"/>
              </w:rPr>
              <w:t>W02020</w:t>
            </w:r>
          </w:p>
        </w:tc>
        <w:tc>
          <w:tcPr>
            <w:tcW w:w="7605" w:type="dxa"/>
            <w:tcBorders>
              <w:top w:val="single" w:sz="6" w:space="0" w:color="auto"/>
              <w:bottom w:val="single" w:sz="6" w:space="0" w:color="auto"/>
            </w:tcBorders>
          </w:tcPr>
          <w:p w:rsidR="00B00634" w:rsidRPr="00077894" w:rsidRDefault="00B00634" w:rsidP="002F4D54">
            <w:pPr>
              <w:pStyle w:val="TableText0"/>
              <w:rPr>
                <w:rFonts w:ascii="Arial" w:hAnsi="Arial" w:cs="Arial"/>
                <w:color w:val="333333"/>
                <w:sz w:val="22"/>
                <w:szCs w:val="22"/>
              </w:rPr>
            </w:pPr>
            <w:r w:rsidRPr="00077894">
              <w:rPr>
                <w:rFonts w:ascii="Arial" w:hAnsi="Arial" w:cs="Arial"/>
                <w:color w:val="333333"/>
                <w:sz w:val="22"/>
                <w:szCs w:val="22"/>
              </w:rPr>
              <w:t>Primary Maternity –</w:t>
            </w:r>
            <w:r w:rsidR="00C3542B" w:rsidRPr="00077894">
              <w:rPr>
                <w:rFonts w:ascii="Arial" w:hAnsi="Arial" w:cs="Arial"/>
                <w:color w:val="333333"/>
                <w:sz w:val="22"/>
                <w:szCs w:val="22"/>
              </w:rPr>
              <w:t xml:space="preserve"> </w:t>
            </w:r>
            <w:r w:rsidR="00C3542B" w:rsidRPr="00077894">
              <w:rPr>
                <w:rFonts w:ascii="Arial" w:hAnsi="Arial" w:cs="Arial"/>
                <w:color w:val="333333"/>
                <w:sz w:val="22"/>
                <w:szCs w:val="22"/>
                <w:highlight w:val="lightGray"/>
              </w:rPr>
              <w:fldChar w:fldCharType="begin"/>
            </w:r>
            <w:r w:rsidR="00C3542B" w:rsidRPr="00077894">
              <w:rPr>
                <w:rFonts w:ascii="Arial" w:hAnsi="Arial" w:cs="Arial"/>
                <w:color w:val="333333"/>
                <w:sz w:val="22"/>
                <w:szCs w:val="22"/>
                <w:highlight w:val="lightGray"/>
              </w:rPr>
              <w:instrText xml:space="preserve"> REF _Ref335915002 \r \h </w:instrText>
            </w:r>
            <w:r w:rsidR="003B3338" w:rsidRPr="00077894">
              <w:rPr>
                <w:rFonts w:ascii="Arial" w:hAnsi="Arial" w:cs="Arial"/>
                <w:color w:val="333333"/>
                <w:sz w:val="22"/>
                <w:szCs w:val="22"/>
                <w:highlight w:val="lightGray"/>
              </w:rPr>
              <w:instrText xml:space="preserve"> \* MERGEFORMAT </w:instrText>
            </w:r>
            <w:r w:rsidR="00C3542B" w:rsidRPr="00077894">
              <w:rPr>
                <w:rFonts w:ascii="Arial" w:hAnsi="Arial" w:cs="Arial"/>
                <w:color w:val="333333"/>
                <w:sz w:val="22"/>
                <w:szCs w:val="22"/>
                <w:highlight w:val="lightGray"/>
              </w:rPr>
            </w:r>
            <w:r w:rsidR="00C3542B"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5.2.17</w:t>
            </w:r>
            <w:r w:rsidR="00C3542B" w:rsidRPr="00077894">
              <w:rPr>
                <w:rFonts w:ascii="Arial" w:hAnsi="Arial" w:cs="Arial"/>
                <w:color w:val="333333"/>
                <w:sz w:val="22"/>
                <w:szCs w:val="22"/>
                <w:highlight w:val="lightGray"/>
              </w:rPr>
              <w:fldChar w:fldCharType="end"/>
            </w:r>
          </w:p>
        </w:tc>
      </w:tr>
    </w:tbl>
    <w:p w:rsidR="00CB1D92" w:rsidRDefault="00CB1D92" w:rsidP="00DF65C9">
      <w:pPr>
        <w:pStyle w:val="Heading1"/>
        <w:numPr>
          <w:ilvl w:val="0"/>
          <w:numId w:val="0"/>
        </w:numPr>
      </w:pPr>
    </w:p>
    <w:p w:rsidR="00CB1D92" w:rsidRDefault="00CB1D92" w:rsidP="00CB1D92"/>
    <w:p w:rsidR="00CB1D92" w:rsidRPr="00BD6C02" w:rsidRDefault="00CB1D92" w:rsidP="00CB1D92">
      <w:pPr>
        <w:rPr>
          <w:rFonts w:ascii="Arial" w:hAnsi="Arial" w:cs="Arial"/>
        </w:rPr>
      </w:pPr>
      <w:r w:rsidRPr="00BD6C02">
        <w:rPr>
          <w:rFonts w:ascii="Arial" w:hAnsi="Arial" w:cs="Arial"/>
        </w:rPr>
        <w:t>Other Purchase Units (PUs) identified in this document are:</w:t>
      </w:r>
    </w:p>
    <w:p w:rsidR="00CB1D92" w:rsidRPr="00CB1D92" w:rsidRDefault="00CB1D92" w:rsidP="00CB1D92"/>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077894" w:rsidRPr="00077894" w:rsidTr="00C54C18">
        <w:trPr>
          <w:cantSplit/>
          <w:trHeight w:val="364"/>
          <w:tblHeader/>
          <w:jc w:val="center"/>
        </w:trPr>
        <w:tc>
          <w:tcPr>
            <w:tcW w:w="1684" w:type="dxa"/>
            <w:tcBorders>
              <w:top w:val="double" w:sz="4" w:space="0" w:color="auto"/>
              <w:bottom w:val="single" w:sz="6" w:space="0" w:color="auto"/>
            </w:tcBorders>
            <w:shd w:val="clear" w:color="auto" w:fill="auto"/>
            <w:vAlign w:val="center"/>
          </w:tcPr>
          <w:p w:rsidR="00CB1D92" w:rsidRPr="00077894" w:rsidRDefault="00CB1D92" w:rsidP="00C54C18">
            <w:pPr>
              <w:pStyle w:val="TableHeader"/>
              <w:jc w:val="left"/>
              <w:rPr>
                <w:rFonts w:ascii="Arial" w:hAnsi="Arial" w:cs="Arial"/>
                <w:color w:val="333333"/>
                <w:sz w:val="22"/>
                <w:szCs w:val="22"/>
              </w:rPr>
            </w:pPr>
            <w:r w:rsidRPr="00077894">
              <w:rPr>
                <w:rFonts w:ascii="Arial" w:hAnsi="Arial" w:cs="Arial"/>
                <w:color w:val="333333"/>
                <w:sz w:val="22"/>
                <w:szCs w:val="22"/>
              </w:rPr>
              <w:t>PU</w:t>
            </w:r>
          </w:p>
        </w:tc>
        <w:tc>
          <w:tcPr>
            <w:tcW w:w="7605" w:type="dxa"/>
            <w:tcBorders>
              <w:top w:val="double" w:sz="4" w:space="0" w:color="auto"/>
              <w:bottom w:val="single" w:sz="6" w:space="0" w:color="auto"/>
            </w:tcBorders>
            <w:shd w:val="clear" w:color="auto" w:fill="auto"/>
            <w:vAlign w:val="center"/>
          </w:tcPr>
          <w:p w:rsidR="00CB1D92" w:rsidRPr="00077894" w:rsidRDefault="00CB1D92" w:rsidP="00C54C18">
            <w:pPr>
              <w:pStyle w:val="TableHeader"/>
              <w:jc w:val="left"/>
              <w:rPr>
                <w:rFonts w:ascii="Arial" w:hAnsi="Arial" w:cs="Arial"/>
                <w:color w:val="333333"/>
                <w:sz w:val="22"/>
                <w:szCs w:val="22"/>
              </w:rPr>
            </w:pPr>
            <w:r w:rsidRPr="00077894">
              <w:rPr>
                <w:rFonts w:ascii="Arial" w:hAnsi="Arial" w:cs="Arial"/>
                <w:color w:val="333333"/>
                <w:sz w:val="22"/>
                <w:szCs w:val="22"/>
              </w:rPr>
              <w:t>Description</w:t>
            </w:r>
          </w:p>
        </w:tc>
      </w:tr>
      <w:tr w:rsidR="00077894" w:rsidRPr="00077894" w:rsidTr="00C54C18">
        <w:trPr>
          <w:cantSplit/>
          <w:trHeight w:val="372"/>
          <w:jc w:val="center"/>
        </w:trPr>
        <w:tc>
          <w:tcPr>
            <w:tcW w:w="1684" w:type="dxa"/>
            <w:tcBorders>
              <w:top w:val="single" w:sz="6" w:space="0" w:color="auto"/>
            </w:tcBorders>
          </w:tcPr>
          <w:p w:rsidR="00CB1D92" w:rsidRPr="00077894" w:rsidRDefault="00CB1D92" w:rsidP="00C54C18">
            <w:pPr>
              <w:pStyle w:val="TableText0"/>
              <w:rPr>
                <w:rFonts w:ascii="Arial" w:hAnsi="Arial" w:cs="Arial"/>
                <w:color w:val="333333"/>
                <w:sz w:val="22"/>
                <w:szCs w:val="22"/>
              </w:rPr>
            </w:pPr>
            <w:r w:rsidRPr="00077894">
              <w:rPr>
                <w:rFonts w:ascii="Arial" w:hAnsi="Arial" w:cs="Arial"/>
                <w:color w:val="333333"/>
                <w:sz w:val="22"/>
                <w:szCs w:val="22"/>
              </w:rPr>
              <w:t>W06.03</w:t>
            </w:r>
          </w:p>
        </w:tc>
        <w:tc>
          <w:tcPr>
            <w:tcW w:w="7605" w:type="dxa"/>
            <w:tcBorders>
              <w:top w:val="single" w:sz="6" w:space="0" w:color="auto"/>
            </w:tcBorders>
          </w:tcPr>
          <w:p w:rsidR="00CB1D92" w:rsidRPr="00077894" w:rsidRDefault="00CB1D92" w:rsidP="00C54C18">
            <w:pPr>
              <w:pStyle w:val="TableText0"/>
              <w:rPr>
                <w:rFonts w:ascii="Arial" w:hAnsi="Arial" w:cs="Arial"/>
                <w:color w:val="333333"/>
                <w:sz w:val="22"/>
                <w:szCs w:val="22"/>
              </w:rPr>
            </w:pPr>
            <w:r w:rsidRPr="00077894">
              <w:rPr>
                <w:rFonts w:ascii="Arial" w:hAnsi="Arial" w:cs="Arial"/>
                <w:color w:val="333333"/>
                <w:sz w:val="22"/>
                <w:szCs w:val="22"/>
              </w:rPr>
              <w:t xml:space="preserve">Neonatal Inpatient Casemix (W06003 PUDD) – </w:t>
            </w:r>
            <w:r w:rsidRPr="00077894">
              <w:rPr>
                <w:rFonts w:ascii="Arial" w:hAnsi="Arial" w:cs="Arial"/>
                <w:color w:val="333333"/>
                <w:sz w:val="22"/>
                <w:szCs w:val="22"/>
                <w:highlight w:val="lightGray"/>
              </w:rPr>
              <w:fldChar w:fldCharType="begin"/>
            </w:r>
            <w:r w:rsidRPr="00077894">
              <w:rPr>
                <w:rFonts w:ascii="Arial" w:hAnsi="Arial" w:cs="Arial"/>
                <w:color w:val="333333"/>
                <w:sz w:val="22"/>
                <w:szCs w:val="22"/>
                <w:highlight w:val="lightGray"/>
              </w:rPr>
              <w:instrText xml:space="preserve"> REF _Ref183319013 \r \h  \* MERGEFORMAT </w:instrText>
            </w:r>
            <w:r w:rsidRPr="00077894">
              <w:rPr>
                <w:rFonts w:ascii="Arial" w:hAnsi="Arial" w:cs="Arial"/>
                <w:color w:val="333333"/>
                <w:sz w:val="22"/>
                <w:szCs w:val="22"/>
                <w:highlight w:val="lightGray"/>
              </w:rPr>
            </w:r>
            <w:r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5.2.11</w:t>
            </w:r>
            <w:r w:rsidRPr="00077894">
              <w:rPr>
                <w:rFonts w:ascii="Arial" w:hAnsi="Arial" w:cs="Arial"/>
                <w:color w:val="333333"/>
                <w:sz w:val="22"/>
                <w:szCs w:val="22"/>
                <w:highlight w:val="lightGray"/>
              </w:rPr>
              <w:fldChar w:fldCharType="end"/>
            </w:r>
            <w:r w:rsidRPr="00077894">
              <w:rPr>
                <w:rFonts w:ascii="Arial" w:hAnsi="Arial" w:cs="Arial"/>
                <w:color w:val="333333"/>
                <w:sz w:val="22"/>
                <w:szCs w:val="22"/>
              </w:rPr>
              <w:t xml:space="preserve"> </w:t>
            </w:r>
          </w:p>
        </w:tc>
      </w:tr>
      <w:tr w:rsidR="00077894" w:rsidRPr="00077894" w:rsidTr="00C54C18">
        <w:trPr>
          <w:cantSplit/>
          <w:trHeight w:val="372"/>
          <w:jc w:val="center"/>
        </w:trPr>
        <w:tc>
          <w:tcPr>
            <w:tcW w:w="1684" w:type="dxa"/>
            <w:tcBorders>
              <w:top w:val="single" w:sz="6" w:space="0" w:color="auto"/>
            </w:tcBorders>
          </w:tcPr>
          <w:p w:rsidR="00CB1D92" w:rsidRPr="00077894" w:rsidRDefault="00CB1D92" w:rsidP="00C54C18">
            <w:pPr>
              <w:pStyle w:val="TableText0"/>
              <w:rPr>
                <w:rFonts w:ascii="Arial" w:hAnsi="Arial" w:cs="Arial"/>
                <w:color w:val="333333"/>
                <w:sz w:val="22"/>
                <w:szCs w:val="22"/>
              </w:rPr>
            </w:pPr>
            <w:r w:rsidRPr="00077894">
              <w:rPr>
                <w:rFonts w:ascii="Arial" w:hAnsi="Arial" w:cs="Arial"/>
                <w:color w:val="333333"/>
                <w:sz w:val="22"/>
                <w:szCs w:val="22"/>
              </w:rPr>
              <w:t>W10.01</w:t>
            </w:r>
          </w:p>
        </w:tc>
        <w:tc>
          <w:tcPr>
            <w:tcW w:w="7605" w:type="dxa"/>
            <w:tcBorders>
              <w:top w:val="single" w:sz="6" w:space="0" w:color="auto"/>
            </w:tcBorders>
          </w:tcPr>
          <w:p w:rsidR="00CB1D92" w:rsidRPr="00077894" w:rsidRDefault="00CB1D92" w:rsidP="00C54C18">
            <w:pPr>
              <w:pStyle w:val="TableText0"/>
              <w:rPr>
                <w:rFonts w:ascii="Arial" w:hAnsi="Arial" w:cs="Arial"/>
                <w:color w:val="333333"/>
                <w:sz w:val="22"/>
                <w:szCs w:val="22"/>
              </w:rPr>
            </w:pPr>
            <w:r w:rsidRPr="00077894">
              <w:rPr>
                <w:rFonts w:ascii="Arial" w:hAnsi="Arial" w:cs="Arial"/>
                <w:color w:val="333333"/>
                <w:sz w:val="22"/>
                <w:szCs w:val="22"/>
              </w:rPr>
              <w:t xml:space="preserve">Maternity Casemix (W10001 PUDD) – </w:t>
            </w:r>
            <w:r w:rsidRPr="00077894">
              <w:rPr>
                <w:rFonts w:ascii="Arial" w:hAnsi="Arial" w:cs="Arial"/>
                <w:color w:val="333333"/>
                <w:sz w:val="22"/>
                <w:szCs w:val="22"/>
                <w:highlight w:val="lightGray"/>
              </w:rPr>
              <w:fldChar w:fldCharType="begin"/>
            </w:r>
            <w:r w:rsidRPr="00077894">
              <w:rPr>
                <w:rFonts w:ascii="Arial" w:hAnsi="Arial" w:cs="Arial"/>
                <w:color w:val="333333"/>
                <w:sz w:val="22"/>
                <w:szCs w:val="22"/>
                <w:highlight w:val="lightGray"/>
              </w:rPr>
              <w:instrText xml:space="preserve"> REF _Ref369242773 \r \h  \* MERGEFORMAT </w:instrText>
            </w:r>
            <w:r w:rsidRPr="00077894">
              <w:rPr>
                <w:rFonts w:ascii="Arial" w:hAnsi="Arial" w:cs="Arial"/>
                <w:color w:val="333333"/>
                <w:sz w:val="22"/>
                <w:szCs w:val="22"/>
                <w:highlight w:val="lightGray"/>
              </w:rPr>
            </w:r>
            <w:r w:rsidRPr="00077894">
              <w:rPr>
                <w:rFonts w:ascii="Arial" w:hAnsi="Arial" w:cs="Arial"/>
                <w:color w:val="333333"/>
                <w:sz w:val="22"/>
                <w:szCs w:val="22"/>
                <w:highlight w:val="lightGray"/>
              </w:rPr>
              <w:fldChar w:fldCharType="separate"/>
            </w:r>
            <w:r w:rsidR="00F843CE" w:rsidRPr="00077894">
              <w:rPr>
                <w:rFonts w:ascii="Arial" w:hAnsi="Arial" w:cs="Arial"/>
                <w:color w:val="333333"/>
                <w:sz w:val="22"/>
                <w:szCs w:val="22"/>
                <w:highlight w:val="lightGray"/>
              </w:rPr>
              <w:t>5.2.16</w:t>
            </w:r>
            <w:r w:rsidRPr="00077894">
              <w:rPr>
                <w:rFonts w:ascii="Arial" w:hAnsi="Arial" w:cs="Arial"/>
                <w:color w:val="333333"/>
                <w:sz w:val="22"/>
                <w:szCs w:val="22"/>
                <w:highlight w:val="lightGray"/>
              </w:rPr>
              <w:fldChar w:fldCharType="end"/>
            </w:r>
          </w:p>
        </w:tc>
      </w:tr>
    </w:tbl>
    <w:p w:rsidR="001848F7" w:rsidRDefault="00352719" w:rsidP="00DF65C9">
      <w:pPr>
        <w:pStyle w:val="Heading1"/>
        <w:numPr>
          <w:ilvl w:val="0"/>
          <w:numId w:val="0"/>
        </w:numPr>
      </w:pPr>
      <w:r>
        <w:br w:type="page"/>
      </w:r>
    </w:p>
    <w:p w:rsidR="001848F7" w:rsidRPr="00FE1CDF" w:rsidRDefault="001848F7" w:rsidP="00D01655">
      <w:pPr>
        <w:pStyle w:val="Heading1"/>
        <w:numPr>
          <w:ilvl w:val="0"/>
          <w:numId w:val="0"/>
        </w:numPr>
        <w:spacing w:before="0"/>
      </w:pPr>
      <w:bookmarkStart w:id="1852" w:name="_Ref402248470"/>
      <w:bookmarkStart w:id="1853" w:name="_Toc469033175"/>
      <w:r w:rsidRPr="00FE1CDF">
        <w:t xml:space="preserve">Appendix </w:t>
      </w:r>
      <w:r w:rsidR="00AE2B7E" w:rsidRPr="00FE1CDF">
        <w:t>6</w:t>
      </w:r>
      <w:r w:rsidRPr="00FE1CDF">
        <w:t>: List of NZ DRGs</w:t>
      </w:r>
      <w:r w:rsidR="00070C98" w:rsidRPr="00FE1CDF">
        <w:t xml:space="preserve"> and DRG Mappings</w:t>
      </w:r>
      <w:bookmarkEnd w:id="1852"/>
      <w:bookmarkEnd w:id="1853"/>
    </w:p>
    <w:p w:rsidR="000C1DF4" w:rsidRPr="00AE1B2E" w:rsidRDefault="00AB20B9" w:rsidP="00727FC8">
      <w:pPr>
        <w:rPr>
          <w:rFonts w:ascii="Arial" w:hAnsi="Arial" w:cs="Arial"/>
          <w:color w:val="333333"/>
          <w:szCs w:val="24"/>
        </w:rPr>
      </w:pPr>
      <w:r w:rsidRPr="00AE1B2E">
        <w:rPr>
          <w:rFonts w:ascii="Arial" w:hAnsi="Arial" w:cs="Arial"/>
          <w:color w:val="333333"/>
          <w:szCs w:val="24"/>
        </w:rPr>
        <w:t>Sometimes adjustments are made to the in</w:t>
      </w:r>
      <w:r w:rsidR="001920B8">
        <w:rPr>
          <w:rFonts w:ascii="Arial" w:hAnsi="Arial" w:cs="Arial"/>
          <w:color w:val="333333"/>
          <w:szCs w:val="24"/>
        </w:rPr>
        <w:t>i</w:t>
      </w:r>
      <w:r w:rsidRPr="00AE1B2E">
        <w:rPr>
          <w:rFonts w:ascii="Arial" w:hAnsi="Arial" w:cs="Arial"/>
          <w:color w:val="333333"/>
          <w:szCs w:val="24"/>
        </w:rPr>
        <w:t>tial grouping of events to an AR-DRG v</w:t>
      </w:r>
      <w:ins w:id="1854" w:author="Tracy Thompson" w:date="2016-05-02T14:25:00Z">
        <w:r w:rsidR="00BD6C02">
          <w:rPr>
            <w:rFonts w:ascii="Arial" w:hAnsi="Arial" w:cs="Arial"/>
            <w:color w:val="333333"/>
            <w:szCs w:val="24"/>
          </w:rPr>
          <w:t>7.0</w:t>
        </w:r>
      </w:ins>
      <w:del w:id="1855" w:author="Tracy Thompson" w:date="2016-05-02T14:25:00Z">
        <w:r w:rsidRPr="00AE1B2E" w:rsidDel="00BD6C02">
          <w:rPr>
            <w:rFonts w:ascii="Arial" w:hAnsi="Arial" w:cs="Arial"/>
            <w:color w:val="333333"/>
            <w:szCs w:val="24"/>
          </w:rPr>
          <w:delText>6.0x</w:delText>
        </w:r>
      </w:del>
      <w:r w:rsidRPr="00AE1B2E">
        <w:rPr>
          <w:rFonts w:ascii="Arial" w:hAnsi="Arial" w:cs="Arial"/>
          <w:color w:val="333333"/>
          <w:szCs w:val="24"/>
        </w:rPr>
        <w:t xml:space="preserve"> for the purposes of greater clarity of funding. Th</w:t>
      </w:r>
      <w:r w:rsidR="000C1DF4" w:rsidRPr="00AE1B2E">
        <w:rPr>
          <w:rFonts w:ascii="Arial" w:hAnsi="Arial" w:cs="Arial"/>
          <w:color w:val="333333"/>
          <w:szCs w:val="24"/>
        </w:rPr>
        <w:t>e</w:t>
      </w:r>
      <w:r w:rsidRPr="00AE1B2E">
        <w:rPr>
          <w:rFonts w:ascii="Arial" w:hAnsi="Arial" w:cs="Arial"/>
          <w:color w:val="333333"/>
          <w:szCs w:val="24"/>
        </w:rPr>
        <w:t>s</w:t>
      </w:r>
      <w:r w:rsidR="000C1DF4" w:rsidRPr="00AE1B2E">
        <w:rPr>
          <w:rFonts w:ascii="Arial" w:hAnsi="Arial" w:cs="Arial"/>
          <w:color w:val="333333"/>
          <w:szCs w:val="24"/>
        </w:rPr>
        <w:t>e</w:t>
      </w:r>
      <w:r w:rsidRPr="00AE1B2E">
        <w:rPr>
          <w:rFonts w:ascii="Arial" w:hAnsi="Arial" w:cs="Arial"/>
          <w:color w:val="333333"/>
          <w:szCs w:val="24"/>
        </w:rPr>
        <w:t xml:space="preserve"> </w:t>
      </w:r>
      <w:r w:rsidR="000C1DF4" w:rsidRPr="00AE1B2E">
        <w:rPr>
          <w:rFonts w:ascii="Arial" w:hAnsi="Arial" w:cs="Arial"/>
          <w:color w:val="333333"/>
          <w:szCs w:val="24"/>
        </w:rPr>
        <w:t>gener</w:t>
      </w:r>
      <w:r w:rsidRPr="00AE1B2E">
        <w:rPr>
          <w:rFonts w:ascii="Arial" w:hAnsi="Arial" w:cs="Arial"/>
          <w:color w:val="333333"/>
          <w:szCs w:val="24"/>
        </w:rPr>
        <w:t>a</w:t>
      </w:r>
      <w:r w:rsidR="000C1DF4" w:rsidRPr="00AE1B2E">
        <w:rPr>
          <w:rFonts w:ascii="Arial" w:hAnsi="Arial" w:cs="Arial"/>
          <w:color w:val="333333"/>
          <w:szCs w:val="24"/>
        </w:rPr>
        <w:t>ll</w:t>
      </w:r>
      <w:r w:rsidRPr="00AE1B2E">
        <w:rPr>
          <w:rFonts w:ascii="Arial" w:hAnsi="Arial" w:cs="Arial"/>
          <w:color w:val="333333"/>
          <w:szCs w:val="24"/>
        </w:rPr>
        <w:t>y</w:t>
      </w:r>
      <w:r w:rsidR="000C1DF4" w:rsidRPr="00AE1B2E">
        <w:rPr>
          <w:rFonts w:ascii="Arial" w:hAnsi="Arial" w:cs="Arial"/>
          <w:color w:val="333333"/>
          <w:szCs w:val="24"/>
        </w:rPr>
        <w:t xml:space="preserve"> aris</w:t>
      </w:r>
      <w:r w:rsidRPr="00AE1B2E">
        <w:rPr>
          <w:rFonts w:ascii="Arial" w:hAnsi="Arial" w:cs="Arial"/>
          <w:color w:val="333333"/>
          <w:szCs w:val="24"/>
        </w:rPr>
        <w:t>e in relation to new technology</w:t>
      </w:r>
      <w:r w:rsidR="000C1DF4" w:rsidRPr="00AE1B2E">
        <w:rPr>
          <w:rFonts w:ascii="Arial" w:hAnsi="Arial" w:cs="Arial"/>
          <w:color w:val="333333"/>
          <w:szCs w:val="24"/>
        </w:rPr>
        <w:t>,</w:t>
      </w:r>
      <w:r w:rsidRPr="00AE1B2E">
        <w:rPr>
          <w:rFonts w:ascii="Arial" w:hAnsi="Arial" w:cs="Arial"/>
          <w:color w:val="333333"/>
          <w:szCs w:val="24"/>
        </w:rPr>
        <w:t xml:space="preserve"> to central monitoring regimes</w:t>
      </w:r>
      <w:r w:rsidR="000C1DF4" w:rsidRPr="00AE1B2E">
        <w:rPr>
          <w:rFonts w:ascii="Arial" w:hAnsi="Arial" w:cs="Arial"/>
          <w:color w:val="333333"/>
          <w:szCs w:val="24"/>
        </w:rPr>
        <w:t>, or where there is evidence of a significantly different cost profile for a cohesive subset of events grouped to a DRG</w:t>
      </w:r>
      <w:r w:rsidRPr="00AE1B2E">
        <w:rPr>
          <w:rFonts w:ascii="Arial" w:hAnsi="Arial" w:cs="Arial"/>
          <w:color w:val="333333"/>
          <w:szCs w:val="24"/>
        </w:rPr>
        <w:t xml:space="preserve">. </w:t>
      </w:r>
    </w:p>
    <w:p w:rsidR="009A2C04" w:rsidRDefault="009A2C04" w:rsidP="00727FC8">
      <w:pPr>
        <w:rPr>
          <w:rFonts w:ascii="Arial" w:hAnsi="Arial" w:cs="Arial"/>
          <w:color w:val="333333"/>
          <w:szCs w:val="24"/>
        </w:rPr>
      </w:pPr>
    </w:p>
    <w:p w:rsidR="0045139C" w:rsidRPr="00AE1B2E" w:rsidDel="009117EE" w:rsidRDefault="001B4F92" w:rsidP="00727FC8">
      <w:pPr>
        <w:rPr>
          <w:del w:id="1856" w:author="Tracy Thompson" w:date="2016-09-22T11:19:00Z"/>
          <w:rFonts w:ascii="Arial" w:hAnsi="Arial" w:cs="Arial"/>
          <w:color w:val="333333"/>
          <w:szCs w:val="24"/>
        </w:rPr>
      </w:pPr>
      <w:del w:id="1857" w:author="Tracy Thompson" w:date="2016-09-22T11:19:00Z">
        <w:r w:rsidDel="009117EE">
          <w:rPr>
            <w:rFonts w:ascii="Arial" w:hAnsi="Arial" w:cs="Arial"/>
            <w:color w:val="333333"/>
            <w:szCs w:val="24"/>
          </w:rPr>
          <w:delText>WIESNZ1</w:delText>
        </w:r>
      </w:del>
      <w:del w:id="1858" w:author="Tracy Thompson" w:date="2016-05-02T14:25:00Z">
        <w:r w:rsidDel="00BD6C02">
          <w:rPr>
            <w:rFonts w:ascii="Arial" w:hAnsi="Arial" w:cs="Arial"/>
            <w:color w:val="333333"/>
            <w:szCs w:val="24"/>
          </w:rPr>
          <w:delText>6</w:delText>
        </w:r>
      </w:del>
      <w:del w:id="1859" w:author="Tracy Thompson" w:date="2016-09-22T11:19:00Z">
        <w:r w:rsidR="000C1DF4" w:rsidRPr="00AE1B2E" w:rsidDel="009117EE">
          <w:rPr>
            <w:rFonts w:ascii="Arial" w:hAnsi="Arial" w:cs="Arial"/>
            <w:color w:val="333333"/>
            <w:szCs w:val="24"/>
          </w:rPr>
          <w:delText xml:space="preserve"> </w:delText>
        </w:r>
        <w:r w:rsidR="00AB20B9" w:rsidRPr="00AE1B2E" w:rsidDel="009117EE">
          <w:rPr>
            <w:rFonts w:ascii="Arial" w:hAnsi="Arial" w:cs="Arial"/>
            <w:color w:val="333333"/>
            <w:szCs w:val="24"/>
          </w:rPr>
          <w:delText>ha</w:delText>
        </w:r>
        <w:r w:rsidR="000C1DF4" w:rsidRPr="00AE1B2E" w:rsidDel="009117EE">
          <w:rPr>
            <w:rFonts w:ascii="Arial" w:hAnsi="Arial" w:cs="Arial"/>
            <w:color w:val="333333"/>
            <w:szCs w:val="24"/>
          </w:rPr>
          <w:delText>s</w:delText>
        </w:r>
        <w:r w:rsidR="00AB20B9" w:rsidRPr="00AE1B2E" w:rsidDel="009117EE">
          <w:rPr>
            <w:rFonts w:ascii="Arial" w:hAnsi="Arial" w:cs="Arial"/>
            <w:color w:val="333333"/>
            <w:szCs w:val="24"/>
          </w:rPr>
          <w:delText xml:space="preserve"> </w:delText>
        </w:r>
      </w:del>
      <w:del w:id="1860" w:author="Tracy Thompson" w:date="2016-09-21T09:19:00Z">
        <w:r w:rsidR="00AB20B9" w:rsidRPr="00AE1B2E" w:rsidDel="00AE796A">
          <w:rPr>
            <w:rFonts w:ascii="Arial" w:hAnsi="Arial" w:cs="Arial"/>
            <w:color w:val="333333"/>
            <w:szCs w:val="24"/>
          </w:rPr>
          <w:delText>f</w:delText>
        </w:r>
        <w:r w:rsidR="00AD2D35" w:rsidDel="00AE796A">
          <w:rPr>
            <w:rFonts w:ascii="Arial" w:hAnsi="Arial" w:cs="Arial"/>
            <w:color w:val="333333"/>
            <w:szCs w:val="24"/>
          </w:rPr>
          <w:delText xml:space="preserve">ive </w:delText>
        </w:r>
      </w:del>
      <w:del w:id="1861" w:author="Tracy Thompson" w:date="2016-09-22T11:19:00Z">
        <w:r w:rsidR="00AB20B9" w:rsidRPr="00AE1B2E" w:rsidDel="009117EE">
          <w:rPr>
            <w:rFonts w:ascii="Arial" w:hAnsi="Arial" w:cs="Arial"/>
            <w:color w:val="333333"/>
            <w:szCs w:val="24"/>
          </w:rPr>
          <w:delText xml:space="preserve">NZ DRGs, </w:delText>
        </w:r>
        <w:r w:rsidR="000C1DF4" w:rsidRPr="00AE1B2E" w:rsidDel="009117EE">
          <w:rPr>
            <w:rFonts w:ascii="Arial" w:hAnsi="Arial" w:cs="Arial"/>
            <w:color w:val="333333"/>
            <w:szCs w:val="24"/>
          </w:rPr>
          <w:delText xml:space="preserve">and </w:delText>
        </w:r>
        <w:r w:rsidR="00677179" w:rsidDel="009117EE">
          <w:rPr>
            <w:rFonts w:ascii="Arial" w:hAnsi="Arial" w:cs="Arial"/>
            <w:color w:val="333333"/>
            <w:szCs w:val="24"/>
          </w:rPr>
          <w:delText xml:space="preserve">one other </w:delText>
        </w:r>
        <w:r w:rsidR="00AB20B9" w:rsidRPr="00AE1B2E" w:rsidDel="009117EE">
          <w:rPr>
            <w:rFonts w:ascii="Arial" w:hAnsi="Arial" w:cs="Arial"/>
            <w:color w:val="333333"/>
            <w:szCs w:val="24"/>
          </w:rPr>
          <w:delText>DRG</w:delText>
        </w:r>
        <w:r w:rsidR="0020678E" w:rsidDel="009117EE">
          <w:rPr>
            <w:rFonts w:ascii="Arial" w:hAnsi="Arial" w:cs="Arial"/>
            <w:color w:val="333333"/>
            <w:szCs w:val="24"/>
          </w:rPr>
          <w:delText xml:space="preserve"> </w:delText>
        </w:r>
        <w:r w:rsidR="00AD2D35" w:rsidDel="009117EE">
          <w:rPr>
            <w:rFonts w:ascii="Arial" w:hAnsi="Arial" w:cs="Arial"/>
            <w:color w:val="333333"/>
            <w:szCs w:val="24"/>
          </w:rPr>
          <w:delText>is</w:delText>
        </w:r>
        <w:r w:rsidR="00AB20B9" w:rsidRPr="00AE1B2E" w:rsidDel="009117EE">
          <w:rPr>
            <w:rFonts w:ascii="Arial" w:hAnsi="Arial" w:cs="Arial"/>
            <w:color w:val="333333"/>
            <w:szCs w:val="24"/>
          </w:rPr>
          <w:delText xml:space="preserve"> affected by mapping events from their initial AR-DRG v</w:delText>
        </w:r>
      </w:del>
      <w:del w:id="1862" w:author="Tracy Thompson" w:date="2016-05-02T14:25:00Z">
        <w:r w:rsidR="00AB20B9" w:rsidRPr="00AE1B2E" w:rsidDel="00BD6C02">
          <w:rPr>
            <w:rFonts w:ascii="Arial" w:hAnsi="Arial" w:cs="Arial"/>
            <w:color w:val="333333"/>
            <w:szCs w:val="24"/>
          </w:rPr>
          <w:delText>6.0x</w:delText>
        </w:r>
      </w:del>
      <w:del w:id="1863" w:author="Tracy Thompson" w:date="2016-09-22T11:19:00Z">
        <w:r w:rsidR="00AB20B9" w:rsidRPr="00AE1B2E" w:rsidDel="009117EE">
          <w:rPr>
            <w:rFonts w:ascii="Arial" w:hAnsi="Arial" w:cs="Arial"/>
            <w:color w:val="333333"/>
            <w:szCs w:val="24"/>
          </w:rPr>
          <w:delText xml:space="preserve"> DRG to another DRG.</w:delText>
        </w:r>
      </w:del>
    </w:p>
    <w:p w:rsidR="00AB20B9" w:rsidRPr="00FE1CDF" w:rsidRDefault="00AB20B9" w:rsidP="00B30D17">
      <w:pPr>
        <w:pStyle w:val="Heading2"/>
        <w:numPr>
          <w:ilvl w:val="0"/>
          <w:numId w:val="0"/>
        </w:numPr>
      </w:pPr>
    </w:p>
    <w:p w:rsidR="0045139C" w:rsidRPr="00DF65C9" w:rsidRDefault="0045139C" w:rsidP="00B30D17">
      <w:pPr>
        <w:pStyle w:val="Heading2"/>
        <w:numPr>
          <w:ilvl w:val="0"/>
          <w:numId w:val="0"/>
        </w:numPr>
      </w:pPr>
      <w:bookmarkStart w:id="1864" w:name="_Toc469033176"/>
      <w:r w:rsidRPr="00DF65C9">
        <w:t>Current NZ DRGs</w:t>
      </w:r>
      <w:bookmarkEnd w:id="1864"/>
      <w:r w:rsidRPr="00DF65C9">
        <w:t xml:space="preserve"> </w:t>
      </w:r>
    </w:p>
    <w:p w:rsidR="0045139C" w:rsidRPr="00AE1B2E" w:rsidRDefault="001B4F92" w:rsidP="00D00968">
      <w:pPr>
        <w:rPr>
          <w:rFonts w:ascii="Arial" w:hAnsi="Arial" w:cs="Arial"/>
          <w:color w:val="333333"/>
          <w:szCs w:val="24"/>
        </w:rPr>
      </w:pPr>
      <w:r>
        <w:rPr>
          <w:rFonts w:ascii="Arial" w:hAnsi="Arial" w:cs="Arial"/>
          <w:color w:val="333333"/>
          <w:szCs w:val="24"/>
        </w:rPr>
        <w:t>WIESNZ1</w:t>
      </w:r>
      <w:ins w:id="1865" w:author="Tracy Thompson" w:date="2016-05-02T14:25:00Z">
        <w:r w:rsidR="00BD6C02">
          <w:rPr>
            <w:rFonts w:ascii="Arial" w:hAnsi="Arial" w:cs="Arial"/>
            <w:color w:val="333333"/>
            <w:szCs w:val="24"/>
          </w:rPr>
          <w:t>7</w:t>
        </w:r>
      </w:ins>
      <w:del w:id="1866" w:author="Tracy Thompson" w:date="2016-05-02T14:25:00Z">
        <w:r w:rsidDel="00BD6C02">
          <w:rPr>
            <w:rFonts w:ascii="Arial" w:hAnsi="Arial" w:cs="Arial"/>
            <w:color w:val="333333"/>
            <w:szCs w:val="24"/>
          </w:rPr>
          <w:delText>6</w:delText>
        </w:r>
      </w:del>
      <w:r w:rsidR="0045139C" w:rsidRPr="00AE1B2E">
        <w:rPr>
          <w:rFonts w:ascii="Arial" w:hAnsi="Arial" w:cs="Arial"/>
          <w:color w:val="333333"/>
          <w:szCs w:val="24"/>
        </w:rPr>
        <w:t xml:space="preserve"> </w:t>
      </w:r>
      <w:r w:rsidR="000C1DF4" w:rsidRPr="00AE1B2E">
        <w:rPr>
          <w:rFonts w:ascii="Arial" w:hAnsi="Arial" w:cs="Arial"/>
          <w:color w:val="333333"/>
          <w:szCs w:val="24"/>
        </w:rPr>
        <w:t>has</w:t>
      </w:r>
      <w:r w:rsidR="0045139C" w:rsidRPr="00AE1B2E">
        <w:rPr>
          <w:rFonts w:ascii="Arial" w:hAnsi="Arial" w:cs="Arial"/>
          <w:color w:val="333333"/>
          <w:szCs w:val="24"/>
        </w:rPr>
        <w:t xml:space="preserve"> </w:t>
      </w:r>
      <w:ins w:id="1867" w:author="Tracy Thompson" w:date="2016-09-21T09:20:00Z">
        <w:r w:rsidR="00AE796A">
          <w:rPr>
            <w:rFonts w:ascii="Arial" w:hAnsi="Arial" w:cs="Arial"/>
            <w:color w:val="333333"/>
            <w:szCs w:val="24"/>
          </w:rPr>
          <w:t>six</w:t>
        </w:r>
      </w:ins>
      <w:del w:id="1868" w:author="Tracy Thompson" w:date="2016-09-21T09:20:00Z">
        <w:r w:rsidR="0045139C" w:rsidRPr="00AE1B2E" w:rsidDel="00AE796A">
          <w:rPr>
            <w:rFonts w:ascii="Arial" w:hAnsi="Arial" w:cs="Arial"/>
            <w:color w:val="333333"/>
            <w:szCs w:val="24"/>
          </w:rPr>
          <w:delText>f</w:delText>
        </w:r>
        <w:r w:rsidR="00AD2D35" w:rsidDel="00AE796A">
          <w:rPr>
            <w:rFonts w:ascii="Arial" w:hAnsi="Arial" w:cs="Arial"/>
            <w:color w:val="333333"/>
            <w:szCs w:val="24"/>
          </w:rPr>
          <w:delText>ive</w:delText>
        </w:r>
      </w:del>
      <w:r w:rsidR="00AD2D35">
        <w:rPr>
          <w:rFonts w:ascii="Arial" w:hAnsi="Arial" w:cs="Arial"/>
          <w:color w:val="333333"/>
          <w:szCs w:val="24"/>
        </w:rPr>
        <w:t xml:space="preserve"> </w:t>
      </w:r>
      <w:r w:rsidR="0045139C" w:rsidRPr="00AE1B2E">
        <w:rPr>
          <w:rFonts w:ascii="Arial" w:hAnsi="Arial" w:cs="Arial"/>
          <w:color w:val="333333"/>
          <w:szCs w:val="24"/>
        </w:rPr>
        <w:t>NZ DRGs</w:t>
      </w:r>
      <w:r w:rsidR="002A72C1" w:rsidRPr="00AE1B2E">
        <w:rPr>
          <w:rFonts w:ascii="Arial" w:hAnsi="Arial" w:cs="Arial"/>
          <w:color w:val="333333"/>
          <w:szCs w:val="24"/>
        </w:rPr>
        <w:t xml:space="preserve">, these are: </w:t>
      </w:r>
      <w:r w:rsidR="00AD2D35">
        <w:rPr>
          <w:rFonts w:ascii="Arial" w:hAnsi="Arial" w:cs="Arial"/>
          <w:color w:val="333333"/>
          <w:szCs w:val="24"/>
        </w:rPr>
        <w:t xml:space="preserve">A39W, </w:t>
      </w:r>
      <w:r w:rsidR="002A72C1" w:rsidRPr="00AE1B2E">
        <w:rPr>
          <w:rFonts w:ascii="Arial" w:hAnsi="Arial" w:cs="Arial"/>
          <w:color w:val="333333"/>
          <w:szCs w:val="24"/>
        </w:rPr>
        <w:t>C03W, F03M, J11W</w:t>
      </w:r>
      <w:ins w:id="1869" w:author="Tracy Thompson" w:date="2016-09-21T09:20:00Z">
        <w:r w:rsidR="00AE796A">
          <w:rPr>
            <w:rFonts w:ascii="Arial" w:hAnsi="Arial" w:cs="Arial"/>
            <w:color w:val="333333"/>
            <w:szCs w:val="24"/>
          </w:rPr>
          <w:t xml:space="preserve">, </w:t>
        </w:r>
      </w:ins>
      <w:del w:id="1870" w:author="Tracy Thompson" w:date="2016-09-21T09:20:00Z">
        <w:r w:rsidR="002A72C1" w:rsidRPr="00AE1B2E" w:rsidDel="00AE796A">
          <w:rPr>
            <w:rFonts w:ascii="Arial" w:hAnsi="Arial" w:cs="Arial"/>
            <w:color w:val="333333"/>
            <w:szCs w:val="24"/>
          </w:rPr>
          <w:delText xml:space="preserve"> and </w:delText>
        </w:r>
      </w:del>
      <w:r w:rsidR="002A72C1" w:rsidRPr="00AE1B2E">
        <w:rPr>
          <w:rFonts w:ascii="Arial" w:hAnsi="Arial" w:cs="Arial"/>
          <w:color w:val="333333"/>
          <w:szCs w:val="24"/>
        </w:rPr>
        <w:t>O66T</w:t>
      </w:r>
      <w:ins w:id="1871" w:author="Tracy Thompson" w:date="2016-09-21T09:20:00Z">
        <w:r w:rsidR="00AE796A">
          <w:rPr>
            <w:rFonts w:ascii="Arial" w:hAnsi="Arial" w:cs="Arial"/>
            <w:color w:val="333333"/>
            <w:szCs w:val="24"/>
          </w:rPr>
          <w:t xml:space="preserve"> and R64W</w:t>
        </w:r>
      </w:ins>
      <w:r w:rsidR="002A72C1" w:rsidRPr="00AE1B2E">
        <w:rPr>
          <w:rFonts w:ascii="Arial" w:hAnsi="Arial" w:cs="Arial"/>
          <w:color w:val="333333"/>
          <w:szCs w:val="24"/>
        </w:rPr>
        <w:t>.</w:t>
      </w:r>
      <w:r w:rsidR="000C1DF4" w:rsidRPr="00AE1B2E">
        <w:rPr>
          <w:rFonts w:ascii="Arial" w:hAnsi="Arial" w:cs="Arial"/>
          <w:color w:val="333333"/>
          <w:szCs w:val="24"/>
        </w:rPr>
        <w:t xml:space="preserve"> While C03W and J11W are assigned only to events excluded from casemix funding a DRG assignment was still needed </w:t>
      </w:r>
      <w:r w:rsidR="001E382E">
        <w:rPr>
          <w:rFonts w:ascii="Arial" w:hAnsi="Arial" w:cs="Arial"/>
          <w:color w:val="333333"/>
          <w:szCs w:val="24"/>
        </w:rPr>
        <w:t>f</w:t>
      </w:r>
      <w:r w:rsidR="000C1DF4" w:rsidRPr="00AE1B2E">
        <w:rPr>
          <w:rFonts w:ascii="Arial" w:hAnsi="Arial" w:cs="Arial"/>
          <w:color w:val="333333"/>
          <w:szCs w:val="24"/>
        </w:rPr>
        <w:t>or identification within the outpatient event sets.</w:t>
      </w:r>
    </w:p>
    <w:p w:rsidR="0045139C" w:rsidRPr="00AE1B2E" w:rsidRDefault="0045139C" w:rsidP="0045139C">
      <w:pPr>
        <w:rPr>
          <w:rFonts w:ascii="Arial" w:hAnsi="Arial" w:cs="Arial"/>
          <w:color w:val="333333"/>
          <w:szCs w:val="24"/>
        </w:rPr>
      </w:pPr>
    </w:p>
    <w:p w:rsidR="006A3D60" w:rsidRPr="006A3D60" w:rsidRDefault="00132502" w:rsidP="007824B9">
      <w:pPr>
        <w:pStyle w:val="Heading3"/>
        <w:numPr>
          <w:ilvl w:val="0"/>
          <w:numId w:val="14"/>
        </w:numPr>
        <w:rPr>
          <w:b w:val="0"/>
        </w:rPr>
      </w:pPr>
      <w:bookmarkStart w:id="1872" w:name="_Toc469033177"/>
      <w:r w:rsidRPr="00F56264">
        <w:rPr>
          <w:color w:val="333333"/>
        </w:rPr>
        <w:t xml:space="preserve">A39W </w:t>
      </w:r>
      <w:r w:rsidRPr="00854A33">
        <w:t xml:space="preserve">Pelvic Evisceration </w:t>
      </w:r>
      <w:del w:id="1873" w:author="Tracy Thompson" w:date="2016-09-21T09:13:00Z">
        <w:r w:rsidRPr="00854A33" w:rsidDel="00AE796A">
          <w:delText xml:space="preserve">or Cytoreduction </w:delText>
        </w:r>
      </w:del>
      <w:r w:rsidRPr="00854A33">
        <w:t>Procedures</w:t>
      </w:r>
      <w:bookmarkEnd w:id="1872"/>
    </w:p>
    <w:p w:rsidR="00132502" w:rsidRPr="00B24C8F" w:rsidRDefault="00132502" w:rsidP="006A3D60">
      <w:pPr>
        <w:rPr>
          <w:rFonts w:ascii="Arial" w:hAnsi="Arial" w:cs="Arial"/>
          <w:color w:val="333333"/>
          <w:sz w:val="22"/>
        </w:rPr>
      </w:pPr>
      <w:r w:rsidRPr="00B24C8F">
        <w:rPr>
          <w:rFonts w:ascii="Arial" w:hAnsi="Arial" w:cs="Arial"/>
          <w:color w:val="333333"/>
          <w:sz w:val="22"/>
        </w:rPr>
        <w:t>Refer</w:t>
      </w:r>
      <w:r w:rsidR="00F56264" w:rsidRPr="00B24C8F">
        <w:rPr>
          <w:rFonts w:ascii="Arial" w:hAnsi="Arial" w:cs="Arial"/>
          <w:color w:val="333333"/>
          <w:sz w:val="22"/>
        </w:rPr>
        <w:t xml:space="preserve"> </w:t>
      </w:r>
      <w:r w:rsidRPr="00B24C8F">
        <w:rPr>
          <w:rFonts w:ascii="Arial" w:hAnsi="Arial" w:cs="Arial"/>
          <w:color w:val="333333"/>
          <w:sz w:val="22"/>
        </w:rPr>
        <w:t xml:space="preserve">to </w:t>
      </w:r>
      <w:r w:rsidR="009530D9" w:rsidRPr="00B441DC">
        <w:rPr>
          <w:rFonts w:ascii="Arial" w:hAnsi="Arial" w:cs="Arial"/>
          <w:color w:val="333333"/>
          <w:sz w:val="22"/>
          <w:highlight w:val="lightGray"/>
        </w:rPr>
        <w:fldChar w:fldCharType="begin"/>
      </w:r>
      <w:r w:rsidR="009530D9" w:rsidRPr="00B441DC">
        <w:rPr>
          <w:rFonts w:ascii="Arial" w:hAnsi="Arial" w:cs="Arial"/>
          <w:color w:val="333333"/>
          <w:sz w:val="22"/>
          <w:highlight w:val="lightGray"/>
        </w:rPr>
        <w:instrText xml:space="preserve"> REF _Ref401738777 \r \h  \* MERGEFORMAT </w:instrText>
      </w:r>
      <w:r w:rsidR="009530D9" w:rsidRPr="00B441DC">
        <w:rPr>
          <w:rFonts w:ascii="Arial" w:hAnsi="Arial" w:cs="Arial"/>
          <w:color w:val="333333"/>
          <w:sz w:val="22"/>
          <w:highlight w:val="lightGray"/>
        </w:rPr>
      </w:r>
      <w:r w:rsidR="009530D9" w:rsidRPr="00B441DC">
        <w:rPr>
          <w:rFonts w:ascii="Arial" w:hAnsi="Arial" w:cs="Arial"/>
          <w:color w:val="333333"/>
          <w:sz w:val="22"/>
          <w:highlight w:val="lightGray"/>
        </w:rPr>
        <w:fldChar w:fldCharType="separate"/>
      </w:r>
      <w:r w:rsidR="00F843CE">
        <w:rPr>
          <w:rFonts w:ascii="Arial" w:hAnsi="Arial" w:cs="Arial"/>
          <w:color w:val="333333"/>
          <w:sz w:val="22"/>
          <w:highlight w:val="lightGray"/>
        </w:rPr>
        <w:t>4.2.2</w:t>
      </w:r>
      <w:r w:rsidR="009530D9" w:rsidRPr="00B441DC">
        <w:rPr>
          <w:rFonts w:ascii="Arial" w:hAnsi="Arial" w:cs="Arial"/>
          <w:color w:val="333333"/>
          <w:sz w:val="22"/>
          <w:highlight w:val="lightGray"/>
        </w:rPr>
        <w:fldChar w:fldCharType="end"/>
      </w:r>
    </w:p>
    <w:p w:rsidR="00AD2D35" w:rsidRPr="00BD6C02" w:rsidDel="009117EE" w:rsidRDefault="00AD2D35" w:rsidP="00AD2D35">
      <w:pPr>
        <w:rPr>
          <w:del w:id="1874" w:author="Tracy Thompson" w:date="2016-09-22T11:22:00Z"/>
          <w:rFonts w:ascii="Arial" w:hAnsi="Arial" w:cs="Arial"/>
          <w:color w:val="333333"/>
        </w:rPr>
      </w:pPr>
      <w:del w:id="1875" w:author="Tracy Thompson" w:date="2016-09-22T11:22:00Z">
        <w:r w:rsidRPr="00BD6C02" w:rsidDel="009117EE">
          <w:rPr>
            <w:rFonts w:ascii="Arial" w:hAnsi="Arial" w:cs="Arial"/>
            <w:color w:val="333333"/>
          </w:rPr>
          <w:delText xml:space="preserve">The </w:delText>
        </w:r>
        <w:r w:rsidRPr="00BD6C02" w:rsidDel="009117EE">
          <w:rPr>
            <w:rFonts w:ascii="Arial" w:hAnsi="Arial" w:cs="Arial"/>
            <w:i/>
            <w:color w:val="333333"/>
          </w:rPr>
          <w:delText>pseudomyxoma peritonei</w:delText>
        </w:r>
        <w:r w:rsidRPr="00BD6C02" w:rsidDel="009117EE">
          <w:rPr>
            <w:rFonts w:ascii="Arial" w:hAnsi="Arial" w:cs="Arial"/>
            <w:color w:val="333333"/>
          </w:rPr>
          <w:delText xml:space="preserve"> procedures were reviewed and their cost profiles compared with those of pelvic exenteration surgery. There was sufficient comparability that it was decided to map both these types of surgery to their own procedure-based New Zealand-specific DRG A39W </w:delText>
        </w:r>
        <w:r w:rsidRPr="00BD6C02" w:rsidDel="009117EE">
          <w:rPr>
            <w:rFonts w:ascii="Arial" w:hAnsi="Arial" w:cs="Arial"/>
            <w:i/>
            <w:color w:val="333333"/>
          </w:rPr>
          <w:delText>Pelvic Evisceration or Cytoreduction Procedures</w:delText>
        </w:r>
        <w:r w:rsidRPr="00BD6C02" w:rsidDel="009117EE">
          <w:rPr>
            <w:rFonts w:ascii="Arial" w:hAnsi="Arial" w:cs="Arial"/>
            <w:color w:val="333333"/>
          </w:rPr>
          <w:delText>.</w:delText>
        </w:r>
      </w:del>
    </w:p>
    <w:p w:rsidR="009117EE" w:rsidRPr="008B1404" w:rsidRDefault="009117EE" w:rsidP="009117EE">
      <w:pPr>
        <w:rPr>
          <w:ins w:id="1876" w:author="Tracy Thompson" w:date="2016-09-22T11:20:00Z"/>
          <w:rFonts w:ascii="Arial" w:hAnsi="Arial" w:cs="Arial"/>
          <w:color w:val="333333"/>
        </w:rPr>
      </w:pPr>
      <w:ins w:id="1877" w:author="Tracy Thompson" w:date="2016-09-22T11:20:00Z">
        <w:r>
          <w:rPr>
            <w:rFonts w:ascii="Arial" w:hAnsi="Arial" w:cs="Arial"/>
            <w:color w:val="333333"/>
          </w:rPr>
          <w:t>This year the</w:t>
        </w:r>
        <w:r w:rsidRPr="008B1404">
          <w:rPr>
            <w:rFonts w:ascii="Arial" w:hAnsi="Arial" w:cs="Arial"/>
            <w:color w:val="333333"/>
          </w:rPr>
          <w:t xml:space="preserve"> </w:t>
        </w:r>
        <w:r>
          <w:rPr>
            <w:rFonts w:ascii="Arial" w:hAnsi="Arial" w:cs="Arial"/>
            <w:color w:val="333333"/>
          </w:rPr>
          <w:t xml:space="preserve">peritonectomy </w:t>
        </w:r>
        <w:r w:rsidRPr="008B1404">
          <w:rPr>
            <w:rFonts w:ascii="Arial" w:hAnsi="Arial" w:cs="Arial"/>
            <w:color w:val="333333"/>
          </w:rPr>
          <w:t xml:space="preserve">procedures were reviewed and their cost profiles compared with those of pelvic exenteration surgery. </w:t>
        </w:r>
        <w:r>
          <w:rPr>
            <w:rFonts w:ascii="Arial" w:hAnsi="Arial" w:cs="Arial"/>
            <w:color w:val="333333"/>
          </w:rPr>
          <w:t>It was found that peritonectomy events had a different cost profile to the pelvic exenteration events, therefore, peritonectomy events have been removed from NZ specific DRG A39W</w:t>
        </w:r>
      </w:ins>
      <w:ins w:id="1878" w:author="Tracy Thompson" w:date="2016-09-22T11:22:00Z">
        <w:r>
          <w:rPr>
            <w:rFonts w:ascii="Arial" w:hAnsi="Arial" w:cs="Arial"/>
            <w:color w:val="333333"/>
          </w:rPr>
          <w:t xml:space="preserve"> in WIESNZ17</w:t>
        </w:r>
      </w:ins>
      <w:ins w:id="1879" w:author="Tracy Thompson" w:date="2016-09-22T11:20:00Z">
        <w:r>
          <w:rPr>
            <w:rFonts w:ascii="Arial" w:hAnsi="Arial" w:cs="Arial"/>
            <w:color w:val="333333"/>
          </w:rPr>
          <w:t xml:space="preserve">. The NZ specific DRG A39W </w:t>
        </w:r>
      </w:ins>
      <w:ins w:id="1880" w:author="Tracy Thompson" w:date="2016-09-22T11:21:00Z">
        <w:r>
          <w:rPr>
            <w:rFonts w:ascii="Arial" w:hAnsi="Arial" w:cs="Arial"/>
            <w:color w:val="333333"/>
          </w:rPr>
          <w:t>was created in WIESNZ16 however</w:t>
        </w:r>
      </w:ins>
      <w:ins w:id="1881" w:author="Tracy Thompson" w:date="2016-09-22T11:25:00Z">
        <w:r>
          <w:rPr>
            <w:rFonts w:ascii="Arial" w:hAnsi="Arial" w:cs="Arial"/>
            <w:color w:val="333333"/>
          </w:rPr>
          <w:t xml:space="preserve"> it </w:t>
        </w:r>
      </w:ins>
      <w:ins w:id="1882" w:author="Tracy Thompson" w:date="2016-09-22T11:21:00Z">
        <w:r>
          <w:rPr>
            <w:rFonts w:ascii="Arial" w:hAnsi="Arial" w:cs="Arial"/>
            <w:color w:val="333333"/>
          </w:rPr>
          <w:t xml:space="preserve">has been revised in WIESNZ17 </w:t>
        </w:r>
      </w:ins>
      <w:ins w:id="1883" w:author="Tracy Thompson" w:date="2016-09-22T11:20:00Z">
        <w:r>
          <w:rPr>
            <w:rFonts w:ascii="Arial" w:hAnsi="Arial" w:cs="Arial"/>
            <w:color w:val="333333"/>
          </w:rPr>
          <w:t>to include pelvic exenteration events only, with an expanded definition to include male events.</w:t>
        </w:r>
      </w:ins>
    </w:p>
    <w:p w:rsidR="009117EE" w:rsidRPr="00CF4C6D" w:rsidRDefault="009117EE" w:rsidP="00CF4C6D"/>
    <w:p w:rsidR="0045139C" w:rsidRPr="00DF65C9" w:rsidRDefault="0045139C" w:rsidP="00990412">
      <w:pPr>
        <w:pStyle w:val="Heading3"/>
        <w:numPr>
          <w:ilvl w:val="0"/>
          <w:numId w:val="14"/>
        </w:numPr>
        <w:rPr>
          <w:szCs w:val="24"/>
        </w:rPr>
      </w:pPr>
      <w:bookmarkStart w:id="1884" w:name="_Toc469033178"/>
      <w:r w:rsidRPr="00DF65C9">
        <w:rPr>
          <w:szCs w:val="24"/>
        </w:rPr>
        <w:t xml:space="preserve">C03W </w:t>
      </w:r>
      <w:r w:rsidRPr="00DF65C9">
        <w:t>Same Day Ophthalmology Injections of Therapeutic Agents</w:t>
      </w:r>
      <w:bookmarkEnd w:id="1884"/>
      <w:r w:rsidR="00F56264">
        <w:t xml:space="preserve"> </w:t>
      </w:r>
    </w:p>
    <w:p w:rsidR="002A72C1" w:rsidRPr="00B24C8F" w:rsidRDefault="001C67B8" w:rsidP="00E23153">
      <w:pPr>
        <w:rPr>
          <w:rFonts w:ascii="Arial" w:hAnsi="Arial" w:cs="Arial"/>
          <w:color w:val="333333"/>
          <w:sz w:val="22"/>
        </w:rPr>
      </w:pPr>
      <w:r w:rsidRPr="00B24C8F">
        <w:rPr>
          <w:rFonts w:ascii="Arial" w:hAnsi="Arial" w:cs="Arial"/>
          <w:color w:val="333333"/>
          <w:sz w:val="22"/>
        </w:rPr>
        <w:t xml:space="preserve">Refer to </w:t>
      </w:r>
      <w:r w:rsidR="00B00863" w:rsidRPr="00B441DC">
        <w:rPr>
          <w:rFonts w:ascii="Arial" w:hAnsi="Arial" w:cs="Arial"/>
          <w:color w:val="333333"/>
          <w:sz w:val="22"/>
          <w:highlight w:val="lightGray"/>
        </w:rPr>
        <w:fldChar w:fldCharType="begin"/>
      </w:r>
      <w:r w:rsidR="00B00863" w:rsidRPr="00B441DC">
        <w:rPr>
          <w:rFonts w:ascii="Arial" w:hAnsi="Arial" w:cs="Arial"/>
          <w:color w:val="333333"/>
          <w:sz w:val="22"/>
          <w:highlight w:val="lightGray"/>
        </w:rPr>
        <w:instrText xml:space="preserve"> REF _Ref372101768 \r \h  \* MERGEFORMAT </w:instrText>
      </w:r>
      <w:r w:rsidR="00B00863" w:rsidRPr="00B441DC">
        <w:rPr>
          <w:rFonts w:ascii="Arial" w:hAnsi="Arial" w:cs="Arial"/>
          <w:color w:val="333333"/>
          <w:sz w:val="22"/>
          <w:highlight w:val="lightGray"/>
        </w:rPr>
      </w:r>
      <w:r w:rsidR="00B00863" w:rsidRPr="00B441DC">
        <w:rPr>
          <w:rFonts w:ascii="Arial" w:hAnsi="Arial" w:cs="Arial"/>
          <w:color w:val="333333"/>
          <w:sz w:val="22"/>
          <w:highlight w:val="lightGray"/>
        </w:rPr>
        <w:fldChar w:fldCharType="separate"/>
      </w:r>
      <w:r w:rsidR="00F843CE">
        <w:rPr>
          <w:rFonts w:ascii="Arial" w:hAnsi="Arial" w:cs="Arial"/>
          <w:color w:val="333333"/>
          <w:sz w:val="22"/>
          <w:highlight w:val="lightGray"/>
        </w:rPr>
        <w:t>5.2.38</w:t>
      </w:r>
      <w:r w:rsidR="00B00863" w:rsidRPr="00B441DC">
        <w:rPr>
          <w:rFonts w:ascii="Arial" w:hAnsi="Arial" w:cs="Arial"/>
          <w:color w:val="333333"/>
          <w:sz w:val="22"/>
          <w:highlight w:val="lightGray"/>
        </w:rPr>
        <w:fldChar w:fldCharType="end"/>
      </w:r>
    </w:p>
    <w:p w:rsidR="001E382E" w:rsidRDefault="0077615A" w:rsidP="00AE1B2E">
      <w:pPr>
        <w:rPr>
          <w:rFonts w:ascii="Arial" w:hAnsi="Arial" w:cs="Arial"/>
          <w:color w:val="333333"/>
          <w:szCs w:val="24"/>
        </w:rPr>
      </w:pPr>
      <w:r w:rsidRPr="00AE1B2E">
        <w:rPr>
          <w:rFonts w:ascii="Arial" w:hAnsi="Arial" w:cs="Arial"/>
          <w:color w:val="333333"/>
          <w:szCs w:val="24"/>
        </w:rPr>
        <w:t>Sameday</w:t>
      </w:r>
      <w:r w:rsidR="001C67B8" w:rsidRPr="00AE1B2E">
        <w:rPr>
          <w:rFonts w:ascii="Arial" w:hAnsi="Arial" w:cs="Arial"/>
          <w:color w:val="333333"/>
          <w:szCs w:val="24"/>
        </w:rPr>
        <w:t xml:space="preserve"> </w:t>
      </w:r>
      <w:r w:rsidR="00FE1CDF" w:rsidRPr="00AE1B2E">
        <w:rPr>
          <w:rFonts w:ascii="Arial" w:hAnsi="Arial" w:cs="Arial"/>
          <w:color w:val="333333"/>
          <w:szCs w:val="24"/>
        </w:rPr>
        <w:t>o</w:t>
      </w:r>
      <w:r w:rsidRPr="00AE1B2E">
        <w:rPr>
          <w:rFonts w:ascii="Arial" w:hAnsi="Arial" w:cs="Arial"/>
          <w:color w:val="333333"/>
          <w:szCs w:val="24"/>
        </w:rPr>
        <w:t xml:space="preserve">phthalmology </w:t>
      </w:r>
      <w:r w:rsidR="00FE1CDF" w:rsidRPr="00AE1B2E">
        <w:rPr>
          <w:rFonts w:ascii="Arial" w:hAnsi="Arial" w:cs="Arial"/>
          <w:color w:val="333333"/>
          <w:szCs w:val="24"/>
        </w:rPr>
        <w:t>i</w:t>
      </w:r>
      <w:r w:rsidRPr="00AE1B2E">
        <w:rPr>
          <w:rFonts w:ascii="Arial" w:hAnsi="Arial" w:cs="Arial"/>
          <w:color w:val="333333"/>
          <w:szCs w:val="24"/>
        </w:rPr>
        <w:t>njection event</w:t>
      </w:r>
      <w:r w:rsidR="001920B8">
        <w:rPr>
          <w:rFonts w:ascii="Arial" w:hAnsi="Arial" w:cs="Arial"/>
          <w:color w:val="333333"/>
          <w:szCs w:val="24"/>
        </w:rPr>
        <w:t xml:space="preserve"> records</w:t>
      </w:r>
      <w:r w:rsidRPr="00AE1B2E">
        <w:rPr>
          <w:rFonts w:ascii="Arial" w:hAnsi="Arial" w:cs="Arial"/>
          <w:color w:val="333333"/>
          <w:szCs w:val="24"/>
        </w:rPr>
        <w:t xml:space="preserve"> are excluded from casemix </w:t>
      </w:r>
      <w:r w:rsidR="001920B8">
        <w:rPr>
          <w:rFonts w:ascii="Arial" w:hAnsi="Arial" w:cs="Arial"/>
          <w:color w:val="333333"/>
          <w:szCs w:val="24"/>
        </w:rPr>
        <w:t>p</w:t>
      </w:r>
      <w:r w:rsidRPr="00AE1B2E">
        <w:rPr>
          <w:rFonts w:ascii="Arial" w:hAnsi="Arial" w:cs="Arial"/>
          <w:color w:val="333333"/>
          <w:szCs w:val="24"/>
        </w:rPr>
        <w:t>urchasing.</w:t>
      </w:r>
      <w:r w:rsidR="009845B1">
        <w:rPr>
          <w:rFonts w:ascii="Arial" w:hAnsi="Arial" w:cs="Arial"/>
          <w:color w:val="333333"/>
          <w:szCs w:val="24"/>
        </w:rPr>
        <w:t xml:space="preserve"> </w:t>
      </w:r>
      <w:r w:rsidR="002A72C1" w:rsidRPr="00AE1B2E">
        <w:rPr>
          <w:rFonts w:ascii="Arial" w:hAnsi="Arial" w:cs="Arial"/>
          <w:color w:val="333333"/>
          <w:szCs w:val="24"/>
        </w:rPr>
        <w:t>This rule is for injections of a therapeutic agent (</w:t>
      </w:r>
      <w:r w:rsidR="0000238D" w:rsidRPr="00AE1B2E">
        <w:rPr>
          <w:rFonts w:ascii="Arial" w:hAnsi="Arial" w:cs="Arial"/>
          <w:color w:val="333333"/>
          <w:szCs w:val="24"/>
        </w:rPr>
        <w:t xml:space="preserve">eg, </w:t>
      </w:r>
      <w:r w:rsidR="002A72C1" w:rsidRPr="00AE1B2E">
        <w:rPr>
          <w:rFonts w:ascii="Arial" w:hAnsi="Arial" w:cs="Arial"/>
          <w:color w:val="333333"/>
          <w:szCs w:val="24"/>
        </w:rPr>
        <w:t>Avastin) into the posteri</w:t>
      </w:r>
      <w:r w:rsidR="0000238D" w:rsidRPr="00AE1B2E">
        <w:rPr>
          <w:rFonts w:ascii="Arial" w:hAnsi="Arial" w:cs="Arial"/>
          <w:color w:val="333333"/>
          <w:szCs w:val="24"/>
        </w:rPr>
        <w:t>or chamber of eye.  These event records</w:t>
      </w:r>
      <w:r w:rsidR="002A72C1" w:rsidRPr="00AE1B2E">
        <w:rPr>
          <w:rFonts w:ascii="Arial" w:hAnsi="Arial" w:cs="Arial"/>
          <w:color w:val="333333"/>
          <w:szCs w:val="24"/>
        </w:rPr>
        <w:t xml:space="preserve"> are assigned to a NZ DRG with its own cost weight reflecting the outpatient price for such events</w:t>
      </w:r>
      <w:r w:rsidR="00FE1CDF" w:rsidRPr="00AE1B2E">
        <w:rPr>
          <w:rFonts w:ascii="Arial" w:hAnsi="Arial" w:cs="Arial"/>
          <w:color w:val="333333"/>
          <w:szCs w:val="24"/>
        </w:rPr>
        <w:t>.</w:t>
      </w:r>
      <w:r w:rsidRPr="00AE1B2E">
        <w:rPr>
          <w:rFonts w:ascii="Arial" w:hAnsi="Arial" w:cs="Arial"/>
          <w:color w:val="333333"/>
          <w:szCs w:val="24"/>
        </w:rPr>
        <w:t xml:space="preserve"> </w:t>
      </w:r>
    </w:p>
    <w:p w:rsidR="002A72C1" w:rsidRPr="00AE1B2E" w:rsidRDefault="00E00B5B" w:rsidP="00AE1B2E">
      <w:pPr>
        <w:rPr>
          <w:rFonts w:ascii="Arial" w:hAnsi="Arial" w:cs="Arial"/>
          <w:color w:val="333333"/>
          <w:szCs w:val="24"/>
        </w:rPr>
      </w:pPr>
      <w:ins w:id="1885" w:author="Tracy Thompson" w:date="2016-05-03T06:30:00Z">
        <w:r>
          <w:rPr>
            <w:rFonts w:ascii="Arial" w:hAnsi="Arial" w:cs="Arial"/>
            <w:color w:val="333333"/>
            <w:szCs w:val="24"/>
          </w:rPr>
          <w:t xml:space="preserve">C03W was created in WIESNZ11 and </w:t>
        </w:r>
      </w:ins>
      <w:ins w:id="1886" w:author="Tracy Thompson" w:date="2016-05-03T07:31:00Z">
        <w:r w:rsidR="00B94F3B">
          <w:rPr>
            <w:rFonts w:ascii="Arial" w:hAnsi="Arial" w:cs="Arial"/>
            <w:color w:val="333333"/>
            <w:szCs w:val="24"/>
          </w:rPr>
          <w:t xml:space="preserve">is still current for WIESNZ17. </w:t>
        </w:r>
      </w:ins>
      <w:ins w:id="1887" w:author="Tracy Thompson" w:date="2016-05-03T06:30:00Z">
        <w:r>
          <w:rPr>
            <w:rFonts w:ascii="Arial" w:hAnsi="Arial" w:cs="Arial"/>
            <w:color w:val="333333"/>
            <w:szCs w:val="24"/>
          </w:rPr>
          <w:t xml:space="preserve"> </w:t>
        </w:r>
      </w:ins>
    </w:p>
    <w:p w:rsidR="0045139C" w:rsidRPr="00AE1B2E" w:rsidRDefault="0045139C" w:rsidP="0045139C">
      <w:pPr>
        <w:rPr>
          <w:rFonts w:ascii="Arial" w:hAnsi="Arial" w:cs="Arial"/>
          <w:color w:val="333333"/>
          <w:szCs w:val="24"/>
        </w:rPr>
      </w:pPr>
    </w:p>
    <w:p w:rsidR="006A3D60" w:rsidRPr="006A3D60" w:rsidRDefault="0045139C" w:rsidP="007824B9">
      <w:pPr>
        <w:pStyle w:val="Heading3"/>
        <w:numPr>
          <w:ilvl w:val="0"/>
          <w:numId w:val="14"/>
        </w:numPr>
        <w:rPr>
          <w:rStyle w:val="Emphasis"/>
          <w:rFonts w:cs="Arial"/>
          <w:b w:val="0"/>
          <w:i w:val="0"/>
          <w:iCs w:val="0"/>
          <w:color w:val="333333"/>
          <w:szCs w:val="24"/>
        </w:rPr>
      </w:pPr>
      <w:bookmarkStart w:id="1888" w:name="_Toc469033179"/>
      <w:r w:rsidRPr="008D0438">
        <w:t>F03M Transcatheter Pulmonary Valve Implant</w:t>
      </w:r>
      <w:bookmarkEnd w:id="1888"/>
      <w:r w:rsidRPr="00B00863">
        <w:t xml:space="preserve"> </w:t>
      </w:r>
      <w:r w:rsidR="00F56264" w:rsidRPr="00AF4494">
        <w:rPr>
          <w:rStyle w:val="Emphasis"/>
          <w:b w:val="0"/>
        </w:rPr>
        <w:t xml:space="preserve"> </w:t>
      </w:r>
    </w:p>
    <w:p w:rsidR="00FE1CDF" w:rsidRPr="00B24C8F" w:rsidRDefault="00FE1CDF" w:rsidP="006A3D60">
      <w:pPr>
        <w:rPr>
          <w:rFonts w:ascii="Arial" w:hAnsi="Arial" w:cs="Arial"/>
          <w:color w:val="333333"/>
          <w:sz w:val="22"/>
        </w:rPr>
      </w:pPr>
      <w:r w:rsidRPr="00B24C8F">
        <w:rPr>
          <w:rFonts w:ascii="Arial" w:hAnsi="Arial" w:cs="Arial"/>
          <w:color w:val="333333"/>
          <w:sz w:val="22"/>
        </w:rPr>
        <w:t>Refer</w:t>
      </w:r>
      <w:r w:rsidR="00F56264" w:rsidRPr="00B24C8F">
        <w:rPr>
          <w:rFonts w:ascii="Arial" w:hAnsi="Arial" w:cs="Arial"/>
          <w:color w:val="333333"/>
          <w:sz w:val="22"/>
        </w:rPr>
        <w:t xml:space="preserve"> </w:t>
      </w:r>
      <w:r w:rsidRPr="00B24C8F">
        <w:rPr>
          <w:rFonts w:ascii="Arial" w:hAnsi="Arial" w:cs="Arial"/>
          <w:color w:val="333333"/>
          <w:sz w:val="22"/>
        </w:rPr>
        <w:t xml:space="preserve">to </w:t>
      </w:r>
      <w:r w:rsidRPr="00B441DC">
        <w:rPr>
          <w:rFonts w:ascii="Arial" w:hAnsi="Arial" w:cs="Arial"/>
          <w:color w:val="333333"/>
          <w:sz w:val="22"/>
          <w:highlight w:val="lightGray"/>
        </w:rPr>
        <w:fldChar w:fldCharType="begin"/>
      </w:r>
      <w:r w:rsidRPr="00B441DC">
        <w:rPr>
          <w:rFonts w:ascii="Arial" w:hAnsi="Arial" w:cs="Arial"/>
          <w:color w:val="333333"/>
          <w:sz w:val="22"/>
          <w:highlight w:val="lightGray"/>
        </w:rPr>
        <w:instrText xml:space="preserve"> REF _Ref401738777 \r \h  \* MERGEFORMAT </w:instrText>
      </w:r>
      <w:r w:rsidRPr="00B441DC">
        <w:rPr>
          <w:rFonts w:ascii="Arial" w:hAnsi="Arial" w:cs="Arial"/>
          <w:color w:val="333333"/>
          <w:sz w:val="22"/>
          <w:highlight w:val="lightGray"/>
        </w:rPr>
      </w:r>
      <w:r w:rsidRPr="00B441DC">
        <w:rPr>
          <w:rFonts w:ascii="Arial" w:hAnsi="Arial" w:cs="Arial"/>
          <w:color w:val="333333"/>
          <w:sz w:val="22"/>
          <w:highlight w:val="lightGray"/>
        </w:rPr>
        <w:fldChar w:fldCharType="separate"/>
      </w:r>
      <w:r w:rsidR="00F843CE">
        <w:rPr>
          <w:rFonts w:ascii="Arial" w:hAnsi="Arial" w:cs="Arial"/>
          <w:color w:val="333333"/>
          <w:sz w:val="22"/>
          <w:highlight w:val="lightGray"/>
        </w:rPr>
        <w:t>4.2.2</w:t>
      </w:r>
      <w:r w:rsidRPr="00B441DC">
        <w:rPr>
          <w:rFonts w:ascii="Arial" w:hAnsi="Arial" w:cs="Arial"/>
          <w:color w:val="333333"/>
          <w:sz w:val="22"/>
          <w:highlight w:val="lightGray"/>
        </w:rPr>
        <w:fldChar w:fldCharType="end"/>
      </w:r>
    </w:p>
    <w:p w:rsidR="0045139C" w:rsidRPr="00AE1B2E" w:rsidRDefault="00E1415F" w:rsidP="0045139C">
      <w:pPr>
        <w:rPr>
          <w:rFonts w:ascii="Arial" w:hAnsi="Arial" w:cs="Arial"/>
          <w:color w:val="333333"/>
          <w:szCs w:val="24"/>
        </w:rPr>
      </w:pPr>
      <w:r w:rsidRPr="00DF65C9">
        <w:rPr>
          <w:rFonts w:ascii="Arial" w:hAnsi="Arial" w:cs="Arial"/>
          <w:color w:val="333333"/>
          <w:szCs w:val="24"/>
        </w:rPr>
        <w:t>The</w:t>
      </w:r>
      <w:r w:rsidR="0045139C" w:rsidRPr="00DF65C9">
        <w:rPr>
          <w:rFonts w:ascii="Arial" w:hAnsi="Arial" w:cs="Arial"/>
          <w:color w:val="333333"/>
          <w:szCs w:val="24"/>
        </w:rPr>
        <w:t xml:space="preserve"> use of this technology </w:t>
      </w:r>
      <w:r w:rsidR="00FE1CDF" w:rsidRPr="00DF65C9">
        <w:rPr>
          <w:rFonts w:ascii="Arial" w:hAnsi="Arial" w:cs="Arial"/>
          <w:color w:val="333333"/>
          <w:szCs w:val="24"/>
        </w:rPr>
        <w:t xml:space="preserve">was </w:t>
      </w:r>
      <w:r w:rsidR="0045139C" w:rsidRPr="00DF65C9">
        <w:rPr>
          <w:rFonts w:ascii="Arial" w:hAnsi="Arial" w:cs="Arial"/>
          <w:color w:val="333333"/>
          <w:szCs w:val="24"/>
        </w:rPr>
        <w:t>expected to increase</w:t>
      </w:r>
      <w:r w:rsidR="001C75F4" w:rsidRPr="00DF65C9">
        <w:rPr>
          <w:rFonts w:ascii="Arial" w:hAnsi="Arial" w:cs="Arial"/>
          <w:color w:val="333333"/>
          <w:szCs w:val="24"/>
        </w:rPr>
        <w:t>, therefore to</w:t>
      </w:r>
      <w:r w:rsidR="0045139C" w:rsidRPr="00D01655">
        <w:rPr>
          <w:rFonts w:ascii="Arial" w:hAnsi="Arial" w:cs="Arial"/>
          <w:color w:val="333333"/>
          <w:szCs w:val="24"/>
        </w:rPr>
        <w:t xml:space="preserve"> adequately recompense for this, it was decided to develop an NZ specific DRG F03M, and set weights by adjusting the ev</w:t>
      </w:r>
      <w:r w:rsidR="0045139C" w:rsidRPr="008D0438">
        <w:rPr>
          <w:rFonts w:ascii="Arial" w:hAnsi="Arial" w:cs="Arial"/>
          <w:color w:val="333333"/>
          <w:szCs w:val="24"/>
        </w:rPr>
        <w:t>ent level cost data to show the curre</w:t>
      </w:r>
      <w:r w:rsidR="00FE1CDF" w:rsidRPr="008D0438">
        <w:rPr>
          <w:rFonts w:ascii="Arial" w:hAnsi="Arial" w:cs="Arial"/>
          <w:color w:val="333333"/>
          <w:szCs w:val="24"/>
        </w:rPr>
        <w:t xml:space="preserve">nt actual cost of the implant. </w:t>
      </w:r>
      <w:r w:rsidR="0045139C" w:rsidRPr="00AE1B2E">
        <w:rPr>
          <w:rFonts w:ascii="Arial" w:hAnsi="Arial" w:cs="Arial"/>
          <w:color w:val="333333"/>
          <w:szCs w:val="24"/>
        </w:rPr>
        <w:t xml:space="preserve">This NZ DRG F03M was created in WIESNZ13 and is still current for </w:t>
      </w:r>
      <w:r w:rsidR="001B4F92">
        <w:rPr>
          <w:rFonts w:ascii="Arial" w:hAnsi="Arial" w:cs="Arial"/>
          <w:color w:val="333333"/>
          <w:szCs w:val="24"/>
        </w:rPr>
        <w:t>WIESNZ1</w:t>
      </w:r>
      <w:ins w:id="1889" w:author="Tracy Thompson" w:date="2016-05-02T14:26:00Z">
        <w:r w:rsidR="00BD6C02">
          <w:rPr>
            <w:rFonts w:ascii="Arial" w:hAnsi="Arial" w:cs="Arial"/>
            <w:color w:val="333333"/>
            <w:szCs w:val="24"/>
          </w:rPr>
          <w:t>7</w:t>
        </w:r>
      </w:ins>
      <w:del w:id="1890" w:author="Tracy Thompson" w:date="2016-05-02T14:26:00Z">
        <w:r w:rsidR="001B4F92" w:rsidDel="00BD6C02">
          <w:rPr>
            <w:rFonts w:ascii="Arial" w:hAnsi="Arial" w:cs="Arial"/>
            <w:color w:val="333333"/>
            <w:szCs w:val="24"/>
          </w:rPr>
          <w:delText>6</w:delText>
        </w:r>
      </w:del>
      <w:r w:rsidR="0045139C" w:rsidRPr="00AE1B2E">
        <w:rPr>
          <w:rFonts w:ascii="Arial" w:hAnsi="Arial" w:cs="Arial"/>
          <w:color w:val="333333"/>
          <w:szCs w:val="24"/>
        </w:rPr>
        <w:t>.</w:t>
      </w:r>
    </w:p>
    <w:p w:rsidR="0045139C" w:rsidRPr="00823C7F" w:rsidRDefault="0045139C" w:rsidP="0045139C">
      <w:pPr>
        <w:rPr>
          <w:rFonts w:ascii="Arial" w:hAnsi="Arial" w:cs="Arial"/>
          <w:b/>
          <w:szCs w:val="24"/>
        </w:rPr>
      </w:pPr>
    </w:p>
    <w:p w:rsidR="006A3D60" w:rsidRPr="006A3D60" w:rsidRDefault="0045139C" w:rsidP="007824B9">
      <w:pPr>
        <w:pStyle w:val="Heading3"/>
        <w:numPr>
          <w:ilvl w:val="0"/>
          <w:numId w:val="14"/>
        </w:numPr>
        <w:rPr>
          <w:rFonts w:cs="Arial"/>
          <w:b w:val="0"/>
          <w:color w:val="333333"/>
        </w:rPr>
      </w:pPr>
      <w:bookmarkStart w:id="1891" w:name="_Toc469033180"/>
      <w:r w:rsidRPr="00F56264">
        <w:rPr>
          <w:szCs w:val="24"/>
        </w:rPr>
        <w:t xml:space="preserve">J11W </w:t>
      </w:r>
      <w:r w:rsidRPr="00037036">
        <w:t>Same Day Skin Lesion Procedures</w:t>
      </w:r>
      <w:bookmarkEnd w:id="1891"/>
    </w:p>
    <w:p w:rsidR="002A72C1" w:rsidRPr="00B24C8F" w:rsidRDefault="001C67B8" w:rsidP="006A3D60">
      <w:pPr>
        <w:rPr>
          <w:rFonts w:ascii="Arial" w:hAnsi="Arial" w:cs="Arial"/>
          <w:color w:val="333333"/>
          <w:sz w:val="22"/>
        </w:rPr>
      </w:pPr>
      <w:r w:rsidRPr="00B24C8F">
        <w:rPr>
          <w:rFonts w:ascii="Arial" w:hAnsi="Arial" w:cs="Arial"/>
          <w:color w:val="333333"/>
          <w:sz w:val="22"/>
        </w:rPr>
        <w:t>Refer</w:t>
      </w:r>
      <w:r w:rsidR="00F56264" w:rsidRPr="00B24C8F">
        <w:rPr>
          <w:rFonts w:ascii="Arial" w:hAnsi="Arial" w:cs="Arial"/>
          <w:color w:val="333333"/>
          <w:sz w:val="22"/>
        </w:rPr>
        <w:t xml:space="preserve"> </w:t>
      </w:r>
      <w:r w:rsidRPr="00B24C8F">
        <w:rPr>
          <w:rFonts w:ascii="Arial" w:hAnsi="Arial" w:cs="Arial"/>
          <w:color w:val="333333"/>
          <w:sz w:val="22"/>
        </w:rPr>
        <w:t xml:space="preserve">to </w:t>
      </w:r>
      <w:r w:rsidR="00B00863" w:rsidRPr="00B441DC">
        <w:rPr>
          <w:rFonts w:ascii="Arial" w:hAnsi="Arial" w:cs="Arial"/>
          <w:color w:val="333333"/>
          <w:sz w:val="22"/>
          <w:highlight w:val="lightGray"/>
        </w:rPr>
        <w:fldChar w:fldCharType="begin"/>
      </w:r>
      <w:r w:rsidR="00B00863" w:rsidRPr="00B441DC">
        <w:rPr>
          <w:rFonts w:ascii="Arial" w:hAnsi="Arial" w:cs="Arial"/>
          <w:color w:val="333333"/>
          <w:sz w:val="22"/>
          <w:highlight w:val="lightGray"/>
        </w:rPr>
        <w:instrText xml:space="preserve"> REF _Ref292797236 \r \h  \* MERGEFORMAT </w:instrText>
      </w:r>
      <w:r w:rsidR="00B00863" w:rsidRPr="00B441DC">
        <w:rPr>
          <w:rFonts w:ascii="Arial" w:hAnsi="Arial" w:cs="Arial"/>
          <w:color w:val="333333"/>
          <w:sz w:val="22"/>
          <w:highlight w:val="lightGray"/>
        </w:rPr>
      </w:r>
      <w:r w:rsidR="00B00863" w:rsidRPr="00B441DC">
        <w:rPr>
          <w:rFonts w:ascii="Arial" w:hAnsi="Arial" w:cs="Arial"/>
          <w:color w:val="333333"/>
          <w:sz w:val="22"/>
          <w:highlight w:val="lightGray"/>
        </w:rPr>
        <w:fldChar w:fldCharType="separate"/>
      </w:r>
      <w:r w:rsidR="00F843CE">
        <w:rPr>
          <w:rFonts w:ascii="Arial" w:hAnsi="Arial" w:cs="Arial"/>
          <w:color w:val="333333"/>
          <w:sz w:val="22"/>
          <w:highlight w:val="lightGray"/>
        </w:rPr>
        <w:t>5.2.39</w:t>
      </w:r>
      <w:r w:rsidR="00B00863" w:rsidRPr="00B441DC">
        <w:rPr>
          <w:rFonts w:ascii="Arial" w:hAnsi="Arial" w:cs="Arial"/>
          <w:color w:val="333333"/>
          <w:sz w:val="22"/>
          <w:highlight w:val="lightGray"/>
        </w:rPr>
        <w:fldChar w:fldCharType="end"/>
      </w:r>
    </w:p>
    <w:p w:rsidR="002A72C1" w:rsidRDefault="002A72C1" w:rsidP="002A72C1">
      <w:pPr>
        <w:pStyle w:val="NormalArial"/>
        <w:rPr>
          <w:rFonts w:cs="Arial"/>
          <w:color w:val="333333"/>
          <w:szCs w:val="24"/>
        </w:rPr>
      </w:pPr>
      <w:r w:rsidRPr="00350041">
        <w:rPr>
          <w:rFonts w:cs="Arial"/>
          <w:color w:val="333333"/>
          <w:szCs w:val="24"/>
        </w:rPr>
        <w:t>Sam</w:t>
      </w:r>
      <w:r w:rsidR="0000238D" w:rsidRPr="00350041">
        <w:rPr>
          <w:rFonts w:cs="Arial"/>
          <w:color w:val="333333"/>
          <w:szCs w:val="24"/>
        </w:rPr>
        <w:t>eday skin lesion excision event records</w:t>
      </w:r>
      <w:r w:rsidRPr="00350041">
        <w:rPr>
          <w:rFonts w:cs="Arial"/>
          <w:color w:val="333333"/>
          <w:szCs w:val="24"/>
        </w:rPr>
        <w:t xml:space="preserve"> are excluded from casemix purchasing. These event</w:t>
      </w:r>
      <w:r w:rsidR="0000238D" w:rsidRPr="00350041">
        <w:rPr>
          <w:rFonts w:cs="Arial"/>
          <w:color w:val="333333"/>
          <w:szCs w:val="24"/>
        </w:rPr>
        <w:t xml:space="preserve"> record</w:t>
      </w:r>
      <w:r w:rsidRPr="00350041">
        <w:rPr>
          <w:rFonts w:cs="Arial"/>
          <w:color w:val="333333"/>
          <w:szCs w:val="24"/>
        </w:rPr>
        <w:t>s are assigned to a NZ</w:t>
      </w:r>
      <w:r w:rsidR="00E21D42" w:rsidRPr="00350041">
        <w:rPr>
          <w:rFonts w:cs="Arial"/>
          <w:color w:val="333333"/>
          <w:szCs w:val="24"/>
        </w:rPr>
        <w:t xml:space="preserve"> </w:t>
      </w:r>
      <w:r w:rsidRPr="00350041">
        <w:rPr>
          <w:rFonts w:cs="Arial"/>
          <w:color w:val="333333"/>
          <w:szCs w:val="24"/>
        </w:rPr>
        <w:t>DRG with its own cost weight reflecting the outpatient price for such events.</w:t>
      </w:r>
      <w:ins w:id="1892" w:author="Tracy Thompson" w:date="2016-05-03T07:31:00Z">
        <w:r w:rsidR="00B94F3B">
          <w:rPr>
            <w:rFonts w:cs="Arial"/>
            <w:color w:val="333333"/>
            <w:szCs w:val="24"/>
          </w:rPr>
          <w:t xml:space="preserve"> J11W was created in WIESNZ11, revised in WIESNZ12 and </w:t>
        </w:r>
      </w:ins>
      <w:ins w:id="1893" w:author="Tracy Thompson" w:date="2016-05-03T07:36:00Z">
        <w:r w:rsidR="00B94F3B">
          <w:rPr>
            <w:rFonts w:cs="Arial"/>
            <w:color w:val="333333"/>
            <w:szCs w:val="24"/>
          </w:rPr>
          <w:t>WIESNZ14 and is still current in WIESNZ17.</w:t>
        </w:r>
      </w:ins>
    </w:p>
    <w:p w:rsidR="00320756" w:rsidRDefault="00320756" w:rsidP="002A72C1">
      <w:pPr>
        <w:pStyle w:val="NormalArial"/>
        <w:rPr>
          <w:rFonts w:cs="Arial"/>
          <w:color w:val="333333"/>
          <w:szCs w:val="24"/>
        </w:rPr>
      </w:pPr>
    </w:p>
    <w:p w:rsidR="009A2C04" w:rsidRDefault="009A2C04" w:rsidP="002A72C1">
      <w:pPr>
        <w:pStyle w:val="NormalArial"/>
        <w:rPr>
          <w:rFonts w:cs="Arial"/>
          <w:color w:val="333333"/>
          <w:szCs w:val="24"/>
        </w:rPr>
      </w:pPr>
    </w:p>
    <w:p w:rsidR="006A3D60" w:rsidRPr="006A3D60" w:rsidRDefault="0045139C" w:rsidP="007824B9">
      <w:pPr>
        <w:pStyle w:val="Heading3"/>
        <w:numPr>
          <w:ilvl w:val="0"/>
          <w:numId w:val="14"/>
        </w:numPr>
        <w:rPr>
          <w:b w:val="0"/>
          <w:i/>
          <w:iCs/>
        </w:rPr>
      </w:pPr>
      <w:bookmarkStart w:id="1894" w:name="_Toc469033181"/>
      <w:r w:rsidRPr="00FE1CDF">
        <w:t>O66T SFLP for Twin to Twin Transfusion Syndrome</w:t>
      </w:r>
      <w:bookmarkEnd w:id="1894"/>
    </w:p>
    <w:p w:rsidR="001C67B8" w:rsidRPr="00B24C8F" w:rsidRDefault="001C67B8" w:rsidP="006A3D60">
      <w:pPr>
        <w:rPr>
          <w:rFonts w:ascii="Arial" w:hAnsi="Arial" w:cs="Arial"/>
          <w:color w:val="333333"/>
          <w:sz w:val="22"/>
        </w:rPr>
      </w:pPr>
      <w:r w:rsidRPr="00B24C8F">
        <w:rPr>
          <w:rFonts w:ascii="Arial" w:hAnsi="Arial" w:cs="Arial"/>
          <w:color w:val="333333"/>
          <w:sz w:val="22"/>
        </w:rPr>
        <w:t>Refer</w:t>
      </w:r>
      <w:r w:rsidR="00F56264" w:rsidRPr="00B24C8F">
        <w:rPr>
          <w:rFonts w:ascii="Arial" w:hAnsi="Arial" w:cs="Arial"/>
          <w:color w:val="333333"/>
          <w:sz w:val="22"/>
        </w:rPr>
        <w:t xml:space="preserve"> </w:t>
      </w:r>
      <w:r w:rsidRPr="00B24C8F">
        <w:rPr>
          <w:rFonts w:ascii="Arial" w:hAnsi="Arial" w:cs="Arial"/>
          <w:color w:val="333333"/>
          <w:sz w:val="22"/>
        </w:rPr>
        <w:t xml:space="preserve">to </w:t>
      </w:r>
      <w:r w:rsidRPr="00B24C8F">
        <w:rPr>
          <w:rFonts w:ascii="Arial" w:hAnsi="Arial" w:cs="Arial"/>
          <w:color w:val="333333"/>
          <w:sz w:val="22"/>
        </w:rPr>
        <w:fldChar w:fldCharType="begin"/>
      </w:r>
      <w:r w:rsidRPr="00B24C8F">
        <w:rPr>
          <w:rFonts w:ascii="Arial" w:hAnsi="Arial" w:cs="Arial"/>
          <w:color w:val="333333"/>
          <w:sz w:val="22"/>
        </w:rPr>
        <w:instrText xml:space="preserve"> REF _Ref401738777 \r \h  \* MERGEFORMAT </w:instrText>
      </w:r>
      <w:r w:rsidRPr="00B24C8F">
        <w:rPr>
          <w:rFonts w:ascii="Arial" w:hAnsi="Arial" w:cs="Arial"/>
          <w:color w:val="333333"/>
          <w:sz w:val="22"/>
        </w:rPr>
      </w:r>
      <w:r w:rsidRPr="00B24C8F">
        <w:rPr>
          <w:rFonts w:ascii="Arial" w:hAnsi="Arial" w:cs="Arial"/>
          <w:color w:val="333333"/>
          <w:sz w:val="22"/>
        </w:rPr>
        <w:fldChar w:fldCharType="separate"/>
      </w:r>
      <w:r w:rsidR="00F843CE" w:rsidRPr="00F843CE">
        <w:rPr>
          <w:rFonts w:ascii="Arial" w:hAnsi="Arial" w:cs="Arial"/>
          <w:color w:val="333333"/>
          <w:sz w:val="22"/>
          <w:highlight w:val="lightGray"/>
        </w:rPr>
        <w:t>4.2.2</w:t>
      </w:r>
      <w:r w:rsidRPr="00B24C8F">
        <w:rPr>
          <w:rFonts w:ascii="Arial" w:hAnsi="Arial" w:cs="Arial"/>
          <w:color w:val="333333"/>
          <w:sz w:val="22"/>
        </w:rPr>
        <w:fldChar w:fldCharType="end"/>
      </w:r>
    </w:p>
    <w:p w:rsidR="001E382E" w:rsidRDefault="001C67B8" w:rsidP="00FF1B6B">
      <w:pPr>
        <w:pStyle w:val="NormalArial"/>
        <w:rPr>
          <w:rFonts w:cs="Arial"/>
          <w:color w:val="333333"/>
          <w:szCs w:val="24"/>
        </w:rPr>
      </w:pPr>
      <w:r w:rsidRPr="00350041">
        <w:rPr>
          <w:rFonts w:cs="Arial"/>
          <w:color w:val="333333"/>
          <w:szCs w:val="24"/>
        </w:rPr>
        <w:t>A</w:t>
      </w:r>
      <w:r w:rsidR="0045139C" w:rsidRPr="00350041">
        <w:rPr>
          <w:rFonts w:cs="Arial"/>
          <w:color w:val="333333"/>
          <w:szCs w:val="24"/>
        </w:rPr>
        <w:t xml:space="preserve"> NZ specific DRG O66T </w:t>
      </w:r>
      <w:r w:rsidRPr="00350041">
        <w:rPr>
          <w:rFonts w:cs="Arial"/>
          <w:color w:val="333333"/>
          <w:szCs w:val="24"/>
        </w:rPr>
        <w:t xml:space="preserve">was developed </w:t>
      </w:r>
      <w:r w:rsidR="0045139C" w:rsidRPr="00350041">
        <w:rPr>
          <w:rFonts w:cs="Arial"/>
          <w:color w:val="333333"/>
          <w:szCs w:val="24"/>
        </w:rPr>
        <w:t xml:space="preserve">for this treatment regime, with weights based on the reported costs without adjustment. </w:t>
      </w:r>
    </w:p>
    <w:p w:rsidR="00FF1B6B" w:rsidRDefault="0045139C" w:rsidP="00FF1B6B">
      <w:pPr>
        <w:pStyle w:val="NormalArial"/>
        <w:rPr>
          <w:rFonts w:cs="Arial"/>
          <w:color w:val="333333"/>
          <w:szCs w:val="24"/>
        </w:rPr>
      </w:pPr>
      <w:r w:rsidRPr="00350041">
        <w:rPr>
          <w:rFonts w:cs="Arial"/>
          <w:color w:val="333333"/>
          <w:szCs w:val="24"/>
        </w:rPr>
        <w:t xml:space="preserve">O66T was created in WIESNZ13 and is still current for </w:t>
      </w:r>
      <w:r w:rsidR="001B4F92">
        <w:rPr>
          <w:rFonts w:cs="Arial"/>
          <w:color w:val="333333"/>
          <w:szCs w:val="24"/>
        </w:rPr>
        <w:t>WIESNZ1</w:t>
      </w:r>
      <w:ins w:id="1895" w:author="Tracy Thompson" w:date="2016-05-02T14:26:00Z">
        <w:r w:rsidR="00BD6C02">
          <w:rPr>
            <w:rFonts w:cs="Arial"/>
            <w:color w:val="333333"/>
            <w:szCs w:val="24"/>
          </w:rPr>
          <w:t>7</w:t>
        </w:r>
      </w:ins>
      <w:del w:id="1896" w:author="Tracy Thompson" w:date="2016-05-02T14:26:00Z">
        <w:r w:rsidR="001B4F92" w:rsidDel="00BD6C02">
          <w:rPr>
            <w:rFonts w:cs="Arial"/>
            <w:color w:val="333333"/>
            <w:szCs w:val="24"/>
          </w:rPr>
          <w:delText>6</w:delText>
        </w:r>
      </w:del>
      <w:r w:rsidR="001C67B8" w:rsidRPr="00350041">
        <w:rPr>
          <w:rFonts w:cs="Arial"/>
          <w:color w:val="333333"/>
          <w:szCs w:val="24"/>
        </w:rPr>
        <w:t xml:space="preserve">. </w:t>
      </w:r>
    </w:p>
    <w:p w:rsidR="00FF1B6B" w:rsidRDefault="00FF1B6B" w:rsidP="00FF1B6B">
      <w:pPr>
        <w:pStyle w:val="NormalArial"/>
        <w:rPr>
          <w:rFonts w:cs="Arial"/>
          <w:color w:val="333333"/>
          <w:szCs w:val="24"/>
        </w:rPr>
      </w:pPr>
    </w:p>
    <w:p w:rsidR="006A3D60" w:rsidRPr="006A3D60" w:rsidRDefault="00AB20B9" w:rsidP="007824B9">
      <w:pPr>
        <w:pStyle w:val="Heading3"/>
        <w:numPr>
          <w:ilvl w:val="0"/>
          <w:numId w:val="14"/>
        </w:numPr>
        <w:rPr>
          <w:b w:val="0"/>
          <w:i/>
          <w:iCs/>
        </w:rPr>
      </w:pPr>
      <w:bookmarkStart w:id="1897" w:name="_Toc469033182"/>
      <w:del w:id="1898" w:author="Tracy Thompson" w:date="2016-09-22T11:18:00Z">
        <w:r w:rsidRPr="00FF1B6B" w:rsidDel="009117EE">
          <w:delText>Mapping of Medical DRG Events with a Radiotherapy Procedure Code</w:delText>
        </w:r>
      </w:del>
      <w:ins w:id="1899" w:author="Tracy Thompson" w:date="2016-09-21T09:21:00Z">
        <w:r w:rsidR="00AE796A">
          <w:t>R64W Radiotherapy</w:t>
        </w:r>
      </w:ins>
      <w:bookmarkEnd w:id="1897"/>
      <w:r w:rsidR="00F56264">
        <w:t xml:space="preserve"> </w:t>
      </w:r>
    </w:p>
    <w:p w:rsidR="000C1DF4" w:rsidRPr="00ED1D86" w:rsidRDefault="000C1DF4" w:rsidP="006A3D60">
      <w:pPr>
        <w:rPr>
          <w:rFonts w:ascii="Arial" w:hAnsi="Arial" w:cs="Arial"/>
          <w:color w:val="333333"/>
          <w:sz w:val="22"/>
        </w:rPr>
      </w:pPr>
      <w:r w:rsidRPr="00ED1D86">
        <w:rPr>
          <w:rFonts w:ascii="Arial" w:hAnsi="Arial" w:cs="Arial"/>
          <w:color w:val="333333"/>
          <w:sz w:val="22"/>
        </w:rPr>
        <w:t>Refer</w:t>
      </w:r>
      <w:r w:rsidR="00F56264" w:rsidRPr="00ED1D86">
        <w:rPr>
          <w:rFonts w:ascii="Arial" w:hAnsi="Arial" w:cs="Arial"/>
          <w:color w:val="333333"/>
          <w:sz w:val="22"/>
        </w:rPr>
        <w:t xml:space="preserve"> </w:t>
      </w:r>
      <w:r w:rsidRPr="00ED1D86">
        <w:rPr>
          <w:rFonts w:ascii="Arial" w:hAnsi="Arial" w:cs="Arial"/>
          <w:color w:val="333333"/>
          <w:sz w:val="22"/>
        </w:rPr>
        <w:t xml:space="preserve">to </w:t>
      </w:r>
      <w:r w:rsidR="00D814C7" w:rsidRPr="00ED1D86">
        <w:rPr>
          <w:rFonts w:ascii="Arial" w:hAnsi="Arial" w:cs="Arial"/>
          <w:color w:val="333333"/>
          <w:sz w:val="22"/>
          <w:highlight w:val="lightGray"/>
        </w:rPr>
        <w:fldChar w:fldCharType="begin"/>
      </w:r>
      <w:r w:rsidR="00D814C7" w:rsidRPr="00ED1D86">
        <w:rPr>
          <w:rFonts w:ascii="Arial" w:hAnsi="Arial" w:cs="Arial"/>
          <w:color w:val="333333"/>
          <w:sz w:val="22"/>
          <w:highlight w:val="lightGray"/>
        </w:rPr>
        <w:instrText xml:space="preserve"> REF _Ref353878183 \r \h </w:instrText>
      </w:r>
      <w:r w:rsidR="00717CFB" w:rsidRPr="00ED1D86">
        <w:rPr>
          <w:rFonts w:ascii="Arial" w:hAnsi="Arial" w:cs="Arial"/>
          <w:color w:val="333333"/>
          <w:sz w:val="22"/>
          <w:highlight w:val="lightGray"/>
        </w:rPr>
        <w:instrText xml:space="preserve"> \* MERGEFORMAT </w:instrText>
      </w:r>
      <w:r w:rsidR="00D814C7" w:rsidRPr="00ED1D86">
        <w:rPr>
          <w:rFonts w:ascii="Arial" w:hAnsi="Arial" w:cs="Arial"/>
          <w:color w:val="333333"/>
          <w:sz w:val="22"/>
          <w:highlight w:val="lightGray"/>
        </w:rPr>
      </w:r>
      <w:r w:rsidR="00D814C7" w:rsidRPr="00ED1D86">
        <w:rPr>
          <w:rFonts w:ascii="Arial" w:hAnsi="Arial" w:cs="Arial"/>
          <w:color w:val="333333"/>
          <w:sz w:val="22"/>
          <w:highlight w:val="lightGray"/>
        </w:rPr>
        <w:fldChar w:fldCharType="separate"/>
      </w:r>
      <w:r w:rsidR="00F843CE">
        <w:rPr>
          <w:rFonts w:ascii="Arial" w:hAnsi="Arial" w:cs="Arial"/>
          <w:color w:val="333333"/>
          <w:sz w:val="22"/>
          <w:highlight w:val="lightGray"/>
        </w:rPr>
        <w:t>4.2.1</w:t>
      </w:r>
      <w:r w:rsidR="00D814C7" w:rsidRPr="00ED1D86">
        <w:rPr>
          <w:rFonts w:ascii="Arial" w:hAnsi="Arial" w:cs="Arial"/>
          <w:color w:val="333333"/>
          <w:sz w:val="22"/>
          <w:highlight w:val="lightGray"/>
        </w:rPr>
        <w:fldChar w:fldCharType="end"/>
      </w:r>
    </w:p>
    <w:p w:rsidR="00E72D6C" w:rsidRDefault="00E72D6C" w:rsidP="00AE1B2E">
      <w:pPr>
        <w:pStyle w:val="NormalArial"/>
        <w:rPr>
          <w:rFonts w:cs="Arial"/>
          <w:color w:val="333333"/>
          <w:szCs w:val="24"/>
        </w:rPr>
      </w:pPr>
      <w:r w:rsidRPr="00ED1D86">
        <w:rPr>
          <w:rFonts w:cs="Arial"/>
          <w:color w:val="333333"/>
          <w:szCs w:val="24"/>
        </w:rPr>
        <w:t xml:space="preserve">Events that have grouped to a medical </w:t>
      </w:r>
      <w:ins w:id="1900" w:author="Tracy Thompson" w:date="2016-09-22T11:18:00Z">
        <w:r w:rsidR="009117EE" w:rsidRPr="00ED1D86">
          <w:rPr>
            <w:rFonts w:cs="Arial"/>
            <w:color w:val="333333"/>
            <w:szCs w:val="24"/>
          </w:rPr>
          <w:t>AR</w:t>
        </w:r>
      </w:ins>
      <w:ins w:id="1901" w:author="Tracy Thompson" w:date="2016-09-22T12:56:00Z">
        <w:r w:rsidR="00DC5C04" w:rsidRPr="00ED1D86">
          <w:rPr>
            <w:rFonts w:cs="Arial"/>
            <w:color w:val="333333"/>
            <w:szCs w:val="24"/>
          </w:rPr>
          <w:t>-</w:t>
        </w:r>
      </w:ins>
      <w:r w:rsidRPr="00ED1D86">
        <w:rPr>
          <w:rFonts w:cs="Arial"/>
          <w:color w:val="333333"/>
          <w:szCs w:val="24"/>
        </w:rPr>
        <w:t xml:space="preserve">DRG and included an external beam radiotherapy procedure code are mapped to </w:t>
      </w:r>
      <w:del w:id="1902" w:author="Tracy Thompson" w:date="2016-09-21T09:22:00Z">
        <w:r w:rsidRPr="00ED1D86" w:rsidDel="00AE796A">
          <w:rPr>
            <w:rFonts w:cs="Arial"/>
            <w:color w:val="333333"/>
            <w:szCs w:val="24"/>
          </w:rPr>
          <w:delText>the</w:delText>
        </w:r>
      </w:del>
      <w:ins w:id="1903" w:author="Tracy Thompson" w:date="2016-09-21T09:22:00Z">
        <w:r w:rsidR="00AE796A" w:rsidRPr="00ED1D86">
          <w:rPr>
            <w:rFonts w:cs="Arial"/>
            <w:color w:val="333333"/>
            <w:szCs w:val="24"/>
          </w:rPr>
          <w:t>NZ</w:t>
        </w:r>
      </w:ins>
      <w:ins w:id="1904" w:author="Tracy Thompson" w:date="2016-09-22T11:17:00Z">
        <w:r w:rsidR="009117EE" w:rsidRPr="00ED1D86">
          <w:rPr>
            <w:rFonts w:cs="Arial"/>
            <w:color w:val="333333"/>
            <w:szCs w:val="24"/>
          </w:rPr>
          <w:t xml:space="preserve"> specific</w:t>
        </w:r>
      </w:ins>
      <w:r w:rsidRPr="00ED1D86">
        <w:rPr>
          <w:rFonts w:cs="Arial"/>
          <w:color w:val="333333"/>
          <w:szCs w:val="24"/>
        </w:rPr>
        <w:t xml:space="preserve"> </w:t>
      </w:r>
      <w:r w:rsidR="00B12B8D" w:rsidRPr="00ED1D86">
        <w:rPr>
          <w:rFonts w:cs="Arial"/>
          <w:color w:val="333333"/>
          <w:szCs w:val="24"/>
        </w:rPr>
        <w:t>D</w:t>
      </w:r>
      <w:r w:rsidRPr="00ED1D86">
        <w:rPr>
          <w:rFonts w:cs="Arial"/>
          <w:color w:val="333333"/>
          <w:szCs w:val="24"/>
        </w:rPr>
        <w:t>RG R64</w:t>
      </w:r>
      <w:ins w:id="1905" w:author="Tracy Thompson" w:date="2016-09-21T09:22:00Z">
        <w:r w:rsidR="00AE796A" w:rsidRPr="00ED1D86">
          <w:rPr>
            <w:rFonts w:cs="Arial"/>
            <w:color w:val="333333"/>
            <w:szCs w:val="24"/>
          </w:rPr>
          <w:t>W</w:t>
        </w:r>
      </w:ins>
      <w:del w:id="1906" w:author="Tracy Thompson" w:date="2016-09-21T09:22:00Z">
        <w:r w:rsidRPr="00ED1D86" w:rsidDel="00AE796A">
          <w:rPr>
            <w:rFonts w:cs="Arial"/>
            <w:color w:val="333333"/>
            <w:szCs w:val="24"/>
          </w:rPr>
          <w:delText>Z</w:delText>
        </w:r>
      </w:del>
      <w:r w:rsidR="00B12B8D" w:rsidRPr="00ED1D86">
        <w:rPr>
          <w:rFonts w:cs="Arial"/>
          <w:color w:val="333333"/>
          <w:szCs w:val="24"/>
        </w:rPr>
        <w:t xml:space="preserve"> </w:t>
      </w:r>
      <w:r w:rsidR="00B12B8D" w:rsidRPr="00ED1D86">
        <w:rPr>
          <w:rFonts w:cs="Arial"/>
          <w:i/>
          <w:color w:val="333333"/>
          <w:szCs w:val="24"/>
        </w:rPr>
        <w:t>Radiotherapy</w:t>
      </w:r>
      <w:r w:rsidRPr="00ED1D86">
        <w:rPr>
          <w:rFonts w:cs="Arial"/>
          <w:color w:val="333333"/>
          <w:szCs w:val="24"/>
        </w:rPr>
        <w:t>.</w:t>
      </w:r>
      <w:r w:rsidR="003A4DF0" w:rsidRPr="00ED1D86">
        <w:rPr>
          <w:rFonts w:cs="Arial"/>
          <w:color w:val="333333"/>
          <w:szCs w:val="24"/>
        </w:rPr>
        <w:t xml:space="preserve"> </w:t>
      </w:r>
    </w:p>
    <w:p w:rsidR="00B94F3B" w:rsidRPr="00350041" w:rsidRDefault="00B94F3B" w:rsidP="00AE1B2E">
      <w:pPr>
        <w:pStyle w:val="NormalArial"/>
        <w:rPr>
          <w:rFonts w:cs="Arial"/>
          <w:color w:val="333333"/>
          <w:szCs w:val="24"/>
        </w:rPr>
      </w:pPr>
    </w:p>
    <w:p w:rsidR="00913670" w:rsidRDefault="00913670">
      <w:pPr>
        <w:rPr>
          <w:rFonts w:ascii="Arial" w:hAnsi="Arial" w:cs="Arial"/>
          <w:b/>
          <w:kern w:val="28"/>
          <w:sz w:val="28"/>
          <w:szCs w:val="28"/>
        </w:rPr>
      </w:pPr>
      <w:r>
        <w:br w:type="page"/>
      </w:r>
    </w:p>
    <w:p w:rsidR="00AE2B7E" w:rsidRPr="00BA2072" w:rsidRDefault="00AE2B7E" w:rsidP="00D01655">
      <w:pPr>
        <w:pStyle w:val="Heading1"/>
        <w:numPr>
          <w:ilvl w:val="0"/>
          <w:numId w:val="0"/>
        </w:numPr>
        <w:spacing w:before="0"/>
      </w:pPr>
      <w:bookmarkStart w:id="1907" w:name="_Toc469033183"/>
      <w:r w:rsidRPr="00BA2072">
        <w:t xml:space="preserve">Appendix </w:t>
      </w:r>
      <w:r>
        <w:t>7</w:t>
      </w:r>
      <w:r w:rsidRPr="00BA2072">
        <w:t>: List of Acronyms and Definitions</w:t>
      </w:r>
      <w:bookmarkEnd w:id="1907"/>
    </w:p>
    <w:p w:rsidR="00AE2B7E" w:rsidRPr="00B0024F" w:rsidRDefault="00AE2B7E" w:rsidP="00AE2B7E">
      <w:pPr>
        <w:pStyle w:val="BlockText"/>
        <w:rPr>
          <w:rFonts w:ascii="Arial" w:hAnsi="Arial" w:cs="Arial"/>
          <w:color w:val="333333"/>
        </w:rPr>
      </w:pPr>
    </w:p>
    <w:p w:rsidR="00AE2B7E" w:rsidRPr="00BA2072" w:rsidRDefault="00AE2B7E" w:rsidP="00AE2B7E">
      <w:pPr>
        <w:pStyle w:val="BlockText"/>
        <w:rPr>
          <w:rFonts w:ascii="Arial" w:hAnsi="Arial" w:cs="Arial"/>
          <w:color w:val="333333"/>
          <w:sz w:val="24"/>
          <w:szCs w:val="24"/>
        </w:rPr>
      </w:pPr>
      <w:r w:rsidRPr="00BA2072">
        <w:rPr>
          <w:rFonts w:ascii="Arial" w:hAnsi="Arial" w:cs="Arial"/>
          <w:color w:val="333333"/>
          <w:sz w:val="24"/>
          <w:szCs w:val="24"/>
        </w:rPr>
        <w:t>For the purposes of this document the acronyms used are defined in the following table.</w:t>
      </w:r>
    </w:p>
    <w:p w:rsidR="00AE2B7E" w:rsidRPr="00B0024F" w:rsidRDefault="00AE2B7E" w:rsidP="00AE2B7E">
      <w:pPr>
        <w:pStyle w:val="BlockText"/>
        <w:rPr>
          <w:rFonts w:ascii="Arial" w:hAnsi="Arial" w:cs="Arial"/>
          <w:color w:val="333333"/>
        </w:rPr>
      </w:pPr>
    </w:p>
    <w:tbl>
      <w:tblPr>
        <w:tblW w:w="928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684"/>
        <w:gridCol w:w="7605"/>
      </w:tblGrid>
      <w:tr w:rsidR="00AE2B7E" w:rsidRPr="000C2779" w:rsidTr="00C347D7">
        <w:trPr>
          <w:cantSplit/>
          <w:trHeight w:val="364"/>
          <w:tblHeader/>
          <w:jc w:val="center"/>
        </w:trPr>
        <w:tc>
          <w:tcPr>
            <w:tcW w:w="1684" w:type="dxa"/>
            <w:tcBorders>
              <w:top w:val="double" w:sz="4" w:space="0" w:color="auto"/>
              <w:bottom w:val="single" w:sz="6" w:space="0" w:color="auto"/>
            </w:tcBorders>
            <w:shd w:val="clear" w:color="auto" w:fill="auto"/>
            <w:vAlign w:val="center"/>
          </w:tcPr>
          <w:p w:rsidR="00AE2B7E" w:rsidRPr="000C2779" w:rsidRDefault="00AE2B7E" w:rsidP="00C347D7">
            <w:pPr>
              <w:pStyle w:val="TableHeader"/>
              <w:jc w:val="left"/>
              <w:rPr>
                <w:rFonts w:ascii="Arial" w:hAnsi="Arial" w:cs="Arial"/>
                <w:color w:val="333333"/>
                <w:sz w:val="22"/>
                <w:szCs w:val="22"/>
              </w:rPr>
            </w:pPr>
            <w:r w:rsidRPr="000C2779">
              <w:rPr>
                <w:rFonts w:ascii="Arial" w:hAnsi="Arial" w:cs="Arial"/>
                <w:color w:val="333333"/>
                <w:sz w:val="22"/>
                <w:szCs w:val="22"/>
              </w:rPr>
              <w:t>Acronym</w:t>
            </w:r>
          </w:p>
        </w:tc>
        <w:tc>
          <w:tcPr>
            <w:tcW w:w="7605" w:type="dxa"/>
            <w:tcBorders>
              <w:top w:val="double" w:sz="4" w:space="0" w:color="auto"/>
              <w:bottom w:val="single" w:sz="6" w:space="0" w:color="auto"/>
            </w:tcBorders>
            <w:shd w:val="clear" w:color="auto" w:fill="auto"/>
            <w:vAlign w:val="center"/>
          </w:tcPr>
          <w:p w:rsidR="00AE2B7E" w:rsidRPr="000C2779" w:rsidRDefault="00AE2B7E" w:rsidP="00C347D7">
            <w:pPr>
              <w:pStyle w:val="TableHeader"/>
              <w:jc w:val="left"/>
              <w:rPr>
                <w:rFonts w:ascii="Arial" w:hAnsi="Arial" w:cs="Arial"/>
                <w:color w:val="333333"/>
                <w:sz w:val="22"/>
                <w:szCs w:val="22"/>
              </w:rPr>
            </w:pPr>
            <w:r w:rsidRPr="000C2779">
              <w:rPr>
                <w:rFonts w:ascii="Arial" w:hAnsi="Arial" w:cs="Arial"/>
                <w:color w:val="333333"/>
                <w:sz w:val="22"/>
                <w:szCs w:val="22"/>
              </w:rPr>
              <w:t>Definition</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ins w:id="1908" w:author="Tracy Thompson" w:date="2016-09-22T12:03:00Z">
              <w:r>
                <w:rPr>
                  <w:rFonts w:ascii="Arial" w:hAnsi="Arial" w:cs="Arial"/>
                  <w:color w:val="333333"/>
                  <w:sz w:val="22"/>
                  <w:szCs w:val="22"/>
                </w:rPr>
                <w:t>AA</w:t>
              </w:r>
            </w:ins>
          </w:p>
        </w:tc>
        <w:tc>
          <w:tcPr>
            <w:tcW w:w="7605" w:type="dxa"/>
          </w:tcPr>
          <w:p w:rsidR="0062299C" w:rsidRPr="000C2779" w:rsidRDefault="0062299C" w:rsidP="0062299C">
            <w:pPr>
              <w:pStyle w:val="TableText0"/>
              <w:rPr>
                <w:rFonts w:ascii="Arial" w:hAnsi="Arial" w:cs="Arial"/>
                <w:color w:val="333333"/>
                <w:sz w:val="22"/>
                <w:szCs w:val="22"/>
              </w:rPr>
            </w:pPr>
            <w:ins w:id="1909" w:author="Tracy Thompson" w:date="2016-09-22T12:03:00Z">
              <w:r>
                <w:rPr>
                  <w:rFonts w:ascii="Arial" w:hAnsi="Arial" w:cs="Arial"/>
                  <w:color w:val="333333"/>
                  <w:sz w:val="22"/>
                  <w:szCs w:val="22"/>
                </w:rPr>
                <w:t xml:space="preserve">Arranged </w:t>
              </w:r>
            </w:ins>
            <w:ins w:id="1910" w:author="Tracy Thompson" w:date="2016-09-22T12:16:00Z">
              <w:r w:rsidR="0053302D">
                <w:rPr>
                  <w:rFonts w:ascii="Arial" w:hAnsi="Arial" w:cs="Arial"/>
                  <w:color w:val="333333"/>
                  <w:sz w:val="22"/>
                  <w:szCs w:val="22"/>
                </w:rPr>
                <w:t>Admission</w:t>
              </w:r>
            </w:ins>
          </w:p>
        </w:tc>
      </w:tr>
      <w:tr w:rsidR="0062299C" w:rsidRPr="000C2779" w:rsidTr="00C347D7">
        <w:trPr>
          <w:cantSplit/>
          <w:trHeight w:val="340"/>
          <w:jc w:val="center"/>
        </w:trPr>
        <w:tc>
          <w:tcPr>
            <w:tcW w:w="1684" w:type="dxa"/>
          </w:tcPr>
          <w:p w:rsidR="0062299C"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AAA</w:t>
            </w:r>
          </w:p>
        </w:tc>
        <w:tc>
          <w:tcPr>
            <w:tcW w:w="7605" w:type="dxa"/>
          </w:tcPr>
          <w:p w:rsidR="0062299C"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Abdominal Aortic Aneurysm</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AC</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Acute</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ACHI</w:t>
            </w:r>
          </w:p>
        </w:tc>
        <w:tc>
          <w:tcPr>
            <w:tcW w:w="7605"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Australian Classification of Health Interventions</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ADJMVDAYS</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Adjusted Mechanical Ventilation Days</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ALOS</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Average Length of Stay</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AN-DRG</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Australian National Diagnosis</w:t>
            </w:r>
            <w:r>
              <w:rPr>
                <w:rFonts w:ascii="Arial" w:hAnsi="Arial" w:cs="Arial"/>
                <w:color w:val="333333"/>
                <w:sz w:val="22"/>
                <w:szCs w:val="22"/>
              </w:rPr>
              <w:t xml:space="preserve"> </w:t>
            </w:r>
            <w:r w:rsidRPr="000C2779">
              <w:rPr>
                <w:rFonts w:ascii="Arial" w:hAnsi="Arial" w:cs="Arial"/>
                <w:color w:val="333333"/>
                <w:sz w:val="22"/>
                <w:szCs w:val="22"/>
              </w:rPr>
              <w:t>Related Groups</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AR-DRG</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Australian Refined Diagnosis</w:t>
            </w:r>
            <w:r>
              <w:rPr>
                <w:rFonts w:ascii="Arial" w:hAnsi="Arial" w:cs="Arial"/>
                <w:color w:val="333333"/>
                <w:sz w:val="22"/>
                <w:szCs w:val="22"/>
              </w:rPr>
              <w:t xml:space="preserve"> </w:t>
            </w:r>
            <w:r w:rsidRPr="000C2779">
              <w:rPr>
                <w:rFonts w:ascii="Arial" w:hAnsi="Arial" w:cs="Arial"/>
                <w:color w:val="333333"/>
                <w:sz w:val="22"/>
                <w:szCs w:val="22"/>
              </w:rPr>
              <w:t>Related Groups</w:t>
            </w:r>
          </w:p>
        </w:tc>
      </w:tr>
      <w:tr w:rsidR="0062299C" w:rsidRPr="000C2779" w:rsidTr="00C347D7">
        <w:trPr>
          <w:cantSplit/>
          <w:trHeight w:val="310"/>
          <w:jc w:val="center"/>
        </w:trPr>
        <w:tc>
          <w:tcPr>
            <w:tcW w:w="1684"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ASD</w:t>
            </w:r>
          </w:p>
        </w:tc>
        <w:tc>
          <w:tcPr>
            <w:tcW w:w="7605" w:type="dxa"/>
          </w:tcPr>
          <w:p w:rsidR="0062299C" w:rsidRPr="000C2779" w:rsidRDefault="0062299C" w:rsidP="0062299C">
            <w:pPr>
              <w:pStyle w:val="TableText0"/>
              <w:rPr>
                <w:rFonts w:ascii="Arial" w:hAnsi="Arial" w:cs="Arial"/>
                <w:color w:val="333333"/>
                <w:sz w:val="22"/>
                <w:szCs w:val="22"/>
              </w:rPr>
            </w:pPr>
            <w:r w:rsidRPr="000C2779">
              <w:rPr>
                <w:rFonts w:ascii="Arial" w:hAnsi="Arial" w:cs="Arial"/>
                <w:color w:val="333333"/>
                <w:sz w:val="22"/>
                <w:szCs w:val="22"/>
              </w:rPr>
              <w:t>Atrial Septal Defect</w:t>
            </w:r>
          </w:p>
        </w:tc>
      </w:tr>
      <w:tr w:rsidR="0062299C" w:rsidRPr="000C2779" w:rsidTr="00C347D7">
        <w:trPr>
          <w:cantSplit/>
          <w:trHeight w:val="340"/>
          <w:jc w:val="center"/>
        </w:trPr>
        <w:tc>
          <w:tcPr>
            <w:tcW w:w="1684"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AT&amp;R</w:t>
            </w:r>
          </w:p>
        </w:tc>
        <w:tc>
          <w:tcPr>
            <w:tcW w:w="7605" w:type="dxa"/>
          </w:tcPr>
          <w:p w:rsidR="0062299C" w:rsidRPr="000C2779" w:rsidRDefault="0062299C" w:rsidP="0062299C">
            <w:pPr>
              <w:pStyle w:val="TableText0"/>
              <w:rPr>
                <w:rFonts w:ascii="Arial" w:hAnsi="Arial" w:cs="Arial"/>
                <w:color w:val="333333"/>
                <w:sz w:val="22"/>
                <w:szCs w:val="22"/>
              </w:rPr>
            </w:pPr>
            <w:r>
              <w:rPr>
                <w:rFonts w:ascii="Arial" w:hAnsi="Arial" w:cs="Arial"/>
                <w:color w:val="333333"/>
                <w:sz w:val="22"/>
                <w:szCs w:val="22"/>
              </w:rPr>
              <w:t>Assessment, Treatment and Rehabilitation</w:t>
            </w:r>
          </w:p>
        </w:tc>
      </w:tr>
      <w:tr w:rsidR="007158B2" w:rsidRPr="000C2779" w:rsidTr="00C347D7">
        <w:trPr>
          <w:cantSplit/>
          <w:trHeight w:val="340"/>
          <w:jc w:val="center"/>
        </w:trPr>
        <w:tc>
          <w:tcPr>
            <w:tcW w:w="1684" w:type="dxa"/>
          </w:tcPr>
          <w:p w:rsidR="007158B2" w:rsidRPr="000C2779" w:rsidRDefault="007158B2" w:rsidP="0062299C">
            <w:pPr>
              <w:pStyle w:val="TableText0"/>
              <w:rPr>
                <w:rFonts w:ascii="Arial" w:hAnsi="Arial" w:cs="Arial"/>
                <w:color w:val="333333"/>
                <w:sz w:val="22"/>
                <w:szCs w:val="22"/>
              </w:rPr>
            </w:pPr>
            <w:ins w:id="1911" w:author="Tracy Thompson" w:date="2016-10-04T07:49:00Z">
              <w:r>
                <w:rPr>
                  <w:rFonts w:ascii="Arial" w:hAnsi="Arial" w:cs="Arial"/>
                  <w:color w:val="333333"/>
                  <w:sz w:val="22"/>
                  <w:szCs w:val="22"/>
                </w:rPr>
                <w:t>CAA</w:t>
              </w:r>
            </w:ins>
          </w:p>
        </w:tc>
        <w:tc>
          <w:tcPr>
            <w:tcW w:w="7605" w:type="dxa"/>
          </w:tcPr>
          <w:p w:rsidR="007158B2" w:rsidRPr="000C2779" w:rsidRDefault="007158B2" w:rsidP="0062299C">
            <w:pPr>
              <w:pStyle w:val="TableText0"/>
              <w:rPr>
                <w:rFonts w:ascii="Arial" w:hAnsi="Arial" w:cs="Arial"/>
                <w:color w:val="333333"/>
                <w:sz w:val="22"/>
                <w:szCs w:val="22"/>
              </w:rPr>
            </w:pPr>
            <w:ins w:id="1912" w:author="Tracy Thompson" w:date="2016-10-04T07:49:00Z">
              <w:r>
                <w:rPr>
                  <w:rFonts w:ascii="Arial" w:hAnsi="Arial" w:cs="Arial"/>
                  <w:color w:val="333333"/>
                  <w:sz w:val="22"/>
                  <w:szCs w:val="22"/>
                </w:rPr>
                <w:t>Cerebral Aneurysm</w:t>
              </w:r>
            </w:ins>
            <w:ins w:id="1913" w:author="Tracy Thompson" w:date="2016-11-18T14:01:00Z">
              <w:r>
                <w:rPr>
                  <w:rFonts w:ascii="Arial" w:hAnsi="Arial" w:cs="Arial"/>
                  <w:color w:val="333333"/>
                  <w:sz w:val="22"/>
                  <w:szCs w:val="22"/>
                </w:rPr>
                <w:t xml:space="preserve"> or Clot Retrieval </w:t>
              </w:r>
            </w:ins>
            <w:ins w:id="1914" w:author="Tracy Thompson" w:date="2016-10-04T07:49:00Z">
              <w:r>
                <w:rPr>
                  <w:rFonts w:ascii="Arial" w:hAnsi="Arial" w:cs="Arial"/>
                  <w:color w:val="333333"/>
                  <w:sz w:val="22"/>
                  <w:szCs w:val="22"/>
                </w:rPr>
                <w:t>– Co-payment  on DRG B02A</w:t>
              </w:r>
            </w:ins>
          </w:p>
        </w:tc>
      </w:tr>
      <w:tr w:rsidR="007158B2" w:rsidRPr="000C2779" w:rsidTr="00C347D7">
        <w:trPr>
          <w:cantSplit/>
          <w:trHeight w:val="340"/>
          <w:jc w:val="center"/>
          <w:ins w:id="1915" w:author="Tracy Thompson" w:date="2016-10-04T07:48:00Z"/>
        </w:trPr>
        <w:tc>
          <w:tcPr>
            <w:tcW w:w="1684" w:type="dxa"/>
          </w:tcPr>
          <w:p w:rsidR="007158B2" w:rsidRDefault="007158B2" w:rsidP="000873E3">
            <w:pPr>
              <w:pStyle w:val="TableText0"/>
              <w:rPr>
                <w:ins w:id="1916" w:author="Tracy Thompson" w:date="2016-10-04T07:48:00Z"/>
                <w:rFonts w:ascii="Arial" w:hAnsi="Arial" w:cs="Arial"/>
                <w:color w:val="333333"/>
                <w:sz w:val="22"/>
                <w:szCs w:val="22"/>
              </w:rPr>
            </w:pPr>
            <w:ins w:id="1917" w:author="Tracy Thompson" w:date="2016-10-04T07:49:00Z">
              <w:r>
                <w:rPr>
                  <w:rFonts w:ascii="Arial" w:hAnsi="Arial" w:cs="Arial"/>
                  <w:color w:val="333333"/>
                  <w:sz w:val="22"/>
                  <w:szCs w:val="22"/>
                </w:rPr>
                <w:t>CAB</w:t>
              </w:r>
            </w:ins>
          </w:p>
        </w:tc>
        <w:tc>
          <w:tcPr>
            <w:tcW w:w="7605" w:type="dxa"/>
          </w:tcPr>
          <w:p w:rsidR="007158B2" w:rsidRDefault="007158B2" w:rsidP="003B61B9">
            <w:pPr>
              <w:pStyle w:val="TableText0"/>
              <w:rPr>
                <w:ins w:id="1918" w:author="Tracy Thompson" w:date="2016-10-04T07:48:00Z"/>
                <w:rFonts w:ascii="Arial" w:hAnsi="Arial" w:cs="Arial"/>
                <w:color w:val="333333"/>
                <w:sz w:val="22"/>
                <w:szCs w:val="22"/>
              </w:rPr>
            </w:pPr>
            <w:ins w:id="1919" w:author="Tracy Thompson" w:date="2016-10-04T07:49:00Z">
              <w:r>
                <w:rPr>
                  <w:rFonts w:ascii="Arial" w:hAnsi="Arial" w:cs="Arial"/>
                  <w:color w:val="333333"/>
                  <w:sz w:val="22"/>
                  <w:szCs w:val="22"/>
                </w:rPr>
                <w:t xml:space="preserve">Cerebral Aneurysm </w:t>
              </w:r>
            </w:ins>
            <w:ins w:id="1920" w:author="Tracy Thompson" w:date="2016-11-18T14:02:00Z">
              <w:r>
                <w:rPr>
                  <w:rFonts w:ascii="Arial" w:hAnsi="Arial" w:cs="Arial"/>
                  <w:color w:val="333333"/>
                  <w:sz w:val="22"/>
                  <w:szCs w:val="22"/>
                </w:rPr>
                <w:t xml:space="preserve">or Clot Retrieval </w:t>
              </w:r>
            </w:ins>
            <w:ins w:id="1921" w:author="Tracy Thompson" w:date="2016-10-04T07:49:00Z">
              <w:r>
                <w:rPr>
                  <w:rFonts w:ascii="Arial" w:hAnsi="Arial" w:cs="Arial"/>
                  <w:color w:val="333333"/>
                  <w:sz w:val="22"/>
                  <w:szCs w:val="22"/>
                </w:rPr>
                <w:t>– Co-payment  on DRG B02B</w:t>
              </w:r>
            </w:ins>
          </w:p>
        </w:tc>
      </w:tr>
      <w:tr w:rsidR="007158B2" w:rsidRPr="000C2779" w:rsidTr="00C347D7">
        <w:trPr>
          <w:cantSplit/>
          <w:trHeight w:val="340"/>
          <w:jc w:val="center"/>
          <w:ins w:id="1922" w:author="Tracy Thompson" w:date="2016-10-04T07:48:00Z"/>
        </w:trPr>
        <w:tc>
          <w:tcPr>
            <w:tcW w:w="1684" w:type="dxa"/>
          </w:tcPr>
          <w:p w:rsidR="007158B2" w:rsidRDefault="007158B2" w:rsidP="000873E3">
            <w:pPr>
              <w:pStyle w:val="TableText0"/>
              <w:rPr>
                <w:ins w:id="1923" w:author="Tracy Thompson" w:date="2016-10-04T07:48:00Z"/>
                <w:rFonts w:ascii="Arial" w:hAnsi="Arial" w:cs="Arial"/>
                <w:color w:val="333333"/>
                <w:sz w:val="22"/>
                <w:szCs w:val="22"/>
              </w:rPr>
            </w:pPr>
            <w:ins w:id="1924" w:author="Tracy Thompson" w:date="2016-10-04T07:49:00Z">
              <w:r>
                <w:rPr>
                  <w:rFonts w:ascii="Arial" w:hAnsi="Arial" w:cs="Arial"/>
                  <w:color w:val="333333"/>
                  <w:sz w:val="22"/>
                  <w:szCs w:val="22"/>
                </w:rPr>
                <w:t>CAC</w:t>
              </w:r>
            </w:ins>
          </w:p>
        </w:tc>
        <w:tc>
          <w:tcPr>
            <w:tcW w:w="7605" w:type="dxa"/>
          </w:tcPr>
          <w:p w:rsidR="007158B2" w:rsidRDefault="007158B2" w:rsidP="000873E3">
            <w:pPr>
              <w:pStyle w:val="TableText0"/>
              <w:rPr>
                <w:ins w:id="1925" w:author="Tracy Thompson" w:date="2016-10-04T07:48:00Z"/>
                <w:rFonts w:ascii="Arial" w:hAnsi="Arial" w:cs="Arial"/>
                <w:color w:val="333333"/>
                <w:sz w:val="22"/>
                <w:szCs w:val="22"/>
              </w:rPr>
            </w:pPr>
            <w:ins w:id="1926" w:author="Tracy Thompson" w:date="2016-10-04T07:49:00Z">
              <w:r>
                <w:rPr>
                  <w:rFonts w:ascii="Arial" w:hAnsi="Arial" w:cs="Arial"/>
                  <w:color w:val="333333"/>
                  <w:sz w:val="22"/>
                  <w:szCs w:val="22"/>
                </w:rPr>
                <w:t xml:space="preserve">Cerebral Aneurysm </w:t>
              </w:r>
            </w:ins>
            <w:ins w:id="1927" w:author="Tracy Thompson" w:date="2016-11-18T14:02:00Z">
              <w:r>
                <w:rPr>
                  <w:rFonts w:ascii="Arial" w:hAnsi="Arial" w:cs="Arial"/>
                  <w:color w:val="333333"/>
                  <w:sz w:val="22"/>
                  <w:szCs w:val="22"/>
                </w:rPr>
                <w:t xml:space="preserve">or Clot Retrieval </w:t>
              </w:r>
            </w:ins>
            <w:ins w:id="1928" w:author="Tracy Thompson" w:date="2016-10-04T07:49:00Z">
              <w:r>
                <w:rPr>
                  <w:rFonts w:ascii="Arial" w:hAnsi="Arial" w:cs="Arial"/>
                  <w:color w:val="333333"/>
                  <w:sz w:val="22"/>
                  <w:szCs w:val="22"/>
                </w:rPr>
                <w:t>– Co-payment  on DRG B02C</w:t>
              </w:r>
            </w:ins>
          </w:p>
        </w:tc>
      </w:tr>
      <w:tr w:rsidR="007158B2" w:rsidRPr="000C2779" w:rsidTr="00C347D7">
        <w:trPr>
          <w:cantSplit/>
          <w:trHeight w:val="340"/>
          <w:jc w:val="center"/>
          <w:ins w:id="1929" w:author="Tracy Thompson" w:date="2016-10-04T07:48:00Z"/>
        </w:trPr>
        <w:tc>
          <w:tcPr>
            <w:tcW w:w="1684" w:type="dxa"/>
          </w:tcPr>
          <w:p w:rsidR="007158B2" w:rsidRDefault="007158B2" w:rsidP="000873E3">
            <w:pPr>
              <w:pStyle w:val="TableText0"/>
              <w:rPr>
                <w:ins w:id="1930" w:author="Tracy Thompson" w:date="2016-10-04T07:48:00Z"/>
                <w:rFonts w:ascii="Arial" w:hAnsi="Arial" w:cs="Arial"/>
                <w:color w:val="333333"/>
                <w:sz w:val="22"/>
                <w:szCs w:val="22"/>
              </w:rPr>
            </w:pPr>
            <w:r w:rsidRPr="000C2779">
              <w:rPr>
                <w:rFonts w:ascii="Arial" w:hAnsi="Arial" w:cs="Arial"/>
                <w:color w:val="333333"/>
                <w:sz w:val="22"/>
                <w:szCs w:val="22"/>
              </w:rPr>
              <w:t>CANC_OP</w:t>
            </w:r>
          </w:p>
        </w:tc>
        <w:tc>
          <w:tcPr>
            <w:tcW w:w="7605" w:type="dxa"/>
          </w:tcPr>
          <w:p w:rsidR="007158B2" w:rsidRDefault="007158B2" w:rsidP="000873E3">
            <w:pPr>
              <w:pStyle w:val="TableText0"/>
              <w:rPr>
                <w:ins w:id="1931" w:author="Tracy Thompson" w:date="2016-10-04T07:48:00Z"/>
                <w:rFonts w:ascii="Arial" w:hAnsi="Arial" w:cs="Arial"/>
                <w:color w:val="333333"/>
                <w:sz w:val="22"/>
                <w:szCs w:val="22"/>
              </w:rPr>
            </w:pPr>
            <w:r w:rsidRPr="000C2779">
              <w:rPr>
                <w:rFonts w:ascii="Arial" w:hAnsi="Arial" w:cs="Arial"/>
                <w:color w:val="333333"/>
                <w:sz w:val="22"/>
                <w:szCs w:val="22"/>
              </w:rPr>
              <w:t>Cancelled Operation</w:t>
            </w:r>
          </w:p>
        </w:tc>
      </w:tr>
      <w:tr w:rsidR="007158B2" w:rsidRPr="000C2779" w:rsidTr="00C347D7">
        <w:trPr>
          <w:cantSplit/>
          <w:trHeight w:val="340"/>
          <w:jc w:val="center"/>
        </w:trPr>
        <w:tc>
          <w:tcPr>
            <w:tcW w:w="1684" w:type="dxa"/>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CAPD</w:t>
            </w:r>
          </w:p>
        </w:tc>
        <w:tc>
          <w:tcPr>
            <w:tcW w:w="7605" w:type="dxa"/>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Continuous Ambulatory Peritoneal Dialysis</w:t>
            </w:r>
          </w:p>
        </w:tc>
      </w:tr>
      <w:tr w:rsidR="007158B2" w:rsidRPr="000C2779" w:rsidTr="00C347D7">
        <w:trPr>
          <w:cantSplit/>
          <w:trHeight w:val="340"/>
          <w:jc w:val="center"/>
        </w:trPr>
        <w:tc>
          <w:tcPr>
            <w:tcW w:w="1684" w:type="dxa"/>
          </w:tcPr>
          <w:p w:rsidR="007158B2" w:rsidRDefault="007158B2" w:rsidP="000873E3">
            <w:pPr>
              <w:pStyle w:val="TableText0"/>
              <w:rPr>
                <w:rFonts w:ascii="Arial" w:hAnsi="Arial" w:cs="Arial"/>
                <w:color w:val="333333"/>
                <w:sz w:val="22"/>
                <w:szCs w:val="22"/>
              </w:rPr>
            </w:pPr>
            <w:r>
              <w:rPr>
                <w:rFonts w:ascii="Arial" w:hAnsi="Arial" w:cs="Arial"/>
                <w:color w:val="333333"/>
                <w:sz w:val="22"/>
                <w:szCs w:val="22"/>
              </w:rPr>
              <w:t>CC</w:t>
            </w:r>
          </w:p>
        </w:tc>
        <w:tc>
          <w:tcPr>
            <w:tcW w:w="7605" w:type="dxa"/>
          </w:tcPr>
          <w:p w:rsidR="007158B2" w:rsidRDefault="007158B2" w:rsidP="000873E3">
            <w:pPr>
              <w:pStyle w:val="TableText0"/>
              <w:rPr>
                <w:rFonts w:ascii="Arial" w:hAnsi="Arial" w:cs="Arial"/>
                <w:color w:val="333333"/>
                <w:sz w:val="22"/>
                <w:szCs w:val="22"/>
              </w:rPr>
            </w:pPr>
            <w:r>
              <w:rPr>
                <w:rFonts w:ascii="Arial" w:hAnsi="Arial" w:cs="Arial"/>
                <w:color w:val="333333"/>
                <w:sz w:val="22"/>
                <w:szCs w:val="22"/>
              </w:rPr>
              <w:t>Complication and/or Comorbidity</w:t>
            </w:r>
          </w:p>
        </w:tc>
      </w:tr>
      <w:tr w:rsidR="007158B2" w:rsidRPr="000C2779" w:rsidTr="00C347D7">
        <w:trPr>
          <w:cantSplit/>
          <w:trHeight w:val="340"/>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COPAY</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Co-Payment</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CPB</w:t>
            </w:r>
          </w:p>
        </w:tc>
        <w:tc>
          <w:tcPr>
            <w:tcW w:w="7605" w:type="dxa"/>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Cardiopulmonary Bypass</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CWD</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Cost Weighted Discharge</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DHB</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District Health Board</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DRG</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Diagnosis Related Groups</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DSS</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Disability Support Service</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EPS</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Electrophysiological Studies</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ERC</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Endoscopic Retrograde Cholangiography</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ERCP</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Endoscopic Retrograde Cholangiopancreatography</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ERP</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Endoscopic Retrograde Pancreatography</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EXCLU</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Excluded</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HB</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 xml:space="preserve">High </w:t>
            </w:r>
            <w:r>
              <w:rPr>
                <w:rFonts w:ascii="Arial" w:hAnsi="Arial" w:cs="Arial"/>
                <w:color w:val="333333"/>
                <w:sz w:val="22"/>
                <w:szCs w:val="22"/>
              </w:rPr>
              <w:t xml:space="preserve">Inlier </w:t>
            </w:r>
            <w:r w:rsidRPr="000C2779">
              <w:rPr>
                <w:rFonts w:ascii="Arial" w:hAnsi="Arial" w:cs="Arial"/>
                <w:color w:val="333333"/>
                <w:sz w:val="22"/>
                <w:szCs w:val="22"/>
              </w:rPr>
              <w:t xml:space="preserve">Boundary </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HCU</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Health Care User</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HFA</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Health Funding Authority</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HHS</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Hospital and Health Service</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HO_PD</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High Outlier Per Diem</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HOP</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Health of Older People</w:t>
            </w:r>
          </w:p>
        </w:tc>
      </w:tr>
      <w:tr w:rsidR="007158B2" w:rsidRPr="000C2779" w:rsidTr="00C347D7">
        <w:trPr>
          <w:cantSplit/>
          <w:trHeight w:val="14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HSC</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Health Speciality Code</w:t>
            </w:r>
          </w:p>
        </w:tc>
      </w:tr>
      <w:tr w:rsidR="007158B2" w:rsidRPr="000C2779" w:rsidTr="00C347D7">
        <w:trPr>
          <w:cantSplit/>
          <w:trHeight w:val="230"/>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ICD</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w:t>
            </w:r>
          </w:p>
        </w:tc>
      </w:tr>
      <w:tr w:rsidR="007158B2" w:rsidRPr="000C2779" w:rsidTr="000424D0">
        <w:trPr>
          <w:cantSplit/>
          <w:trHeight w:val="623"/>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ICD-9-CMA</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 9</w:t>
            </w:r>
            <w:r>
              <w:rPr>
                <w:rFonts w:ascii="Arial" w:hAnsi="Arial" w:cs="Arial"/>
                <w:color w:val="333333"/>
                <w:sz w:val="22"/>
                <w:szCs w:val="22"/>
              </w:rPr>
              <w:t xml:space="preserve">th </w:t>
            </w:r>
            <w:r w:rsidRPr="000C2779">
              <w:rPr>
                <w:rFonts w:ascii="Arial" w:hAnsi="Arial" w:cs="Arial"/>
                <w:color w:val="333333"/>
                <w:sz w:val="22"/>
                <w:szCs w:val="22"/>
              </w:rPr>
              <w:t xml:space="preserve">Revision, Clinical Modification, Australian </w:t>
            </w:r>
          </w:p>
        </w:tc>
      </w:tr>
      <w:tr w:rsidR="007158B2" w:rsidRPr="000C2779" w:rsidTr="00C347D7">
        <w:trPr>
          <w:cantSplit/>
          <w:trHeight w:val="595"/>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ICD-10-AM</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International Statistical Classification of Diseases and Related Health Problems, 10</w:t>
            </w:r>
            <w:r>
              <w:rPr>
                <w:rFonts w:ascii="Arial" w:hAnsi="Arial" w:cs="Arial"/>
                <w:color w:val="333333"/>
                <w:sz w:val="22"/>
                <w:szCs w:val="22"/>
              </w:rPr>
              <w:t xml:space="preserve">th </w:t>
            </w:r>
            <w:r w:rsidRPr="000C2779">
              <w:rPr>
                <w:rFonts w:ascii="Arial" w:hAnsi="Arial" w:cs="Arial"/>
                <w:color w:val="333333"/>
                <w:sz w:val="22"/>
                <w:szCs w:val="22"/>
              </w:rPr>
              <w:t>Revision,  Australian Modification</w:t>
            </w:r>
          </w:p>
        </w:tc>
      </w:tr>
      <w:tr w:rsidR="007158B2" w:rsidRPr="000C2779" w:rsidTr="007158B2">
        <w:trPr>
          <w:cantSplit/>
          <w:trHeight w:val="260"/>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IDF</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Inter-District Flow</w:t>
            </w:r>
          </w:p>
        </w:tc>
      </w:tr>
      <w:tr w:rsidR="007158B2" w:rsidRPr="000C2779" w:rsidTr="00C347D7">
        <w:trPr>
          <w:cantSplit/>
          <w:trHeight w:val="131"/>
          <w:jc w:val="center"/>
        </w:trPr>
        <w:tc>
          <w:tcPr>
            <w:tcW w:w="1684" w:type="dxa"/>
          </w:tcPr>
          <w:p w:rsidR="007158B2" w:rsidRPr="000C2779" w:rsidRDefault="007158B2" w:rsidP="000873E3">
            <w:pPr>
              <w:pStyle w:val="TableText0"/>
              <w:rPr>
                <w:rFonts w:ascii="Arial" w:hAnsi="Arial" w:cs="Arial"/>
                <w:color w:val="333333"/>
                <w:sz w:val="22"/>
                <w:szCs w:val="22"/>
              </w:rPr>
            </w:pPr>
            <w:ins w:id="1932" w:author="Tracy Thompson" w:date="2016-09-22T11:26:00Z">
              <w:r>
                <w:rPr>
                  <w:rFonts w:ascii="Arial" w:hAnsi="Arial" w:cs="Arial"/>
                  <w:color w:val="333333"/>
                  <w:sz w:val="22"/>
                  <w:szCs w:val="22"/>
                </w:rPr>
                <w:t>ILI</w:t>
              </w:r>
            </w:ins>
          </w:p>
        </w:tc>
        <w:tc>
          <w:tcPr>
            <w:tcW w:w="7605" w:type="dxa"/>
          </w:tcPr>
          <w:p w:rsidR="007158B2" w:rsidRPr="000C2779" w:rsidRDefault="007158B2" w:rsidP="000873E3">
            <w:pPr>
              <w:pStyle w:val="TableText0"/>
              <w:rPr>
                <w:rFonts w:ascii="Arial" w:hAnsi="Arial" w:cs="Arial"/>
                <w:color w:val="333333"/>
                <w:sz w:val="22"/>
                <w:szCs w:val="22"/>
              </w:rPr>
            </w:pPr>
            <w:ins w:id="1933" w:author="Tracy Thompson" w:date="2016-09-22T11:26:00Z">
              <w:r>
                <w:rPr>
                  <w:rFonts w:ascii="Arial" w:hAnsi="Arial" w:cs="Arial"/>
                  <w:color w:val="333333"/>
                  <w:sz w:val="22"/>
                  <w:szCs w:val="22"/>
                </w:rPr>
                <w:t>Isolated Limb Infusion</w:t>
              </w:r>
            </w:ins>
          </w:p>
        </w:tc>
      </w:tr>
      <w:tr w:rsidR="007158B2" w:rsidRPr="000C2779" w:rsidDel="00543765" w:rsidTr="00C347D7">
        <w:trPr>
          <w:cantSplit/>
          <w:trHeight w:val="372"/>
          <w:jc w:val="center"/>
          <w:ins w:id="1934" w:author="Tracy Thompson" w:date="2016-09-22T11:26:00Z"/>
        </w:trPr>
        <w:tc>
          <w:tcPr>
            <w:tcW w:w="1684" w:type="dxa"/>
          </w:tcPr>
          <w:p w:rsidR="007158B2" w:rsidRPr="000C2779" w:rsidDel="00543765" w:rsidRDefault="007158B2" w:rsidP="000873E3">
            <w:pPr>
              <w:pStyle w:val="TableText0"/>
              <w:rPr>
                <w:ins w:id="1935" w:author="Tracy Thompson" w:date="2016-09-22T11:26:00Z"/>
                <w:rFonts w:ascii="Arial" w:hAnsi="Arial" w:cs="Arial"/>
                <w:color w:val="333333"/>
                <w:sz w:val="22"/>
                <w:szCs w:val="22"/>
              </w:rPr>
            </w:pPr>
            <w:r w:rsidRPr="000C2779">
              <w:rPr>
                <w:rFonts w:ascii="Arial" w:hAnsi="Arial" w:cs="Arial"/>
                <w:color w:val="333333"/>
                <w:sz w:val="22"/>
                <w:szCs w:val="22"/>
              </w:rPr>
              <w:t>LA</w:t>
            </w:r>
          </w:p>
        </w:tc>
        <w:tc>
          <w:tcPr>
            <w:tcW w:w="7605" w:type="dxa"/>
          </w:tcPr>
          <w:p w:rsidR="007158B2" w:rsidRPr="000C2779" w:rsidDel="00543765" w:rsidRDefault="007158B2" w:rsidP="000873E3">
            <w:pPr>
              <w:pStyle w:val="TableText0"/>
              <w:rPr>
                <w:ins w:id="1936" w:author="Tracy Thompson" w:date="2016-09-22T11:26:00Z"/>
                <w:rFonts w:ascii="Arial" w:hAnsi="Arial" w:cs="Arial"/>
                <w:color w:val="333333"/>
                <w:sz w:val="22"/>
                <w:szCs w:val="22"/>
              </w:rPr>
            </w:pPr>
            <w:r w:rsidRPr="000C2779">
              <w:rPr>
                <w:rFonts w:ascii="Arial" w:hAnsi="Arial" w:cs="Arial"/>
                <w:color w:val="333333"/>
                <w:sz w:val="22"/>
                <w:szCs w:val="22"/>
              </w:rPr>
              <w:t>Local Anaesthesia</w:t>
            </w:r>
          </w:p>
        </w:tc>
      </w:tr>
      <w:tr w:rsidR="007158B2" w:rsidRPr="000C2779" w:rsidTr="00C347D7">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LB</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 xml:space="preserve">Low </w:t>
            </w:r>
            <w:r>
              <w:rPr>
                <w:rFonts w:ascii="Arial" w:hAnsi="Arial" w:cs="Arial"/>
                <w:color w:val="333333"/>
                <w:sz w:val="22"/>
                <w:szCs w:val="22"/>
              </w:rPr>
              <w:t xml:space="preserve">Inlier </w:t>
            </w:r>
            <w:r w:rsidRPr="000C2779">
              <w:rPr>
                <w:rFonts w:ascii="Arial" w:hAnsi="Arial" w:cs="Arial"/>
                <w:color w:val="333333"/>
                <w:sz w:val="22"/>
                <w:szCs w:val="22"/>
              </w:rPr>
              <w:t xml:space="preserve">Boundary </w:t>
            </w:r>
          </w:p>
        </w:tc>
      </w:tr>
      <w:tr w:rsidR="007158B2" w:rsidRPr="000C2779" w:rsidTr="00C347D7">
        <w:trPr>
          <w:cantSplit/>
          <w:trHeight w:val="357"/>
          <w:jc w:val="center"/>
        </w:trPr>
        <w:tc>
          <w:tcPr>
            <w:tcW w:w="1684" w:type="dxa"/>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LDN</w:t>
            </w:r>
          </w:p>
        </w:tc>
        <w:tc>
          <w:tcPr>
            <w:tcW w:w="7605" w:type="dxa"/>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Live Donor Nephrectomy</w:t>
            </w:r>
          </w:p>
        </w:tc>
      </w:tr>
      <w:tr w:rsidR="007158B2" w:rsidRPr="000C2779" w:rsidTr="00C347D7">
        <w:trPr>
          <w:cantSplit/>
          <w:trHeight w:val="372"/>
          <w:jc w:val="center"/>
        </w:trPr>
        <w:tc>
          <w:tcPr>
            <w:tcW w:w="1684" w:type="dxa"/>
          </w:tcPr>
          <w:p w:rsidR="007158B2" w:rsidRDefault="007158B2" w:rsidP="000873E3">
            <w:pPr>
              <w:pStyle w:val="TableText0"/>
              <w:rPr>
                <w:rFonts w:ascii="Arial" w:hAnsi="Arial" w:cs="Arial"/>
                <w:color w:val="333333"/>
                <w:sz w:val="22"/>
                <w:szCs w:val="22"/>
              </w:rPr>
            </w:pPr>
            <w:r>
              <w:rPr>
                <w:rFonts w:ascii="Arial" w:hAnsi="Arial" w:cs="Arial"/>
                <w:color w:val="333333"/>
                <w:sz w:val="22"/>
                <w:szCs w:val="22"/>
              </w:rPr>
              <w:t>LDNB</w:t>
            </w:r>
          </w:p>
        </w:tc>
        <w:tc>
          <w:tcPr>
            <w:tcW w:w="7605" w:type="dxa"/>
          </w:tcPr>
          <w:p w:rsidR="007158B2" w:rsidRDefault="007158B2" w:rsidP="000873E3">
            <w:pPr>
              <w:pStyle w:val="TableText0"/>
              <w:rPr>
                <w:rFonts w:ascii="Arial" w:hAnsi="Arial" w:cs="Arial"/>
                <w:color w:val="333333"/>
                <w:sz w:val="22"/>
                <w:szCs w:val="22"/>
              </w:rPr>
            </w:pPr>
            <w:r>
              <w:rPr>
                <w:rFonts w:ascii="Arial" w:hAnsi="Arial" w:cs="Arial"/>
                <w:color w:val="333333"/>
                <w:sz w:val="22"/>
                <w:szCs w:val="22"/>
              </w:rPr>
              <w:t xml:space="preserve">Live Donor Nephrectomy </w:t>
            </w:r>
            <w:ins w:id="1937" w:author="Tracy Thompson" w:date="2016-09-28T08:33:00Z">
              <w:r>
                <w:rPr>
                  <w:rFonts w:ascii="Arial" w:hAnsi="Arial" w:cs="Arial"/>
                  <w:color w:val="333333"/>
                  <w:sz w:val="22"/>
                  <w:szCs w:val="22"/>
                </w:rPr>
                <w:t>– Co-payment on DRG L04B</w:t>
              </w:r>
            </w:ins>
          </w:p>
        </w:tc>
      </w:tr>
      <w:tr w:rsidR="007158B2" w:rsidRPr="000C2779" w:rsidTr="00C347D7">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LO_PD</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Low Outlier Per Diem</w:t>
            </w:r>
          </w:p>
        </w:tc>
      </w:tr>
      <w:tr w:rsidR="007158B2" w:rsidRPr="000C2779" w:rsidTr="00C347D7">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LOS</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Length of Stay</w:t>
            </w:r>
          </w:p>
        </w:tc>
      </w:tr>
      <w:tr w:rsidR="007158B2" w:rsidRPr="000C2779" w:rsidTr="00C347D7">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ins w:id="1938" w:author="Tracy Thompson" w:date="2016-09-22T12:02:00Z">
              <w:r>
                <w:rPr>
                  <w:rFonts w:ascii="Arial" w:hAnsi="Arial" w:cs="Arial"/>
                  <w:color w:val="333333"/>
                  <w:sz w:val="22"/>
                  <w:szCs w:val="22"/>
                </w:rPr>
                <w:t>MDC</w:t>
              </w:r>
            </w:ins>
          </w:p>
        </w:tc>
        <w:tc>
          <w:tcPr>
            <w:tcW w:w="7605" w:type="dxa"/>
          </w:tcPr>
          <w:p w:rsidR="007158B2" w:rsidRPr="000C2779" w:rsidRDefault="007158B2" w:rsidP="000873E3">
            <w:pPr>
              <w:pStyle w:val="TableText0"/>
              <w:rPr>
                <w:rFonts w:ascii="Arial" w:hAnsi="Arial" w:cs="Arial"/>
                <w:color w:val="333333"/>
                <w:sz w:val="22"/>
                <w:szCs w:val="22"/>
              </w:rPr>
            </w:pPr>
            <w:ins w:id="1939" w:author="Tracy Thompson" w:date="2016-09-22T12:02:00Z">
              <w:r>
                <w:rPr>
                  <w:rFonts w:ascii="Arial" w:hAnsi="Arial" w:cs="Arial"/>
                  <w:color w:val="333333"/>
                  <w:sz w:val="22"/>
                  <w:szCs w:val="22"/>
                </w:rPr>
                <w:t>Major Diagnostic Category</w:t>
              </w:r>
            </w:ins>
          </w:p>
        </w:tc>
      </w:tr>
      <w:tr w:rsidR="007158B2" w:rsidRPr="000C2779" w:rsidTr="00374EDD">
        <w:trPr>
          <w:cantSplit/>
          <w:trHeight w:val="372"/>
          <w:jc w:val="center"/>
          <w:ins w:id="1940" w:author="Tracy Thompson" w:date="2016-09-22T12:02:00Z"/>
        </w:trPr>
        <w:tc>
          <w:tcPr>
            <w:tcW w:w="1684" w:type="dxa"/>
            <w:tcBorders>
              <w:top w:val="single" w:sz="6" w:space="0" w:color="auto"/>
            </w:tcBorders>
          </w:tcPr>
          <w:p w:rsidR="007158B2" w:rsidRPr="000C2779" w:rsidRDefault="007158B2" w:rsidP="000873E3">
            <w:pPr>
              <w:pStyle w:val="TableText0"/>
              <w:rPr>
                <w:ins w:id="1941" w:author="Tracy Thompson" w:date="2016-09-22T12:02:00Z"/>
                <w:rFonts w:ascii="Arial" w:hAnsi="Arial" w:cs="Arial"/>
                <w:color w:val="333333"/>
                <w:sz w:val="22"/>
                <w:szCs w:val="22"/>
              </w:rPr>
            </w:pPr>
            <w:r w:rsidRPr="000C2779">
              <w:rPr>
                <w:rFonts w:ascii="Arial" w:hAnsi="Arial" w:cs="Arial"/>
                <w:color w:val="333333"/>
                <w:sz w:val="22"/>
                <w:szCs w:val="22"/>
              </w:rPr>
              <w:t>MD_IN</w:t>
            </w:r>
          </w:p>
        </w:tc>
        <w:tc>
          <w:tcPr>
            <w:tcW w:w="7605" w:type="dxa"/>
            <w:tcBorders>
              <w:top w:val="single" w:sz="6" w:space="0" w:color="auto"/>
            </w:tcBorders>
          </w:tcPr>
          <w:p w:rsidR="007158B2" w:rsidRPr="000C2779" w:rsidRDefault="007158B2" w:rsidP="000873E3">
            <w:pPr>
              <w:pStyle w:val="TableText0"/>
              <w:rPr>
                <w:ins w:id="1942" w:author="Tracy Thompson" w:date="2016-09-22T12:02:00Z"/>
                <w:rFonts w:ascii="Arial" w:hAnsi="Arial" w:cs="Arial"/>
                <w:color w:val="333333"/>
                <w:sz w:val="22"/>
                <w:szCs w:val="22"/>
              </w:rPr>
            </w:pPr>
            <w:r w:rsidRPr="000C2779">
              <w:rPr>
                <w:rFonts w:ascii="Arial" w:hAnsi="Arial" w:cs="Arial"/>
                <w:color w:val="333333"/>
                <w:sz w:val="22"/>
                <w:szCs w:val="22"/>
              </w:rPr>
              <w:t>Multiday Inlier</w:t>
            </w:r>
            <w:r>
              <w:rPr>
                <w:rFonts w:ascii="Arial" w:hAnsi="Arial" w:cs="Arial"/>
                <w:color w:val="333333"/>
                <w:sz w:val="22"/>
                <w:szCs w:val="22"/>
              </w:rPr>
              <w:t xml:space="preserve"> (inlier weight)</w:t>
            </w:r>
          </w:p>
        </w:tc>
      </w:tr>
      <w:tr w:rsidR="007158B2" w:rsidRPr="000C2779" w:rsidTr="00C347D7">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MHIS</w:t>
            </w:r>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Mental Health Information System</w:t>
            </w:r>
          </w:p>
        </w:tc>
      </w:tr>
      <w:tr w:rsidR="007158B2" w:rsidRPr="000C2779" w:rsidTr="00C347D7">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MoH</w:t>
            </w:r>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Ministry of Health</w:t>
            </w:r>
          </w:p>
        </w:tc>
      </w:tr>
      <w:tr w:rsidR="007158B2" w:rsidRPr="000C2779" w:rsidTr="00374EDD">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MV</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Mechanical Ventilation</w:t>
            </w:r>
          </w:p>
        </w:tc>
      </w:tr>
      <w:tr w:rsidR="007158B2" w:rsidRPr="000C2779" w:rsidTr="00C347D7">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MVELIG</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Mechanical Ventilation Eligibility</w:t>
            </w:r>
          </w:p>
        </w:tc>
      </w:tr>
      <w:tr w:rsidR="007158B2" w:rsidRPr="000C2779" w:rsidTr="00C347D7">
        <w:trPr>
          <w:cantSplit/>
          <w:trHeight w:val="357"/>
          <w:jc w:val="center"/>
        </w:trPr>
        <w:tc>
          <w:tcPr>
            <w:tcW w:w="1684" w:type="dxa"/>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NCCP/</w:t>
            </w:r>
            <w:r w:rsidRPr="000C2779">
              <w:rPr>
                <w:rFonts w:ascii="Arial" w:hAnsi="Arial" w:cs="Arial"/>
                <w:color w:val="333333"/>
                <w:sz w:val="22"/>
                <w:szCs w:val="22"/>
              </w:rPr>
              <w:t>NCCP</w:t>
            </w:r>
            <w:r>
              <w:rPr>
                <w:rFonts w:ascii="Arial" w:hAnsi="Arial" w:cs="Arial"/>
                <w:color w:val="333333"/>
                <w:sz w:val="22"/>
                <w:szCs w:val="22"/>
              </w:rPr>
              <w:t>P</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National Costing Collection and Pricing Programme</w:t>
            </w:r>
          </w:p>
        </w:tc>
      </w:tr>
      <w:tr w:rsidR="007158B2" w:rsidRPr="000C2779" w:rsidTr="00C347D7">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NCSP</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National Cervical Screening Programme</w:t>
            </w:r>
          </w:p>
        </w:tc>
      </w:tr>
      <w:tr w:rsidR="007158B2" w:rsidRPr="000C2779" w:rsidTr="00C347D7">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NMDS</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National Minimum Dataset</w:t>
            </w:r>
          </w:p>
        </w:tc>
      </w:tr>
      <w:tr w:rsidR="007158B2" w:rsidRPr="000C2779" w:rsidTr="00C347D7">
        <w:trPr>
          <w:cantSplit/>
          <w:trHeight w:val="372"/>
          <w:jc w:val="center"/>
        </w:trPr>
        <w:tc>
          <w:tcPr>
            <w:tcW w:w="1684"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NNPAC</w:t>
            </w:r>
          </w:p>
        </w:tc>
        <w:tc>
          <w:tcPr>
            <w:tcW w:w="7605" w:type="dxa"/>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National Non-Admitted Patient Collection</w:t>
            </w:r>
          </w:p>
        </w:tc>
      </w:tr>
      <w:tr w:rsidR="007158B2" w:rsidRPr="000C2779" w:rsidTr="00374EDD">
        <w:trPr>
          <w:cantSplit/>
          <w:trHeight w:val="357"/>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NSF</w:t>
            </w:r>
          </w:p>
        </w:tc>
        <w:tc>
          <w:tcPr>
            <w:tcW w:w="7605"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Nationwide Service Framework</w:t>
            </w:r>
          </w:p>
        </w:tc>
      </w:tr>
      <w:tr w:rsidR="007158B2" w:rsidRPr="000C2779" w:rsidTr="00C347D7">
        <w:trPr>
          <w:cantSplit/>
          <w:trHeight w:val="372"/>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NSU</w:t>
            </w:r>
          </w:p>
        </w:tc>
        <w:tc>
          <w:tcPr>
            <w:tcW w:w="7605"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National Screening Unit</w:t>
            </w:r>
          </w:p>
        </w:tc>
      </w:tr>
      <w:tr w:rsidR="007158B2" w:rsidRPr="000C2779" w:rsidTr="00C347D7">
        <w:trPr>
          <w:cantSplit/>
          <w:trHeight w:val="372"/>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NZDRG</w:t>
            </w:r>
          </w:p>
        </w:tc>
        <w:tc>
          <w:tcPr>
            <w:tcW w:w="7605"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New Zealand Diagnosis Related Group</w:t>
            </w:r>
          </w:p>
        </w:tc>
      </w:tr>
      <w:tr w:rsidR="007158B2" w:rsidRPr="000C2779" w:rsidTr="00C347D7">
        <w:trPr>
          <w:cantSplit/>
          <w:trHeight w:val="372"/>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OD</w:t>
            </w:r>
          </w:p>
        </w:tc>
        <w:tc>
          <w:tcPr>
            <w:tcW w:w="7605"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One Day</w:t>
            </w:r>
          </w:p>
        </w:tc>
      </w:tr>
      <w:tr w:rsidR="007158B2" w:rsidRPr="000C2779" w:rsidTr="00C347D7">
        <w:trPr>
          <w:cantSplit/>
          <w:trHeight w:val="372"/>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OR</w:t>
            </w:r>
          </w:p>
        </w:tc>
        <w:tc>
          <w:tcPr>
            <w:tcW w:w="7605"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Operating Room</w:t>
            </w:r>
          </w:p>
        </w:tc>
      </w:tr>
      <w:tr w:rsidR="007158B2" w:rsidRPr="000C2779" w:rsidTr="00C347D7">
        <w:trPr>
          <w:cantSplit/>
          <w:trHeight w:val="357"/>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PU</w:t>
            </w:r>
          </w:p>
        </w:tc>
        <w:tc>
          <w:tcPr>
            <w:tcW w:w="7605"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Purchase Unit</w:t>
            </w:r>
          </w:p>
        </w:tc>
      </w:tr>
      <w:tr w:rsidR="007158B2" w:rsidRPr="000C2779" w:rsidTr="00C347D7">
        <w:trPr>
          <w:cantSplit/>
          <w:trHeight w:val="372"/>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PUDD</w:t>
            </w:r>
          </w:p>
        </w:tc>
        <w:tc>
          <w:tcPr>
            <w:tcW w:w="7605" w:type="dxa"/>
            <w:tcBorders>
              <w:top w:val="single" w:sz="6" w:space="0" w:color="auto"/>
              <w:bottom w:val="single" w:sz="6" w:space="0" w:color="auto"/>
            </w:tcBorders>
          </w:tcPr>
          <w:p w:rsidR="007158B2" w:rsidRDefault="007158B2" w:rsidP="000873E3">
            <w:pPr>
              <w:pStyle w:val="TableText0"/>
              <w:rPr>
                <w:rFonts w:ascii="Arial" w:hAnsi="Arial" w:cs="Arial"/>
                <w:color w:val="333333"/>
                <w:sz w:val="22"/>
                <w:szCs w:val="22"/>
              </w:rPr>
            </w:pPr>
            <w:r>
              <w:rPr>
                <w:rFonts w:ascii="Arial" w:hAnsi="Arial" w:cs="Arial"/>
                <w:color w:val="333333"/>
                <w:sz w:val="22"/>
                <w:szCs w:val="22"/>
              </w:rPr>
              <w:t>Purchase Unit Data Dictionary</w:t>
            </w:r>
          </w:p>
          <w:p w:rsidR="007158B2" w:rsidRPr="000C2779" w:rsidRDefault="007158B2" w:rsidP="000873E3">
            <w:pPr>
              <w:pStyle w:val="TableText0"/>
              <w:rPr>
                <w:rFonts w:ascii="Arial" w:hAnsi="Arial" w:cs="Arial"/>
                <w:color w:val="333333"/>
                <w:sz w:val="22"/>
                <w:szCs w:val="22"/>
              </w:rPr>
            </w:pPr>
            <w:r>
              <w:rPr>
                <w:rFonts w:ascii="Arial" w:hAnsi="Arial" w:cs="Arial"/>
                <w:color w:val="333333"/>
                <w:sz w:val="20"/>
              </w:rPr>
              <w:t>w</w:t>
            </w:r>
            <w:r w:rsidRPr="00A9364C">
              <w:rPr>
                <w:rFonts w:ascii="Arial" w:hAnsi="Arial" w:cs="Arial"/>
                <w:color w:val="333333"/>
                <w:sz w:val="20"/>
              </w:rPr>
              <w:t xml:space="preserve">ebsite link:  </w:t>
            </w:r>
            <w:hyperlink r:id="rId21" w:history="1">
              <w:r w:rsidRPr="00A9364C">
                <w:rPr>
                  <w:rStyle w:val="Hyperlink"/>
                  <w:rFonts w:ascii="Arial" w:hAnsi="Arial" w:cs="Arial"/>
                  <w:sz w:val="20"/>
                </w:rPr>
                <w:t>Purchase Unit Data Dictionary - Information</w:t>
              </w:r>
            </w:hyperlink>
          </w:p>
        </w:tc>
      </w:tr>
      <w:tr w:rsidR="007158B2" w:rsidRPr="000C2779" w:rsidTr="00C347D7">
        <w:trPr>
          <w:cantSplit/>
          <w:trHeight w:val="372"/>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RVU</w:t>
            </w:r>
          </w:p>
        </w:tc>
        <w:tc>
          <w:tcPr>
            <w:tcW w:w="7605" w:type="dxa"/>
            <w:tcBorders>
              <w:top w:val="single" w:sz="6" w:space="0" w:color="auto"/>
              <w:bottom w:val="single" w:sz="6" w:space="0" w:color="auto"/>
            </w:tcBorders>
          </w:tcPr>
          <w:p w:rsidR="007158B2" w:rsidRPr="00A9364C" w:rsidRDefault="007158B2" w:rsidP="000873E3">
            <w:pPr>
              <w:pStyle w:val="TableText0"/>
              <w:spacing w:before="0"/>
              <w:rPr>
                <w:rFonts w:ascii="Arial" w:hAnsi="Arial" w:cs="Arial"/>
                <w:color w:val="333333"/>
                <w:sz w:val="20"/>
              </w:rPr>
            </w:pPr>
            <w:r w:rsidRPr="000C2779">
              <w:rPr>
                <w:rFonts w:ascii="Arial" w:hAnsi="Arial" w:cs="Arial"/>
                <w:color w:val="333333"/>
                <w:sz w:val="22"/>
                <w:szCs w:val="22"/>
              </w:rPr>
              <w:t>Relative Value Unit</w:t>
            </w:r>
          </w:p>
        </w:tc>
      </w:tr>
      <w:tr w:rsidR="007158B2" w:rsidRPr="000C2779" w:rsidTr="00C347D7">
        <w:trPr>
          <w:cantSplit/>
          <w:trHeight w:val="372"/>
          <w:jc w:val="center"/>
        </w:trPr>
        <w:tc>
          <w:tcPr>
            <w:tcW w:w="1684"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SD</w:t>
            </w:r>
          </w:p>
        </w:tc>
        <w:tc>
          <w:tcPr>
            <w:tcW w:w="7605" w:type="dxa"/>
            <w:tcBorders>
              <w:top w:val="single" w:sz="6" w:space="0" w:color="auto"/>
              <w:bottom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Same Day</w:t>
            </w:r>
          </w:p>
        </w:tc>
      </w:tr>
      <w:tr w:rsidR="007158B2" w:rsidRPr="000C2779" w:rsidTr="00374EDD">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SFLP</w:t>
            </w:r>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Selective Fetoscopic Laser Photocoagulation</w:t>
            </w:r>
          </w:p>
        </w:tc>
      </w:tr>
      <w:tr w:rsidR="007158B2" w:rsidRPr="000C2779" w:rsidTr="00C347D7">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ins w:id="1943" w:author="Tracy Thompson" w:date="2016-09-22T12:04:00Z">
              <w:r>
                <w:rPr>
                  <w:rFonts w:ascii="Arial" w:hAnsi="Arial" w:cs="Arial"/>
                  <w:color w:val="333333"/>
                  <w:sz w:val="22"/>
                  <w:szCs w:val="22"/>
                </w:rPr>
                <w:t>TAVI</w:t>
              </w:r>
            </w:ins>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ins w:id="1944" w:author="Tracy Thompson" w:date="2016-09-22T12:05:00Z">
              <w:r>
                <w:rPr>
                  <w:rFonts w:ascii="Arial" w:hAnsi="Arial" w:cs="Arial"/>
                  <w:color w:val="333333"/>
                  <w:sz w:val="22"/>
                  <w:szCs w:val="22"/>
                </w:rPr>
                <w:t>Transcatheter Aortic Valve Implantation</w:t>
              </w:r>
            </w:ins>
          </w:p>
        </w:tc>
      </w:tr>
      <w:tr w:rsidR="007158B2" w:rsidRPr="000C2779" w:rsidTr="00C347D7">
        <w:trPr>
          <w:cantSplit/>
          <w:trHeight w:val="372"/>
          <w:jc w:val="center"/>
          <w:ins w:id="1945" w:author="Tracy Thompson" w:date="2016-09-22T12:04:00Z"/>
        </w:trPr>
        <w:tc>
          <w:tcPr>
            <w:tcW w:w="1684" w:type="dxa"/>
            <w:tcBorders>
              <w:top w:val="single" w:sz="6" w:space="0" w:color="auto"/>
            </w:tcBorders>
          </w:tcPr>
          <w:p w:rsidR="007158B2" w:rsidRPr="000C2779" w:rsidRDefault="007158B2" w:rsidP="000873E3">
            <w:pPr>
              <w:pStyle w:val="TableText0"/>
              <w:rPr>
                <w:ins w:id="1946" w:author="Tracy Thompson" w:date="2016-09-22T12:04:00Z"/>
                <w:rFonts w:ascii="Arial" w:hAnsi="Arial" w:cs="Arial"/>
                <w:color w:val="333333"/>
                <w:sz w:val="22"/>
                <w:szCs w:val="22"/>
              </w:rPr>
            </w:pPr>
            <w:ins w:id="1947" w:author="Tracy Thompson" w:date="2016-09-22T12:04:00Z">
              <w:r>
                <w:rPr>
                  <w:rFonts w:ascii="Arial" w:hAnsi="Arial" w:cs="Arial"/>
                  <w:color w:val="333333"/>
                  <w:sz w:val="22"/>
                  <w:szCs w:val="22"/>
                </w:rPr>
                <w:t>TMJ</w:t>
              </w:r>
            </w:ins>
          </w:p>
        </w:tc>
        <w:tc>
          <w:tcPr>
            <w:tcW w:w="7605" w:type="dxa"/>
            <w:tcBorders>
              <w:top w:val="single" w:sz="6" w:space="0" w:color="auto"/>
            </w:tcBorders>
          </w:tcPr>
          <w:p w:rsidR="007158B2" w:rsidRPr="000C2779" w:rsidRDefault="007158B2" w:rsidP="000873E3">
            <w:pPr>
              <w:pStyle w:val="TableText0"/>
              <w:rPr>
                <w:ins w:id="1948" w:author="Tracy Thompson" w:date="2016-09-22T12:04:00Z"/>
                <w:rFonts w:ascii="Arial" w:hAnsi="Arial" w:cs="Arial"/>
                <w:color w:val="333333"/>
                <w:sz w:val="22"/>
                <w:szCs w:val="22"/>
              </w:rPr>
            </w:pPr>
            <w:ins w:id="1949" w:author="Tracy Thompson" w:date="2016-09-22T12:04:00Z">
              <w:r>
                <w:rPr>
                  <w:rFonts w:ascii="Arial" w:hAnsi="Arial" w:cs="Arial"/>
                  <w:color w:val="333333"/>
                  <w:sz w:val="22"/>
                  <w:szCs w:val="22"/>
                </w:rPr>
                <w:t>Temporomandibular Joint</w:t>
              </w:r>
            </w:ins>
          </w:p>
        </w:tc>
      </w:tr>
      <w:tr w:rsidR="007158B2" w:rsidRPr="000C2779" w:rsidTr="00C347D7">
        <w:trPr>
          <w:cantSplit/>
          <w:trHeight w:val="372"/>
          <w:jc w:val="center"/>
          <w:ins w:id="1950" w:author="Tracy Thompson" w:date="2016-09-22T12:04:00Z"/>
        </w:trPr>
        <w:tc>
          <w:tcPr>
            <w:tcW w:w="1684" w:type="dxa"/>
            <w:tcBorders>
              <w:top w:val="single" w:sz="6" w:space="0" w:color="auto"/>
            </w:tcBorders>
          </w:tcPr>
          <w:p w:rsidR="007158B2" w:rsidRPr="000C2779" w:rsidRDefault="007158B2" w:rsidP="000873E3">
            <w:pPr>
              <w:pStyle w:val="TableText0"/>
              <w:rPr>
                <w:ins w:id="1951" w:author="Tracy Thompson" w:date="2016-09-22T12:04:00Z"/>
                <w:rFonts w:ascii="Arial" w:hAnsi="Arial" w:cs="Arial"/>
                <w:color w:val="333333"/>
                <w:sz w:val="22"/>
                <w:szCs w:val="22"/>
              </w:rPr>
            </w:pPr>
            <w:r w:rsidRPr="000C2779">
              <w:rPr>
                <w:rFonts w:ascii="Arial" w:hAnsi="Arial" w:cs="Arial"/>
                <w:color w:val="333333"/>
                <w:sz w:val="22"/>
                <w:szCs w:val="22"/>
              </w:rPr>
              <w:t>ToP</w:t>
            </w:r>
          </w:p>
        </w:tc>
        <w:tc>
          <w:tcPr>
            <w:tcW w:w="7605" w:type="dxa"/>
            <w:tcBorders>
              <w:top w:val="single" w:sz="6" w:space="0" w:color="auto"/>
            </w:tcBorders>
          </w:tcPr>
          <w:p w:rsidR="007158B2" w:rsidRPr="000C2779" w:rsidRDefault="007158B2" w:rsidP="000873E3">
            <w:pPr>
              <w:pStyle w:val="TableText0"/>
              <w:rPr>
                <w:ins w:id="1952" w:author="Tracy Thompson" w:date="2016-09-22T12:04:00Z"/>
                <w:rFonts w:ascii="Arial" w:hAnsi="Arial" w:cs="Arial"/>
                <w:color w:val="333333"/>
                <w:sz w:val="22"/>
                <w:szCs w:val="22"/>
              </w:rPr>
            </w:pPr>
            <w:r w:rsidRPr="000C2779">
              <w:rPr>
                <w:rFonts w:ascii="Arial" w:hAnsi="Arial" w:cs="Arial"/>
                <w:color w:val="333333"/>
                <w:sz w:val="22"/>
                <w:szCs w:val="22"/>
              </w:rPr>
              <w:t>Termination of Pregnancy</w:t>
            </w:r>
          </w:p>
        </w:tc>
      </w:tr>
      <w:tr w:rsidR="007158B2" w:rsidRPr="000C2779" w:rsidTr="00C347D7">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W</w:t>
            </w:r>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With</w:t>
            </w:r>
          </w:p>
        </w:tc>
      </w:tr>
      <w:tr w:rsidR="007158B2" w:rsidRPr="000C2779" w:rsidTr="00C347D7">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WIES</w:t>
            </w:r>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Weighted Inlier Equivalent Separation</w:t>
            </w:r>
          </w:p>
        </w:tc>
      </w:tr>
      <w:tr w:rsidR="007158B2" w:rsidRPr="000C2779" w:rsidTr="00C347D7">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WN</w:t>
            </w:r>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Waiting List</w:t>
            </w:r>
            <w:r>
              <w:rPr>
                <w:rFonts w:ascii="Arial" w:hAnsi="Arial" w:cs="Arial"/>
                <w:color w:val="333333"/>
                <w:sz w:val="22"/>
                <w:szCs w:val="22"/>
              </w:rPr>
              <w:t xml:space="preserve"> </w:t>
            </w:r>
            <w:r w:rsidRPr="000C2779">
              <w:rPr>
                <w:rFonts w:ascii="Arial" w:hAnsi="Arial" w:cs="Arial"/>
                <w:color w:val="333333"/>
                <w:sz w:val="22"/>
                <w:szCs w:val="22"/>
              </w:rPr>
              <w:t>– admitted from DHB booking system</w:t>
            </w:r>
          </w:p>
        </w:tc>
      </w:tr>
      <w:tr w:rsidR="007158B2" w:rsidRPr="000C2779" w:rsidTr="00C347D7">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W/O</w:t>
            </w:r>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Pr>
                <w:rFonts w:ascii="Arial" w:hAnsi="Arial" w:cs="Arial"/>
                <w:color w:val="333333"/>
                <w:sz w:val="22"/>
                <w:szCs w:val="22"/>
              </w:rPr>
              <w:t>Without</w:t>
            </w:r>
          </w:p>
        </w:tc>
      </w:tr>
      <w:tr w:rsidR="007158B2" w:rsidRPr="000C2779" w:rsidTr="00C347D7">
        <w:trPr>
          <w:cantSplit/>
          <w:trHeight w:val="372"/>
          <w:jc w:val="center"/>
        </w:trPr>
        <w:tc>
          <w:tcPr>
            <w:tcW w:w="1684"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XPU</w:t>
            </w:r>
          </w:p>
        </w:tc>
        <w:tc>
          <w:tcPr>
            <w:tcW w:w="7605" w:type="dxa"/>
            <w:tcBorders>
              <w:top w:val="single" w:sz="6" w:space="0" w:color="auto"/>
            </w:tcBorders>
          </w:tcPr>
          <w:p w:rsidR="007158B2" w:rsidRPr="000C2779" w:rsidRDefault="007158B2" w:rsidP="000873E3">
            <w:pPr>
              <w:pStyle w:val="TableText0"/>
              <w:rPr>
                <w:rFonts w:ascii="Arial" w:hAnsi="Arial" w:cs="Arial"/>
                <w:color w:val="333333"/>
                <w:sz w:val="22"/>
                <w:szCs w:val="22"/>
              </w:rPr>
            </w:pPr>
            <w:r w:rsidRPr="000C2779">
              <w:rPr>
                <w:rFonts w:ascii="Arial" w:hAnsi="Arial" w:cs="Arial"/>
                <w:color w:val="333333"/>
                <w:sz w:val="22"/>
                <w:szCs w:val="22"/>
              </w:rPr>
              <w:t>Excluded Purchase Unit</w:t>
            </w:r>
          </w:p>
        </w:tc>
      </w:tr>
    </w:tbl>
    <w:p w:rsidR="0045139C" w:rsidRDefault="0045139C" w:rsidP="00D00968"/>
    <w:sectPr w:rsidR="0045139C" w:rsidSect="00DF65C9">
      <w:headerReference w:type="default" r:id="rId22"/>
      <w:footerReference w:type="default" r:id="rId23"/>
      <w:footerReference w:type="first" r:id="rId24"/>
      <w:pgSz w:w="11909" w:h="16834" w:code="9"/>
      <w:pgMar w:top="1304" w:right="1134" w:bottom="1134" w:left="1134" w:header="624" w:footer="39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910" w:rsidRDefault="00CE3910">
      <w:r>
        <w:separator/>
      </w:r>
    </w:p>
    <w:p w:rsidR="00CE3910" w:rsidRDefault="00CE3910"/>
  </w:endnote>
  <w:endnote w:type="continuationSeparator" w:id="0">
    <w:p w:rsidR="00CE3910" w:rsidRDefault="00CE3910">
      <w:r>
        <w:continuationSeparator/>
      </w:r>
    </w:p>
    <w:p w:rsidR="00CE3910" w:rsidRDefault="00CE39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Univers Condensed">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D7" w:rsidRPr="00183D5F" w:rsidRDefault="00CE0DD7" w:rsidP="00EB7674">
    <w:pPr>
      <w:pStyle w:val="Footer"/>
      <w:tabs>
        <w:tab w:val="clear" w:pos="8306"/>
        <w:tab w:val="right" w:pos="9000"/>
      </w:tabs>
      <w:rPr>
        <w:rFonts w:ascii="Arial" w:hAnsi="Arial" w:cs="Arial"/>
        <w:color w:val="262626" w:themeColor="text1" w:themeTint="D9"/>
        <w:sz w:val="16"/>
        <w:szCs w:val="16"/>
      </w:rPr>
    </w:pPr>
    <w:r w:rsidRPr="00EB7674">
      <w:rPr>
        <w:rStyle w:val="PageNumber"/>
        <w:rFonts w:ascii="Arial" w:hAnsi="Arial" w:cs="Arial"/>
        <w:color w:val="262626" w:themeColor="text1" w:themeTint="D9"/>
        <w:sz w:val="18"/>
      </w:rPr>
      <w:tab/>
    </w:r>
    <w:r w:rsidRPr="00183D5F">
      <w:rPr>
        <w:rStyle w:val="PageNumber"/>
        <w:rFonts w:ascii="Arial" w:hAnsi="Arial" w:cs="Arial"/>
        <w:color w:val="262626" w:themeColor="text1" w:themeTint="D9"/>
        <w:sz w:val="16"/>
        <w:szCs w:val="16"/>
      </w:rPr>
      <w:t>WIESNZ17 v1.</w:t>
    </w:r>
    <w:r>
      <w:rPr>
        <w:rStyle w:val="PageNumber"/>
        <w:rFonts w:ascii="Arial" w:hAnsi="Arial" w:cs="Arial"/>
        <w:color w:val="262626" w:themeColor="text1" w:themeTint="D9"/>
        <w:sz w:val="16"/>
        <w:szCs w:val="16"/>
      </w:rPr>
      <w:t>1</w:t>
    </w:r>
    <w:r w:rsidRPr="00183D5F">
      <w:rPr>
        <w:rStyle w:val="PageNumber"/>
        <w:rFonts w:ascii="Arial" w:hAnsi="Arial" w:cs="Arial"/>
        <w:color w:val="262626" w:themeColor="text1" w:themeTint="D9"/>
        <w:sz w:val="16"/>
        <w:szCs w:val="16"/>
      </w:rPr>
      <w:t xml:space="preserve"> </w:t>
    </w:r>
    <w:r w:rsidRPr="00183D5F">
      <w:rPr>
        <w:rFonts w:ascii="Arial" w:hAnsi="Arial" w:cs="Arial"/>
        <w:color w:val="262626" w:themeColor="text1" w:themeTint="D9"/>
        <w:sz w:val="16"/>
        <w:szCs w:val="16"/>
      </w:rPr>
      <w:t xml:space="preserve">– </w:t>
    </w:r>
    <w:r>
      <w:rPr>
        <w:rFonts w:ascii="Arial" w:hAnsi="Arial" w:cs="Arial"/>
        <w:color w:val="262626" w:themeColor="text1" w:themeTint="D9"/>
        <w:sz w:val="16"/>
        <w:szCs w:val="16"/>
      </w:rPr>
      <w:t xml:space="preserve">December </w:t>
    </w:r>
    <w:r w:rsidRPr="00183D5F">
      <w:rPr>
        <w:rFonts w:ascii="Arial" w:hAnsi="Arial" w:cs="Arial"/>
        <w:color w:val="262626" w:themeColor="text1" w:themeTint="D9"/>
        <w:sz w:val="16"/>
        <w:szCs w:val="16"/>
      </w:rPr>
      <w:t>2016</w:t>
    </w:r>
    <w:r w:rsidRPr="00183D5F">
      <w:rPr>
        <w:rStyle w:val="PageNumber"/>
        <w:rFonts w:ascii="Arial" w:hAnsi="Arial" w:cs="Arial"/>
        <w:color w:val="262626" w:themeColor="text1" w:themeTint="D9"/>
        <w:sz w:val="16"/>
        <w:szCs w:val="16"/>
      </w:rPr>
      <w:tab/>
      <w:t xml:space="preserve">Page </w:t>
    </w:r>
    <w:r w:rsidRPr="00183D5F">
      <w:rPr>
        <w:rStyle w:val="PageNumber"/>
        <w:rFonts w:ascii="Arial" w:hAnsi="Arial" w:cs="Arial"/>
        <w:color w:val="262626" w:themeColor="text1" w:themeTint="D9"/>
        <w:sz w:val="16"/>
        <w:szCs w:val="16"/>
      </w:rPr>
      <w:fldChar w:fldCharType="begin"/>
    </w:r>
    <w:r w:rsidRPr="00183D5F">
      <w:rPr>
        <w:rStyle w:val="PageNumber"/>
        <w:rFonts w:ascii="Arial" w:hAnsi="Arial" w:cs="Arial"/>
        <w:color w:val="262626" w:themeColor="text1" w:themeTint="D9"/>
        <w:sz w:val="16"/>
        <w:szCs w:val="16"/>
      </w:rPr>
      <w:instrText xml:space="preserve"> PAGE </w:instrText>
    </w:r>
    <w:r w:rsidRPr="00183D5F">
      <w:rPr>
        <w:rStyle w:val="PageNumber"/>
        <w:rFonts w:ascii="Arial" w:hAnsi="Arial" w:cs="Arial"/>
        <w:color w:val="262626" w:themeColor="text1" w:themeTint="D9"/>
        <w:sz w:val="16"/>
        <w:szCs w:val="16"/>
      </w:rPr>
      <w:fldChar w:fldCharType="separate"/>
    </w:r>
    <w:r w:rsidR="005537E6">
      <w:rPr>
        <w:rStyle w:val="PageNumber"/>
        <w:rFonts w:ascii="Arial" w:hAnsi="Arial" w:cs="Arial"/>
        <w:noProof/>
        <w:color w:val="262626" w:themeColor="text1" w:themeTint="D9"/>
        <w:sz w:val="16"/>
        <w:szCs w:val="16"/>
      </w:rPr>
      <w:t>58</w:t>
    </w:r>
    <w:r w:rsidRPr="00183D5F">
      <w:rPr>
        <w:rStyle w:val="PageNumber"/>
        <w:rFonts w:ascii="Arial" w:hAnsi="Arial" w:cs="Arial"/>
        <w:color w:val="262626" w:themeColor="text1" w:themeTint="D9"/>
        <w:sz w:val="16"/>
        <w:szCs w:val="16"/>
      </w:rPr>
      <w:fldChar w:fldCharType="end"/>
    </w:r>
    <w:r w:rsidRPr="00183D5F">
      <w:rPr>
        <w:rStyle w:val="PageNumber"/>
        <w:rFonts w:ascii="Arial" w:hAnsi="Arial" w:cs="Arial"/>
        <w:color w:val="262626" w:themeColor="text1" w:themeTint="D9"/>
        <w:sz w:val="16"/>
        <w:szCs w:val="16"/>
      </w:rPr>
      <w:t xml:space="preserve"> of </w:t>
    </w:r>
    <w:r w:rsidRPr="00183D5F">
      <w:rPr>
        <w:rStyle w:val="PageNumber"/>
        <w:rFonts w:ascii="Arial" w:hAnsi="Arial" w:cs="Arial"/>
        <w:color w:val="262626" w:themeColor="text1" w:themeTint="D9"/>
        <w:sz w:val="16"/>
        <w:szCs w:val="16"/>
      </w:rPr>
      <w:fldChar w:fldCharType="begin"/>
    </w:r>
    <w:r w:rsidRPr="00183D5F">
      <w:rPr>
        <w:rStyle w:val="PageNumber"/>
        <w:rFonts w:ascii="Arial" w:hAnsi="Arial" w:cs="Arial"/>
        <w:color w:val="262626" w:themeColor="text1" w:themeTint="D9"/>
        <w:sz w:val="16"/>
        <w:szCs w:val="16"/>
      </w:rPr>
      <w:instrText xml:space="preserve"> NUMPAGES </w:instrText>
    </w:r>
    <w:r w:rsidRPr="00183D5F">
      <w:rPr>
        <w:rStyle w:val="PageNumber"/>
        <w:rFonts w:ascii="Arial" w:hAnsi="Arial" w:cs="Arial"/>
        <w:color w:val="262626" w:themeColor="text1" w:themeTint="D9"/>
        <w:sz w:val="16"/>
        <w:szCs w:val="16"/>
      </w:rPr>
      <w:fldChar w:fldCharType="separate"/>
    </w:r>
    <w:r w:rsidR="005537E6">
      <w:rPr>
        <w:rStyle w:val="PageNumber"/>
        <w:rFonts w:ascii="Arial" w:hAnsi="Arial" w:cs="Arial"/>
        <w:noProof/>
        <w:color w:val="262626" w:themeColor="text1" w:themeTint="D9"/>
        <w:sz w:val="16"/>
        <w:szCs w:val="16"/>
      </w:rPr>
      <w:t>58</w:t>
    </w:r>
    <w:r w:rsidRPr="00183D5F">
      <w:rPr>
        <w:rStyle w:val="PageNumber"/>
        <w:rFonts w:ascii="Arial" w:hAnsi="Arial" w:cs="Arial"/>
        <w:color w:val="262626" w:themeColor="text1" w:themeTint="D9"/>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D7" w:rsidRPr="00183D5F" w:rsidRDefault="00CE0DD7" w:rsidP="00405D3C">
    <w:pPr>
      <w:pStyle w:val="Footer"/>
      <w:jc w:val="center"/>
      <w:rPr>
        <w:rFonts w:ascii="Arial" w:hAnsi="Arial" w:cs="Arial"/>
        <w:color w:val="262626" w:themeColor="text1" w:themeTint="D9"/>
        <w:sz w:val="16"/>
        <w:szCs w:val="16"/>
      </w:rPr>
    </w:pPr>
    <w:r w:rsidRPr="00183D5F">
      <w:rPr>
        <w:rFonts w:ascii="Arial" w:hAnsi="Arial" w:cs="Arial"/>
        <w:color w:val="262626" w:themeColor="text1" w:themeTint="D9"/>
        <w:sz w:val="16"/>
        <w:szCs w:val="16"/>
      </w:rPr>
      <w:t>W</w:t>
    </w:r>
    <w:r>
      <w:rPr>
        <w:rFonts w:ascii="Arial" w:hAnsi="Arial" w:cs="Arial"/>
        <w:color w:val="262626" w:themeColor="text1" w:themeTint="D9"/>
        <w:sz w:val="16"/>
        <w:szCs w:val="16"/>
      </w:rPr>
      <w:t>IESNZ17 v1.1</w:t>
    </w:r>
    <w:r w:rsidRPr="00183D5F">
      <w:rPr>
        <w:rFonts w:ascii="Arial" w:hAnsi="Arial" w:cs="Arial"/>
        <w:color w:val="262626" w:themeColor="text1" w:themeTint="D9"/>
        <w:sz w:val="16"/>
        <w:szCs w:val="16"/>
      </w:rPr>
      <w:t xml:space="preserve"> – </w:t>
    </w:r>
    <w:r>
      <w:rPr>
        <w:rFonts w:ascii="Arial" w:hAnsi="Arial" w:cs="Arial"/>
        <w:color w:val="262626" w:themeColor="text1" w:themeTint="D9"/>
        <w:sz w:val="16"/>
        <w:szCs w:val="16"/>
      </w:rPr>
      <w:t>December</w:t>
    </w:r>
    <w:r w:rsidRPr="00183D5F">
      <w:rPr>
        <w:rFonts w:ascii="Arial" w:hAnsi="Arial" w:cs="Arial"/>
        <w:color w:val="262626" w:themeColor="text1" w:themeTint="D9"/>
        <w:sz w:val="16"/>
        <w:szCs w:val="16"/>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910" w:rsidRDefault="00CE3910">
      <w:r>
        <w:separator/>
      </w:r>
    </w:p>
    <w:p w:rsidR="00CE3910" w:rsidRDefault="00CE3910"/>
  </w:footnote>
  <w:footnote w:type="continuationSeparator" w:id="0">
    <w:p w:rsidR="00CE3910" w:rsidRDefault="00CE3910">
      <w:r>
        <w:continuationSeparator/>
      </w:r>
    </w:p>
    <w:p w:rsidR="00CE3910" w:rsidRDefault="00CE3910"/>
  </w:footnote>
  <w:footnote w:id="1">
    <w:p w:rsidR="00CE0DD7" w:rsidRPr="00A65744" w:rsidRDefault="00CE0DD7" w:rsidP="00D47D04">
      <w:pPr>
        <w:pStyle w:val="FootnoteText"/>
        <w:rPr>
          <w:rFonts w:ascii="Arial" w:hAnsi="Arial" w:cs="Arial"/>
          <w:color w:val="262626" w:themeColor="text1" w:themeTint="D9"/>
          <w:sz w:val="18"/>
          <w:szCs w:val="18"/>
        </w:rPr>
      </w:pPr>
      <w:r w:rsidRPr="00A65744">
        <w:rPr>
          <w:rStyle w:val="FootnoteReference"/>
          <w:rFonts w:ascii="Arial" w:hAnsi="Arial" w:cs="Arial"/>
          <w:color w:val="262626" w:themeColor="text1" w:themeTint="D9"/>
          <w:sz w:val="18"/>
          <w:szCs w:val="18"/>
        </w:rPr>
        <w:footnoteRef/>
      </w:r>
      <w:r w:rsidRPr="00A65744">
        <w:rPr>
          <w:rFonts w:ascii="Arial" w:hAnsi="Arial" w:cs="Arial"/>
          <w:color w:val="262626" w:themeColor="text1" w:themeTint="D9"/>
          <w:sz w:val="18"/>
          <w:szCs w:val="18"/>
        </w:rPr>
        <w:t xml:space="preserve"> Financial Years run from 1 July through to 30 June of the following calendar year and are abbreviated by stringing together the last two digits of the portions of calendar years in question, i.e. 00/01, 01/02, and 02/03 represent the 3 consecutive financial years from 1 July 2000 through 30 June 2003.</w:t>
      </w:r>
    </w:p>
  </w:footnote>
  <w:footnote w:id="2">
    <w:p w:rsidR="00CE0DD7" w:rsidRPr="00A65744" w:rsidRDefault="00CE0DD7" w:rsidP="00D47D04">
      <w:pPr>
        <w:pStyle w:val="FootnoteText"/>
        <w:rPr>
          <w:rFonts w:ascii="Arial" w:hAnsi="Arial" w:cs="Arial"/>
          <w:color w:val="262626" w:themeColor="text1" w:themeTint="D9"/>
          <w:sz w:val="18"/>
          <w:szCs w:val="18"/>
        </w:rPr>
      </w:pPr>
      <w:r w:rsidRPr="00A65744">
        <w:rPr>
          <w:rStyle w:val="FootnoteReference"/>
          <w:rFonts w:ascii="Arial" w:hAnsi="Arial" w:cs="Arial"/>
          <w:color w:val="262626" w:themeColor="text1" w:themeTint="D9"/>
          <w:sz w:val="18"/>
          <w:szCs w:val="18"/>
        </w:rPr>
        <w:footnoteRef/>
      </w:r>
      <w:r w:rsidRPr="00A65744">
        <w:rPr>
          <w:rFonts w:ascii="Arial" w:hAnsi="Arial" w:cs="Arial"/>
          <w:color w:val="262626" w:themeColor="text1" w:themeTint="D9"/>
          <w:sz w:val="18"/>
          <w:szCs w:val="18"/>
        </w:rPr>
        <w:t xml:space="preserve"> Two slightly different DRG versions are in use within the methodology.  The DRG version currently in use within the NZ health sector is AR-DRG version </w:t>
      </w:r>
      <w:ins w:id="173" w:author="Tracy Thompson" w:date="2016-05-02T14:29:00Z">
        <w:r>
          <w:rPr>
            <w:rFonts w:ascii="Arial" w:hAnsi="Arial" w:cs="Arial"/>
            <w:color w:val="262626" w:themeColor="text1" w:themeTint="D9"/>
            <w:sz w:val="18"/>
            <w:szCs w:val="18"/>
          </w:rPr>
          <w:t>7.0</w:t>
        </w:r>
      </w:ins>
      <w:del w:id="174" w:author="Tracy Thompson" w:date="2016-05-02T14:29:00Z">
        <w:r w:rsidRPr="00A65744" w:rsidDel="00212418">
          <w:rPr>
            <w:rFonts w:ascii="Arial" w:hAnsi="Arial" w:cs="Arial"/>
            <w:color w:val="262626" w:themeColor="text1" w:themeTint="D9"/>
            <w:sz w:val="18"/>
            <w:szCs w:val="18"/>
          </w:rPr>
          <w:delText>6.0x</w:delText>
        </w:r>
      </w:del>
      <w:r w:rsidRPr="00A65744">
        <w:rPr>
          <w:rFonts w:ascii="Arial" w:hAnsi="Arial" w:cs="Arial"/>
          <w:color w:val="262626" w:themeColor="text1" w:themeTint="D9"/>
          <w:sz w:val="18"/>
          <w:szCs w:val="18"/>
        </w:rPr>
        <w:t xml:space="preserve"> and all DRG tests on NMDS events refer to this version.  However, for the purposes of applying cost weights, some AR-DRGs are not clinically homogeneous and in these cases an AR-DRG may be reallocated to a different ‘WIES’ or ‘NZ’ DRG referred to in this document as NZdrg</w:t>
      </w:r>
      <w:ins w:id="175" w:author="Tracy Thompson" w:date="2016-05-02T14:29:00Z">
        <w:r>
          <w:rPr>
            <w:rFonts w:ascii="Arial" w:hAnsi="Arial" w:cs="Arial"/>
            <w:color w:val="262626" w:themeColor="text1" w:themeTint="D9"/>
            <w:sz w:val="18"/>
            <w:szCs w:val="18"/>
          </w:rPr>
          <w:t>70</w:t>
        </w:r>
      </w:ins>
      <w:del w:id="176" w:author="Tracy Thompson" w:date="2016-05-02T14:29:00Z">
        <w:r w:rsidRPr="00A65744" w:rsidDel="00212418">
          <w:rPr>
            <w:rFonts w:ascii="Arial" w:hAnsi="Arial" w:cs="Arial"/>
            <w:color w:val="262626" w:themeColor="text1" w:themeTint="D9"/>
            <w:sz w:val="18"/>
            <w:szCs w:val="18"/>
          </w:rPr>
          <w:delText>60x</w:delText>
        </w:r>
      </w:del>
      <w:r w:rsidRPr="00A65744">
        <w:rPr>
          <w:rFonts w:ascii="Arial" w:hAnsi="Arial" w:cs="Arial"/>
          <w:color w:val="262626" w:themeColor="text1" w:themeTint="D9"/>
          <w:sz w:val="18"/>
          <w:szCs w:val="18"/>
        </w:rPr>
        <w:t>.  The NZdrg</w:t>
      </w:r>
      <w:ins w:id="177" w:author="Tracy Thompson" w:date="2016-05-02T14:29:00Z">
        <w:r>
          <w:rPr>
            <w:rFonts w:ascii="Arial" w:hAnsi="Arial" w:cs="Arial"/>
            <w:color w:val="262626" w:themeColor="text1" w:themeTint="D9"/>
            <w:sz w:val="18"/>
            <w:szCs w:val="18"/>
          </w:rPr>
          <w:t>70</w:t>
        </w:r>
      </w:ins>
      <w:del w:id="178" w:author="Tracy Thompson" w:date="2016-05-02T14:29:00Z">
        <w:r w:rsidRPr="00A65744" w:rsidDel="00212418">
          <w:rPr>
            <w:rFonts w:ascii="Arial" w:hAnsi="Arial" w:cs="Arial"/>
            <w:color w:val="262626" w:themeColor="text1" w:themeTint="D9"/>
            <w:sz w:val="18"/>
            <w:szCs w:val="18"/>
          </w:rPr>
          <w:delText>60x</w:delText>
        </w:r>
      </w:del>
      <w:r w:rsidRPr="00A65744">
        <w:rPr>
          <w:rFonts w:ascii="Arial" w:hAnsi="Arial" w:cs="Arial"/>
          <w:color w:val="262626" w:themeColor="text1" w:themeTint="D9"/>
          <w:sz w:val="18"/>
          <w:szCs w:val="18"/>
        </w:rPr>
        <w:t xml:space="preserve"> DRGs contain all the AR-DRGs as well as four additional NZ DRG codes (not used in AR-DRG) for the purpose of applying the appropriate cost weights to NMDS events.</w:t>
      </w:r>
    </w:p>
  </w:footnote>
  <w:footnote w:id="3">
    <w:p w:rsidR="00CE0DD7" w:rsidRPr="005B22CF" w:rsidRDefault="00CE0DD7">
      <w:pPr>
        <w:pStyle w:val="FootnoteText"/>
        <w:rPr>
          <w:rFonts w:ascii="Arial" w:hAnsi="Arial" w:cs="Arial"/>
          <w:sz w:val="18"/>
          <w:szCs w:val="18"/>
        </w:rPr>
      </w:pPr>
      <w:r w:rsidRPr="005B22CF">
        <w:rPr>
          <w:rStyle w:val="FootnoteReference"/>
          <w:rFonts w:ascii="Arial" w:hAnsi="Arial" w:cs="Arial"/>
          <w:sz w:val="18"/>
          <w:szCs w:val="18"/>
        </w:rPr>
        <w:footnoteRef/>
      </w:r>
      <w:r w:rsidRPr="005B22CF">
        <w:rPr>
          <w:rFonts w:ascii="Arial" w:hAnsi="Arial" w:cs="Arial"/>
          <w:sz w:val="18"/>
          <w:szCs w:val="18"/>
        </w:rPr>
        <w:t xml:space="preserve"> </w:t>
      </w:r>
      <w:hyperlink r:id="rId1" w:history="1">
        <w:r w:rsidRPr="005B22CF">
          <w:rPr>
            <w:rStyle w:val="Hyperlink"/>
            <w:rFonts w:ascii="Arial" w:hAnsi="Arial" w:cs="Arial"/>
            <w:sz w:val="18"/>
            <w:szCs w:val="18"/>
          </w:rPr>
          <w:t>http://www.moh.govt.nz/notebook/nbbooks.nsf/0/33BDA6510EF068D7CC2570890077C393/$file/maternityservices.pdf</w:t>
        </w:r>
      </w:hyperlink>
    </w:p>
    <w:p w:rsidR="00CE0DD7" w:rsidRPr="005B22CF" w:rsidRDefault="00CE0DD7">
      <w:pPr>
        <w:pStyle w:val="FootnoteText"/>
        <w:rPr>
          <w:rFonts w:ascii="Arial" w:hAnsi="Arial" w:cs="Arial"/>
          <w:sz w:val="18"/>
          <w:szCs w:val="18"/>
          <w:lang w:val="en-NZ"/>
        </w:rPr>
      </w:pPr>
    </w:p>
  </w:footnote>
  <w:footnote w:id="4">
    <w:p w:rsidR="00CE0DD7" w:rsidRPr="002A3D7D" w:rsidRDefault="00CE0DD7">
      <w:pPr>
        <w:pStyle w:val="FootnoteText"/>
        <w:rPr>
          <w:rFonts w:ascii="Arial" w:hAnsi="Arial" w:cs="Arial"/>
          <w:color w:val="333333"/>
          <w:sz w:val="18"/>
          <w:szCs w:val="18"/>
          <w:lang w:val="en-NZ"/>
        </w:rPr>
      </w:pPr>
      <w:r w:rsidRPr="002A3D7D">
        <w:rPr>
          <w:rStyle w:val="FootnoteReference"/>
          <w:rFonts w:ascii="Arial" w:hAnsi="Arial" w:cs="Arial"/>
          <w:color w:val="333333"/>
          <w:sz w:val="18"/>
          <w:szCs w:val="18"/>
        </w:rPr>
        <w:footnoteRef/>
      </w:r>
      <w:r w:rsidRPr="002A3D7D">
        <w:rPr>
          <w:rFonts w:ascii="Arial" w:hAnsi="Arial" w:cs="Arial"/>
          <w:color w:val="333333"/>
          <w:sz w:val="18"/>
          <w:szCs w:val="18"/>
          <w:lang w:val="en-NZ"/>
        </w:rPr>
        <w:t>Prior to 1 July 2008 this exclusion rule also included health specialty codes P00</w:t>
      </w:r>
      <w:r w:rsidRPr="002A3D7D">
        <w:rPr>
          <w:rFonts w:ascii="Arial" w:hAnsi="Arial" w:cs="Arial"/>
          <w:color w:val="333333"/>
          <w:sz w:val="18"/>
          <w:szCs w:val="18"/>
        </w:rPr>
        <w:t xml:space="preserve">, </w:t>
      </w:r>
      <w:r w:rsidRPr="002A3D7D">
        <w:rPr>
          <w:rFonts w:ascii="Arial" w:hAnsi="Arial" w:cs="Arial"/>
          <w:color w:val="333333"/>
          <w:sz w:val="18"/>
          <w:szCs w:val="18"/>
          <w:lang w:val="en-NZ"/>
        </w:rPr>
        <w:t>P10, P11, P20, P30,</w:t>
      </w:r>
      <w:r>
        <w:rPr>
          <w:rFonts w:ascii="Arial" w:hAnsi="Arial" w:cs="Arial"/>
          <w:color w:val="333333"/>
          <w:sz w:val="18"/>
          <w:szCs w:val="18"/>
          <w:lang w:val="en-NZ"/>
        </w:rPr>
        <w:t xml:space="preserve"> P35.  These codes were retired 1</w:t>
      </w:r>
      <w:r w:rsidRPr="002A3D7D">
        <w:rPr>
          <w:rFonts w:ascii="Arial" w:hAnsi="Arial" w:cs="Arial"/>
          <w:color w:val="333333"/>
          <w:sz w:val="18"/>
          <w:szCs w:val="18"/>
          <w:lang w:val="en-NZ"/>
        </w:rPr>
        <w:t xml:space="preserve"> July 2008.</w:t>
      </w:r>
    </w:p>
  </w:footnote>
  <w:footnote w:id="5">
    <w:p w:rsidR="00CE0DD7" w:rsidRPr="002A3D7D" w:rsidRDefault="00CE0DD7">
      <w:pPr>
        <w:pStyle w:val="FootnoteText"/>
        <w:rPr>
          <w:rFonts w:ascii="Arial" w:hAnsi="Arial" w:cs="Arial"/>
          <w:color w:val="333333"/>
          <w:sz w:val="18"/>
          <w:szCs w:val="18"/>
          <w:lang w:val="en-NZ"/>
        </w:rPr>
      </w:pPr>
      <w:r w:rsidRPr="002A3D7D">
        <w:rPr>
          <w:rStyle w:val="FootnoteReference"/>
          <w:color w:val="333333"/>
        </w:rPr>
        <w:sym w:font="Symbol" w:char="F02A"/>
      </w:r>
      <w:r w:rsidRPr="002A3D7D">
        <w:rPr>
          <w:rFonts w:ascii="Arial" w:hAnsi="Arial" w:cs="Arial"/>
          <w:color w:val="333333"/>
          <w:sz w:val="18"/>
          <w:szCs w:val="18"/>
        </w:rPr>
        <w:t>Additional character</w:t>
      </w:r>
      <w:r>
        <w:rPr>
          <w:rFonts w:ascii="Arial" w:hAnsi="Arial" w:cs="Arial"/>
          <w:color w:val="333333"/>
          <w:sz w:val="18"/>
          <w:szCs w:val="18"/>
        </w:rPr>
        <w:t xml:space="preserve"> </w:t>
      </w:r>
      <w:r w:rsidRPr="002A3D7D">
        <w:rPr>
          <w:rFonts w:ascii="Arial" w:hAnsi="Arial" w:cs="Arial"/>
          <w:color w:val="333333"/>
          <w:sz w:val="18"/>
          <w:szCs w:val="18"/>
        </w:rPr>
        <w:t>is required to complete the diagnosis code</w:t>
      </w:r>
    </w:p>
  </w:footnote>
  <w:footnote w:id="6">
    <w:p w:rsidR="00CE0DD7" w:rsidRPr="002A3D7D" w:rsidRDefault="00CE0DD7" w:rsidP="00A27624">
      <w:pPr>
        <w:pStyle w:val="FootnoteText"/>
        <w:rPr>
          <w:rFonts w:ascii="Arial" w:hAnsi="Arial" w:cs="Arial"/>
          <w:color w:val="333333"/>
          <w:sz w:val="18"/>
          <w:szCs w:val="18"/>
          <w:lang w:val="en-NZ"/>
        </w:rPr>
      </w:pPr>
      <w:r w:rsidRPr="002A3D7D">
        <w:rPr>
          <w:rStyle w:val="FootnoteReference"/>
          <w:color w:val="333333"/>
        </w:rPr>
        <w:sym w:font="Symbol" w:char="F02A"/>
      </w:r>
      <w:r w:rsidRPr="002A3D7D">
        <w:rPr>
          <w:rFonts w:ascii="Arial" w:hAnsi="Arial" w:cs="Arial"/>
          <w:color w:val="333333"/>
          <w:sz w:val="18"/>
          <w:szCs w:val="18"/>
        </w:rPr>
        <w:t>Additional character is required to complete the diagnosis code</w:t>
      </w:r>
    </w:p>
  </w:footnote>
  <w:footnote w:id="7">
    <w:p w:rsidR="00CE0DD7" w:rsidRPr="002A3D7D" w:rsidRDefault="00CE0DD7" w:rsidP="00B65A2A">
      <w:pPr>
        <w:pStyle w:val="FootnoteText"/>
        <w:rPr>
          <w:rFonts w:ascii="Arial" w:hAnsi="Arial" w:cs="Arial"/>
          <w:color w:val="333333"/>
          <w:sz w:val="18"/>
          <w:szCs w:val="18"/>
          <w:lang w:val="en-NZ"/>
        </w:rPr>
      </w:pPr>
      <w:r w:rsidRPr="002A3D7D">
        <w:rPr>
          <w:rStyle w:val="FootnoteReference"/>
          <w:rFonts w:ascii="Arial" w:hAnsi="Arial" w:cs="Arial"/>
          <w:color w:val="333333"/>
          <w:sz w:val="18"/>
          <w:szCs w:val="18"/>
        </w:rPr>
        <w:footnoteRef/>
      </w:r>
      <w:r w:rsidRPr="002A3D7D">
        <w:rPr>
          <w:rFonts w:ascii="Arial" w:hAnsi="Arial" w:cs="Arial"/>
          <w:color w:val="333333"/>
          <w:sz w:val="18"/>
          <w:szCs w:val="18"/>
          <w:lang w:val="en-NZ"/>
        </w:rPr>
        <w:t>NCSP-20 is used interchangeably with NCSP20.  This formatting difference will be fixed in the NMDS and NNPAC as soon as practical.</w:t>
      </w:r>
    </w:p>
  </w:footnote>
  <w:footnote w:id="8">
    <w:p w:rsidR="00CE0DD7" w:rsidRPr="00F105EB" w:rsidRDefault="00CE0DD7" w:rsidP="00B65A2A">
      <w:pPr>
        <w:pStyle w:val="FootnoteText"/>
        <w:rPr>
          <w:rFonts w:ascii="Arial" w:hAnsi="Arial" w:cs="Arial"/>
          <w:color w:val="262626" w:themeColor="text1" w:themeTint="D9"/>
          <w:sz w:val="18"/>
          <w:szCs w:val="18"/>
          <w:lang w:val="en-NZ"/>
        </w:rPr>
      </w:pPr>
      <w:r w:rsidRPr="00F105EB">
        <w:rPr>
          <w:rStyle w:val="FootnoteReference"/>
          <w:rFonts w:ascii="Arial" w:hAnsi="Arial" w:cs="Arial"/>
          <w:color w:val="262626" w:themeColor="text1" w:themeTint="D9"/>
          <w:sz w:val="18"/>
          <w:szCs w:val="18"/>
        </w:rPr>
        <w:footnoteRef/>
      </w:r>
      <w:r w:rsidRPr="00F105EB">
        <w:rPr>
          <w:rFonts w:ascii="Arial" w:hAnsi="Arial" w:cs="Arial"/>
          <w:color w:val="262626" w:themeColor="text1" w:themeTint="D9"/>
          <w:sz w:val="18"/>
          <w:szCs w:val="18"/>
          <w:lang w:val="en-NZ"/>
        </w:rPr>
        <w:t xml:space="preserve">This is a list of the WIES eligible facility codes as at </w:t>
      </w:r>
      <w:r>
        <w:rPr>
          <w:rFonts w:ascii="Arial" w:hAnsi="Arial" w:cs="Arial"/>
          <w:color w:val="262626" w:themeColor="text1" w:themeTint="D9"/>
          <w:sz w:val="18"/>
          <w:szCs w:val="18"/>
          <w:lang w:val="en-NZ"/>
        </w:rPr>
        <w:t>September 2015</w:t>
      </w:r>
      <w:r w:rsidRPr="00F105EB">
        <w:rPr>
          <w:rFonts w:ascii="Arial" w:hAnsi="Arial" w:cs="Arial"/>
          <w:color w:val="262626" w:themeColor="text1" w:themeTint="D9"/>
          <w:sz w:val="18"/>
          <w:szCs w:val="18"/>
          <w:lang w:val="en-NZ"/>
        </w:rPr>
        <w:t xml:space="preserve">.  Facility codes that are added during the year (and are valid for the whole year) will be listed at the </w:t>
      </w:r>
      <w:r>
        <w:rPr>
          <w:rFonts w:ascii="Arial" w:hAnsi="Arial" w:cs="Arial"/>
          <w:color w:val="262626" w:themeColor="text1" w:themeTint="D9"/>
          <w:sz w:val="18"/>
          <w:szCs w:val="18"/>
          <w:lang w:val="en-NZ"/>
        </w:rPr>
        <w:t xml:space="preserve">start </w:t>
      </w:r>
      <w:r w:rsidRPr="00F105EB">
        <w:rPr>
          <w:rFonts w:ascii="Arial" w:hAnsi="Arial" w:cs="Arial"/>
          <w:color w:val="262626" w:themeColor="text1" w:themeTint="D9"/>
          <w:sz w:val="18"/>
          <w:szCs w:val="18"/>
          <w:lang w:val="en-NZ"/>
        </w:rPr>
        <w:t>of this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D7" w:rsidRPr="008E6329" w:rsidRDefault="00CE0DD7" w:rsidP="005342F3">
    <w:pPr>
      <w:pStyle w:val="Header"/>
      <w:tabs>
        <w:tab w:val="clear" w:pos="8306"/>
        <w:tab w:val="right" w:pos="8460"/>
      </w:tabs>
      <w:jc w:val="right"/>
      <w:rPr>
        <w:rFonts w:ascii="Arial" w:hAnsi="Arial" w:cs="Arial"/>
        <w:color w:val="262626" w:themeColor="text1" w:themeTint="D9"/>
        <w:sz w:val="18"/>
      </w:rPr>
    </w:pPr>
    <w:r w:rsidRPr="008E6329">
      <w:rPr>
        <w:rFonts w:ascii="Arial" w:hAnsi="Arial" w:cs="Arial"/>
        <w:color w:val="262626" w:themeColor="text1" w:themeTint="D9"/>
        <w:sz w:val="18"/>
      </w:rPr>
      <w:t>New Zealand Casemix Framework For Publicly Funded Hospitals – WIESNZ1</w:t>
    </w:r>
    <w:ins w:id="1953" w:author="Tracy Thompson" w:date="2016-05-03T09:01:00Z">
      <w:r w:rsidRPr="008E6329">
        <w:rPr>
          <w:rFonts w:ascii="Arial" w:hAnsi="Arial" w:cs="Arial"/>
          <w:color w:val="262626" w:themeColor="text1" w:themeTint="D9"/>
          <w:sz w:val="18"/>
        </w:rPr>
        <w:t>7</w:t>
      </w:r>
    </w:ins>
    <w:r w:rsidRPr="008E6329">
      <w:rPr>
        <w:rFonts w:ascii="Arial" w:hAnsi="Arial" w:cs="Arial"/>
        <w:color w:val="262626" w:themeColor="text1" w:themeTint="D9"/>
        <w:sz w:val="18"/>
      </w:rPr>
      <w:t xml:space="preserve"> 201</w:t>
    </w:r>
    <w:ins w:id="1954" w:author="Tracy Thompson" w:date="2016-05-03T09:01:00Z">
      <w:r w:rsidRPr="008E6329">
        <w:rPr>
          <w:rFonts w:ascii="Arial" w:hAnsi="Arial" w:cs="Arial"/>
          <w:color w:val="262626" w:themeColor="text1" w:themeTint="D9"/>
          <w:sz w:val="18"/>
        </w:rPr>
        <w:t>7</w:t>
      </w:r>
    </w:ins>
    <w:r w:rsidRPr="008E6329">
      <w:rPr>
        <w:rFonts w:ascii="Arial" w:hAnsi="Arial" w:cs="Arial"/>
        <w:color w:val="262626" w:themeColor="text1" w:themeTint="D9"/>
        <w:sz w:val="18"/>
      </w:rPr>
      <w:t>/1</w:t>
    </w:r>
    <w:ins w:id="1955" w:author="Tracy Thompson" w:date="2016-05-03T09:01:00Z">
      <w:r w:rsidRPr="008E6329">
        <w:rPr>
          <w:rFonts w:ascii="Arial" w:hAnsi="Arial" w:cs="Arial"/>
          <w:color w:val="262626" w:themeColor="text1" w:themeTint="D9"/>
          <w:sz w:val="18"/>
        </w:rPr>
        <w:t>8</w:t>
      </w:r>
    </w:ins>
  </w:p>
  <w:p w:rsidR="00CE0DD7" w:rsidRDefault="00CE0DD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D0445ADA"/>
    <w:lvl w:ilvl="0">
      <w:start w:val="1"/>
      <w:numFmt w:val="decimal"/>
      <w:pStyle w:val="Heading1"/>
      <w:lvlText w:val="%1"/>
      <w:legacy w:legacy="1" w:legacySpace="120" w:legacyIndent="432"/>
      <w:lvlJc w:val="left"/>
      <w:pPr>
        <w:ind w:left="612" w:hanging="432"/>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egacy w:legacy="1" w:legacySpace="120" w:legacyIndent="576"/>
      <w:lvlJc w:val="left"/>
      <w:pPr>
        <w:ind w:left="2278"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20" w:legacyIndent="720"/>
      <w:lvlJc w:val="left"/>
      <w:pPr>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20" w:legacyIndent="864"/>
      <w:lvlJc w:val="left"/>
      <w:pPr>
        <w:ind w:left="1044" w:hanging="864"/>
      </w:pPr>
    </w:lvl>
    <w:lvl w:ilvl="4">
      <w:start w:val="1"/>
      <w:numFmt w:val="decimal"/>
      <w:pStyle w:val="Heading5"/>
      <w:lvlText w:val="%1.%2.%3.%4.%5"/>
      <w:legacy w:legacy="1" w:legacySpace="120" w:legacyIndent="1008"/>
      <w:lvlJc w:val="left"/>
      <w:pPr>
        <w:ind w:left="1188" w:hanging="1008"/>
      </w:pPr>
    </w:lvl>
    <w:lvl w:ilvl="5">
      <w:start w:val="1"/>
      <w:numFmt w:val="decimal"/>
      <w:pStyle w:val="Heading6"/>
      <w:lvlText w:val="%1.%2.%3.%4.%5.%6"/>
      <w:legacy w:legacy="1" w:legacySpace="120" w:legacyIndent="1152"/>
      <w:lvlJc w:val="left"/>
      <w:pPr>
        <w:ind w:left="1332" w:hanging="1152"/>
      </w:pPr>
    </w:lvl>
    <w:lvl w:ilvl="6">
      <w:start w:val="1"/>
      <w:numFmt w:val="decimal"/>
      <w:pStyle w:val="Heading7"/>
      <w:lvlText w:val="%1.%2.%3.%4.%5.%6.%7"/>
      <w:legacy w:legacy="1" w:legacySpace="120" w:legacyIndent="1296"/>
      <w:lvlJc w:val="left"/>
      <w:pPr>
        <w:ind w:left="1476" w:hanging="1296"/>
      </w:pPr>
    </w:lvl>
    <w:lvl w:ilvl="7">
      <w:start w:val="1"/>
      <w:numFmt w:val="decimal"/>
      <w:pStyle w:val="Heading8"/>
      <w:lvlText w:val="%1.%2.%3.%4.%5.%6.%7.%8"/>
      <w:legacy w:legacy="1" w:legacySpace="120" w:legacyIndent="1440"/>
      <w:lvlJc w:val="left"/>
      <w:pPr>
        <w:ind w:left="1620" w:hanging="1440"/>
      </w:pPr>
    </w:lvl>
    <w:lvl w:ilvl="8">
      <w:start w:val="1"/>
      <w:numFmt w:val="decimal"/>
      <w:pStyle w:val="Heading9"/>
      <w:lvlText w:val="%1.%2.%3.%4.%5.%6.%7.%8.%9"/>
      <w:legacy w:legacy="1" w:legacySpace="120" w:legacyIndent="1584"/>
      <w:lvlJc w:val="left"/>
      <w:pPr>
        <w:ind w:left="1764" w:hanging="1584"/>
      </w:pPr>
    </w:lvl>
  </w:abstractNum>
  <w:abstractNum w:abstractNumId="1">
    <w:nsid w:val="034931E5"/>
    <w:multiLevelType w:val="hybridMultilevel"/>
    <w:tmpl w:val="C292D2DA"/>
    <w:lvl w:ilvl="0" w:tplc="CBE82D7C">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6936A8F"/>
    <w:multiLevelType w:val="hybridMultilevel"/>
    <w:tmpl w:val="72F486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9F77444"/>
    <w:multiLevelType w:val="hybridMultilevel"/>
    <w:tmpl w:val="EADC9BB8"/>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D5D4B63"/>
    <w:multiLevelType w:val="hybridMultilevel"/>
    <w:tmpl w:val="C3F05B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D13F42"/>
    <w:multiLevelType w:val="hybridMultilevel"/>
    <w:tmpl w:val="31201CC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0E5464EF"/>
    <w:multiLevelType w:val="hybridMultilevel"/>
    <w:tmpl w:val="3D2AF0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491E50"/>
    <w:multiLevelType w:val="hybridMultilevel"/>
    <w:tmpl w:val="A858B56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0F707219"/>
    <w:multiLevelType w:val="hybridMultilevel"/>
    <w:tmpl w:val="F8EAEB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C367B99"/>
    <w:multiLevelType w:val="hybridMultilevel"/>
    <w:tmpl w:val="BD1A2F38"/>
    <w:lvl w:ilvl="0" w:tplc="41BE8C06">
      <w:start w:val="6"/>
      <w:numFmt w:val="decimal"/>
      <w:lvlText w:val="%1."/>
      <w:lvlJc w:val="left"/>
      <w:pPr>
        <w:ind w:left="36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1F3B4754"/>
    <w:multiLevelType w:val="hybridMultilevel"/>
    <w:tmpl w:val="34D2EC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80328B9"/>
    <w:multiLevelType w:val="hybridMultilevel"/>
    <w:tmpl w:val="D7009EEC"/>
    <w:lvl w:ilvl="0" w:tplc="CBE82D7C">
      <w:start w:val="1"/>
      <w:numFmt w:val="decimal"/>
      <w:lvlText w:val="%1."/>
      <w:lvlJc w:val="left"/>
      <w:pPr>
        <w:tabs>
          <w:tab w:val="num" w:pos="720"/>
        </w:tabs>
        <w:ind w:left="72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821287E"/>
    <w:multiLevelType w:val="hybridMultilevel"/>
    <w:tmpl w:val="6D329706"/>
    <w:lvl w:ilvl="0" w:tplc="17FC6912">
      <w:start w:val="3"/>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3">
    <w:nsid w:val="28852859"/>
    <w:multiLevelType w:val="hybridMultilevel"/>
    <w:tmpl w:val="F976B772"/>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88834F9"/>
    <w:multiLevelType w:val="hybridMultilevel"/>
    <w:tmpl w:val="FFB6981A"/>
    <w:lvl w:ilvl="0" w:tplc="CBE82D7C">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5001109"/>
    <w:multiLevelType w:val="hybridMultilevel"/>
    <w:tmpl w:val="3C447D1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AE239D3"/>
    <w:multiLevelType w:val="hybridMultilevel"/>
    <w:tmpl w:val="A00C64A4"/>
    <w:lvl w:ilvl="0" w:tplc="1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5F7727"/>
    <w:multiLevelType w:val="hybridMultilevel"/>
    <w:tmpl w:val="CD7823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FA56DF9"/>
    <w:multiLevelType w:val="hybridMultilevel"/>
    <w:tmpl w:val="C9183600"/>
    <w:lvl w:ilvl="0" w:tplc="20467EF6">
      <w:start w:val="1"/>
      <w:numFmt w:val="decimal"/>
      <w:pStyle w:val="Style2"/>
      <w:lvlText w:val="%1."/>
      <w:lvlJc w:val="left"/>
      <w:pPr>
        <w:ind w:left="360" w:hanging="360"/>
      </w:pPr>
      <w:rPr>
        <w:b/>
        <w:i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9">
    <w:nsid w:val="4CCD2901"/>
    <w:multiLevelType w:val="hybridMultilevel"/>
    <w:tmpl w:val="F46465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4E1677B7"/>
    <w:multiLevelType w:val="hybridMultilevel"/>
    <w:tmpl w:val="9FDE772A"/>
    <w:lvl w:ilvl="0" w:tplc="ED52E402">
      <w:start w:val="4"/>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1">
    <w:nsid w:val="4E846AF7"/>
    <w:multiLevelType w:val="hybridMultilevel"/>
    <w:tmpl w:val="B47A435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04824F4"/>
    <w:multiLevelType w:val="hybridMultilevel"/>
    <w:tmpl w:val="8B92087C"/>
    <w:lvl w:ilvl="0" w:tplc="CBE82D7C">
      <w:start w:val="1"/>
      <w:numFmt w:val="decimal"/>
      <w:lvlText w:val="%1."/>
      <w:lvlJc w:val="left"/>
      <w:pPr>
        <w:tabs>
          <w:tab w:val="num" w:pos="720"/>
        </w:tabs>
        <w:ind w:left="720" w:hanging="360"/>
      </w:pPr>
      <w:rPr>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BB627A7"/>
    <w:multiLevelType w:val="hybridMultilevel"/>
    <w:tmpl w:val="6E2621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D6C0A12"/>
    <w:multiLevelType w:val="hybridMultilevel"/>
    <w:tmpl w:val="EACC3902"/>
    <w:lvl w:ilvl="0" w:tplc="90A22108">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FD747C0"/>
    <w:multiLevelType w:val="hybridMultilevel"/>
    <w:tmpl w:val="71AC4F28"/>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77931E5F"/>
    <w:multiLevelType w:val="hybridMultilevel"/>
    <w:tmpl w:val="8F6815F8"/>
    <w:lvl w:ilvl="0" w:tplc="1F160180">
      <w:start w:val="5"/>
      <w:numFmt w:val="decimal"/>
      <w:lvlText w:val="%1."/>
      <w:lvlJc w:val="left"/>
      <w:pPr>
        <w:tabs>
          <w:tab w:val="num" w:pos="360"/>
        </w:tabs>
        <w:ind w:left="360" w:hanging="360"/>
      </w:pPr>
      <w:rPr>
        <w:rFonts w:hint="default"/>
        <w:i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7">
    <w:nsid w:val="7CA34AC8"/>
    <w:multiLevelType w:val="hybridMultilevel"/>
    <w:tmpl w:val="9C6082D8"/>
    <w:lvl w:ilvl="0" w:tplc="1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nsid w:val="7F47096E"/>
    <w:multiLevelType w:val="hybridMultilevel"/>
    <w:tmpl w:val="08027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FCD2ADC"/>
    <w:multiLevelType w:val="hybridMultilevel"/>
    <w:tmpl w:val="34C0F850"/>
    <w:lvl w:ilvl="0" w:tplc="A11EA23A">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FF07C45"/>
    <w:multiLevelType w:val="hybridMultilevel"/>
    <w:tmpl w:val="4AAC02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9"/>
  </w:num>
  <w:num w:numId="4">
    <w:abstractNumId w:val="27"/>
  </w:num>
  <w:num w:numId="5">
    <w:abstractNumId w:val="13"/>
  </w:num>
  <w:num w:numId="6">
    <w:abstractNumId w:val="3"/>
  </w:num>
  <w:num w:numId="7">
    <w:abstractNumId w:val="24"/>
  </w:num>
  <w:num w:numId="8">
    <w:abstractNumId w:val="22"/>
  </w:num>
  <w:num w:numId="9">
    <w:abstractNumId w:val="11"/>
  </w:num>
  <w:num w:numId="10">
    <w:abstractNumId w:val="4"/>
  </w:num>
  <w:num w:numId="11">
    <w:abstractNumId w:val="17"/>
  </w:num>
  <w:num w:numId="12">
    <w:abstractNumId w:val="19"/>
  </w:num>
  <w:num w:numId="13">
    <w:abstractNumId w:val="2"/>
  </w:num>
  <w:num w:numId="14">
    <w:abstractNumId w:val="18"/>
  </w:num>
  <w:num w:numId="15">
    <w:abstractNumId w:val="12"/>
  </w:num>
  <w:num w:numId="16">
    <w:abstractNumId w:val="20"/>
  </w:num>
  <w:num w:numId="17">
    <w:abstractNumId w:val="8"/>
  </w:num>
  <w:num w:numId="18">
    <w:abstractNumId w:val="6"/>
  </w:num>
  <w:num w:numId="19">
    <w:abstractNumId w:val="21"/>
  </w:num>
  <w:num w:numId="20">
    <w:abstractNumId w:val="5"/>
  </w:num>
  <w:num w:numId="21">
    <w:abstractNumId w:val="30"/>
  </w:num>
  <w:num w:numId="22">
    <w:abstractNumId w:val="23"/>
  </w:num>
  <w:num w:numId="23">
    <w:abstractNumId w:val="10"/>
  </w:num>
  <w:num w:numId="24">
    <w:abstractNumId w:val="14"/>
  </w:num>
  <w:num w:numId="25">
    <w:abstractNumId w:val="1"/>
  </w:num>
  <w:num w:numId="26">
    <w:abstractNumId w:val="26"/>
  </w:num>
  <w:num w:numId="27">
    <w:abstractNumId w:val="9"/>
  </w:num>
  <w:num w:numId="28">
    <w:abstractNumId w:val="15"/>
  </w:num>
  <w:num w:numId="29">
    <w:abstractNumId w:val="7"/>
  </w:num>
  <w:num w:numId="30">
    <w:abstractNumId w:val="28"/>
  </w:num>
  <w:num w:numId="31">
    <w:abstractNumId w:val="0"/>
  </w:num>
  <w:num w:numId="32">
    <w:abstractNumId w:val="0"/>
  </w:num>
  <w:num w:numId="33">
    <w:abstractNumId w:val="2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acy Thompson">
    <w15:presenceInfo w15:providerId="AD" w15:userId="S-1-5-21-36134387-1724278254-262303683-414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A2A"/>
    <w:rsid w:val="00000025"/>
    <w:rsid w:val="0000238D"/>
    <w:rsid w:val="0000343F"/>
    <w:rsid w:val="00004318"/>
    <w:rsid w:val="00007434"/>
    <w:rsid w:val="00007FBA"/>
    <w:rsid w:val="00012047"/>
    <w:rsid w:val="0001238F"/>
    <w:rsid w:val="0001260A"/>
    <w:rsid w:val="0001387A"/>
    <w:rsid w:val="00014654"/>
    <w:rsid w:val="000156B7"/>
    <w:rsid w:val="00015732"/>
    <w:rsid w:val="000157D0"/>
    <w:rsid w:val="000158B3"/>
    <w:rsid w:val="0001703A"/>
    <w:rsid w:val="000172C6"/>
    <w:rsid w:val="00017F43"/>
    <w:rsid w:val="00020D6F"/>
    <w:rsid w:val="000211AB"/>
    <w:rsid w:val="00022B42"/>
    <w:rsid w:val="00023261"/>
    <w:rsid w:val="0002384B"/>
    <w:rsid w:val="00024BF3"/>
    <w:rsid w:val="000254DE"/>
    <w:rsid w:val="00032ADF"/>
    <w:rsid w:val="00032DBC"/>
    <w:rsid w:val="00033461"/>
    <w:rsid w:val="00033D94"/>
    <w:rsid w:val="00034933"/>
    <w:rsid w:val="00034C59"/>
    <w:rsid w:val="00035627"/>
    <w:rsid w:val="0003614F"/>
    <w:rsid w:val="00037036"/>
    <w:rsid w:val="0003761F"/>
    <w:rsid w:val="00037A41"/>
    <w:rsid w:val="00040DF6"/>
    <w:rsid w:val="00040EFD"/>
    <w:rsid w:val="00042336"/>
    <w:rsid w:val="000424D0"/>
    <w:rsid w:val="000442E9"/>
    <w:rsid w:val="000445F8"/>
    <w:rsid w:val="000448CE"/>
    <w:rsid w:val="00044C19"/>
    <w:rsid w:val="00045583"/>
    <w:rsid w:val="000476BE"/>
    <w:rsid w:val="00050D44"/>
    <w:rsid w:val="00053509"/>
    <w:rsid w:val="00053A2E"/>
    <w:rsid w:val="00054CFC"/>
    <w:rsid w:val="000552CB"/>
    <w:rsid w:val="0005695E"/>
    <w:rsid w:val="0006100E"/>
    <w:rsid w:val="00064150"/>
    <w:rsid w:val="0006470E"/>
    <w:rsid w:val="00064A8D"/>
    <w:rsid w:val="000657B8"/>
    <w:rsid w:val="00065F4E"/>
    <w:rsid w:val="00067476"/>
    <w:rsid w:val="00070C98"/>
    <w:rsid w:val="00071442"/>
    <w:rsid w:val="00071E99"/>
    <w:rsid w:val="00074B4F"/>
    <w:rsid w:val="000756D8"/>
    <w:rsid w:val="00075749"/>
    <w:rsid w:val="00075B46"/>
    <w:rsid w:val="00077433"/>
    <w:rsid w:val="0007761E"/>
    <w:rsid w:val="00077894"/>
    <w:rsid w:val="00077980"/>
    <w:rsid w:val="00080C8C"/>
    <w:rsid w:val="00081C88"/>
    <w:rsid w:val="00081DAA"/>
    <w:rsid w:val="00084746"/>
    <w:rsid w:val="00084845"/>
    <w:rsid w:val="00085180"/>
    <w:rsid w:val="000851F3"/>
    <w:rsid w:val="00085D80"/>
    <w:rsid w:val="000873E3"/>
    <w:rsid w:val="000902F4"/>
    <w:rsid w:val="0009060D"/>
    <w:rsid w:val="00092016"/>
    <w:rsid w:val="00092955"/>
    <w:rsid w:val="00093B9F"/>
    <w:rsid w:val="00093DDB"/>
    <w:rsid w:val="00093E18"/>
    <w:rsid w:val="0009522D"/>
    <w:rsid w:val="00095610"/>
    <w:rsid w:val="00095714"/>
    <w:rsid w:val="00095C0C"/>
    <w:rsid w:val="000962C8"/>
    <w:rsid w:val="0009713B"/>
    <w:rsid w:val="000A01DB"/>
    <w:rsid w:val="000A08DF"/>
    <w:rsid w:val="000A21D0"/>
    <w:rsid w:val="000A270F"/>
    <w:rsid w:val="000B129D"/>
    <w:rsid w:val="000B16C4"/>
    <w:rsid w:val="000B1DD1"/>
    <w:rsid w:val="000B32A4"/>
    <w:rsid w:val="000B5F1F"/>
    <w:rsid w:val="000B660B"/>
    <w:rsid w:val="000B6E56"/>
    <w:rsid w:val="000B7D7F"/>
    <w:rsid w:val="000C1DF4"/>
    <w:rsid w:val="000C1E32"/>
    <w:rsid w:val="000C2779"/>
    <w:rsid w:val="000C4D84"/>
    <w:rsid w:val="000C6B44"/>
    <w:rsid w:val="000D11DB"/>
    <w:rsid w:val="000D21D9"/>
    <w:rsid w:val="000D4B3D"/>
    <w:rsid w:val="000D4BF3"/>
    <w:rsid w:val="000D57FB"/>
    <w:rsid w:val="000E07EB"/>
    <w:rsid w:val="000E176F"/>
    <w:rsid w:val="000E1CB5"/>
    <w:rsid w:val="000E2624"/>
    <w:rsid w:val="000E2A1B"/>
    <w:rsid w:val="000E407F"/>
    <w:rsid w:val="000E4DDB"/>
    <w:rsid w:val="000E4FF1"/>
    <w:rsid w:val="000E5217"/>
    <w:rsid w:val="000F014C"/>
    <w:rsid w:val="000F03D5"/>
    <w:rsid w:val="000F093B"/>
    <w:rsid w:val="000F151F"/>
    <w:rsid w:val="000F29DB"/>
    <w:rsid w:val="000F43E6"/>
    <w:rsid w:val="000F4471"/>
    <w:rsid w:val="000F6946"/>
    <w:rsid w:val="000F6ECF"/>
    <w:rsid w:val="000F7A08"/>
    <w:rsid w:val="0010009F"/>
    <w:rsid w:val="00103144"/>
    <w:rsid w:val="001038F3"/>
    <w:rsid w:val="00104A37"/>
    <w:rsid w:val="00105083"/>
    <w:rsid w:val="0010619F"/>
    <w:rsid w:val="001064BD"/>
    <w:rsid w:val="00107298"/>
    <w:rsid w:val="001135A3"/>
    <w:rsid w:val="00113C4A"/>
    <w:rsid w:val="00113C4F"/>
    <w:rsid w:val="0011535A"/>
    <w:rsid w:val="00115390"/>
    <w:rsid w:val="001158E4"/>
    <w:rsid w:val="00115EBC"/>
    <w:rsid w:val="001205E0"/>
    <w:rsid w:val="00120BF8"/>
    <w:rsid w:val="00120E41"/>
    <w:rsid w:val="00122BDF"/>
    <w:rsid w:val="00122F24"/>
    <w:rsid w:val="00123886"/>
    <w:rsid w:val="001249A1"/>
    <w:rsid w:val="00126168"/>
    <w:rsid w:val="0012677F"/>
    <w:rsid w:val="001306E7"/>
    <w:rsid w:val="00131437"/>
    <w:rsid w:val="00131C88"/>
    <w:rsid w:val="00132318"/>
    <w:rsid w:val="00132502"/>
    <w:rsid w:val="001328DD"/>
    <w:rsid w:val="00134F49"/>
    <w:rsid w:val="00135639"/>
    <w:rsid w:val="00136E39"/>
    <w:rsid w:val="001373D8"/>
    <w:rsid w:val="001402E7"/>
    <w:rsid w:val="0014107B"/>
    <w:rsid w:val="00141381"/>
    <w:rsid w:val="00141897"/>
    <w:rsid w:val="00142478"/>
    <w:rsid w:val="00142A92"/>
    <w:rsid w:val="00143D19"/>
    <w:rsid w:val="00143F2B"/>
    <w:rsid w:val="001449AA"/>
    <w:rsid w:val="00145A26"/>
    <w:rsid w:val="00146CBE"/>
    <w:rsid w:val="001470D4"/>
    <w:rsid w:val="001504E4"/>
    <w:rsid w:val="0015055E"/>
    <w:rsid w:val="001506C3"/>
    <w:rsid w:val="00150C96"/>
    <w:rsid w:val="00152342"/>
    <w:rsid w:val="001530BD"/>
    <w:rsid w:val="001530D8"/>
    <w:rsid w:val="001533B1"/>
    <w:rsid w:val="001535B6"/>
    <w:rsid w:val="0015390F"/>
    <w:rsid w:val="001559BC"/>
    <w:rsid w:val="00155B4F"/>
    <w:rsid w:val="0015728A"/>
    <w:rsid w:val="001603C1"/>
    <w:rsid w:val="00160470"/>
    <w:rsid w:val="0016068D"/>
    <w:rsid w:val="00161423"/>
    <w:rsid w:val="001617E2"/>
    <w:rsid w:val="00161FDF"/>
    <w:rsid w:val="00162438"/>
    <w:rsid w:val="00162568"/>
    <w:rsid w:val="0016320E"/>
    <w:rsid w:val="001634EE"/>
    <w:rsid w:val="001649AE"/>
    <w:rsid w:val="001649F5"/>
    <w:rsid w:val="001653E8"/>
    <w:rsid w:val="00166218"/>
    <w:rsid w:val="001701EA"/>
    <w:rsid w:val="00171549"/>
    <w:rsid w:val="00171B8F"/>
    <w:rsid w:val="00173744"/>
    <w:rsid w:val="00174DC1"/>
    <w:rsid w:val="00176049"/>
    <w:rsid w:val="00177C9B"/>
    <w:rsid w:val="00180033"/>
    <w:rsid w:val="00180288"/>
    <w:rsid w:val="001807CB"/>
    <w:rsid w:val="00180867"/>
    <w:rsid w:val="00181206"/>
    <w:rsid w:val="00182C03"/>
    <w:rsid w:val="00183D5F"/>
    <w:rsid w:val="001848F7"/>
    <w:rsid w:val="0018555B"/>
    <w:rsid w:val="00186092"/>
    <w:rsid w:val="001904AB"/>
    <w:rsid w:val="00190C40"/>
    <w:rsid w:val="00190D59"/>
    <w:rsid w:val="001920B8"/>
    <w:rsid w:val="00194727"/>
    <w:rsid w:val="00195B62"/>
    <w:rsid w:val="00197B96"/>
    <w:rsid w:val="001A0A6B"/>
    <w:rsid w:val="001A132E"/>
    <w:rsid w:val="001A2CC4"/>
    <w:rsid w:val="001A4FFC"/>
    <w:rsid w:val="001A5B70"/>
    <w:rsid w:val="001A61DA"/>
    <w:rsid w:val="001A6F04"/>
    <w:rsid w:val="001B1351"/>
    <w:rsid w:val="001B1BCB"/>
    <w:rsid w:val="001B3432"/>
    <w:rsid w:val="001B497D"/>
    <w:rsid w:val="001B4F92"/>
    <w:rsid w:val="001B51AE"/>
    <w:rsid w:val="001B7830"/>
    <w:rsid w:val="001C16C0"/>
    <w:rsid w:val="001C197A"/>
    <w:rsid w:val="001C2674"/>
    <w:rsid w:val="001C2901"/>
    <w:rsid w:val="001C36CD"/>
    <w:rsid w:val="001C3B62"/>
    <w:rsid w:val="001C4F43"/>
    <w:rsid w:val="001C52EC"/>
    <w:rsid w:val="001C57EF"/>
    <w:rsid w:val="001C60CA"/>
    <w:rsid w:val="001C67B8"/>
    <w:rsid w:val="001C7326"/>
    <w:rsid w:val="001C75F4"/>
    <w:rsid w:val="001D0065"/>
    <w:rsid w:val="001D0774"/>
    <w:rsid w:val="001D09BB"/>
    <w:rsid w:val="001D0DB0"/>
    <w:rsid w:val="001D2DE9"/>
    <w:rsid w:val="001D54C5"/>
    <w:rsid w:val="001D6D23"/>
    <w:rsid w:val="001E18AC"/>
    <w:rsid w:val="001E1904"/>
    <w:rsid w:val="001E382E"/>
    <w:rsid w:val="001E5A94"/>
    <w:rsid w:val="001E6236"/>
    <w:rsid w:val="001E6C51"/>
    <w:rsid w:val="001F107C"/>
    <w:rsid w:val="001F1216"/>
    <w:rsid w:val="001F1CD2"/>
    <w:rsid w:val="001F2833"/>
    <w:rsid w:val="001F2A73"/>
    <w:rsid w:val="001F307C"/>
    <w:rsid w:val="001F3D97"/>
    <w:rsid w:val="001F42E5"/>
    <w:rsid w:val="001F4575"/>
    <w:rsid w:val="001F52DC"/>
    <w:rsid w:val="001F5871"/>
    <w:rsid w:val="001F5B2F"/>
    <w:rsid w:val="001F6EBF"/>
    <w:rsid w:val="001F6FFF"/>
    <w:rsid w:val="001F7927"/>
    <w:rsid w:val="00200AEA"/>
    <w:rsid w:val="00201DD2"/>
    <w:rsid w:val="00202518"/>
    <w:rsid w:val="00203628"/>
    <w:rsid w:val="00203AFA"/>
    <w:rsid w:val="00204E43"/>
    <w:rsid w:val="00205089"/>
    <w:rsid w:val="00206156"/>
    <w:rsid w:val="002065C5"/>
    <w:rsid w:val="0020678E"/>
    <w:rsid w:val="002074A0"/>
    <w:rsid w:val="002103AE"/>
    <w:rsid w:val="0021234E"/>
    <w:rsid w:val="00212418"/>
    <w:rsid w:val="0021242B"/>
    <w:rsid w:val="002132BB"/>
    <w:rsid w:val="002139D0"/>
    <w:rsid w:val="00214BCE"/>
    <w:rsid w:val="002150B9"/>
    <w:rsid w:val="0021623F"/>
    <w:rsid w:val="00216D51"/>
    <w:rsid w:val="002233EC"/>
    <w:rsid w:val="0022355F"/>
    <w:rsid w:val="00226758"/>
    <w:rsid w:val="00226DCF"/>
    <w:rsid w:val="002277FF"/>
    <w:rsid w:val="00227A99"/>
    <w:rsid w:val="00230621"/>
    <w:rsid w:val="00230F3F"/>
    <w:rsid w:val="002311EF"/>
    <w:rsid w:val="002319C4"/>
    <w:rsid w:val="00231BF8"/>
    <w:rsid w:val="00233C9D"/>
    <w:rsid w:val="002344D3"/>
    <w:rsid w:val="00235547"/>
    <w:rsid w:val="00235A37"/>
    <w:rsid w:val="00236512"/>
    <w:rsid w:val="00236746"/>
    <w:rsid w:val="00240CDF"/>
    <w:rsid w:val="0024154F"/>
    <w:rsid w:val="0024155D"/>
    <w:rsid w:val="00243DF7"/>
    <w:rsid w:val="00243E6B"/>
    <w:rsid w:val="0024541C"/>
    <w:rsid w:val="00245A88"/>
    <w:rsid w:val="00246066"/>
    <w:rsid w:val="00250425"/>
    <w:rsid w:val="00251226"/>
    <w:rsid w:val="00253A99"/>
    <w:rsid w:val="00254243"/>
    <w:rsid w:val="00254A20"/>
    <w:rsid w:val="00254B92"/>
    <w:rsid w:val="002579C9"/>
    <w:rsid w:val="00260B0A"/>
    <w:rsid w:val="00260CE6"/>
    <w:rsid w:val="00262430"/>
    <w:rsid w:val="002652F2"/>
    <w:rsid w:val="00265C8B"/>
    <w:rsid w:val="00266113"/>
    <w:rsid w:val="002663C9"/>
    <w:rsid w:val="002671B7"/>
    <w:rsid w:val="00267558"/>
    <w:rsid w:val="002702CD"/>
    <w:rsid w:val="00271517"/>
    <w:rsid w:val="00272D3F"/>
    <w:rsid w:val="002753ED"/>
    <w:rsid w:val="0027571E"/>
    <w:rsid w:val="00277EAB"/>
    <w:rsid w:val="002812D9"/>
    <w:rsid w:val="00281853"/>
    <w:rsid w:val="00281E5E"/>
    <w:rsid w:val="00282740"/>
    <w:rsid w:val="00283272"/>
    <w:rsid w:val="00283E10"/>
    <w:rsid w:val="00283E9C"/>
    <w:rsid w:val="00286BD6"/>
    <w:rsid w:val="00286E6D"/>
    <w:rsid w:val="00291247"/>
    <w:rsid w:val="0029129C"/>
    <w:rsid w:val="0029171B"/>
    <w:rsid w:val="00291932"/>
    <w:rsid w:val="0029280A"/>
    <w:rsid w:val="00293462"/>
    <w:rsid w:val="00294157"/>
    <w:rsid w:val="00295974"/>
    <w:rsid w:val="0029750D"/>
    <w:rsid w:val="0029795D"/>
    <w:rsid w:val="00297AB0"/>
    <w:rsid w:val="002A0CEB"/>
    <w:rsid w:val="002A1221"/>
    <w:rsid w:val="002A15F4"/>
    <w:rsid w:val="002A1A12"/>
    <w:rsid w:val="002A3D7D"/>
    <w:rsid w:val="002A6AA9"/>
    <w:rsid w:val="002A6B94"/>
    <w:rsid w:val="002A72C1"/>
    <w:rsid w:val="002A7E89"/>
    <w:rsid w:val="002B1ACF"/>
    <w:rsid w:val="002B2A73"/>
    <w:rsid w:val="002B2E59"/>
    <w:rsid w:val="002B36E2"/>
    <w:rsid w:val="002B391C"/>
    <w:rsid w:val="002B3DD4"/>
    <w:rsid w:val="002B56A6"/>
    <w:rsid w:val="002B5EC1"/>
    <w:rsid w:val="002B61D2"/>
    <w:rsid w:val="002B66C8"/>
    <w:rsid w:val="002B7111"/>
    <w:rsid w:val="002B7B97"/>
    <w:rsid w:val="002B7DE8"/>
    <w:rsid w:val="002C09DE"/>
    <w:rsid w:val="002C2B31"/>
    <w:rsid w:val="002C42D6"/>
    <w:rsid w:val="002C6DFD"/>
    <w:rsid w:val="002C7441"/>
    <w:rsid w:val="002D0A12"/>
    <w:rsid w:val="002D0CB1"/>
    <w:rsid w:val="002D1C97"/>
    <w:rsid w:val="002D2A3A"/>
    <w:rsid w:val="002D4381"/>
    <w:rsid w:val="002D55A5"/>
    <w:rsid w:val="002D57FF"/>
    <w:rsid w:val="002D637E"/>
    <w:rsid w:val="002D7011"/>
    <w:rsid w:val="002E10B9"/>
    <w:rsid w:val="002E1C55"/>
    <w:rsid w:val="002E2375"/>
    <w:rsid w:val="002E37C1"/>
    <w:rsid w:val="002E3831"/>
    <w:rsid w:val="002E5778"/>
    <w:rsid w:val="002E722A"/>
    <w:rsid w:val="002E727F"/>
    <w:rsid w:val="002F0DE0"/>
    <w:rsid w:val="002F39A2"/>
    <w:rsid w:val="002F3D32"/>
    <w:rsid w:val="002F3DA4"/>
    <w:rsid w:val="002F41CB"/>
    <w:rsid w:val="002F4D54"/>
    <w:rsid w:val="002F5A01"/>
    <w:rsid w:val="002F5E39"/>
    <w:rsid w:val="002F7168"/>
    <w:rsid w:val="003005D0"/>
    <w:rsid w:val="00301D06"/>
    <w:rsid w:val="003046AA"/>
    <w:rsid w:val="00304B7F"/>
    <w:rsid w:val="00304DE1"/>
    <w:rsid w:val="00305104"/>
    <w:rsid w:val="00305248"/>
    <w:rsid w:val="00307405"/>
    <w:rsid w:val="00307549"/>
    <w:rsid w:val="00307684"/>
    <w:rsid w:val="00310ADF"/>
    <w:rsid w:val="00311871"/>
    <w:rsid w:val="003121E5"/>
    <w:rsid w:val="00312426"/>
    <w:rsid w:val="0031393F"/>
    <w:rsid w:val="00313AB7"/>
    <w:rsid w:val="00313CD5"/>
    <w:rsid w:val="0031421B"/>
    <w:rsid w:val="003151EC"/>
    <w:rsid w:val="00315FAE"/>
    <w:rsid w:val="0031691D"/>
    <w:rsid w:val="003200DE"/>
    <w:rsid w:val="00320756"/>
    <w:rsid w:val="00321B71"/>
    <w:rsid w:val="003221A0"/>
    <w:rsid w:val="00322794"/>
    <w:rsid w:val="00322C17"/>
    <w:rsid w:val="00323440"/>
    <w:rsid w:val="003242DD"/>
    <w:rsid w:val="003246A0"/>
    <w:rsid w:val="00325419"/>
    <w:rsid w:val="003254F8"/>
    <w:rsid w:val="003267B9"/>
    <w:rsid w:val="00327584"/>
    <w:rsid w:val="0032760B"/>
    <w:rsid w:val="00327890"/>
    <w:rsid w:val="003324A2"/>
    <w:rsid w:val="003325B3"/>
    <w:rsid w:val="00332EA5"/>
    <w:rsid w:val="00332FFC"/>
    <w:rsid w:val="003337D5"/>
    <w:rsid w:val="0033482C"/>
    <w:rsid w:val="00334C51"/>
    <w:rsid w:val="00336A07"/>
    <w:rsid w:val="00337556"/>
    <w:rsid w:val="00337F14"/>
    <w:rsid w:val="003417C1"/>
    <w:rsid w:val="0034244F"/>
    <w:rsid w:val="00344780"/>
    <w:rsid w:val="0034642B"/>
    <w:rsid w:val="00347B1A"/>
    <w:rsid w:val="00350041"/>
    <w:rsid w:val="003504C3"/>
    <w:rsid w:val="003510BF"/>
    <w:rsid w:val="00351757"/>
    <w:rsid w:val="00352719"/>
    <w:rsid w:val="00352ECC"/>
    <w:rsid w:val="00353218"/>
    <w:rsid w:val="00353B68"/>
    <w:rsid w:val="0035403A"/>
    <w:rsid w:val="0035480F"/>
    <w:rsid w:val="00361603"/>
    <w:rsid w:val="00362886"/>
    <w:rsid w:val="003633BB"/>
    <w:rsid w:val="00363A3F"/>
    <w:rsid w:val="00363B4E"/>
    <w:rsid w:val="00364C49"/>
    <w:rsid w:val="00365205"/>
    <w:rsid w:val="00366239"/>
    <w:rsid w:val="00367100"/>
    <w:rsid w:val="0036743A"/>
    <w:rsid w:val="00367EB7"/>
    <w:rsid w:val="00370688"/>
    <w:rsid w:val="00370AAA"/>
    <w:rsid w:val="0037150D"/>
    <w:rsid w:val="003718AC"/>
    <w:rsid w:val="003726D8"/>
    <w:rsid w:val="00373244"/>
    <w:rsid w:val="00374164"/>
    <w:rsid w:val="00374187"/>
    <w:rsid w:val="0037468D"/>
    <w:rsid w:val="00374EDD"/>
    <w:rsid w:val="00375A70"/>
    <w:rsid w:val="00375F75"/>
    <w:rsid w:val="003763D1"/>
    <w:rsid w:val="003763F9"/>
    <w:rsid w:val="00382C08"/>
    <w:rsid w:val="00385B94"/>
    <w:rsid w:val="00385FE1"/>
    <w:rsid w:val="00386120"/>
    <w:rsid w:val="00391706"/>
    <w:rsid w:val="00391B65"/>
    <w:rsid w:val="003930B7"/>
    <w:rsid w:val="003934E6"/>
    <w:rsid w:val="00393F6F"/>
    <w:rsid w:val="00394ED0"/>
    <w:rsid w:val="00395AA7"/>
    <w:rsid w:val="003964E5"/>
    <w:rsid w:val="0039706E"/>
    <w:rsid w:val="00397FAF"/>
    <w:rsid w:val="003A1D4F"/>
    <w:rsid w:val="003A1FB3"/>
    <w:rsid w:val="003A3405"/>
    <w:rsid w:val="003A4DF0"/>
    <w:rsid w:val="003A77EC"/>
    <w:rsid w:val="003A7BC8"/>
    <w:rsid w:val="003B12C0"/>
    <w:rsid w:val="003B176B"/>
    <w:rsid w:val="003B28B9"/>
    <w:rsid w:val="003B3338"/>
    <w:rsid w:val="003B33FF"/>
    <w:rsid w:val="003B4896"/>
    <w:rsid w:val="003B4C79"/>
    <w:rsid w:val="003B4FF1"/>
    <w:rsid w:val="003B61B9"/>
    <w:rsid w:val="003B6DE5"/>
    <w:rsid w:val="003B7014"/>
    <w:rsid w:val="003B724C"/>
    <w:rsid w:val="003B7374"/>
    <w:rsid w:val="003B7902"/>
    <w:rsid w:val="003B7E0D"/>
    <w:rsid w:val="003C0C09"/>
    <w:rsid w:val="003C0E2B"/>
    <w:rsid w:val="003C37E4"/>
    <w:rsid w:val="003C49AB"/>
    <w:rsid w:val="003C4B66"/>
    <w:rsid w:val="003C65BA"/>
    <w:rsid w:val="003D03C6"/>
    <w:rsid w:val="003D1948"/>
    <w:rsid w:val="003D3420"/>
    <w:rsid w:val="003D34E1"/>
    <w:rsid w:val="003D3E91"/>
    <w:rsid w:val="003D4683"/>
    <w:rsid w:val="003D483B"/>
    <w:rsid w:val="003D551B"/>
    <w:rsid w:val="003D5E13"/>
    <w:rsid w:val="003D5EC2"/>
    <w:rsid w:val="003E0211"/>
    <w:rsid w:val="003E04D3"/>
    <w:rsid w:val="003E1D43"/>
    <w:rsid w:val="003E2818"/>
    <w:rsid w:val="003E324C"/>
    <w:rsid w:val="003E3664"/>
    <w:rsid w:val="003E3B01"/>
    <w:rsid w:val="003E4E35"/>
    <w:rsid w:val="003E5E96"/>
    <w:rsid w:val="003E7841"/>
    <w:rsid w:val="003F14B2"/>
    <w:rsid w:val="003F1909"/>
    <w:rsid w:val="003F1D85"/>
    <w:rsid w:val="003F4F5A"/>
    <w:rsid w:val="003F50AE"/>
    <w:rsid w:val="003F5A25"/>
    <w:rsid w:val="003F5C3F"/>
    <w:rsid w:val="00403309"/>
    <w:rsid w:val="004035BB"/>
    <w:rsid w:val="00403C75"/>
    <w:rsid w:val="00404011"/>
    <w:rsid w:val="004045FC"/>
    <w:rsid w:val="004054DF"/>
    <w:rsid w:val="00405D3C"/>
    <w:rsid w:val="004075F4"/>
    <w:rsid w:val="0041012B"/>
    <w:rsid w:val="00411EE2"/>
    <w:rsid w:val="00414A87"/>
    <w:rsid w:val="00414EDA"/>
    <w:rsid w:val="00416E90"/>
    <w:rsid w:val="0042533A"/>
    <w:rsid w:val="00426202"/>
    <w:rsid w:val="00426C11"/>
    <w:rsid w:val="0042747A"/>
    <w:rsid w:val="00430E32"/>
    <w:rsid w:val="0043125F"/>
    <w:rsid w:val="00432AC8"/>
    <w:rsid w:val="00432FC2"/>
    <w:rsid w:val="00434066"/>
    <w:rsid w:val="00434623"/>
    <w:rsid w:val="00436575"/>
    <w:rsid w:val="00436708"/>
    <w:rsid w:val="00436895"/>
    <w:rsid w:val="00437E18"/>
    <w:rsid w:val="00440A54"/>
    <w:rsid w:val="00440F3F"/>
    <w:rsid w:val="00441420"/>
    <w:rsid w:val="004437DB"/>
    <w:rsid w:val="00444451"/>
    <w:rsid w:val="004456A7"/>
    <w:rsid w:val="00445AC1"/>
    <w:rsid w:val="00446331"/>
    <w:rsid w:val="004503F7"/>
    <w:rsid w:val="0045139C"/>
    <w:rsid w:val="0045147C"/>
    <w:rsid w:val="00452DC6"/>
    <w:rsid w:val="00453627"/>
    <w:rsid w:val="00455CE6"/>
    <w:rsid w:val="004600A7"/>
    <w:rsid w:val="00460291"/>
    <w:rsid w:val="00461044"/>
    <w:rsid w:val="00462801"/>
    <w:rsid w:val="00462FC3"/>
    <w:rsid w:val="00463DCF"/>
    <w:rsid w:val="00464556"/>
    <w:rsid w:val="00464DCA"/>
    <w:rsid w:val="00471858"/>
    <w:rsid w:val="00471AD5"/>
    <w:rsid w:val="0047203A"/>
    <w:rsid w:val="00472A60"/>
    <w:rsid w:val="00473DD5"/>
    <w:rsid w:val="004746A8"/>
    <w:rsid w:val="004749DB"/>
    <w:rsid w:val="00474BF6"/>
    <w:rsid w:val="004763DB"/>
    <w:rsid w:val="0047723F"/>
    <w:rsid w:val="00477A2E"/>
    <w:rsid w:val="00477CFC"/>
    <w:rsid w:val="00477EBD"/>
    <w:rsid w:val="004809FF"/>
    <w:rsid w:val="00480B47"/>
    <w:rsid w:val="00481396"/>
    <w:rsid w:val="00482C72"/>
    <w:rsid w:val="00482D48"/>
    <w:rsid w:val="00484CE8"/>
    <w:rsid w:val="004850E8"/>
    <w:rsid w:val="00485446"/>
    <w:rsid w:val="004856C6"/>
    <w:rsid w:val="00485952"/>
    <w:rsid w:val="0048685A"/>
    <w:rsid w:val="00486F64"/>
    <w:rsid w:val="004870D9"/>
    <w:rsid w:val="00490A83"/>
    <w:rsid w:val="00491240"/>
    <w:rsid w:val="004929D6"/>
    <w:rsid w:val="00495548"/>
    <w:rsid w:val="00497343"/>
    <w:rsid w:val="00497991"/>
    <w:rsid w:val="004A24AC"/>
    <w:rsid w:val="004A4385"/>
    <w:rsid w:val="004A4923"/>
    <w:rsid w:val="004A6498"/>
    <w:rsid w:val="004A6700"/>
    <w:rsid w:val="004A74C3"/>
    <w:rsid w:val="004A765C"/>
    <w:rsid w:val="004B0441"/>
    <w:rsid w:val="004B24FF"/>
    <w:rsid w:val="004B2664"/>
    <w:rsid w:val="004B27A8"/>
    <w:rsid w:val="004B2C12"/>
    <w:rsid w:val="004B340C"/>
    <w:rsid w:val="004B36C7"/>
    <w:rsid w:val="004B47C3"/>
    <w:rsid w:val="004B486F"/>
    <w:rsid w:val="004B4BAB"/>
    <w:rsid w:val="004B4D71"/>
    <w:rsid w:val="004B5B4F"/>
    <w:rsid w:val="004C068F"/>
    <w:rsid w:val="004C0CDA"/>
    <w:rsid w:val="004C2359"/>
    <w:rsid w:val="004C275D"/>
    <w:rsid w:val="004C3249"/>
    <w:rsid w:val="004C37A1"/>
    <w:rsid w:val="004C3A73"/>
    <w:rsid w:val="004C3C13"/>
    <w:rsid w:val="004C4CC6"/>
    <w:rsid w:val="004C5A29"/>
    <w:rsid w:val="004D17C2"/>
    <w:rsid w:val="004D20F8"/>
    <w:rsid w:val="004D2957"/>
    <w:rsid w:val="004D3245"/>
    <w:rsid w:val="004D3F56"/>
    <w:rsid w:val="004D4A4D"/>
    <w:rsid w:val="004D4FAE"/>
    <w:rsid w:val="004D5A2E"/>
    <w:rsid w:val="004D5B6A"/>
    <w:rsid w:val="004D78EF"/>
    <w:rsid w:val="004E0BB2"/>
    <w:rsid w:val="004E1171"/>
    <w:rsid w:val="004E2907"/>
    <w:rsid w:val="004E39C6"/>
    <w:rsid w:val="004E4667"/>
    <w:rsid w:val="004E4DC2"/>
    <w:rsid w:val="004E7DCD"/>
    <w:rsid w:val="004F02CA"/>
    <w:rsid w:val="004F0393"/>
    <w:rsid w:val="004F03D6"/>
    <w:rsid w:val="004F1187"/>
    <w:rsid w:val="004F2759"/>
    <w:rsid w:val="004F2F9B"/>
    <w:rsid w:val="004F3185"/>
    <w:rsid w:val="004F3C68"/>
    <w:rsid w:val="004F4104"/>
    <w:rsid w:val="004F529C"/>
    <w:rsid w:val="004F7A7B"/>
    <w:rsid w:val="004F7AA2"/>
    <w:rsid w:val="004F7DED"/>
    <w:rsid w:val="005007EA"/>
    <w:rsid w:val="0050189E"/>
    <w:rsid w:val="005030A6"/>
    <w:rsid w:val="00503C3E"/>
    <w:rsid w:val="00504746"/>
    <w:rsid w:val="00504CBD"/>
    <w:rsid w:val="0050553C"/>
    <w:rsid w:val="0050671A"/>
    <w:rsid w:val="0050751A"/>
    <w:rsid w:val="005104A8"/>
    <w:rsid w:val="00511890"/>
    <w:rsid w:val="0051192E"/>
    <w:rsid w:val="00511E4F"/>
    <w:rsid w:val="00511E85"/>
    <w:rsid w:val="005134CC"/>
    <w:rsid w:val="0051358B"/>
    <w:rsid w:val="00516B28"/>
    <w:rsid w:val="00517C4B"/>
    <w:rsid w:val="00517D35"/>
    <w:rsid w:val="00517E76"/>
    <w:rsid w:val="00520E88"/>
    <w:rsid w:val="00520F6B"/>
    <w:rsid w:val="00521613"/>
    <w:rsid w:val="00522317"/>
    <w:rsid w:val="00523918"/>
    <w:rsid w:val="0052407B"/>
    <w:rsid w:val="00524D2A"/>
    <w:rsid w:val="00525807"/>
    <w:rsid w:val="00526E1F"/>
    <w:rsid w:val="00526F6B"/>
    <w:rsid w:val="0053302D"/>
    <w:rsid w:val="00533BFD"/>
    <w:rsid w:val="005342F3"/>
    <w:rsid w:val="005354F4"/>
    <w:rsid w:val="0053665C"/>
    <w:rsid w:val="00536CD8"/>
    <w:rsid w:val="00543626"/>
    <w:rsid w:val="00543765"/>
    <w:rsid w:val="00544154"/>
    <w:rsid w:val="005449C3"/>
    <w:rsid w:val="00544BD1"/>
    <w:rsid w:val="005455AD"/>
    <w:rsid w:val="00546541"/>
    <w:rsid w:val="00546FCE"/>
    <w:rsid w:val="0055017F"/>
    <w:rsid w:val="00550549"/>
    <w:rsid w:val="00550A04"/>
    <w:rsid w:val="00550D43"/>
    <w:rsid w:val="005519C5"/>
    <w:rsid w:val="00551DC3"/>
    <w:rsid w:val="005536F8"/>
    <w:rsid w:val="005537E6"/>
    <w:rsid w:val="0055572F"/>
    <w:rsid w:val="00556C68"/>
    <w:rsid w:val="00561F1B"/>
    <w:rsid w:val="0056390E"/>
    <w:rsid w:val="0056713C"/>
    <w:rsid w:val="00567858"/>
    <w:rsid w:val="005678AD"/>
    <w:rsid w:val="00567A52"/>
    <w:rsid w:val="00567B02"/>
    <w:rsid w:val="00567E8E"/>
    <w:rsid w:val="00572DCB"/>
    <w:rsid w:val="00572EFD"/>
    <w:rsid w:val="0057339E"/>
    <w:rsid w:val="00573583"/>
    <w:rsid w:val="0057372D"/>
    <w:rsid w:val="005746AD"/>
    <w:rsid w:val="005755E9"/>
    <w:rsid w:val="00575CFE"/>
    <w:rsid w:val="005765E4"/>
    <w:rsid w:val="00577221"/>
    <w:rsid w:val="00577684"/>
    <w:rsid w:val="00577F84"/>
    <w:rsid w:val="00580DB9"/>
    <w:rsid w:val="00580ECF"/>
    <w:rsid w:val="00583350"/>
    <w:rsid w:val="00584FC4"/>
    <w:rsid w:val="005855FC"/>
    <w:rsid w:val="00586DB9"/>
    <w:rsid w:val="00587A6D"/>
    <w:rsid w:val="00587CF9"/>
    <w:rsid w:val="00590F82"/>
    <w:rsid w:val="00592027"/>
    <w:rsid w:val="00592329"/>
    <w:rsid w:val="0059244F"/>
    <w:rsid w:val="005936EE"/>
    <w:rsid w:val="00593A8E"/>
    <w:rsid w:val="00593DD1"/>
    <w:rsid w:val="00594692"/>
    <w:rsid w:val="00596800"/>
    <w:rsid w:val="00596CC3"/>
    <w:rsid w:val="005A15AE"/>
    <w:rsid w:val="005A3178"/>
    <w:rsid w:val="005A5DCC"/>
    <w:rsid w:val="005A6258"/>
    <w:rsid w:val="005A6916"/>
    <w:rsid w:val="005A6B7F"/>
    <w:rsid w:val="005A723A"/>
    <w:rsid w:val="005A7A25"/>
    <w:rsid w:val="005B1929"/>
    <w:rsid w:val="005B1A52"/>
    <w:rsid w:val="005B22CF"/>
    <w:rsid w:val="005B252D"/>
    <w:rsid w:val="005B323C"/>
    <w:rsid w:val="005B3C79"/>
    <w:rsid w:val="005B4768"/>
    <w:rsid w:val="005B47E3"/>
    <w:rsid w:val="005B496C"/>
    <w:rsid w:val="005B52D9"/>
    <w:rsid w:val="005B7794"/>
    <w:rsid w:val="005C1C23"/>
    <w:rsid w:val="005C2007"/>
    <w:rsid w:val="005C249E"/>
    <w:rsid w:val="005C26B7"/>
    <w:rsid w:val="005C2D4F"/>
    <w:rsid w:val="005C5ECA"/>
    <w:rsid w:val="005C6DAD"/>
    <w:rsid w:val="005D0437"/>
    <w:rsid w:val="005D09E1"/>
    <w:rsid w:val="005D0B38"/>
    <w:rsid w:val="005D3F5E"/>
    <w:rsid w:val="005D4837"/>
    <w:rsid w:val="005D6B40"/>
    <w:rsid w:val="005D7850"/>
    <w:rsid w:val="005E1C94"/>
    <w:rsid w:val="005E2DEB"/>
    <w:rsid w:val="005E2E81"/>
    <w:rsid w:val="005E5376"/>
    <w:rsid w:val="005E5BB8"/>
    <w:rsid w:val="005E5EFB"/>
    <w:rsid w:val="005F03CE"/>
    <w:rsid w:val="005F0C11"/>
    <w:rsid w:val="005F19C3"/>
    <w:rsid w:val="005F1D65"/>
    <w:rsid w:val="005F3886"/>
    <w:rsid w:val="005F38B2"/>
    <w:rsid w:val="005F4A5B"/>
    <w:rsid w:val="005F57FD"/>
    <w:rsid w:val="005F6129"/>
    <w:rsid w:val="005F684D"/>
    <w:rsid w:val="005F7242"/>
    <w:rsid w:val="006002A7"/>
    <w:rsid w:val="00601358"/>
    <w:rsid w:val="0060434D"/>
    <w:rsid w:val="00606156"/>
    <w:rsid w:val="00607DC5"/>
    <w:rsid w:val="00610FFB"/>
    <w:rsid w:val="0061172D"/>
    <w:rsid w:val="00612352"/>
    <w:rsid w:val="006127FB"/>
    <w:rsid w:val="00613421"/>
    <w:rsid w:val="0061343F"/>
    <w:rsid w:val="00613612"/>
    <w:rsid w:val="006142D1"/>
    <w:rsid w:val="00614DAF"/>
    <w:rsid w:val="0061524A"/>
    <w:rsid w:val="006152C0"/>
    <w:rsid w:val="00615B6B"/>
    <w:rsid w:val="006222E5"/>
    <w:rsid w:val="006227C9"/>
    <w:rsid w:val="006228CF"/>
    <w:rsid w:val="0062299C"/>
    <w:rsid w:val="00625511"/>
    <w:rsid w:val="0063211C"/>
    <w:rsid w:val="0063312F"/>
    <w:rsid w:val="0063378C"/>
    <w:rsid w:val="00635221"/>
    <w:rsid w:val="00637EC0"/>
    <w:rsid w:val="0064086E"/>
    <w:rsid w:val="00642F39"/>
    <w:rsid w:val="006450F1"/>
    <w:rsid w:val="006463B1"/>
    <w:rsid w:val="00646803"/>
    <w:rsid w:val="006472B6"/>
    <w:rsid w:val="006505D6"/>
    <w:rsid w:val="006509CD"/>
    <w:rsid w:val="00651174"/>
    <w:rsid w:val="006516CB"/>
    <w:rsid w:val="00654ECF"/>
    <w:rsid w:val="00655028"/>
    <w:rsid w:val="00656AB5"/>
    <w:rsid w:val="00657BB6"/>
    <w:rsid w:val="00662467"/>
    <w:rsid w:val="00662854"/>
    <w:rsid w:val="006630F6"/>
    <w:rsid w:val="00665BBF"/>
    <w:rsid w:val="00665D64"/>
    <w:rsid w:val="00666413"/>
    <w:rsid w:val="00667396"/>
    <w:rsid w:val="00671243"/>
    <w:rsid w:val="006713FC"/>
    <w:rsid w:val="00675D48"/>
    <w:rsid w:val="0067668D"/>
    <w:rsid w:val="00677179"/>
    <w:rsid w:val="0067788F"/>
    <w:rsid w:val="00677EC3"/>
    <w:rsid w:val="00680D79"/>
    <w:rsid w:val="00681306"/>
    <w:rsid w:val="006829B5"/>
    <w:rsid w:val="006845B3"/>
    <w:rsid w:val="00687B4C"/>
    <w:rsid w:val="00690609"/>
    <w:rsid w:val="00692217"/>
    <w:rsid w:val="0069273B"/>
    <w:rsid w:val="0069435A"/>
    <w:rsid w:val="00695C6A"/>
    <w:rsid w:val="006A0711"/>
    <w:rsid w:val="006A11C7"/>
    <w:rsid w:val="006A3D60"/>
    <w:rsid w:val="006A6FD0"/>
    <w:rsid w:val="006A7490"/>
    <w:rsid w:val="006A76F3"/>
    <w:rsid w:val="006A78FF"/>
    <w:rsid w:val="006B02DB"/>
    <w:rsid w:val="006B1286"/>
    <w:rsid w:val="006B16FC"/>
    <w:rsid w:val="006B1FB9"/>
    <w:rsid w:val="006B2DA2"/>
    <w:rsid w:val="006B34A0"/>
    <w:rsid w:val="006B3F45"/>
    <w:rsid w:val="006B4CBF"/>
    <w:rsid w:val="006B5829"/>
    <w:rsid w:val="006B621F"/>
    <w:rsid w:val="006B6BDB"/>
    <w:rsid w:val="006B6C64"/>
    <w:rsid w:val="006B74F2"/>
    <w:rsid w:val="006C284F"/>
    <w:rsid w:val="006C2E65"/>
    <w:rsid w:val="006C3ADD"/>
    <w:rsid w:val="006C3C22"/>
    <w:rsid w:val="006C5B02"/>
    <w:rsid w:val="006C6592"/>
    <w:rsid w:val="006C65FE"/>
    <w:rsid w:val="006C6886"/>
    <w:rsid w:val="006C7E40"/>
    <w:rsid w:val="006D0A71"/>
    <w:rsid w:val="006D0EE4"/>
    <w:rsid w:val="006D2157"/>
    <w:rsid w:val="006D23C3"/>
    <w:rsid w:val="006D3B88"/>
    <w:rsid w:val="006D5D48"/>
    <w:rsid w:val="006D70D6"/>
    <w:rsid w:val="006D726E"/>
    <w:rsid w:val="006D7306"/>
    <w:rsid w:val="006E03A4"/>
    <w:rsid w:val="006E231F"/>
    <w:rsid w:val="006E3072"/>
    <w:rsid w:val="006E346B"/>
    <w:rsid w:val="006E34BD"/>
    <w:rsid w:val="006E7B34"/>
    <w:rsid w:val="006F0567"/>
    <w:rsid w:val="006F08BB"/>
    <w:rsid w:val="006F118A"/>
    <w:rsid w:val="006F27FE"/>
    <w:rsid w:val="006F2930"/>
    <w:rsid w:val="006F4425"/>
    <w:rsid w:val="006F680A"/>
    <w:rsid w:val="00700149"/>
    <w:rsid w:val="007003AB"/>
    <w:rsid w:val="00701D53"/>
    <w:rsid w:val="00703198"/>
    <w:rsid w:val="00703832"/>
    <w:rsid w:val="00703C62"/>
    <w:rsid w:val="007045C4"/>
    <w:rsid w:val="00704ED5"/>
    <w:rsid w:val="007058C4"/>
    <w:rsid w:val="00705A25"/>
    <w:rsid w:val="00705DB1"/>
    <w:rsid w:val="007060B4"/>
    <w:rsid w:val="00706372"/>
    <w:rsid w:val="007101FF"/>
    <w:rsid w:val="007118C0"/>
    <w:rsid w:val="00711FE9"/>
    <w:rsid w:val="007125A2"/>
    <w:rsid w:val="007139B5"/>
    <w:rsid w:val="00713A66"/>
    <w:rsid w:val="00714541"/>
    <w:rsid w:val="00714629"/>
    <w:rsid w:val="0071492E"/>
    <w:rsid w:val="00714A4E"/>
    <w:rsid w:val="007157D2"/>
    <w:rsid w:val="007158B2"/>
    <w:rsid w:val="00716AC3"/>
    <w:rsid w:val="00716BF4"/>
    <w:rsid w:val="00717CFB"/>
    <w:rsid w:val="0072136E"/>
    <w:rsid w:val="007224A2"/>
    <w:rsid w:val="00723449"/>
    <w:rsid w:val="0072397B"/>
    <w:rsid w:val="0072478C"/>
    <w:rsid w:val="00725050"/>
    <w:rsid w:val="0072593D"/>
    <w:rsid w:val="00725C9C"/>
    <w:rsid w:val="00726788"/>
    <w:rsid w:val="00727FC8"/>
    <w:rsid w:val="007301F0"/>
    <w:rsid w:val="00730294"/>
    <w:rsid w:val="0073144A"/>
    <w:rsid w:val="007335DC"/>
    <w:rsid w:val="00734933"/>
    <w:rsid w:val="00735DEA"/>
    <w:rsid w:val="00736F6C"/>
    <w:rsid w:val="00740281"/>
    <w:rsid w:val="007404B3"/>
    <w:rsid w:val="00741728"/>
    <w:rsid w:val="00743687"/>
    <w:rsid w:val="00744C4C"/>
    <w:rsid w:val="00745004"/>
    <w:rsid w:val="00745B7E"/>
    <w:rsid w:val="0074764C"/>
    <w:rsid w:val="007476B2"/>
    <w:rsid w:val="007507A9"/>
    <w:rsid w:val="0075093D"/>
    <w:rsid w:val="00750B31"/>
    <w:rsid w:val="00751603"/>
    <w:rsid w:val="0075638E"/>
    <w:rsid w:val="00757CA9"/>
    <w:rsid w:val="007603B4"/>
    <w:rsid w:val="00760FB2"/>
    <w:rsid w:val="0076281A"/>
    <w:rsid w:val="00764024"/>
    <w:rsid w:val="00764446"/>
    <w:rsid w:val="00764BB9"/>
    <w:rsid w:val="00765C31"/>
    <w:rsid w:val="00765E7B"/>
    <w:rsid w:val="00765EBD"/>
    <w:rsid w:val="00770802"/>
    <w:rsid w:val="00770EB2"/>
    <w:rsid w:val="0077224D"/>
    <w:rsid w:val="00772349"/>
    <w:rsid w:val="0077458D"/>
    <w:rsid w:val="00774E83"/>
    <w:rsid w:val="007750D7"/>
    <w:rsid w:val="00775B10"/>
    <w:rsid w:val="0077615A"/>
    <w:rsid w:val="00777C08"/>
    <w:rsid w:val="00780028"/>
    <w:rsid w:val="007806C7"/>
    <w:rsid w:val="00780A83"/>
    <w:rsid w:val="00780D9A"/>
    <w:rsid w:val="00782181"/>
    <w:rsid w:val="007824B9"/>
    <w:rsid w:val="0078338A"/>
    <w:rsid w:val="00783D95"/>
    <w:rsid w:val="007841B1"/>
    <w:rsid w:val="00786376"/>
    <w:rsid w:val="007874D8"/>
    <w:rsid w:val="00791194"/>
    <w:rsid w:val="00793DBD"/>
    <w:rsid w:val="007958D9"/>
    <w:rsid w:val="00795A6A"/>
    <w:rsid w:val="007A15A5"/>
    <w:rsid w:val="007A26E5"/>
    <w:rsid w:val="007A35A0"/>
    <w:rsid w:val="007A49FE"/>
    <w:rsid w:val="007A5E31"/>
    <w:rsid w:val="007A5EF8"/>
    <w:rsid w:val="007A6712"/>
    <w:rsid w:val="007A741B"/>
    <w:rsid w:val="007B0110"/>
    <w:rsid w:val="007B035B"/>
    <w:rsid w:val="007B1487"/>
    <w:rsid w:val="007B1992"/>
    <w:rsid w:val="007B2788"/>
    <w:rsid w:val="007B44C3"/>
    <w:rsid w:val="007B4EE6"/>
    <w:rsid w:val="007B5905"/>
    <w:rsid w:val="007B6E5C"/>
    <w:rsid w:val="007C068E"/>
    <w:rsid w:val="007C2138"/>
    <w:rsid w:val="007C3162"/>
    <w:rsid w:val="007C4395"/>
    <w:rsid w:val="007C4FEF"/>
    <w:rsid w:val="007C5E22"/>
    <w:rsid w:val="007D28F5"/>
    <w:rsid w:val="007D407E"/>
    <w:rsid w:val="007D4655"/>
    <w:rsid w:val="007D48B8"/>
    <w:rsid w:val="007D6196"/>
    <w:rsid w:val="007D7603"/>
    <w:rsid w:val="007E0989"/>
    <w:rsid w:val="007E1C39"/>
    <w:rsid w:val="007E23BC"/>
    <w:rsid w:val="007E24BA"/>
    <w:rsid w:val="007E2BFE"/>
    <w:rsid w:val="007E3B7D"/>
    <w:rsid w:val="007E6B08"/>
    <w:rsid w:val="007E7E1B"/>
    <w:rsid w:val="007F0B6C"/>
    <w:rsid w:val="007F0E37"/>
    <w:rsid w:val="007F0F94"/>
    <w:rsid w:val="007F1935"/>
    <w:rsid w:val="007F1A46"/>
    <w:rsid w:val="007F48C0"/>
    <w:rsid w:val="007F4B21"/>
    <w:rsid w:val="007F501C"/>
    <w:rsid w:val="007F58CD"/>
    <w:rsid w:val="007F5E26"/>
    <w:rsid w:val="00801D8A"/>
    <w:rsid w:val="0080334B"/>
    <w:rsid w:val="0080404F"/>
    <w:rsid w:val="0080472D"/>
    <w:rsid w:val="0080542D"/>
    <w:rsid w:val="00805484"/>
    <w:rsid w:val="00805779"/>
    <w:rsid w:val="0081027C"/>
    <w:rsid w:val="00810EF8"/>
    <w:rsid w:val="00811233"/>
    <w:rsid w:val="008115B1"/>
    <w:rsid w:val="00811E1D"/>
    <w:rsid w:val="00813717"/>
    <w:rsid w:val="008150C5"/>
    <w:rsid w:val="00815459"/>
    <w:rsid w:val="008162FC"/>
    <w:rsid w:val="00820A8F"/>
    <w:rsid w:val="00823191"/>
    <w:rsid w:val="008234BE"/>
    <w:rsid w:val="00823C7F"/>
    <w:rsid w:val="00825082"/>
    <w:rsid w:val="0082556D"/>
    <w:rsid w:val="00826ABB"/>
    <w:rsid w:val="008300B3"/>
    <w:rsid w:val="008303ED"/>
    <w:rsid w:val="00831372"/>
    <w:rsid w:val="00831E71"/>
    <w:rsid w:val="00835EFA"/>
    <w:rsid w:val="00837591"/>
    <w:rsid w:val="00840439"/>
    <w:rsid w:val="008405A0"/>
    <w:rsid w:val="00840B9A"/>
    <w:rsid w:val="00841B06"/>
    <w:rsid w:val="00842AF5"/>
    <w:rsid w:val="00843C41"/>
    <w:rsid w:val="00845142"/>
    <w:rsid w:val="00845848"/>
    <w:rsid w:val="00846C27"/>
    <w:rsid w:val="008513FD"/>
    <w:rsid w:val="00851709"/>
    <w:rsid w:val="00851D0C"/>
    <w:rsid w:val="008524D8"/>
    <w:rsid w:val="0085271E"/>
    <w:rsid w:val="008542B5"/>
    <w:rsid w:val="008545FF"/>
    <w:rsid w:val="00854712"/>
    <w:rsid w:val="00854A33"/>
    <w:rsid w:val="008564AE"/>
    <w:rsid w:val="008614AD"/>
    <w:rsid w:val="00861AB7"/>
    <w:rsid w:val="00864349"/>
    <w:rsid w:val="00864EAD"/>
    <w:rsid w:val="0086509B"/>
    <w:rsid w:val="00865530"/>
    <w:rsid w:val="00865657"/>
    <w:rsid w:val="00866D53"/>
    <w:rsid w:val="00870000"/>
    <w:rsid w:val="00870AEE"/>
    <w:rsid w:val="00873B6F"/>
    <w:rsid w:val="00874AA7"/>
    <w:rsid w:val="00876C35"/>
    <w:rsid w:val="0087779F"/>
    <w:rsid w:val="00877B86"/>
    <w:rsid w:val="00877E3B"/>
    <w:rsid w:val="008811D7"/>
    <w:rsid w:val="008816A5"/>
    <w:rsid w:val="00883862"/>
    <w:rsid w:val="0088562B"/>
    <w:rsid w:val="00885910"/>
    <w:rsid w:val="00885BF5"/>
    <w:rsid w:val="00886231"/>
    <w:rsid w:val="00886839"/>
    <w:rsid w:val="00886BAF"/>
    <w:rsid w:val="008875A8"/>
    <w:rsid w:val="00887A25"/>
    <w:rsid w:val="00891A64"/>
    <w:rsid w:val="00891B0F"/>
    <w:rsid w:val="00892189"/>
    <w:rsid w:val="008922BC"/>
    <w:rsid w:val="0089394B"/>
    <w:rsid w:val="00895936"/>
    <w:rsid w:val="00895D4F"/>
    <w:rsid w:val="008962F8"/>
    <w:rsid w:val="00896365"/>
    <w:rsid w:val="00896CEF"/>
    <w:rsid w:val="008979D5"/>
    <w:rsid w:val="008A0532"/>
    <w:rsid w:val="008A1867"/>
    <w:rsid w:val="008A1E19"/>
    <w:rsid w:val="008A33C5"/>
    <w:rsid w:val="008A435E"/>
    <w:rsid w:val="008A479A"/>
    <w:rsid w:val="008A49AD"/>
    <w:rsid w:val="008A517E"/>
    <w:rsid w:val="008A58FA"/>
    <w:rsid w:val="008A68A4"/>
    <w:rsid w:val="008A6CAB"/>
    <w:rsid w:val="008A78A8"/>
    <w:rsid w:val="008A7DE2"/>
    <w:rsid w:val="008B0066"/>
    <w:rsid w:val="008B0902"/>
    <w:rsid w:val="008B1404"/>
    <w:rsid w:val="008B15AA"/>
    <w:rsid w:val="008B187F"/>
    <w:rsid w:val="008B2902"/>
    <w:rsid w:val="008B4248"/>
    <w:rsid w:val="008B4347"/>
    <w:rsid w:val="008B4580"/>
    <w:rsid w:val="008B4979"/>
    <w:rsid w:val="008B636C"/>
    <w:rsid w:val="008B6396"/>
    <w:rsid w:val="008B6874"/>
    <w:rsid w:val="008B77BC"/>
    <w:rsid w:val="008C0645"/>
    <w:rsid w:val="008C09DD"/>
    <w:rsid w:val="008C172A"/>
    <w:rsid w:val="008C1CEB"/>
    <w:rsid w:val="008C5020"/>
    <w:rsid w:val="008D0438"/>
    <w:rsid w:val="008D074C"/>
    <w:rsid w:val="008D0BA9"/>
    <w:rsid w:val="008D2B90"/>
    <w:rsid w:val="008D2CCD"/>
    <w:rsid w:val="008D3786"/>
    <w:rsid w:val="008D67F2"/>
    <w:rsid w:val="008D681F"/>
    <w:rsid w:val="008E072D"/>
    <w:rsid w:val="008E1C07"/>
    <w:rsid w:val="008E1E87"/>
    <w:rsid w:val="008E216B"/>
    <w:rsid w:val="008E2561"/>
    <w:rsid w:val="008E2AEF"/>
    <w:rsid w:val="008E4884"/>
    <w:rsid w:val="008E5548"/>
    <w:rsid w:val="008E5627"/>
    <w:rsid w:val="008E6329"/>
    <w:rsid w:val="008E7CA7"/>
    <w:rsid w:val="008F067C"/>
    <w:rsid w:val="008F3064"/>
    <w:rsid w:val="008F3070"/>
    <w:rsid w:val="008F4B28"/>
    <w:rsid w:val="008F4DD2"/>
    <w:rsid w:val="009006A3"/>
    <w:rsid w:val="00900971"/>
    <w:rsid w:val="00900A6D"/>
    <w:rsid w:val="00900DF8"/>
    <w:rsid w:val="009010FD"/>
    <w:rsid w:val="0090114A"/>
    <w:rsid w:val="009011BA"/>
    <w:rsid w:val="00903689"/>
    <w:rsid w:val="00903E15"/>
    <w:rsid w:val="00903E7B"/>
    <w:rsid w:val="00904F53"/>
    <w:rsid w:val="00905BA1"/>
    <w:rsid w:val="00905FDE"/>
    <w:rsid w:val="00906845"/>
    <w:rsid w:val="0090761B"/>
    <w:rsid w:val="00910315"/>
    <w:rsid w:val="00910539"/>
    <w:rsid w:val="009117EE"/>
    <w:rsid w:val="00911830"/>
    <w:rsid w:val="0091262C"/>
    <w:rsid w:val="009131F8"/>
    <w:rsid w:val="00913670"/>
    <w:rsid w:val="00913817"/>
    <w:rsid w:val="00914247"/>
    <w:rsid w:val="0091512F"/>
    <w:rsid w:val="00915237"/>
    <w:rsid w:val="00915341"/>
    <w:rsid w:val="009156D6"/>
    <w:rsid w:val="00916B19"/>
    <w:rsid w:val="00916B76"/>
    <w:rsid w:val="00917114"/>
    <w:rsid w:val="00917681"/>
    <w:rsid w:val="00917D0F"/>
    <w:rsid w:val="00917E16"/>
    <w:rsid w:val="00920EB8"/>
    <w:rsid w:val="00921C7B"/>
    <w:rsid w:val="009220B9"/>
    <w:rsid w:val="00923E11"/>
    <w:rsid w:val="00925023"/>
    <w:rsid w:val="00927440"/>
    <w:rsid w:val="00930510"/>
    <w:rsid w:val="00930FC2"/>
    <w:rsid w:val="009338A6"/>
    <w:rsid w:val="00933FF0"/>
    <w:rsid w:val="0093404A"/>
    <w:rsid w:val="0093455A"/>
    <w:rsid w:val="00934ADE"/>
    <w:rsid w:val="00934C5F"/>
    <w:rsid w:val="009364F8"/>
    <w:rsid w:val="00936B4F"/>
    <w:rsid w:val="00936F9B"/>
    <w:rsid w:val="00937AD2"/>
    <w:rsid w:val="0094046B"/>
    <w:rsid w:val="00941FF3"/>
    <w:rsid w:val="009440A1"/>
    <w:rsid w:val="009445EF"/>
    <w:rsid w:val="00945B38"/>
    <w:rsid w:val="00946111"/>
    <w:rsid w:val="00946750"/>
    <w:rsid w:val="009516F5"/>
    <w:rsid w:val="009524F4"/>
    <w:rsid w:val="00952F27"/>
    <w:rsid w:val="00953059"/>
    <w:rsid w:val="009530D9"/>
    <w:rsid w:val="00953509"/>
    <w:rsid w:val="0095392C"/>
    <w:rsid w:val="00954474"/>
    <w:rsid w:val="00955226"/>
    <w:rsid w:val="009571F9"/>
    <w:rsid w:val="009577CC"/>
    <w:rsid w:val="00957880"/>
    <w:rsid w:val="00961339"/>
    <w:rsid w:val="00961F03"/>
    <w:rsid w:val="0096246C"/>
    <w:rsid w:val="00962D00"/>
    <w:rsid w:val="0096372F"/>
    <w:rsid w:val="009639BB"/>
    <w:rsid w:val="00964AC9"/>
    <w:rsid w:val="00965D85"/>
    <w:rsid w:val="00966832"/>
    <w:rsid w:val="00966D9C"/>
    <w:rsid w:val="00966FC8"/>
    <w:rsid w:val="009677C9"/>
    <w:rsid w:val="00967D60"/>
    <w:rsid w:val="00970A18"/>
    <w:rsid w:val="00971F18"/>
    <w:rsid w:val="00972EFA"/>
    <w:rsid w:val="0097321D"/>
    <w:rsid w:val="00973CC5"/>
    <w:rsid w:val="009745CA"/>
    <w:rsid w:val="009754D3"/>
    <w:rsid w:val="00976B14"/>
    <w:rsid w:val="009776FC"/>
    <w:rsid w:val="00977BB9"/>
    <w:rsid w:val="009833EA"/>
    <w:rsid w:val="00984460"/>
    <w:rsid w:val="009845B1"/>
    <w:rsid w:val="009865F7"/>
    <w:rsid w:val="009869EE"/>
    <w:rsid w:val="00986CED"/>
    <w:rsid w:val="009871F6"/>
    <w:rsid w:val="009874DC"/>
    <w:rsid w:val="00987F80"/>
    <w:rsid w:val="00990412"/>
    <w:rsid w:val="00990ADD"/>
    <w:rsid w:val="00990D09"/>
    <w:rsid w:val="00990ECF"/>
    <w:rsid w:val="0099125D"/>
    <w:rsid w:val="009917E3"/>
    <w:rsid w:val="00991C36"/>
    <w:rsid w:val="009926C1"/>
    <w:rsid w:val="00992B55"/>
    <w:rsid w:val="00994B5A"/>
    <w:rsid w:val="00995AAA"/>
    <w:rsid w:val="009966AF"/>
    <w:rsid w:val="00996AFE"/>
    <w:rsid w:val="00996C96"/>
    <w:rsid w:val="00996D07"/>
    <w:rsid w:val="009A02D3"/>
    <w:rsid w:val="009A0679"/>
    <w:rsid w:val="009A0AB2"/>
    <w:rsid w:val="009A0D76"/>
    <w:rsid w:val="009A2013"/>
    <w:rsid w:val="009A2C04"/>
    <w:rsid w:val="009A3470"/>
    <w:rsid w:val="009A3A19"/>
    <w:rsid w:val="009A7630"/>
    <w:rsid w:val="009B1149"/>
    <w:rsid w:val="009B1889"/>
    <w:rsid w:val="009B1A16"/>
    <w:rsid w:val="009B1B99"/>
    <w:rsid w:val="009B234A"/>
    <w:rsid w:val="009B2567"/>
    <w:rsid w:val="009B5DBA"/>
    <w:rsid w:val="009B626D"/>
    <w:rsid w:val="009B63B4"/>
    <w:rsid w:val="009B6BE6"/>
    <w:rsid w:val="009B75B1"/>
    <w:rsid w:val="009C082F"/>
    <w:rsid w:val="009C0D55"/>
    <w:rsid w:val="009C1157"/>
    <w:rsid w:val="009C1848"/>
    <w:rsid w:val="009C2191"/>
    <w:rsid w:val="009C319E"/>
    <w:rsid w:val="009C3217"/>
    <w:rsid w:val="009C41DD"/>
    <w:rsid w:val="009C4987"/>
    <w:rsid w:val="009C5A4E"/>
    <w:rsid w:val="009C5D0E"/>
    <w:rsid w:val="009D1004"/>
    <w:rsid w:val="009D16B3"/>
    <w:rsid w:val="009D1FF2"/>
    <w:rsid w:val="009D4A6B"/>
    <w:rsid w:val="009D677C"/>
    <w:rsid w:val="009D763C"/>
    <w:rsid w:val="009D7E24"/>
    <w:rsid w:val="009E006E"/>
    <w:rsid w:val="009E0C9B"/>
    <w:rsid w:val="009E17E9"/>
    <w:rsid w:val="009E28A8"/>
    <w:rsid w:val="009E35C5"/>
    <w:rsid w:val="009E3F8C"/>
    <w:rsid w:val="009E5811"/>
    <w:rsid w:val="009E61C4"/>
    <w:rsid w:val="009E687F"/>
    <w:rsid w:val="009F00B8"/>
    <w:rsid w:val="009F0C36"/>
    <w:rsid w:val="009F0D2C"/>
    <w:rsid w:val="009F11C1"/>
    <w:rsid w:val="009F1285"/>
    <w:rsid w:val="009F12E5"/>
    <w:rsid w:val="009F1909"/>
    <w:rsid w:val="009F37CD"/>
    <w:rsid w:val="009F449A"/>
    <w:rsid w:val="009F45C8"/>
    <w:rsid w:val="009F5B94"/>
    <w:rsid w:val="009F5FF1"/>
    <w:rsid w:val="009F631D"/>
    <w:rsid w:val="009F6BE3"/>
    <w:rsid w:val="00A00434"/>
    <w:rsid w:val="00A00BE6"/>
    <w:rsid w:val="00A01FC5"/>
    <w:rsid w:val="00A0217B"/>
    <w:rsid w:val="00A0303B"/>
    <w:rsid w:val="00A04377"/>
    <w:rsid w:val="00A04F48"/>
    <w:rsid w:val="00A055AE"/>
    <w:rsid w:val="00A070E7"/>
    <w:rsid w:val="00A072BF"/>
    <w:rsid w:val="00A07306"/>
    <w:rsid w:val="00A10BA9"/>
    <w:rsid w:val="00A11013"/>
    <w:rsid w:val="00A12291"/>
    <w:rsid w:val="00A141FC"/>
    <w:rsid w:val="00A15731"/>
    <w:rsid w:val="00A15CA6"/>
    <w:rsid w:val="00A160E4"/>
    <w:rsid w:val="00A16BEE"/>
    <w:rsid w:val="00A17853"/>
    <w:rsid w:val="00A207ED"/>
    <w:rsid w:val="00A22192"/>
    <w:rsid w:val="00A2271A"/>
    <w:rsid w:val="00A22991"/>
    <w:rsid w:val="00A22F72"/>
    <w:rsid w:val="00A2343C"/>
    <w:rsid w:val="00A24402"/>
    <w:rsid w:val="00A25A70"/>
    <w:rsid w:val="00A26162"/>
    <w:rsid w:val="00A26B14"/>
    <w:rsid w:val="00A275E4"/>
    <w:rsid w:val="00A27624"/>
    <w:rsid w:val="00A27CDE"/>
    <w:rsid w:val="00A301C6"/>
    <w:rsid w:val="00A31AF8"/>
    <w:rsid w:val="00A343BA"/>
    <w:rsid w:val="00A34D14"/>
    <w:rsid w:val="00A351F8"/>
    <w:rsid w:val="00A363CD"/>
    <w:rsid w:val="00A3649E"/>
    <w:rsid w:val="00A3674F"/>
    <w:rsid w:val="00A37304"/>
    <w:rsid w:val="00A37419"/>
    <w:rsid w:val="00A408E4"/>
    <w:rsid w:val="00A41372"/>
    <w:rsid w:val="00A42E4A"/>
    <w:rsid w:val="00A4320F"/>
    <w:rsid w:val="00A43641"/>
    <w:rsid w:val="00A43CCB"/>
    <w:rsid w:val="00A458C1"/>
    <w:rsid w:val="00A462F4"/>
    <w:rsid w:val="00A46A84"/>
    <w:rsid w:val="00A51DF7"/>
    <w:rsid w:val="00A52A2A"/>
    <w:rsid w:val="00A52EF3"/>
    <w:rsid w:val="00A538A7"/>
    <w:rsid w:val="00A53987"/>
    <w:rsid w:val="00A54034"/>
    <w:rsid w:val="00A5468C"/>
    <w:rsid w:val="00A54CA5"/>
    <w:rsid w:val="00A55B1C"/>
    <w:rsid w:val="00A56B0F"/>
    <w:rsid w:val="00A573EB"/>
    <w:rsid w:val="00A57506"/>
    <w:rsid w:val="00A60C1C"/>
    <w:rsid w:val="00A62FFE"/>
    <w:rsid w:val="00A649AE"/>
    <w:rsid w:val="00A65744"/>
    <w:rsid w:val="00A66B46"/>
    <w:rsid w:val="00A670EE"/>
    <w:rsid w:val="00A67620"/>
    <w:rsid w:val="00A714DB"/>
    <w:rsid w:val="00A72C6F"/>
    <w:rsid w:val="00A73124"/>
    <w:rsid w:val="00A75129"/>
    <w:rsid w:val="00A75B9F"/>
    <w:rsid w:val="00A75E04"/>
    <w:rsid w:val="00A76240"/>
    <w:rsid w:val="00A765C3"/>
    <w:rsid w:val="00A76B31"/>
    <w:rsid w:val="00A775D1"/>
    <w:rsid w:val="00A77F9E"/>
    <w:rsid w:val="00A80C4C"/>
    <w:rsid w:val="00A827F2"/>
    <w:rsid w:val="00A82E70"/>
    <w:rsid w:val="00A84827"/>
    <w:rsid w:val="00A85D9F"/>
    <w:rsid w:val="00A86CC3"/>
    <w:rsid w:val="00A901BB"/>
    <w:rsid w:val="00A90B75"/>
    <w:rsid w:val="00A91148"/>
    <w:rsid w:val="00A916FD"/>
    <w:rsid w:val="00A9295E"/>
    <w:rsid w:val="00A9364C"/>
    <w:rsid w:val="00A94579"/>
    <w:rsid w:val="00A945C8"/>
    <w:rsid w:val="00A94702"/>
    <w:rsid w:val="00AA2209"/>
    <w:rsid w:val="00AA240E"/>
    <w:rsid w:val="00AA4030"/>
    <w:rsid w:val="00AB09B3"/>
    <w:rsid w:val="00AB1B5D"/>
    <w:rsid w:val="00AB1ED9"/>
    <w:rsid w:val="00AB20B9"/>
    <w:rsid w:val="00AB2DB9"/>
    <w:rsid w:val="00AB346F"/>
    <w:rsid w:val="00AB385A"/>
    <w:rsid w:val="00AB5BC7"/>
    <w:rsid w:val="00AB6AC3"/>
    <w:rsid w:val="00AB72E6"/>
    <w:rsid w:val="00AC3863"/>
    <w:rsid w:val="00AC44FF"/>
    <w:rsid w:val="00AC4D61"/>
    <w:rsid w:val="00AC5596"/>
    <w:rsid w:val="00AC5AA0"/>
    <w:rsid w:val="00AC6730"/>
    <w:rsid w:val="00AC79BE"/>
    <w:rsid w:val="00AC7F85"/>
    <w:rsid w:val="00AD0619"/>
    <w:rsid w:val="00AD1CAB"/>
    <w:rsid w:val="00AD2323"/>
    <w:rsid w:val="00AD2D35"/>
    <w:rsid w:val="00AD4BF0"/>
    <w:rsid w:val="00AD543C"/>
    <w:rsid w:val="00AD56F5"/>
    <w:rsid w:val="00AD6086"/>
    <w:rsid w:val="00AD6D05"/>
    <w:rsid w:val="00AD6EA9"/>
    <w:rsid w:val="00AE0221"/>
    <w:rsid w:val="00AE09F1"/>
    <w:rsid w:val="00AE1B2E"/>
    <w:rsid w:val="00AE2870"/>
    <w:rsid w:val="00AE2B7E"/>
    <w:rsid w:val="00AE5008"/>
    <w:rsid w:val="00AE620C"/>
    <w:rsid w:val="00AE6C64"/>
    <w:rsid w:val="00AE7681"/>
    <w:rsid w:val="00AE796A"/>
    <w:rsid w:val="00AF08EC"/>
    <w:rsid w:val="00AF0EA7"/>
    <w:rsid w:val="00AF1556"/>
    <w:rsid w:val="00AF1948"/>
    <w:rsid w:val="00AF1BCA"/>
    <w:rsid w:val="00AF1CE1"/>
    <w:rsid w:val="00AF1F42"/>
    <w:rsid w:val="00AF20EC"/>
    <w:rsid w:val="00AF2282"/>
    <w:rsid w:val="00AF2469"/>
    <w:rsid w:val="00AF2B5A"/>
    <w:rsid w:val="00AF31C1"/>
    <w:rsid w:val="00AF3DA5"/>
    <w:rsid w:val="00AF40D7"/>
    <w:rsid w:val="00AF4494"/>
    <w:rsid w:val="00AF5697"/>
    <w:rsid w:val="00AF7FAE"/>
    <w:rsid w:val="00B0024F"/>
    <w:rsid w:val="00B00634"/>
    <w:rsid w:val="00B00863"/>
    <w:rsid w:val="00B024D1"/>
    <w:rsid w:val="00B047E2"/>
    <w:rsid w:val="00B058D3"/>
    <w:rsid w:val="00B05BEC"/>
    <w:rsid w:val="00B064A1"/>
    <w:rsid w:val="00B11AFF"/>
    <w:rsid w:val="00B11E99"/>
    <w:rsid w:val="00B12B8D"/>
    <w:rsid w:val="00B13C40"/>
    <w:rsid w:val="00B16EC8"/>
    <w:rsid w:val="00B213CF"/>
    <w:rsid w:val="00B22F73"/>
    <w:rsid w:val="00B22F9C"/>
    <w:rsid w:val="00B238AF"/>
    <w:rsid w:val="00B2405F"/>
    <w:rsid w:val="00B2451A"/>
    <w:rsid w:val="00B24C8F"/>
    <w:rsid w:val="00B265C4"/>
    <w:rsid w:val="00B26B5B"/>
    <w:rsid w:val="00B3039F"/>
    <w:rsid w:val="00B30D17"/>
    <w:rsid w:val="00B30E86"/>
    <w:rsid w:val="00B30FDB"/>
    <w:rsid w:val="00B32D80"/>
    <w:rsid w:val="00B33473"/>
    <w:rsid w:val="00B35220"/>
    <w:rsid w:val="00B35F0F"/>
    <w:rsid w:val="00B371EE"/>
    <w:rsid w:val="00B37269"/>
    <w:rsid w:val="00B37A39"/>
    <w:rsid w:val="00B37D85"/>
    <w:rsid w:val="00B37EC7"/>
    <w:rsid w:val="00B4077D"/>
    <w:rsid w:val="00B40E80"/>
    <w:rsid w:val="00B413DA"/>
    <w:rsid w:val="00B41517"/>
    <w:rsid w:val="00B419F2"/>
    <w:rsid w:val="00B4205E"/>
    <w:rsid w:val="00B426C3"/>
    <w:rsid w:val="00B42B86"/>
    <w:rsid w:val="00B42FA7"/>
    <w:rsid w:val="00B4360C"/>
    <w:rsid w:val="00B441DC"/>
    <w:rsid w:val="00B455BA"/>
    <w:rsid w:val="00B47333"/>
    <w:rsid w:val="00B52E58"/>
    <w:rsid w:val="00B533EA"/>
    <w:rsid w:val="00B54282"/>
    <w:rsid w:val="00B55A3F"/>
    <w:rsid w:val="00B55CE2"/>
    <w:rsid w:val="00B56F49"/>
    <w:rsid w:val="00B571EC"/>
    <w:rsid w:val="00B61C95"/>
    <w:rsid w:val="00B61DFA"/>
    <w:rsid w:val="00B622DD"/>
    <w:rsid w:val="00B62AF3"/>
    <w:rsid w:val="00B63ABD"/>
    <w:rsid w:val="00B64419"/>
    <w:rsid w:val="00B64450"/>
    <w:rsid w:val="00B65A2A"/>
    <w:rsid w:val="00B65A81"/>
    <w:rsid w:val="00B65CEE"/>
    <w:rsid w:val="00B65E09"/>
    <w:rsid w:val="00B67AD8"/>
    <w:rsid w:val="00B70F02"/>
    <w:rsid w:val="00B71316"/>
    <w:rsid w:val="00B71B2D"/>
    <w:rsid w:val="00B71CA1"/>
    <w:rsid w:val="00B72BA8"/>
    <w:rsid w:val="00B7343D"/>
    <w:rsid w:val="00B746B8"/>
    <w:rsid w:val="00B74F45"/>
    <w:rsid w:val="00B7506F"/>
    <w:rsid w:val="00B76ED0"/>
    <w:rsid w:val="00B775C7"/>
    <w:rsid w:val="00B80215"/>
    <w:rsid w:val="00B804EA"/>
    <w:rsid w:val="00B8220A"/>
    <w:rsid w:val="00B8234B"/>
    <w:rsid w:val="00B828F2"/>
    <w:rsid w:val="00B82DEE"/>
    <w:rsid w:val="00B83834"/>
    <w:rsid w:val="00B83CBC"/>
    <w:rsid w:val="00B83FFD"/>
    <w:rsid w:val="00B84EC4"/>
    <w:rsid w:val="00B8543C"/>
    <w:rsid w:val="00B85A86"/>
    <w:rsid w:val="00B8650A"/>
    <w:rsid w:val="00B87D42"/>
    <w:rsid w:val="00B87EC8"/>
    <w:rsid w:val="00B906C5"/>
    <w:rsid w:val="00B9173A"/>
    <w:rsid w:val="00B91AD0"/>
    <w:rsid w:val="00B9293D"/>
    <w:rsid w:val="00B94F3B"/>
    <w:rsid w:val="00B95865"/>
    <w:rsid w:val="00BA2072"/>
    <w:rsid w:val="00BA2463"/>
    <w:rsid w:val="00BA24CF"/>
    <w:rsid w:val="00BA2802"/>
    <w:rsid w:val="00BA2BD1"/>
    <w:rsid w:val="00BA4258"/>
    <w:rsid w:val="00BA4EA7"/>
    <w:rsid w:val="00BA5701"/>
    <w:rsid w:val="00BA597F"/>
    <w:rsid w:val="00BA6FF8"/>
    <w:rsid w:val="00BA7CDC"/>
    <w:rsid w:val="00BB0F84"/>
    <w:rsid w:val="00BB2F55"/>
    <w:rsid w:val="00BB468A"/>
    <w:rsid w:val="00BB4760"/>
    <w:rsid w:val="00BB4AAA"/>
    <w:rsid w:val="00BB587C"/>
    <w:rsid w:val="00BB75C7"/>
    <w:rsid w:val="00BB7B29"/>
    <w:rsid w:val="00BC3224"/>
    <w:rsid w:val="00BC3552"/>
    <w:rsid w:val="00BC6916"/>
    <w:rsid w:val="00BC7728"/>
    <w:rsid w:val="00BD088B"/>
    <w:rsid w:val="00BD09BE"/>
    <w:rsid w:val="00BD147C"/>
    <w:rsid w:val="00BD1B64"/>
    <w:rsid w:val="00BD20C6"/>
    <w:rsid w:val="00BD3E33"/>
    <w:rsid w:val="00BD4D9A"/>
    <w:rsid w:val="00BD59B8"/>
    <w:rsid w:val="00BD5E1D"/>
    <w:rsid w:val="00BD6C02"/>
    <w:rsid w:val="00BD7104"/>
    <w:rsid w:val="00BD7589"/>
    <w:rsid w:val="00BD7C18"/>
    <w:rsid w:val="00BE0213"/>
    <w:rsid w:val="00BE1053"/>
    <w:rsid w:val="00BE1EB3"/>
    <w:rsid w:val="00BE22BD"/>
    <w:rsid w:val="00BE6D0D"/>
    <w:rsid w:val="00BE7B63"/>
    <w:rsid w:val="00BF1243"/>
    <w:rsid w:val="00BF1335"/>
    <w:rsid w:val="00BF1642"/>
    <w:rsid w:val="00BF2C40"/>
    <w:rsid w:val="00BF2CBF"/>
    <w:rsid w:val="00BF2D2C"/>
    <w:rsid w:val="00BF3661"/>
    <w:rsid w:val="00BF43B8"/>
    <w:rsid w:val="00BF6229"/>
    <w:rsid w:val="00BF6902"/>
    <w:rsid w:val="00BF6B50"/>
    <w:rsid w:val="00BF6D8C"/>
    <w:rsid w:val="00BF7592"/>
    <w:rsid w:val="00C01D99"/>
    <w:rsid w:val="00C04E39"/>
    <w:rsid w:val="00C05394"/>
    <w:rsid w:val="00C065F3"/>
    <w:rsid w:val="00C071F9"/>
    <w:rsid w:val="00C10769"/>
    <w:rsid w:val="00C10BA9"/>
    <w:rsid w:val="00C14B57"/>
    <w:rsid w:val="00C155EF"/>
    <w:rsid w:val="00C17207"/>
    <w:rsid w:val="00C20868"/>
    <w:rsid w:val="00C21098"/>
    <w:rsid w:val="00C22C06"/>
    <w:rsid w:val="00C23F94"/>
    <w:rsid w:val="00C24831"/>
    <w:rsid w:val="00C252BA"/>
    <w:rsid w:val="00C27397"/>
    <w:rsid w:val="00C322C1"/>
    <w:rsid w:val="00C328E1"/>
    <w:rsid w:val="00C32B4C"/>
    <w:rsid w:val="00C337EA"/>
    <w:rsid w:val="00C34066"/>
    <w:rsid w:val="00C347D7"/>
    <w:rsid w:val="00C3542B"/>
    <w:rsid w:val="00C36E07"/>
    <w:rsid w:val="00C36F42"/>
    <w:rsid w:val="00C371E0"/>
    <w:rsid w:val="00C37DB1"/>
    <w:rsid w:val="00C45C99"/>
    <w:rsid w:val="00C50B70"/>
    <w:rsid w:val="00C50CF3"/>
    <w:rsid w:val="00C51794"/>
    <w:rsid w:val="00C51972"/>
    <w:rsid w:val="00C52734"/>
    <w:rsid w:val="00C52CF9"/>
    <w:rsid w:val="00C53DB3"/>
    <w:rsid w:val="00C5429D"/>
    <w:rsid w:val="00C54C18"/>
    <w:rsid w:val="00C57D24"/>
    <w:rsid w:val="00C613C9"/>
    <w:rsid w:val="00C615AB"/>
    <w:rsid w:val="00C63EA5"/>
    <w:rsid w:val="00C663B6"/>
    <w:rsid w:val="00C66D9B"/>
    <w:rsid w:val="00C67CB3"/>
    <w:rsid w:val="00C71366"/>
    <w:rsid w:val="00C717C3"/>
    <w:rsid w:val="00C7225F"/>
    <w:rsid w:val="00C7226E"/>
    <w:rsid w:val="00C72471"/>
    <w:rsid w:val="00C740C7"/>
    <w:rsid w:val="00C75CB5"/>
    <w:rsid w:val="00C80C11"/>
    <w:rsid w:val="00C83488"/>
    <w:rsid w:val="00C8377C"/>
    <w:rsid w:val="00C83CBB"/>
    <w:rsid w:val="00C83F90"/>
    <w:rsid w:val="00C845A7"/>
    <w:rsid w:val="00C856C8"/>
    <w:rsid w:val="00C857E8"/>
    <w:rsid w:val="00C859F0"/>
    <w:rsid w:val="00C87B6C"/>
    <w:rsid w:val="00C90326"/>
    <w:rsid w:val="00C911C3"/>
    <w:rsid w:val="00C92FD4"/>
    <w:rsid w:val="00C93734"/>
    <w:rsid w:val="00C949DD"/>
    <w:rsid w:val="00C953C1"/>
    <w:rsid w:val="00C95E4D"/>
    <w:rsid w:val="00C9626F"/>
    <w:rsid w:val="00C97779"/>
    <w:rsid w:val="00C97A6A"/>
    <w:rsid w:val="00CA23D9"/>
    <w:rsid w:val="00CA2BD1"/>
    <w:rsid w:val="00CA2CE2"/>
    <w:rsid w:val="00CA2FFA"/>
    <w:rsid w:val="00CA395E"/>
    <w:rsid w:val="00CA3D0B"/>
    <w:rsid w:val="00CA4ADF"/>
    <w:rsid w:val="00CA52DD"/>
    <w:rsid w:val="00CB0C59"/>
    <w:rsid w:val="00CB152D"/>
    <w:rsid w:val="00CB1605"/>
    <w:rsid w:val="00CB1D92"/>
    <w:rsid w:val="00CB3D51"/>
    <w:rsid w:val="00CB4180"/>
    <w:rsid w:val="00CB666F"/>
    <w:rsid w:val="00CB72AC"/>
    <w:rsid w:val="00CC050C"/>
    <w:rsid w:val="00CC09B1"/>
    <w:rsid w:val="00CC0ACD"/>
    <w:rsid w:val="00CC31C2"/>
    <w:rsid w:val="00CC44BE"/>
    <w:rsid w:val="00CC4CAF"/>
    <w:rsid w:val="00CC567F"/>
    <w:rsid w:val="00CC5AA2"/>
    <w:rsid w:val="00CC76F5"/>
    <w:rsid w:val="00CC774E"/>
    <w:rsid w:val="00CC7B6E"/>
    <w:rsid w:val="00CD0F1C"/>
    <w:rsid w:val="00CD2298"/>
    <w:rsid w:val="00CD2AA3"/>
    <w:rsid w:val="00CD4C85"/>
    <w:rsid w:val="00CD57FB"/>
    <w:rsid w:val="00CD58F9"/>
    <w:rsid w:val="00CD5B04"/>
    <w:rsid w:val="00CD6CAA"/>
    <w:rsid w:val="00CE0DD7"/>
    <w:rsid w:val="00CE164A"/>
    <w:rsid w:val="00CE3910"/>
    <w:rsid w:val="00CE42CD"/>
    <w:rsid w:val="00CE5E8B"/>
    <w:rsid w:val="00CE603F"/>
    <w:rsid w:val="00CE79A9"/>
    <w:rsid w:val="00CF0198"/>
    <w:rsid w:val="00CF0EFF"/>
    <w:rsid w:val="00CF14DD"/>
    <w:rsid w:val="00CF18A1"/>
    <w:rsid w:val="00CF1A52"/>
    <w:rsid w:val="00CF3865"/>
    <w:rsid w:val="00CF3ACF"/>
    <w:rsid w:val="00CF3E4A"/>
    <w:rsid w:val="00CF4C6D"/>
    <w:rsid w:val="00CF6BF1"/>
    <w:rsid w:val="00CF7138"/>
    <w:rsid w:val="00CF7263"/>
    <w:rsid w:val="00D00968"/>
    <w:rsid w:val="00D01655"/>
    <w:rsid w:val="00D034E2"/>
    <w:rsid w:val="00D061EC"/>
    <w:rsid w:val="00D0628B"/>
    <w:rsid w:val="00D07FD3"/>
    <w:rsid w:val="00D12580"/>
    <w:rsid w:val="00D12D79"/>
    <w:rsid w:val="00D12E8C"/>
    <w:rsid w:val="00D13F6B"/>
    <w:rsid w:val="00D140A0"/>
    <w:rsid w:val="00D1478A"/>
    <w:rsid w:val="00D15D54"/>
    <w:rsid w:val="00D1614C"/>
    <w:rsid w:val="00D16995"/>
    <w:rsid w:val="00D17A25"/>
    <w:rsid w:val="00D2077C"/>
    <w:rsid w:val="00D21EB6"/>
    <w:rsid w:val="00D21FE5"/>
    <w:rsid w:val="00D24B7C"/>
    <w:rsid w:val="00D26BB8"/>
    <w:rsid w:val="00D26FB7"/>
    <w:rsid w:val="00D2734E"/>
    <w:rsid w:val="00D3076C"/>
    <w:rsid w:val="00D31701"/>
    <w:rsid w:val="00D31AC9"/>
    <w:rsid w:val="00D326E7"/>
    <w:rsid w:val="00D34199"/>
    <w:rsid w:val="00D341C2"/>
    <w:rsid w:val="00D3577C"/>
    <w:rsid w:val="00D35E6D"/>
    <w:rsid w:val="00D360A8"/>
    <w:rsid w:val="00D36248"/>
    <w:rsid w:val="00D367B5"/>
    <w:rsid w:val="00D379DB"/>
    <w:rsid w:val="00D413E4"/>
    <w:rsid w:val="00D41F6B"/>
    <w:rsid w:val="00D42E40"/>
    <w:rsid w:val="00D43CF3"/>
    <w:rsid w:val="00D47C89"/>
    <w:rsid w:val="00D47D04"/>
    <w:rsid w:val="00D47F7D"/>
    <w:rsid w:val="00D5069E"/>
    <w:rsid w:val="00D51427"/>
    <w:rsid w:val="00D535A7"/>
    <w:rsid w:val="00D56B16"/>
    <w:rsid w:val="00D5750C"/>
    <w:rsid w:val="00D60B24"/>
    <w:rsid w:val="00D60D64"/>
    <w:rsid w:val="00D61F1F"/>
    <w:rsid w:val="00D62BA7"/>
    <w:rsid w:val="00D637A8"/>
    <w:rsid w:val="00D63A74"/>
    <w:rsid w:val="00D646A0"/>
    <w:rsid w:val="00D64A89"/>
    <w:rsid w:val="00D6582B"/>
    <w:rsid w:val="00D65EC8"/>
    <w:rsid w:val="00D65FFC"/>
    <w:rsid w:val="00D66CC9"/>
    <w:rsid w:val="00D66D4E"/>
    <w:rsid w:val="00D70373"/>
    <w:rsid w:val="00D72680"/>
    <w:rsid w:val="00D73763"/>
    <w:rsid w:val="00D73BB3"/>
    <w:rsid w:val="00D73D40"/>
    <w:rsid w:val="00D74795"/>
    <w:rsid w:val="00D7651A"/>
    <w:rsid w:val="00D76E5F"/>
    <w:rsid w:val="00D80C0C"/>
    <w:rsid w:val="00D814C7"/>
    <w:rsid w:val="00D8197C"/>
    <w:rsid w:val="00D83C65"/>
    <w:rsid w:val="00D8434F"/>
    <w:rsid w:val="00D86405"/>
    <w:rsid w:val="00D9109F"/>
    <w:rsid w:val="00D930A0"/>
    <w:rsid w:val="00D96352"/>
    <w:rsid w:val="00D96C6E"/>
    <w:rsid w:val="00D9774B"/>
    <w:rsid w:val="00DA0216"/>
    <w:rsid w:val="00DA0DBB"/>
    <w:rsid w:val="00DA159D"/>
    <w:rsid w:val="00DA31EC"/>
    <w:rsid w:val="00DA4312"/>
    <w:rsid w:val="00DA4925"/>
    <w:rsid w:val="00DA49D8"/>
    <w:rsid w:val="00DA4C57"/>
    <w:rsid w:val="00DA5B82"/>
    <w:rsid w:val="00DA5F3D"/>
    <w:rsid w:val="00DA641C"/>
    <w:rsid w:val="00DA7684"/>
    <w:rsid w:val="00DA768F"/>
    <w:rsid w:val="00DA7EBA"/>
    <w:rsid w:val="00DB05A2"/>
    <w:rsid w:val="00DB0FD6"/>
    <w:rsid w:val="00DB313B"/>
    <w:rsid w:val="00DB37C0"/>
    <w:rsid w:val="00DB3E4F"/>
    <w:rsid w:val="00DB41BA"/>
    <w:rsid w:val="00DB4220"/>
    <w:rsid w:val="00DB58B0"/>
    <w:rsid w:val="00DB5A81"/>
    <w:rsid w:val="00DB7804"/>
    <w:rsid w:val="00DC02AB"/>
    <w:rsid w:val="00DC0FFA"/>
    <w:rsid w:val="00DC163C"/>
    <w:rsid w:val="00DC1A2C"/>
    <w:rsid w:val="00DC20CA"/>
    <w:rsid w:val="00DC5C04"/>
    <w:rsid w:val="00DC6F74"/>
    <w:rsid w:val="00DC7D29"/>
    <w:rsid w:val="00DD00EF"/>
    <w:rsid w:val="00DD06A1"/>
    <w:rsid w:val="00DD2458"/>
    <w:rsid w:val="00DD26F5"/>
    <w:rsid w:val="00DD664C"/>
    <w:rsid w:val="00DD6F43"/>
    <w:rsid w:val="00DE12B6"/>
    <w:rsid w:val="00DE3F46"/>
    <w:rsid w:val="00DE482F"/>
    <w:rsid w:val="00DE5F02"/>
    <w:rsid w:val="00DE6287"/>
    <w:rsid w:val="00DE713C"/>
    <w:rsid w:val="00DE7721"/>
    <w:rsid w:val="00DE77EE"/>
    <w:rsid w:val="00DF2170"/>
    <w:rsid w:val="00DF22B1"/>
    <w:rsid w:val="00DF42CD"/>
    <w:rsid w:val="00DF4CF7"/>
    <w:rsid w:val="00DF60D7"/>
    <w:rsid w:val="00DF65C9"/>
    <w:rsid w:val="00DF6835"/>
    <w:rsid w:val="00DF6EE2"/>
    <w:rsid w:val="00DF7260"/>
    <w:rsid w:val="00E00B5B"/>
    <w:rsid w:val="00E01570"/>
    <w:rsid w:val="00E01A1C"/>
    <w:rsid w:val="00E0240B"/>
    <w:rsid w:val="00E024CA"/>
    <w:rsid w:val="00E025F8"/>
    <w:rsid w:val="00E031AC"/>
    <w:rsid w:val="00E041F8"/>
    <w:rsid w:val="00E045BD"/>
    <w:rsid w:val="00E0523E"/>
    <w:rsid w:val="00E07E49"/>
    <w:rsid w:val="00E07F6F"/>
    <w:rsid w:val="00E100E1"/>
    <w:rsid w:val="00E11F16"/>
    <w:rsid w:val="00E1229E"/>
    <w:rsid w:val="00E13363"/>
    <w:rsid w:val="00E1415F"/>
    <w:rsid w:val="00E14F1A"/>
    <w:rsid w:val="00E153AE"/>
    <w:rsid w:val="00E1697A"/>
    <w:rsid w:val="00E17263"/>
    <w:rsid w:val="00E20588"/>
    <w:rsid w:val="00E21452"/>
    <w:rsid w:val="00E21D42"/>
    <w:rsid w:val="00E22464"/>
    <w:rsid w:val="00E23153"/>
    <w:rsid w:val="00E236DC"/>
    <w:rsid w:val="00E25626"/>
    <w:rsid w:val="00E27857"/>
    <w:rsid w:val="00E33EA0"/>
    <w:rsid w:val="00E344D7"/>
    <w:rsid w:val="00E35452"/>
    <w:rsid w:val="00E35545"/>
    <w:rsid w:val="00E35BAA"/>
    <w:rsid w:val="00E36D61"/>
    <w:rsid w:val="00E36D8E"/>
    <w:rsid w:val="00E377E4"/>
    <w:rsid w:val="00E40E82"/>
    <w:rsid w:val="00E41646"/>
    <w:rsid w:val="00E41837"/>
    <w:rsid w:val="00E428F3"/>
    <w:rsid w:val="00E44C70"/>
    <w:rsid w:val="00E45629"/>
    <w:rsid w:val="00E47B06"/>
    <w:rsid w:val="00E50A53"/>
    <w:rsid w:val="00E50A83"/>
    <w:rsid w:val="00E51A7F"/>
    <w:rsid w:val="00E51B82"/>
    <w:rsid w:val="00E51C9A"/>
    <w:rsid w:val="00E52913"/>
    <w:rsid w:val="00E56F59"/>
    <w:rsid w:val="00E60F12"/>
    <w:rsid w:val="00E63054"/>
    <w:rsid w:val="00E650AE"/>
    <w:rsid w:val="00E65DDC"/>
    <w:rsid w:val="00E662D8"/>
    <w:rsid w:val="00E66335"/>
    <w:rsid w:val="00E677A4"/>
    <w:rsid w:val="00E67F69"/>
    <w:rsid w:val="00E718F7"/>
    <w:rsid w:val="00E729B5"/>
    <w:rsid w:val="00E72D6C"/>
    <w:rsid w:val="00E73399"/>
    <w:rsid w:val="00E73B9B"/>
    <w:rsid w:val="00E74280"/>
    <w:rsid w:val="00E7487C"/>
    <w:rsid w:val="00E757DA"/>
    <w:rsid w:val="00E76AC6"/>
    <w:rsid w:val="00E76B9E"/>
    <w:rsid w:val="00E77DF4"/>
    <w:rsid w:val="00E80EEA"/>
    <w:rsid w:val="00E810E0"/>
    <w:rsid w:val="00E8192B"/>
    <w:rsid w:val="00E8330F"/>
    <w:rsid w:val="00E83957"/>
    <w:rsid w:val="00E83BDE"/>
    <w:rsid w:val="00E85BC4"/>
    <w:rsid w:val="00E8661D"/>
    <w:rsid w:val="00E908FB"/>
    <w:rsid w:val="00E90C2B"/>
    <w:rsid w:val="00E914D8"/>
    <w:rsid w:val="00E93457"/>
    <w:rsid w:val="00E94C2A"/>
    <w:rsid w:val="00E95E08"/>
    <w:rsid w:val="00E97009"/>
    <w:rsid w:val="00E97D16"/>
    <w:rsid w:val="00EA0365"/>
    <w:rsid w:val="00EA12D0"/>
    <w:rsid w:val="00EA1AE7"/>
    <w:rsid w:val="00EA3A82"/>
    <w:rsid w:val="00EA3B61"/>
    <w:rsid w:val="00EA3B9C"/>
    <w:rsid w:val="00EA4810"/>
    <w:rsid w:val="00EA4AC1"/>
    <w:rsid w:val="00EA4C49"/>
    <w:rsid w:val="00EA4FFF"/>
    <w:rsid w:val="00EA5CD7"/>
    <w:rsid w:val="00EA663D"/>
    <w:rsid w:val="00EA7D33"/>
    <w:rsid w:val="00EB180A"/>
    <w:rsid w:val="00EB2603"/>
    <w:rsid w:val="00EB2854"/>
    <w:rsid w:val="00EB3505"/>
    <w:rsid w:val="00EB7674"/>
    <w:rsid w:val="00EC01D3"/>
    <w:rsid w:val="00EC0A29"/>
    <w:rsid w:val="00EC0C38"/>
    <w:rsid w:val="00EC13DB"/>
    <w:rsid w:val="00EC3E42"/>
    <w:rsid w:val="00EC6742"/>
    <w:rsid w:val="00EC71F9"/>
    <w:rsid w:val="00ED0B1F"/>
    <w:rsid w:val="00ED1B17"/>
    <w:rsid w:val="00ED1D86"/>
    <w:rsid w:val="00ED1ED6"/>
    <w:rsid w:val="00ED22AF"/>
    <w:rsid w:val="00ED24BA"/>
    <w:rsid w:val="00ED360E"/>
    <w:rsid w:val="00ED4885"/>
    <w:rsid w:val="00ED4FEE"/>
    <w:rsid w:val="00ED5BFF"/>
    <w:rsid w:val="00EE09B1"/>
    <w:rsid w:val="00EE2F9C"/>
    <w:rsid w:val="00EE312E"/>
    <w:rsid w:val="00EE360D"/>
    <w:rsid w:val="00EE5F44"/>
    <w:rsid w:val="00EE6139"/>
    <w:rsid w:val="00EE6299"/>
    <w:rsid w:val="00EF3EAF"/>
    <w:rsid w:val="00EF3F8E"/>
    <w:rsid w:val="00EF524C"/>
    <w:rsid w:val="00EF6026"/>
    <w:rsid w:val="00EF67DF"/>
    <w:rsid w:val="00EF7DE7"/>
    <w:rsid w:val="00F00E98"/>
    <w:rsid w:val="00F0185B"/>
    <w:rsid w:val="00F0299B"/>
    <w:rsid w:val="00F02D10"/>
    <w:rsid w:val="00F03357"/>
    <w:rsid w:val="00F03526"/>
    <w:rsid w:val="00F03E43"/>
    <w:rsid w:val="00F04BDC"/>
    <w:rsid w:val="00F05385"/>
    <w:rsid w:val="00F06282"/>
    <w:rsid w:val="00F071C2"/>
    <w:rsid w:val="00F07303"/>
    <w:rsid w:val="00F075FC"/>
    <w:rsid w:val="00F102EF"/>
    <w:rsid w:val="00F105EB"/>
    <w:rsid w:val="00F107BC"/>
    <w:rsid w:val="00F10837"/>
    <w:rsid w:val="00F122A6"/>
    <w:rsid w:val="00F12851"/>
    <w:rsid w:val="00F12BEE"/>
    <w:rsid w:val="00F13825"/>
    <w:rsid w:val="00F149A5"/>
    <w:rsid w:val="00F15351"/>
    <w:rsid w:val="00F1588E"/>
    <w:rsid w:val="00F16744"/>
    <w:rsid w:val="00F169AE"/>
    <w:rsid w:val="00F17B1C"/>
    <w:rsid w:val="00F20865"/>
    <w:rsid w:val="00F217B4"/>
    <w:rsid w:val="00F21C43"/>
    <w:rsid w:val="00F21C83"/>
    <w:rsid w:val="00F2319C"/>
    <w:rsid w:val="00F24275"/>
    <w:rsid w:val="00F2478E"/>
    <w:rsid w:val="00F265E0"/>
    <w:rsid w:val="00F26C90"/>
    <w:rsid w:val="00F273C7"/>
    <w:rsid w:val="00F301E6"/>
    <w:rsid w:val="00F30344"/>
    <w:rsid w:val="00F30C21"/>
    <w:rsid w:val="00F31D2F"/>
    <w:rsid w:val="00F34CD1"/>
    <w:rsid w:val="00F34D81"/>
    <w:rsid w:val="00F34F9B"/>
    <w:rsid w:val="00F357AF"/>
    <w:rsid w:val="00F365D0"/>
    <w:rsid w:val="00F4026D"/>
    <w:rsid w:val="00F40720"/>
    <w:rsid w:val="00F4096B"/>
    <w:rsid w:val="00F419F0"/>
    <w:rsid w:val="00F449CE"/>
    <w:rsid w:val="00F44EAF"/>
    <w:rsid w:val="00F4545C"/>
    <w:rsid w:val="00F45621"/>
    <w:rsid w:val="00F45C07"/>
    <w:rsid w:val="00F45DC0"/>
    <w:rsid w:val="00F47C1A"/>
    <w:rsid w:val="00F506DB"/>
    <w:rsid w:val="00F5186A"/>
    <w:rsid w:val="00F51CDA"/>
    <w:rsid w:val="00F522C4"/>
    <w:rsid w:val="00F52BC4"/>
    <w:rsid w:val="00F532AB"/>
    <w:rsid w:val="00F53B32"/>
    <w:rsid w:val="00F544C1"/>
    <w:rsid w:val="00F56264"/>
    <w:rsid w:val="00F56E25"/>
    <w:rsid w:val="00F573D4"/>
    <w:rsid w:val="00F57BFF"/>
    <w:rsid w:val="00F60455"/>
    <w:rsid w:val="00F609FB"/>
    <w:rsid w:val="00F60D67"/>
    <w:rsid w:val="00F62644"/>
    <w:rsid w:val="00F63571"/>
    <w:rsid w:val="00F64E64"/>
    <w:rsid w:val="00F65315"/>
    <w:rsid w:val="00F65F7E"/>
    <w:rsid w:val="00F72884"/>
    <w:rsid w:val="00F73CB2"/>
    <w:rsid w:val="00F740C4"/>
    <w:rsid w:val="00F74F53"/>
    <w:rsid w:val="00F76D6A"/>
    <w:rsid w:val="00F772B4"/>
    <w:rsid w:val="00F77BB8"/>
    <w:rsid w:val="00F804A4"/>
    <w:rsid w:val="00F81500"/>
    <w:rsid w:val="00F81AB6"/>
    <w:rsid w:val="00F82CA0"/>
    <w:rsid w:val="00F82E4B"/>
    <w:rsid w:val="00F83246"/>
    <w:rsid w:val="00F832F8"/>
    <w:rsid w:val="00F83516"/>
    <w:rsid w:val="00F83C40"/>
    <w:rsid w:val="00F83D94"/>
    <w:rsid w:val="00F843CE"/>
    <w:rsid w:val="00F856EE"/>
    <w:rsid w:val="00F86A11"/>
    <w:rsid w:val="00F87DF9"/>
    <w:rsid w:val="00F87F81"/>
    <w:rsid w:val="00F918CA"/>
    <w:rsid w:val="00F91B01"/>
    <w:rsid w:val="00F92B29"/>
    <w:rsid w:val="00F938FC"/>
    <w:rsid w:val="00F965DC"/>
    <w:rsid w:val="00F9764C"/>
    <w:rsid w:val="00FA00AC"/>
    <w:rsid w:val="00FA010B"/>
    <w:rsid w:val="00FA11E9"/>
    <w:rsid w:val="00FA1E22"/>
    <w:rsid w:val="00FA4865"/>
    <w:rsid w:val="00FA59AC"/>
    <w:rsid w:val="00FA5D50"/>
    <w:rsid w:val="00FA60D5"/>
    <w:rsid w:val="00FA6126"/>
    <w:rsid w:val="00FA69B1"/>
    <w:rsid w:val="00FA78D0"/>
    <w:rsid w:val="00FB09CB"/>
    <w:rsid w:val="00FB0DBB"/>
    <w:rsid w:val="00FB1660"/>
    <w:rsid w:val="00FB1727"/>
    <w:rsid w:val="00FB1C9E"/>
    <w:rsid w:val="00FB3788"/>
    <w:rsid w:val="00FB4740"/>
    <w:rsid w:val="00FB4D83"/>
    <w:rsid w:val="00FB5283"/>
    <w:rsid w:val="00FB659B"/>
    <w:rsid w:val="00FB73E6"/>
    <w:rsid w:val="00FB796B"/>
    <w:rsid w:val="00FB7C8C"/>
    <w:rsid w:val="00FC0019"/>
    <w:rsid w:val="00FC0F74"/>
    <w:rsid w:val="00FC2EFA"/>
    <w:rsid w:val="00FC4156"/>
    <w:rsid w:val="00FC478D"/>
    <w:rsid w:val="00FC5C0D"/>
    <w:rsid w:val="00FC7BC2"/>
    <w:rsid w:val="00FD2B7F"/>
    <w:rsid w:val="00FD2D93"/>
    <w:rsid w:val="00FD33D5"/>
    <w:rsid w:val="00FD3481"/>
    <w:rsid w:val="00FD45DD"/>
    <w:rsid w:val="00FD4A6D"/>
    <w:rsid w:val="00FD5F0D"/>
    <w:rsid w:val="00FD6015"/>
    <w:rsid w:val="00FD6ADC"/>
    <w:rsid w:val="00FD7B84"/>
    <w:rsid w:val="00FD7EE5"/>
    <w:rsid w:val="00FE1CDF"/>
    <w:rsid w:val="00FE2314"/>
    <w:rsid w:val="00FE2CE8"/>
    <w:rsid w:val="00FE367D"/>
    <w:rsid w:val="00FE40E8"/>
    <w:rsid w:val="00FE4EAD"/>
    <w:rsid w:val="00FE6ACC"/>
    <w:rsid w:val="00FE6D66"/>
    <w:rsid w:val="00FF0621"/>
    <w:rsid w:val="00FF1B6B"/>
    <w:rsid w:val="00FF2AD6"/>
    <w:rsid w:val="00FF3995"/>
    <w:rsid w:val="00FF3B43"/>
    <w:rsid w:val="00FF3F97"/>
    <w:rsid w:val="00FF4582"/>
    <w:rsid w:val="00FF5D8A"/>
    <w:rsid w:val="00FF5E90"/>
    <w:rsid w:val="00FF688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3A1A7683-C18E-4C2B-9F1F-CE448088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A33"/>
    <w:rPr>
      <w:rFonts w:ascii="Arial Mäori" w:hAnsi="Arial Mäori"/>
      <w:sz w:val="24"/>
      <w:lang w:eastAsia="en-US"/>
    </w:rPr>
  </w:style>
  <w:style w:type="paragraph" w:styleId="Heading1">
    <w:name w:val="heading 1"/>
    <w:basedOn w:val="Normal"/>
    <w:next w:val="Normal"/>
    <w:link w:val="Heading1Char"/>
    <w:qFormat/>
    <w:rsid w:val="00DF65C9"/>
    <w:pPr>
      <w:keepNext/>
      <w:numPr>
        <w:numId w:val="1"/>
      </w:numPr>
      <w:overflowPunct w:val="0"/>
      <w:autoSpaceDE w:val="0"/>
      <w:autoSpaceDN w:val="0"/>
      <w:adjustRightInd w:val="0"/>
      <w:spacing w:before="240" w:after="60"/>
      <w:ind w:hanging="612"/>
      <w:textAlignment w:val="baseline"/>
      <w:outlineLvl w:val="0"/>
    </w:pPr>
    <w:rPr>
      <w:rFonts w:ascii="Arial" w:hAnsi="Arial" w:cs="Arial"/>
      <w:b/>
      <w:kern w:val="28"/>
      <w:sz w:val="28"/>
      <w:szCs w:val="28"/>
    </w:rPr>
  </w:style>
  <w:style w:type="paragraph" w:styleId="Heading2">
    <w:name w:val="heading 2"/>
    <w:basedOn w:val="Normal"/>
    <w:next w:val="Normal"/>
    <w:qFormat/>
    <w:rsid w:val="00B30D17"/>
    <w:pPr>
      <w:keepNext/>
      <w:numPr>
        <w:ilvl w:val="1"/>
        <w:numId w:val="1"/>
      </w:numPr>
      <w:overflowPunct w:val="0"/>
      <w:autoSpaceDE w:val="0"/>
      <w:autoSpaceDN w:val="0"/>
      <w:adjustRightInd w:val="0"/>
      <w:ind w:left="718" w:hanging="718"/>
      <w:textAlignment w:val="baseline"/>
      <w:outlineLvl w:val="1"/>
    </w:pPr>
    <w:rPr>
      <w:rFonts w:ascii="Arial" w:hAnsi="Arial" w:cs="Arial"/>
      <w:b/>
      <w:sz w:val="26"/>
      <w:szCs w:val="26"/>
    </w:rPr>
  </w:style>
  <w:style w:type="paragraph" w:styleId="Heading3">
    <w:name w:val="heading 3"/>
    <w:basedOn w:val="Normal"/>
    <w:next w:val="Normal"/>
    <w:link w:val="Heading3Char"/>
    <w:qFormat/>
    <w:rsid w:val="00990412"/>
    <w:pPr>
      <w:keepNext/>
      <w:numPr>
        <w:ilvl w:val="2"/>
        <w:numId w:val="1"/>
      </w:numPr>
      <w:overflowPunct w:val="0"/>
      <w:autoSpaceDE w:val="0"/>
      <w:autoSpaceDN w:val="0"/>
      <w:adjustRightInd w:val="0"/>
      <w:textAlignment w:val="baseline"/>
      <w:outlineLvl w:val="2"/>
    </w:pPr>
    <w:rPr>
      <w:rFonts w:ascii="Arial" w:hAnsi="Arial"/>
      <w:b/>
    </w:rPr>
  </w:style>
  <w:style w:type="paragraph" w:styleId="Heading4">
    <w:name w:val="heading 4"/>
    <w:basedOn w:val="Normal"/>
    <w:next w:val="Normal"/>
    <w:link w:val="Heading4Char"/>
    <w:qFormat/>
    <w:rsid w:val="00B65A2A"/>
    <w:pPr>
      <w:keepNext/>
      <w:numPr>
        <w:ilvl w:val="3"/>
        <w:numId w:val="1"/>
      </w:numPr>
      <w:overflowPunct w:val="0"/>
      <w:autoSpaceDE w:val="0"/>
      <w:autoSpaceDN w:val="0"/>
      <w:adjustRightInd w:val="0"/>
      <w:textAlignment w:val="baseline"/>
      <w:outlineLvl w:val="3"/>
    </w:pPr>
    <w:rPr>
      <w:lang w:val="en-GB"/>
    </w:rPr>
  </w:style>
  <w:style w:type="paragraph" w:styleId="Heading5">
    <w:name w:val="heading 5"/>
    <w:basedOn w:val="Normal"/>
    <w:next w:val="Normal"/>
    <w:qFormat/>
    <w:rsid w:val="00B65A2A"/>
    <w:pPr>
      <w:numPr>
        <w:ilvl w:val="4"/>
        <w:numId w:val="1"/>
      </w:numPr>
      <w:overflowPunct w:val="0"/>
      <w:autoSpaceDE w:val="0"/>
      <w:autoSpaceDN w:val="0"/>
      <w:adjustRightInd w:val="0"/>
      <w:spacing w:before="240" w:after="60"/>
      <w:textAlignment w:val="baseline"/>
      <w:outlineLvl w:val="4"/>
    </w:pPr>
    <w:rPr>
      <w:rFonts w:ascii="Times New Roman" w:hAnsi="Times New Roman"/>
      <w:sz w:val="22"/>
      <w:lang w:val="en-GB"/>
    </w:rPr>
  </w:style>
  <w:style w:type="paragraph" w:styleId="Heading6">
    <w:name w:val="heading 6"/>
    <w:basedOn w:val="Normal"/>
    <w:next w:val="Normal"/>
    <w:qFormat/>
    <w:rsid w:val="00B65A2A"/>
    <w:pPr>
      <w:numPr>
        <w:ilvl w:val="5"/>
        <w:numId w:val="1"/>
      </w:numPr>
      <w:overflowPunct w:val="0"/>
      <w:autoSpaceDE w:val="0"/>
      <w:autoSpaceDN w:val="0"/>
      <w:adjustRightInd w:val="0"/>
      <w:spacing w:before="240" w:after="60"/>
      <w:textAlignment w:val="baseline"/>
      <w:outlineLvl w:val="5"/>
    </w:pPr>
    <w:rPr>
      <w:rFonts w:ascii="Times New Roman" w:hAnsi="Times New Roman"/>
      <w:i/>
      <w:sz w:val="22"/>
      <w:lang w:val="en-GB"/>
    </w:rPr>
  </w:style>
  <w:style w:type="paragraph" w:styleId="Heading7">
    <w:name w:val="heading 7"/>
    <w:basedOn w:val="Normal"/>
    <w:next w:val="Normal"/>
    <w:qFormat/>
    <w:rsid w:val="00B65A2A"/>
    <w:pPr>
      <w:numPr>
        <w:ilvl w:val="6"/>
        <w:numId w:val="1"/>
      </w:numPr>
      <w:overflowPunct w:val="0"/>
      <w:autoSpaceDE w:val="0"/>
      <w:autoSpaceDN w:val="0"/>
      <w:adjustRightInd w:val="0"/>
      <w:spacing w:before="240" w:after="60"/>
      <w:textAlignment w:val="baseline"/>
      <w:outlineLvl w:val="6"/>
    </w:pPr>
    <w:rPr>
      <w:rFonts w:ascii="Arial" w:hAnsi="Arial"/>
      <w:sz w:val="20"/>
      <w:lang w:val="en-GB"/>
    </w:rPr>
  </w:style>
  <w:style w:type="paragraph" w:styleId="Heading8">
    <w:name w:val="heading 8"/>
    <w:basedOn w:val="Normal"/>
    <w:next w:val="Normal"/>
    <w:qFormat/>
    <w:rsid w:val="00B65A2A"/>
    <w:pPr>
      <w:numPr>
        <w:ilvl w:val="7"/>
        <w:numId w:val="1"/>
      </w:numPr>
      <w:overflowPunct w:val="0"/>
      <w:autoSpaceDE w:val="0"/>
      <w:autoSpaceDN w:val="0"/>
      <w:adjustRightInd w:val="0"/>
      <w:spacing w:before="240" w:after="60"/>
      <w:textAlignment w:val="baseline"/>
      <w:outlineLvl w:val="7"/>
    </w:pPr>
    <w:rPr>
      <w:rFonts w:ascii="Arial" w:hAnsi="Arial"/>
      <w:i/>
      <w:sz w:val="20"/>
      <w:lang w:val="en-GB"/>
    </w:rPr>
  </w:style>
  <w:style w:type="paragraph" w:styleId="Heading9">
    <w:name w:val="heading 9"/>
    <w:basedOn w:val="Normal"/>
    <w:next w:val="Normal"/>
    <w:qFormat/>
    <w:rsid w:val="00B65A2A"/>
    <w:pPr>
      <w:numPr>
        <w:ilvl w:val="8"/>
        <w:numId w:val="1"/>
      </w:numPr>
      <w:overflowPunct w:val="0"/>
      <w:autoSpaceDE w:val="0"/>
      <w:autoSpaceDN w:val="0"/>
      <w:adjustRightInd w:val="0"/>
      <w:spacing w:before="240" w:after="60"/>
      <w:textAlignment w:val="baseline"/>
      <w:outlineLvl w:val="8"/>
    </w:pPr>
    <w:rPr>
      <w:rFonts w:ascii="Arial" w:hAnsi="Arial"/>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5C9"/>
    <w:rPr>
      <w:rFonts w:ascii="Arial" w:hAnsi="Arial" w:cs="Arial"/>
      <w:b/>
      <w:kern w:val="28"/>
      <w:sz w:val="28"/>
      <w:szCs w:val="28"/>
      <w:lang w:eastAsia="en-US"/>
    </w:rPr>
  </w:style>
  <w:style w:type="character" w:customStyle="1" w:styleId="Heading4Char">
    <w:name w:val="Heading 4 Char"/>
    <w:link w:val="Heading4"/>
    <w:rsid w:val="00B65A2A"/>
    <w:rPr>
      <w:rFonts w:ascii="Arial Mäori" w:hAnsi="Arial Mäori"/>
      <w:sz w:val="24"/>
      <w:lang w:val="en-GB" w:eastAsia="en-US"/>
    </w:rPr>
  </w:style>
  <w:style w:type="paragraph" w:styleId="BodyText">
    <w:name w:val="Body Text"/>
    <w:basedOn w:val="Normal"/>
    <w:rsid w:val="00B65A2A"/>
    <w:pPr>
      <w:overflowPunct w:val="0"/>
      <w:autoSpaceDE w:val="0"/>
      <w:autoSpaceDN w:val="0"/>
      <w:adjustRightInd w:val="0"/>
      <w:textAlignment w:val="baseline"/>
    </w:pPr>
    <w:rPr>
      <w:rFonts w:ascii="Times New Roman" w:hAnsi="Times New Roman"/>
      <w:b/>
    </w:rPr>
  </w:style>
  <w:style w:type="paragraph" w:styleId="Header">
    <w:name w:val="header"/>
    <w:basedOn w:val="Normal"/>
    <w:rsid w:val="00B65A2A"/>
    <w:pPr>
      <w:tabs>
        <w:tab w:val="center" w:pos="4153"/>
        <w:tab w:val="right" w:pos="8306"/>
      </w:tabs>
      <w:overflowPunct w:val="0"/>
      <w:autoSpaceDE w:val="0"/>
      <w:autoSpaceDN w:val="0"/>
      <w:adjustRightInd w:val="0"/>
      <w:textAlignment w:val="baseline"/>
    </w:pPr>
    <w:rPr>
      <w:rFonts w:ascii="Times New Roman" w:hAnsi="Times New Roman"/>
      <w:sz w:val="20"/>
      <w:lang w:val="en-GB"/>
    </w:rPr>
  </w:style>
  <w:style w:type="paragraph" w:styleId="TOC1">
    <w:name w:val="toc 1"/>
    <w:basedOn w:val="Normal"/>
    <w:next w:val="Normal"/>
    <w:uiPriority w:val="39"/>
    <w:rsid w:val="00B65A2A"/>
    <w:pPr>
      <w:overflowPunct w:val="0"/>
      <w:autoSpaceDE w:val="0"/>
      <w:autoSpaceDN w:val="0"/>
      <w:adjustRightInd w:val="0"/>
      <w:spacing w:before="120" w:after="120"/>
      <w:textAlignment w:val="baseline"/>
    </w:pPr>
    <w:rPr>
      <w:rFonts w:ascii="Times New Roman" w:hAnsi="Times New Roman"/>
      <w:b/>
      <w:caps/>
      <w:sz w:val="20"/>
      <w:lang w:val="en-GB"/>
    </w:rPr>
  </w:style>
  <w:style w:type="paragraph" w:styleId="TOC2">
    <w:name w:val="toc 2"/>
    <w:basedOn w:val="Normal"/>
    <w:next w:val="Normal"/>
    <w:uiPriority w:val="39"/>
    <w:rsid w:val="00B65A2A"/>
    <w:pPr>
      <w:overflowPunct w:val="0"/>
      <w:autoSpaceDE w:val="0"/>
      <w:autoSpaceDN w:val="0"/>
      <w:adjustRightInd w:val="0"/>
      <w:ind w:left="200"/>
      <w:textAlignment w:val="baseline"/>
    </w:pPr>
    <w:rPr>
      <w:rFonts w:ascii="Times New Roman" w:hAnsi="Times New Roman"/>
      <w:smallCaps/>
      <w:sz w:val="20"/>
      <w:lang w:val="en-GB"/>
    </w:rPr>
  </w:style>
  <w:style w:type="paragraph" w:styleId="TOC3">
    <w:name w:val="toc 3"/>
    <w:basedOn w:val="Normal"/>
    <w:next w:val="Normal"/>
    <w:uiPriority w:val="39"/>
    <w:rsid w:val="00B65A2A"/>
    <w:pPr>
      <w:overflowPunct w:val="0"/>
      <w:autoSpaceDE w:val="0"/>
      <w:autoSpaceDN w:val="0"/>
      <w:adjustRightInd w:val="0"/>
      <w:ind w:left="400"/>
      <w:textAlignment w:val="baseline"/>
    </w:pPr>
    <w:rPr>
      <w:rFonts w:ascii="Times New Roman" w:hAnsi="Times New Roman"/>
      <w:i/>
      <w:sz w:val="20"/>
      <w:lang w:val="en-GB"/>
    </w:rPr>
  </w:style>
  <w:style w:type="paragraph" w:styleId="BodyText2">
    <w:name w:val="Body Text 2"/>
    <w:basedOn w:val="Normal"/>
    <w:rsid w:val="00B65A2A"/>
    <w:pPr>
      <w:overflowPunct w:val="0"/>
      <w:autoSpaceDE w:val="0"/>
      <w:autoSpaceDN w:val="0"/>
      <w:adjustRightInd w:val="0"/>
      <w:textAlignment w:val="baseline"/>
    </w:pPr>
    <w:rPr>
      <w:rFonts w:ascii="Times New Roman" w:hAnsi="Times New Roman"/>
      <w:lang w:val="en-GB"/>
    </w:rPr>
  </w:style>
  <w:style w:type="character" w:styleId="FootnoteReference">
    <w:name w:val="footnote reference"/>
    <w:semiHidden/>
    <w:rsid w:val="00B65A2A"/>
    <w:rPr>
      <w:vertAlign w:val="superscript"/>
    </w:rPr>
  </w:style>
  <w:style w:type="paragraph" w:styleId="PlainText">
    <w:name w:val="Plain Text"/>
    <w:basedOn w:val="Normal"/>
    <w:rsid w:val="00B65A2A"/>
    <w:pPr>
      <w:overflowPunct w:val="0"/>
      <w:autoSpaceDE w:val="0"/>
      <w:autoSpaceDN w:val="0"/>
      <w:adjustRightInd w:val="0"/>
      <w:textAlignment w:val="baseline"/>
    </w:pPr>
    <w:rPr>
      <w:rFonts w:ascii="Courier New" w:hAnsi="Courier New"/>
      <w:sz w:val="20"/>
      <w:lang w:val="en-GB"/>
    </w:rPr>
  </w:style>
  <w:style w:type="paragraph" w:customStyle="1" w:styleId="DefinitionTerm">
    <w:name w:val="Definition Term"/>
    <w:basedOn w:val="Normal"/>
    <w:next w:val="DefinitionList"/>
    <w:rsid w:val="00B65A2A"/>
    <w:pPr>
      <w:overflowPunct w:val="0"/>
      <w:autoSpaceDE w:val="0"/>
      <w:autoSpaceDN w:val="0"/>
      <w:adjustRightInd w:val="0"/>
      <w:textAlignment w:val="baseline"/>
    </w:pPr>
    <w:rPr>
      <w:rFonts w:ascii="Times New Roman" w:hAnsi="Times New Roman"/>
      <w:lang w:val="en-US"/>
    </w:rPr>
  </w:style>
  <w:style w:type="paragraph" w:customStyle="1" w:styleId="DefinitionList">
    <w:name w:val="Definition List"/>
    <w:basedOn w:val="Normal"/>
    <w:next w:val="DefinitionTerm"/>
    <w:rsid w:val="00B65A2A"/>
    <w:pPr>
      <w:overflowPunct w:val="0"/>
      <w:autoSpaceDE w:val="0"/>
      <w:autoSpaceDN w:val="0"/>
      <w:adjustRightInd w:val="0"/>
      <w:ind w:left="360"/>
      <w:textAlignment w:val="baseline"/>
    </w:pPr>
    <w:rPr>
      <w:rFonts w:ascii="Times New Roman" w:hAnsi="Times New Roman"/>
      <w:lang w:val="en-US"/>
    </w:rPr>
  </w:style>
  <w:style w:type="paragraph" w:customStyle="1" w:styleId="tabletext">
    <w:name w:val="table text"/>
    <w:basedOn w:val="Normal"/>
    <w:rsid w:val="00B65A2A"/>
    <w:pPr>
      <w:widowControl w:val="0"/>
      <w:overflowPunct w:val="0"/>
      <w:autoSpaceDE w:val="0"/>
      <w:autoSpaceDN w:val="0"/>
      <w:adjustRightInd w:val="0"/>
      <w:jc w:val="both"/>
      <w:textAlignment w:val="baseline"/>
    </w:pPr>
    <w:rPr>
      <w:rFonts w:ascii="Univers Condensed" w:hAnsi="Univers Condensed"/>
      <w:sz w:val="21"/>
      <w:lang w:val="en-AU"/>
    </w:rPr>
  </w:style>
  <w:style w:type="paragraph" w:customStyle="1" w:styleId="ourbullet">
    <w:name w:val="our bullet"/>
    <w:basedOn w:val="Normal"/>
    <w:rsid w:val="00B65A2A"/>
    <w:pPr>
      <w:widowControl w:val="0"/>
      <w:overflowPunct w:val="0"/>
      <w:autoSpaceDE w:val="0"/>
      <w:autoSpaceDN w:val="0"/>
      <w:adjustRightInd w:val="0"/>
      <w:ind w:left="567" w:hanging="283"/>
      <w:jc w:val="both"/>
      <w:textAlignment w:val="baseline"/>
    </w:pPr>
    <w:rPr>
      <w:rFonts w:ascii="Book Antiqua" w:hAnsi="Book Antiqua"/>
      <w:sz w:val="21"/>
      <w:lang w:val="en-AU"/>
    </w:rPr>
  </w:style>
  <w:style w:type="paragraph" w:styleId="FootnoteText">
    <w:name w:val="footnote text"/>
    <w:basedOn w:val="Normal"/>
    <w:link w:val="FootnoteTextChar"/>
    <w:semiHidden/>
    <w:rsid w:val="00B65A2A"/>
    <w:pPr>
      <w:overflowPunct w:val="0"/>
      <w:autoSpaceDE w:val="0"/>
      <w:autoSpaceDN w:val="0"/>
      <w:adjustRightInd w:val="0"/>
      <w:textAlignment w:val="baseline"/>
    </w:pPr>
    <w:rPr>
      <w:rFonts w:ascii="Times New Roman" w:hAnsi="Times New Roman"/>
      <w:sz w:val="20"/>
      <w:lang w:val="en-GB"/>
    </w:rPr>
  </w:style>
  <w:style w:type="character" w:styleId="PageNumber">
    <w:name w:val="page number"/>
    <w:basedOn w:val="DefaultParagraphFont"/>
    <w:rsid w:val="00B65A2A"/>
  </w:style>
  <w:style w:type="paragraph" w:styleId="Footer">
    <w:name w:val="footer"/>
    <w:basedOn w:val="Normal"/>
    <w:rsid w:val="00B65A2A"/>
    <w:pPr>
      <w:tabs>
        <w:tab w:val="center" w:pos="4153"/>
        <w:tab w:val="right" w:pos="8306"/>
      </w:tabs>
      <w:overflowPunct w:val="0"/>
      <w:autoSpaceDE w:val="0"/>
      <w:autoSpaceDN w:val="0"/>
      <w:adjustRightInd w:val="0"/>
      <w:textAlignment w:val="baseline"/>
    </w:pPr>
    <w:rPr>
      <w:rFonts w:ascii="Times New Roman" w:hAnsi="Times New Roman"/>
      <w:sz w:val="20"/>
      <w:lang w:val="en-GB"/>
    </w:rPr>
  </w:style>
  <w:style w:type="paragraph" w:styleId="BodyTextIndent2">
    <w:name w:val="Body Text Indent 2"/>
    <w:basedOn w:val="Normal"/>
    <w:rsid w:val="00B65A2A"/>
    <w:pPr>
      <w:ind w:left="720"/>
    </w:pPr>
    <w:rPr>
      <w:rFonts w:ascii="Arial" w:hAnsi="Arial"/>
    </w:rPr>
  </w:style>
  <w:style w:type="character" w:styleId="Hyperlink">
    <w:name w:val="Hyperlink"/>
    <w:rsid w:val="00B65A2A"/>
    <w:rPr>
      <w:color w:val="0000FF"/>
      <w:u w:val="single"/>
    </w:rPr>
  </w:style>
  <w:style w:type="paragraph" w:customStyle="1" w:styleId="NormalArial">
    <w:name w:val="Normal + Arial"/>
    <w:basedOn w:val="Normal"/>
    <w:rsid w:val="00B65A2A"/>
    <w:rPr>
      <w:rFonts w:ascii="Arial" w:hAnsi="Arial"/>
    </w:rPr>
  </w:style>
  <w:style w:type="paragraph" w:styleId="BalloonText">
    <w:name w:val="Balloon Text"/>
    <w:basedOn w:val="Normal"/>
    <w:semiHidden/>
    <w:rsid w:val="00B65A2A"/>
    <w:rPr>
      <w:rFonts w:ascii="Tahoma" w:hAnsi="Tahoma" w:cs="Tahoma"/>
      <w:sz w:val="16"/>
      <w:szCs w:val="16"/>
    </w:rPr>
  </w:style>
  <w:style w:type="character" w:styleId="FollowedHyperlink">
    <w:name w:val="FollowedHyperlink"/>
    <w:rsid w:val="00FC2EFA"/>
    <w:rPr>
      <w:color w:val="800080"/>
      <w:u w:val="single"/>
    </w:rPr>
  </w:style>
  <w:style w:type="character" w:styleId="CommentReference">
    <w:name w:val="annotation reference"/>
    <w:semiHidden/>
    <w:rsid w:val="0077224D"/>
    <w:rPr>
      <w:sz w:val="16"/>
      <w:szCs w:val="16"/>
    </w:rPr>
  </w:style>
  <w:style w:type="paragraph" w:styleId="CommentText">
    <w:name w:val="annotation text"/>
    <w:basedOn w:val="Normal"/>
    <w:semiHidden/>
    <w:rsid w:val="0077224D"/>
    <w:rPr>
      <w:sz w:val="20"/>
    </w:rPr>
  </w:style>
  <w:style w:type="paragraph" w:styleId="CommentSubject">
    <w:name w:val="annotation subject"/>
    <w:basedOn w:val="CommentText"/>
    <w:next w:val="CommentText"/>
    <w:semiHidden/>
    <w:rsid w:val="0077224D"/>
    <w:rPr>
      <w:b/>
      <w:bCs/>
    </w:rPr>
  </w:style>
  <w:style w:type="paragraph" w:styleId="ListParagraph">
    <w:name w:val="List Paragraph"/>
    <w:basedOn w:val="Normal"/>
    <w:uiPriority w:val="34"/>
    <w:qFormat/>
    <w:rsid w:val="00B71316"/>
    <w:pPr>
      <w:ind w:left="720"/>
      <w:contextualSpacing/>
    </w:pPr>
    <w:rPr>
      <w:rFonts w:eastAsia="Calibri"/>
    </w:rPr>
  </w:style>
  <w:style w:type="paragraph" w:styleId="BlockText">
    <w:name w:val="Block Text"/>
    <w:basedOn w:val="Normal"/>
    <w:rsid w:val="00F2319C"/>
    <w:rPr>
      <w:sz w:val="20"/>
    </w:rPr>
  </w:style>
  <w:style w:type="paragraph" w:customStyle="1" w:styleId="TableText0">
    <w:name w:val="Table Text"/>
    <w:basedOn w:val="Normal"/>
    <w:rsid w:val="00F2319C"/>
    <w:pPr>
      <w:spacing w:before="120"/>
    </w:pPr>
    <w:rPr>
      <w:sz w:val="18"/>
    </w:rPr>
  </w:style>
  <w:style w:type="paragraph" w:customStyle="1" w:styleId="TableHeader">
    <w:name w:val="Table Header"/>
    <w:basedOn w:val="Normal"/>
    <w:rsid w:val="00F2319C"/>
    <w:pPr>
      <w:jc w:val="center"/>
    </w:pPr>
    <w:rPr>
      <w:b/>
      <w:bCs/>
      <w:iCs/>
      <w:color w:val="000000"/>
      <w:sz w:val="20"/>
      <w:szCs w:val="24"/>
    </w:rPr>
  </w:style>
  <w:style w:type="paragraph" w:styleId="EndnoteText">
    <w:name w:val="endnote text"/>
    <w:basedOn w:val="Normal"/>
    <w:link w:val="EndnoteTextChar"/>
    <w:rsid w:val="005B22CF"/>
    <w:rPr>
      <w:sz w:val="20"/>
    </w:rPr>
  </w:style>
  <w:style w:type="character" w:customStyle="1" w:styleId="EndnoteTextChar">
    <w:name w:val="Endnote Text Char"/>
    <w:basedOn w:val="DefaultParagraphFont"/>
    <w:link w:val="EndnoteText"/>
    <w:rsid w:val="005B22CF"/>
    <w:rPr>
      <w:rFonts w:ascii="Arial Mäori" w:hAnsi="Arial Mäori"/>
      <w:lang w:eastAsia="en-US"/>
    </w:rPr>
  </w:style>
  <w:style w:type="character" w:styleId="EndnoteReference">
    <w:name w:val="endnote reference"/>
    <w:basedOn w:val="DefaultParagraphFont"/>
    <w:rsid w:val="005B22CF"/>
    <w:rPr>
      <w:vertAlign w:val="superscript"/>
    </w:rPr>
  </w:style>
  <w:style w:type="table" w:styleId="TableGrid">
    <w:name w:val="Table Grid"/>
    <w:basedOn w:val="TableNormal"/>
    <w:rsid w:val="00FA78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E687F"/>
    <w:rPr>
      <w:rFonts w:ascii="Arial Mäori" w:hAnsi="Arial Mäori"/>
      <w:sz w:val="24"/>
      <w:lang w:eastAsia="en-US"/>
    </w:rPr>
  </w:style>
  <w:style w:type="character" w:customStyle="1" w:styleId="FootnoteTextChar">
    <w:name w:val="Footnote Text Char"/>
    <w:basedOn w:val="DefaultParagraphFont"/>
    <w:link w:val="FootnoteText"/>
    <w:semiHidden/>
    <w:rsid w:val="00D5750C"/>
    <w:rPr>
      <w:lang w:val="en-GB" w:eastAsia="en-US"/>
    </w:rPr>
  </w:style>
  <w:style w:type="character" w:customStyle="1" w:styleId="Heading3Char">
    <w:name w:val="Heading 3 Char"/>
    <w:basedOn w:val="DefaultParagraphFont"/>
    <w:link w:val="Heading3"/>
    <w:rsid w:val="00990412"/>
    <w:rPr>
      <w:rFonts w:ascii="Arial" w:hAnsi="Arial"/>
      <w:b/>
      <w:sz w:val="24"/>
      <w:lang w:eastAsia="en-US"/>
    </w:rPr>
  </w:style>
  <w:style w:type="paragraph" w:customStyle="1" w:styleId="Style1">
    <w:name w:val="Style1"/>
    <w:basedOn w:val="Heading3"/>
    <w:link w:val="Style1Char"/>
    <w:rsid w:val="00953059"/>
    <w:pPr>
      <w:numPr>
        <w:ilvl w:val="0"/>
        <w:numId w:val="0"/>
      </w:numPr>
      <w:ind w:left="360" w:hanging="360"/>
    </w:pPr>
    <w:rPr>
      <w:b w:val="0"/>
    </w:rPr>
  </w:style>
  <w:style w:type="character" w:styleId="Emphasis">
    <w:name w:val="Emphasis"/>
    <w:basedOn w:val="DefaultParagraphFont"/>
    <w:qFormat/>
    <w:rsid w:val="00AF4494"/>
    <w:rPr>
      <w:i/>
      <w:iCs/>
    </w:rPr>
  </w:style>
  <w:style w:type="character" w:customStyle="1" w:styleId="Style1Char">
    <w:name w:val="Style1 Char"/>
    <w:basedOn w:val="Heading3Char"/>
    <w:link w:val="Style1"/>
    <w:rsid w:val="00953059"/>
    <w:rPr>
      <w:rFonts w:ascii="Arial" w:hAnsi="Arial"/>
      <w:b w:val="0"/>
      <w:sz w:val="24"/>
      <w:lang w:eastAsia="en-US"/>
    </w:rPr>
  </w:style>
  <w:style w:type="paragraph" w:customStyle="1" w:styleId="Style2">
    <w:name w:val="Style2"/>
    <w:basedOn w:val="Normal"/>
    <w:link w:val="Style2Char"/>
    <w:rsid w:val="003D1948"/>
    <w:pPr>
      <w:numPr>
        <w:numId w:val="14"/>
      </w:numPr>
    </w:pPr>
    <w:rPr>
      <w:rFonts w:ascii="Arial" w:hAnsi="Arial"/>
      <w:color w:val="333333"/>
    </w:rPr>
  </w:style>
  <w:style w:type="character" w:customStyle="1" w:styleId="Style2Char">
    <w:name w:val="Style2 Char"/>
    <w:basedOn w:val="DefaultParagraphFont"/>
    <w:link w:val="Style2"/>
    <w:rsid w:val="003D1948"/>
    <w:rPr>
      <w:rFonts w:ascii="Arial" w:hAnsi="Arial"/>
      <w:color w:val="333333"/>
      <w:sz w:val="24"/>
      <w:lang w:eastAsia="en-US"/>
    </w:rPr>
  </w:style>
  <w:style w:type="character" w:styleId="PlaceholderText">
    <w:name w:val="Placeholder Text"/>
    <w:basedOn w:val="DefaultParagraphFont"/>
    <w:uiPriority w:val="99"/>
    <w:semiHidden/>
    <w:rsid w:val="003118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56976">
      <w:bodyDiv w:val="1"/>
      <w:marLeft w:val="0"/>
      <w:marRight w:val="0"/>
      <w:marTop w:val="0"/>
      <w:marBottom w:val="0"/>
      <w:divBdr>
        <w:top w:val="none" w:sz="0" w:space="0" w:color="auto"/>
        <w:left w:val="none" w:sz="0" w:space="0" w:color="auto"/>
        <w:bottom w:val="none" w:sz="0" w:space="0" w:color="auto"/>
        <w:right w:val="none" w:sz="0" w:space="0" w:color="auto"/>
      </w:divBdr>
    </w:div>
    <w:div w:id="242112223">
      <w:bodyDiv w:val="1"/>
      <w:marLeft w:val="0"/>
      <w:marRight w:val="0"/>
      <w:marTop w:val="0"/>
      <w:marBottom w:val="0"/>
      <w:divBdr>
        <w:top w:val="none" w:sz="0" w:space="0" w:color="auto"/>
        <w:left w:val="none" w:sz="0" w:space="0" w:color="auto"/>
        <w:bottom w:val="none" w:sz="0" w:space="0" w:color="auto"/>
        <w:right w:val="none" w:sz="0" w:space="0" w:color="auto"/>
      </w:divBdr>
    </w:div>
    <w:div w:id="274143522">
      <w:bodyDiv w:val="1"/>
      <w:marLeft w:val="0"/>
      <w:marRight w:val="0"/>
      <w:marTop w:val="0"/>
      <w:marBottom w:val="0"/>
      <w:divBdr>
        <w:top w:val="none" w:sz="0" w:space="0" w:color="auto"/>
        <w:left w:val="none" w:sz="0" w:space="0" w:color="auto"/>
        <w:bottom w:val="none" w:sz="0" w:space="0" w:color="auto"/>
        <w:right w:val="none" w:sz="0" w:space="0" w:color="auto"/>
      </w:divBdr>
    </w:div>
    <w:div w:id="646587880">
      <w:bodyDiv w:val="1"/>
      <w:marLeft w:val="0"/>
      <w:marRight w:val="0"/>
      <w:marTop w:val="0"/>
      <w:marBottom w:val="0"/>
      <w:divBdr>
        <w:top w:val="none" w:sz="0" w:space="0" w:color="auto"/>
        <w:left w:val="none" w:sz="0" w:space="0" w:color="auto"/>
        <w:bottom w:val="none" w:sz="0" w:space="0" w:color="auto"/>
        <w:right w:val="none" w:sz="0" w:space="0" w:color="auto"/>
      </w:divBdr>
    </w:div>
    <w:div w:id="913276425">
      <w:bodyDiv w:val="1"/>
      <w:marLeft w:val="0"/>
      <w:marRight w:val="0"/>
      <w:marTop w:val="0"/>
      <w:marBottom w:val="0"/>
      <w:divBdr>
        <w:top w:val="none" w:sz="0" w:space="0" w:color="auto"/>
        <w:left w:val="none" w:sz="0" w:space="0" w:color="auto"/>
        <w:bottom w:val="none" w:sz="0" w:space="0" w:color="auto"/>
        <w:right w:val="none" w:sz="0" w:space="0" w:color="auto"/>
      </w:divBdr>
    </w:div>
    <w:div w:id="1681932799">
      <w:bodyDiv w:val="1"/>
      <w:marLeft w:val="0"/>
      <w:marRight w:val="0"/>
      <w:marTop w:val="0"/>
      <w:marBottom w:val="0"/>
      <w:divBdr>
        <w:top w:val="none" w:sz="0" w:space="0" w:color="auto"/>
        <w:left w:val="none" w:sz="0" w:space="0" w:color="auto"/>
        <w:bottom w:val="none" w:sz="0" w:space="0" w:color="auto"/>
        <w:right w:val="none" w:sz="0" w:space="0" w:color="auto"/>
      </w:divBdr>
    </w:div>
    <w:div w:id="1759130457">
      <w:bodyDiv w:val="1"/>
      <w:marLeft w:val="0"/>
      <w:marRight w:val="0"/>
      <w:marTop w:val="0"/>
      <w:marBottom w:val="0"/>
      <w:divBdr>
        <w:top w:val="none" w:sz="0" w:space="0" w:color="auto"/>
        <w:left w:val="none" w:sz="0" w:space="0" w:color="auto"/>
        <w:bottom w:val="none" w:sz="0" w:space="0" w:color="auto"/>
        <w:right w:val="none" w:sz="0" w:space="0" w:color="auto"/>
      </w:divBdr>
    </w:div>
    <w:div w:id="1902671207">
      <w:bodyDiv w:val="1"/>
      <w:marLeft w:val="0"/>
      <w:marRight w:val="0"/>
      <w:marTop w:val="0"/>
      <w:marBottom w:val="0"/>
      <w:divBdr>
        <w:top w:val="none" w:sz="0" w:space="0" w:color="auto"/>
        <w:left w:val="none" w:sz="0" w:space="0" w:color="auto"/>
        <w:bottom w:val="none" w:sz="0" w:space="0" w:color="auto"/>
        <w:right w:val="none" w:sz="0" w:space="0" w:color="auto"/>
      </w:divBdr>
    </w:div>
    <w:div w:id="1903366026">
      <w:bodyDiv w:val="1"/>
      <w:marLeft w:val="0"/>
      <w:marRight w:val="0"/>
      <w:marTop w:val="0"/>
      <w:marBottom w:val="0"/>
      <w:divBdr>
        <w:top w:val="none" w:sz="0" w:space="0" w:color="auto"/>
        <w:left w:val="none" w:sz="0" w:space="0" w:color="auto"/>
        <w:bottom w:val="none" w:sz="0" w:space="0" w:color="auto"/>
        <w:right w:val="none" w:sz="0" w:space="0" w:color="auto"/>
      </w:divBdr>
    </w:div>
    <w:div w:id="200219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C:\Program%20Files%20(x86)\CodeXpert\html\90450-00" TargetMode="External"/><Relationship Id="rId18" Type="http://schemas.openxmlformats.org/officeDocument/2006/relationships/oleObject" Target="embeddings/Microsoft_Excel_97-2003_Worksheet1.xls"/><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nsfl.health.govt.nz/apps/nsfl.nsf/pagesmh/463?Open" TargetMode="External"/><Relationship Id="rId7" Type="http://schemas.openxmlformats.org/officeDocument/2006/relationships/endnotes" Target="endnotes.xml"/><Relationship Id="rId12" Type="http://schemas.openxmlformats.org/officeDocument/2006/relationships/hyperlink" Target="http://www.health.govt.nz/nz-health-statistics/data-references/weighted-inlier-equivalent-separations" TargetMode="External"/><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package" Target="embeddings/Microsoft_Word_Document1.doc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alth.govt.nz/nz-health-statistics/data-references/weighted-inlier-equivalent-separations"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Program%20Files%20(x86)\CodeXpert\html\90450-02"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Program%20Files%20(x86)\CodeXpert\html\90450-01"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moh.govt.nz/notebook/nbbooks.nsf/0/33BDA6510EF068D7CC2570890077C393/$file/maternityservic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99CDC-A80C-44FC-9BD0-B3BDED71D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541080C9.dotm</Template>
  <TotalTime>0</TotalTime>
  <Pages>1</Pages>
  <Words>19568</Words>
  <Characters>111544</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130851</CharactersWithSpaces>
  <SharedDoc>false</SharedDoc>
  <HLinks>
    <vt:vector size="12" baseType="variant">
      <vt:variant>
        <vt:i4>131167</vt:i4>
      </vt:variant>
      <vt:variant>
        <vt:i4>297</vt:i4>
      </vt:variant>
      <vt:variant>
        <vt:i4>0</vt:i4>
      </vt:variant>
      <vt:variant>
        <vt:i4>5</vt:i4>
      </vt:variant>
      <vt:variant>
        <vt:lpwstr>http://www.nzhis.govt.nz/moh.nsf/pagesns/300</vt:lpwstr>
      </vt:variant>
      <vt:variant>
        <vt:lpwstr/>
      </vt:variant>
      <vt:variant>
        <vt:i4>131167</vt:i4>
      </vt:variant>
      <vt:variant>
        <vt:i4>249</vt:i4>
      </vt:variant>
      <vt:variant>
        <vt:i4>0</vt:i4>
      </vt:variant>
      <vt:variant>
        <vt:i4>5</vt:i4>
      </vt:variant>
      <vt:variant>
        <vt:lpwstr>http://www.nzhis.govt.nz/moh.nsf/pagesns/300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Thompson</dc:creator>
  <cp:lastModifiedBy>Maria Dela Cruz</cp:lastModifiedBy>
  <cp:revision>1</cp:revision>
  <cp:lastPrinted>2016-11-21T20:25:00Z</cp:lastPrinted>
  <dcterms:created xsi:type="dcterms:W3CDTF">2017-05-03T23:24:00Z</dcterms:created>
  <dcterms:modified xsi:type="dcterms:W3CDTF">2017-05-03T23:24:00Z</dcterms:modified>
</cp:coreProperties>
</file>