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120" w:rsidRDefault="006D5D48" w:rsidP="00386120">
      <w:pPr>
        <w:tabs>
          <w:tab w:val="left" w:pos="2800"/>
        </w:tabs>
        <w:jc w:val="right"/>
        <w:rPr>
          <w:rFonts w:ascii="Arial" w:hAnsi="Arial"/>
        </w:rPr>
      </w:pPr>
      <w:r>
        <w:rPr>
          <w:rFonts w:ascii="Arial" w:hAnsi="Arial"/>
          <w:noProof/>
          <w:lang w:eastAsia="en-NZ"/>
        </w:rPr>
        <w:drawing>
          <wp:anchor distT="0" distB="0" distL="114300" distR="114300" simplePos="0" relativeHeight="251658240" behindDoc="0" locked="0" layoutInCell="1" allowOverlap="1" wp14:anchorId="1116BD86" wp14:editId="30717221">
            <wp:simplePos x="0" y="0"/>
            <wp:positionH relativeFrom="column">
              <wp:posOffset>-341630</wp:posOffset>
            </wp:positionH>
            <wp:positionV relativeFrom="paragraph">
              <wp:posOffset>-457200</wp:posOffset>
            </wp:positionV>
            <wp:extent cx="1819275" cy="2156460"/>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9275" cy="2156460"/>
                    </a:xfrm>
                    <a:prstGeom prst="rect">
                      <a:avLst/>
                    </a:prstGeom>
                    <a:noFill/>
                  </pic:spPr>
                </pic:pic>
              </a:graphicData>
            </a:graphic>
            <wp14:sizeRelH relativeFrom="page">
              <wp14:pctWidth>0</wp14:pctWidth>
            </wp14:sizeRelH>
            <wp14:sizeRelV relativeFrom="page">
              <wp14:pctHeight>0</wp14:pctHeight>
            </wp14:sizeRelV>
          </wp:anchor>
        </w:drawing>
      </w:r>
      <w:bookmarkStart w:id="0" w:name="_Ref261004115"/>
      <w:bookmarkEnd w:id="0"/>
      <w:r w:rsidR="00B775C7">
        <w:rPr>
          <w:rFonts w:ascii="Arial" w:hAnsi="Arial"/>
        </w:rPr>
        <w:t xml:space="preserve"> </w:t>
      </w:r>
      <w:r w:rsidR="00386120">
        <w:rPr>
          <w:rFonts w:ascii="Arial" w:hAnsi="Arial"/>
        </w:rPr>
        <w:tab/>
      </w:r>
    </w:p>
    <w:p w:rsidR="00B571EC" w:rsidRPr="00770026" w:rsidRDefault="00386120" w:rsidP="00386120">
      <w:pPr>
        <w:tabs>
          <w:tab w:val="left" w:pos="2800"/>
        </w:tabs>
        <w:jc w:val="right"/>
        <w:rPr>
          <w:rFonts w:ascii="Arial" w:hAnsi="Arial"/>
        </w:rPr>
      </w:pPr>
      <w:r>
        <w:rPr>
          <w:rFonts w:ascii="Arial" w:hAnsi="Arial"/>
        </w:rPr>
        <w:tab/>
      </w:r>
      <w:r w:rsidR="00795A6A">
        <w:rPr>
          <w:rFonts w:ascii="Arial" w:hAnsi="Arial"/>
          <w:szCs w:val="24"/>
        </w:rPr>
        <w:object w:dxaOrig="3045" w:dyaOrig="720" w14:anchorId="0B343B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pt;height:57.75pt" o:ole="">
            <v:imagedata r:id="rId9" o:title=""/>
          </v:shape>
          <o:OLEObject Type="Embed" ProgID="MSPhotoEd.3" ShapeID="_x0000_i1025" DrawAspect="Content" ObjectID="_1524903720" r:id="rId10"/>
        </w:object>
      </w:r>
    </w:p>
    <w:p w:rsidR="00B571EC" w:rsidRPr="00770026" w:rsidRDefault="00B571EC" w:rsidP="00B571EC">
      <w:pPr>
        <w:jc w:val="center"/>
        <w:rPr>
          <w:rFonts w:ascii="Arial" w:hAnsi="Arial"/>
          <w:sz w:val="28"/>
        </w:rPr>
      </w:pPr>
    </w:p>
    <w:p w:rsidR="00B571EC" w:rsidRPr="00770026" w:rsidRDefault="00B571EC" w:rsidP="00B571EC">
      <w:pPr>
        <w:jc w:val="center"/>
        <w:rPr>
          <w:rFonts w:ascii="Arial" w:hAnsi="Arial"/>
          <w:sz w:val="28"/>
        </w:rPr>
      </w:pPr>
    </w:p>
    <w:p w:rsidR="00B571EC" w:rsidRPr="00770026" w:rsidRDefault="00B571EC" w:rsidP="00B571EC">
      <w:pPr>
        <w:pStyle w:val="BodyText"/>
        <w:jc w:val="center"/>
        <w:outlineLvl w:val="0"/>
        <w:rPr>
          <w:rFonts w:ascii="Arial" w:hAnsi="Arial"/>
          <w:sz w:val="28"/>
        </w:rPr>
      </w:pPr>
    </w:p>
    <w:p w:rsidR="00B571EC" w:rsidRPr="00770026" w:rsidRDefault="00B571EC" w:rsidP="00B571EC">
      <w:pPr>
        <w:pStyle w:val="BodyText"/>
        <w:jc w:val="center"/>
        <w:rPr>
          <w:rFonts w:ascii="Arial" w:hAnsi="Arial"/>
          <w:sz w:val="28"/>
        </w:rPr>
      </w:pPr>
    </w:p>
    <w:p w:rsidR="00B571EC" w:rsidRPr="00770026" w:rsidRDefault="00B571EC" w:rsidP="00B571EC">
      <w:pPr>
        <w:pStyle w:val="BodyText"/>
        <w:jc w:val="center"/>
        <w:rPr>
          <w:rFonts w:ascii="Arial" w:hAnsi="Arial"/>
          <w:sz w:val="28"/>
        </w:rPr>
      </w:pPr>
    </w:p>
    <w:p w:rsidR="00B571EC" w:rsidRPr="00770026" w:rsidRDefault="00B571EC" w:rsidP="00B571EC">
      <w:pPr>
        <w:pStyle w:val="BodyText"/>
        <w:jc w:val="center"/>
        <w:rPr>
          <w:rFonts w:ascii="Arial" w:hAnsi="Arial"/>
          <w:sz w:val="28"/>
        </w:rPr>
      </w:pPr>
    </w:p>
    <w:p w:rsidR="00B571EC" w:rsidRPr="00770026" w:rsidRDefault="00B571EC" w:rsidP="00B571EC">
      <w:pPr>
        <w:pStyle w:val="BodyText"/>
        <w:jc w:val="center"/>
        <w:rPr>
          <w:rFonts w:ascii="Arial" w:hAnsi="Arial"/>
          <w:sz w:val="28"/>
        </w:rPr>
      </w:pPr>
    </w:p>
    <w:p w:rsidR="00B571EC" w:rsidRPr="00BA2072" w:rsidRDefault="00B571EC" w:rsidP="00B571EC">
      <w:pPr>
        <w:pStyle w:val="BodyText"/>
        <w:jc w:val="center"/>
        <w:rPr>
          <w:rFonts w:ascii="Arial" w:hAnsi="Arial" w:cs="Arial"/>
          <w:sz w:val="36"/>
          <w:szCs w:val="36"/>
        </w:rPr>
      </w:pPr>
      <w:r w:rsidRPr="00BA2072">
        <w:rPr>
          <w:rFonts w:ascii="Arial" w:hAnsi="Arial" w:cs="Arial"/>
          <w:sz w:val="36"/>
          <w:szCs w:val="36"/>
        </w:rPr>
        <w:t>New Zealand Casemix Framework</w:t>
      </w:r>
    </w:p>
    <w:p w:rsidR="00B571EC" w:rsidRPr="00BA2072" w:rsidRDefault="00B571EC" w:rsidP="00B571EC">
      <w:pPr>
        <w:pStyle w:val="BodyText"/>
        <w:jc w:val="center"/>
        <w:rPr>
          <w:rFonts w:ascii="Arial" w:hAnsi="Arial" w:cs="Arial"/>
          <w:sz w:val="36"/>
          <w:szCs w:val="36"/>
        </w:rPr>
      </w:pPr>
      <w:r w:rsidRPr="00BA2072">
        <w:rPr>
          <w:rFonts w:ascii="Arial" w:hAnsi="Arial" w:cs="Arial"/>
          <w:sz w:val="36"/>
          <w:szCs w:val="36"/>
        </w:rPr>
        <w:t>For Publicly Funded Hospitals</w:t>
      </w:r>
    </w:p>
    <w:p w:rsidR="00B571EC" w:rsidRPr="00BA2072" w:rsidRDefault="00B571EC" w:rsidP="00B571EC">
      <w:pPr>
        <w:pStyle w:val="BodyText"/>
        <w:jc w:val="center"/>
        <w:rPr>
          <w:rFonts w:ascii="Arial" w:hAnsi="Arial" w:cs="Arial"/>
          <w:sz w:val="28"/>
        </w:rPr>
      </w:pPr>
    </w:p>
    <w:p w:rsidR="00B571EC" w:rsidRPr="00BA2072" w:rsidRDefault="00B571EC" w:rsidP="00B571EC">
      <w:pPr>
        <w:pStyle w:val="BodyText"/>
        <w:jc w:val="center"/>
        <w:rPr>
          <w:rFonts w:ascii="Arial" w:hAnsi="Arial" w:cs="Arial"/>
          <w:sz w:val="28"/>
        </w:rPr>
      </w:pPr>
    </w:p>
    <w:p w:rsidR="00B571EC" w:rsidRPr="00BA2072" w:rsidRDefault="00B571EC" w:rsidP="00B571EC">
      <w:pPr>
        <w:pStyle w:val="BodyText"/>
        <w:jc w:val="center"/>
        <w:rPr>
          <w:rFonts w:ascii="Arial" w:hAnsi="Arial" w:cs="Arial"/>
        </w:rPr>
      </w:pPr>
      <w:r w:rsidRPr="00BA2072">
        <w:rPr>
          <w:rFonts w:ascii="Arial" w:hAnsi="Arial" w:cs="Arial"/>
        </w:rPr>
        <w:t>including</w:t>
      </w:r>
    </w:p>
    <w:p w:rsidR="00B571EC" w:rsidRPr="00BA2072" w:rsidRDefault="00B571EC" w:rsidP="00B571EC">
      <w:pPr>
        <w:pStyle w:val="BodyText"/>
        <w:jc w:val="center"/>
        <w:rPr>
          <w:rFonts w:ascii="Arial" w:hAnsi="Arial" w:cs="Arial"/>
          <w:sz w:val="28"/>
        </w:rPr>
      </w:pPr>
    </w:p>
    <w:p w:rsidR="00B571EC" w:rsidRPr="00BA2072" w:rsidRDefault="00EA663D" w:rsidP="00EA663D">
      <w:pPr>
        <w:pStyle w:val="BodyText"/>
        <w:tabs>
          <w:tab w:val="left" w:pos="5020"/>
        </w:tabs>
        <w:rPr>
          <w:rFonts w:ascii="Arial" w:hAnsi="Arial" w:cs="Arial"/>
          <w:sz w:val="28"/>
        </w:rPr>
      </w:pPr>
      <w:r w:rsidRPr="00BA2072">
        <w:rPr>
          <w:rFonts w:ascii="Arial" w:hAnsi="Arial" w:cs="Arial"/>
          <w:sz w:val="28"/>
        </w:rPr>
        <w:tab/>
      </w:r>
    </w:p>
    <w:p w:rsidR="00B571EC" w:rsidRPr="00BA2072" w:rsidRDefault="00B571EC" w:rsidP="00B571EC">
      <w:pPr>
        <w:pStyle w:val="BodyText"/>
        <w:jc w:val="center"/>
        <w:outlineLvl w:val="0"/>
        <w:rPr>
          <w:rFonts w:ascii="Arial" w:hAnsi="Arial" w:cs="Arial"/>
          <w:sz w:val="32"/>
          <w:szCs w:val="32"/>
        </w:rPr>
      </w:pPr>
      <w:r w:rsidRPr="00BA2072">
        <w:rPr>
          <w:rFonts w:ascii="Arial" w:hAnsi="Arial" w:cs="Arial"/>
          <w:sz w:val="32"/>
          <w:szCs w:val="32"/>
        </w:rPr>
        <w:t>WIESNZ</w:t>
      </w:r>
      <w:r w:rsidR="00995AAA" w:rsidRPr="00BA2072">
        <w:rPr>
          <w:rFonts w:ascii="Arial" w:hAnsi="Arial" w:cs="Arial"/>
          <w:sz w:val="32"/>
          <w:szCs w:val="32"/>
        </w:rPr>
        <w:t>1</w:t>
      </w:r>
      <w:ins w:id="1" w:author="Tracy Thompson" w:date="2015-08-05T10:04:00Z">
        <w:r w:rsidR="001B4F92">
          <w:rPr>
            <w:rFonts w:ascii="Arial" w:hAnsi="Arial" w:cs="Arial"/>
            <w:sz w:val="32"/>
            <w:szCs w:val="32"/>
          </w:rPr>
          <w:t>6</w:t>
        </w:r>
      </w:ins>
      <w:del w:id="2" w:author="Tracy Thompson" w:date="2015-08-05T10:04:00Z">
        <w:r w:rsidR="00D60D64" w:rsidDel="001B4F92">
          <w:rPr>
            <w:rFonts w:ascii="Arial" w:hAnsi="Arial" w:cs="Arial"/>
            <w:sz w:val="32"/>
            <w:szCs w:val="32"/>
          </w:rPr>
          <w:delText>5</w:delText>
        </w:r>
      </w:del>
      <w:r w:rsidRPr="00BA2072">
        <w:rPr>
          <w:rFonts w:ascii="Arial" w:hAnsi="Arial" w:cs="Arial"/>
          <w:sz w:val="32"/>
          <w:szCs w:val="32"/>
        </w:rPr>
        <w:t xml:space="preserve"> Methodology</w:t>
      </w:r>
    </w:p>
    <w:p w:rsidR="00B571EC" w:rsidRPr="00BA2072" w:rsidRDefault="00B571EC" w:rsidP="00B571EC">
      <w:pPr>
        <w:pStyle w:val="BodyText"/>
        <w:jc w:val="center"/>
        <w:rPr>
          <w:rFonts w:ascii="Arial" w:hAnsi="Arial" w:cs="Arial"/>
          <w:sz w:val="28"/>
        </w:rPr>
      </w:pPr>
    </w:p>
    <w:p w:rsidR="00B571EC" w:rsidRPr="00BA2072" w:rsidRDefault="00B571EC" w:rsidP="00B571EC">
      <w:pPr>
        <w:pStyle w:val="BodyText"/>
        <w:jc w:val="center"/>
        <w:rPr>
          <w:rFonts w:ascii="Arial" w:hAnsi="Arial" w:cs="Arial"/>
        </w:rPr>
      </w:pPr>
      <w:r w:rsidRPr="00BA2072">
        <w:rPr>
          <w:rFonts w:ascii="Arial" w:hAnsi="Arial" w:cs="Arial"/>
        </w:rPr>
        <w:t>and</w:t>
      </w:r>
    </w:p>
    <w:p w:rsidR="00B571EC" w:rsidRPr="00BA2072" w:rsidRDefault="00B571EC" w:rsidP="00B571EC">
      <w:pPr>
        <w:pStyle w:val="BodyText"/>
        <w:jc w:val="center"/>
        <w:rPr>
          <w:rFonts w:ascii="Arial" w:hAnsi="Arial" w:cs="Arial"/>
          <w:sz w:val="28"/>
        </w:rPr>
      </w:pPr>
    </w:p>
    <w:p w:rsidR="00B571EC" w:rsidRPr="00BA2072" w:rsidRDefault="00B571EC" w:rsidP="00B571EC">
      <w:pPr>
        <w:pStyle w:val="BodyText"/>
        <w:jc w:val="center"/>
        <w:outlineLvl w:val="0"/>
        <w:rPr>
          <w:rFonts w:ascii="Arial" w:hAnsi="Arial" w:cs="Arial"/>
          <w:sz w:val="32"/>
          <w:szCs w:val="32"/>
        </w:rPr>
      </w:pPr>
      <w:r w:rsidRPr="00BA2072">
        <w:rPr>
          <w:rFonts w:ascii="Arial" w:hAnsi="Arial" w:cs="Arial"/>
          <w:sz w:val="32"/>
          <w:szCs w:val="32"/>
        </w:rPr>
        <w:t>Casemix Purchase Unit Allocation</w:t>
      </w:r>
    </w:p>
    <w:p w:rsidR="00B571EC" w:rsidRPr="00BA2072" w:rsidRDefault="00B571EC" w:rsidP="00B571EC">
      <w:pPr>
        <w:pStyle w:val="BodyText"/>
        <w:jc w:val="center"/>
        <w:rPr>
          <w:rFonts w:ascii="Arial" w:hAnsi="Arial" w:cs="Arial"/>
          <w:sz w:val="28"/>
        </w:rPr>
      </w:pPr>
    </w:p>
    <w:p w:rsidR="00B571EC" w:rsidRPr="00BA2072" w:rsidRDefault="00F65F7E" w:rsidP="00CC76F5">
      <w:pPr>
        <w:pStyle w:val="BodyText"/>
        <w:tabs>
          <w:tab w:val="left" w:pos="1515"/>
        </w:tabs>
        <w:rPr>
          <w:rFonts w:ascii="Arial" w:hAnsi="Arial" w:cs="Arial"/>
          <w:sz w:val="28"/>
        </w:rPr>
      </w:pPr>
      <w:r w:rsidRPr="00BA2072">
        <w:rPr>
          <w:rFonts w:ascii="Arial" w:hAnsi="Arial" w:cs="Arial"/>
          <w:sz w:val="28"/>
        </w:rPr>
        <w:tab/>
      </w:r>
      <w:r w:rsidR="00CC76F5">
        <w:rPr>
          <w:rFonts w:ascii="Arial" w:hAnsi="Arial" w:cs="Arial"/>
          <w:sz w:val="28"/>
        </w:rPr>
        <w:tab/>
      </w:r>
      <w:r w:rsidR="00CC76F5">
        <w:rPr>
          <w:rFonts w:ascii="Arial" w:hAnsi="Arial" w:cs="Arial"/>
          <w:sz w:val="28"/>
        </w:rPr>
        <w:tab/>
      </w:r>
      <w:r w:rsidR="00CC76F5">
        <w:rPr>
          <w:rFonts w:ascii="Arial" w:hAnsi="Arial" w:cs="Arial"/>
          <w:sz w:val="28"/>
        </w:rPr>
        <w:tab/>
      </w:r>
      <w:r w:rsidR="00CC76F5">
        <w:rPr>
          <w:rFonts w:ascii="Arial" w:hAnsi="Arial" w:cs="Arial"/>
          <w:sz w:val="28"/>
        </w:rPr>
        <w:tab/>
      </w:r>
      <w:r w:rsidR="00B571EC" w:rsidRPr="00BA2072">
        <w:rPr>
          <w:rFonts w:ascii="Arial" w:hAnsi="Arial" w:cs="Arial"/>
          <w:sz w:val="28"/>
        </w:rPr>
        <w:t>for the</w:t>
      </w:r>
    </w:p>
    <w:p w:rsidR="00B571EC" w:rsidRPr="00BA2072" w:rsidRDefault="00B571EC" w:rsidP="00B571EC">
      <w:pPr>
        <w:pStyle w:val="BodyText"/>
        <w:jc w:val="center"/>
        <w:rPr>
          <w:rFonts w:ascii="Arial" w:hAnsi="Arial" w:cs="Arial"/>
          <w:sz w:val="28"/>
        </w:rPr>
      </w:pPr>
    </w:p>
    <w:p w:rsidR="00B571EC" w:rsidRPr="00BA2072" w:rsidRDefault="00BE22BD" w:rsidP="00B571EC">
      <w:pPr>
        <w:pStyle w:val="BodyText"/>
        <w:jc w:val="center"/>
        <w:rPr>
          <w:rFonts w:ascii="Arial" w:hAnsi="Arial" w:cs="Arial"/>
          <w:sz w:val="28"/>
        </w:rPr>
      </w:pPr>
      <w:r>
        <w:rPr>
          <w:rFonts w:ascii="Arial" w:hAnsi="Arial" w:cs="Arial"/>
          <w:sz w:val="28"/>
        </w:rPr>
        <w:t>20</w:t>
      </w:r>
      <w:r w:rsidR="00995AAA" w:rsidRPr="00BA2072">
        <w:rPr>
          <w:rFonts w:ascii="Arial" w:hAnsi="Arial" w:cs="Arial"/>
          <w:sz w:val="28"/>
        </w:rPr>
        <w:t>1</w:t>
      </w:r>
      <w:ins w:id="3" w:author="Tracy Thompson" w:date="2015-08-05T10:04:00Z">
        <w:r w:rsidR="001B4F92">
          <w:rPr>
            <w:rFonts w:ascii="Arial" w:hAnsi="Arial" w:cs="Arial"/>
            <w:sz w:val="28"/>
          </w:rPr>
          <w:t>6</w:t>
        </w:r>
      </w:ins>
      <w:del w:id="4" w:author="Tracy Thompson" w:date="2015-08-05T10:04:00Z">
        <w:r w:rsidR="00D60D64" w:rsidDel="001B4F92">
          <w:rPr>
            <w:rFonts w:ascii="Arial" w:hAnsi="Arial" w:cs="Arial"/>
            <w:sz w:val="28"/>
          </w:rPr>
          <w:delText>5</w:delText>
        </w:r>
      </w:del>
      <w:r w:rsidR="00995AAA" w:rsidRPr="00BA2072">
        <w:rPr>
          <w:rFonts w:ascii="Arial" w:hAnsi="Arial" w:cs="Arial"/>
          <w:sz w:val="28"/>
        </w:rPr>
        <w:t>/1</w:t>
      </w:r>
      <w:ins w:id="5" w:author="Tracy Thompson" w:date="2015-08-05T10:04:00Z">
        <w:r w:rsidR="001B4F92">
          <w:rPr>
            <w:rFonts w:ascii="Arial" w:hAnsi="Arial" w:cs="Arial"/>
            <w:sz w:val="28"/>
          </w:rPr>
          <w:t>7</w:t>
        </w:r>
      </w:ins>
      <w:del w:id="6" w:author="Tracy Thompson" w:date="2015-08-05T10:04:00Z">
        <w:r w:rsidR="00D60D64" w:rsidDel="001B4F92">
          <w:rPr>
            <w:rFonts w:ascii="Arial" w:hAnsi="Arial" w:cs="Arial"/>
            <w:sz w:val="28"/>
          </w:rPr>
          <w:delText>6</w:delText>
        </w:r>
      </w:del>
      <w:r w:rsidR="00D12D79" w:rsidRPr="00BA2072">
        <w:rPr>
          <w:rFonts w:ascii="Arial" w:hAnsi="Arial" w:cs="Arial"/>
          <w:sz w:val="28"/>
        </w:rPr>
        <w:t xml:space="preserve"> </w:t>
      </w:r>
      <w:r w:rsidR="00B571EC" w:rsidRPr="00BA2072">
        <w:rPr>
          <w:rFonts w:ascii="Arial" w:hAnsi="Arial" w:cs="Arial"/>
          <w:sz w:val="28"/>
        </w:rPr>
        <w:t>Financial Year</w:t>
      </w:r>
    </w:p>
    <w:p w:rsidR="00B571EC" w:rsidRPr="00BA2072" w:rsidRDefault="00B571EC" w:rsidP="00B571EC">
      <w:pPr>
        <w:jc w:val="center"/>
        <w:rPr>
          <w:rFonts w:ascii="Arial" w:hAnsi="Arial" w:cs="Arial"/>
        </w:rPr>
      </w:pPr>
    </w:p>
    <w:p w:rsidR="00B571EC" w:rsidRPr="00BA2072" w:rsidRDefault="00B571EC" w:rsidP="00B571EC">
      <w:pPr>
        <w:jc w:val="center"/>
        <w:rPr>
          <w:rFonts w:ascii="Arial" w:hAnsi="Arial" w:cs="Arial"/>
        </w:rPr>
      </w:pPr>
    </w:p>
    <w:p w:rsidR="00B571EC" w:rsidRPr="00BA2072" w:rsidRDefault="00B571EC" w:rsidP="00B571EC">
      <w:pPr>
        <w:jc w:val="center"/>
        <w:rPr>
          <w:rFonts w:ascii="Arial" w:hAnsi="Arial" w:cs="Arial"/>
        </w:rPr>
      </w:pPr>
    </w:p>
    <w:p w:rsidR="00B571EC" w:rsidRPr="00BA2072" w:rsidRDefault="00B571EC" w:rsidP="00B571EC">
      <w:pPr>
        <w:jc w:val="center"/>
        <w:rPr>
          <w:rFonts w:ascii="Arial" w:hAnsi="Arial" w:cs="Arial"/>
        </w:rPr>
      </w:pPr>
    </w:p>
    <w:p w:rsidR="00B571EC" w:rsidRPr="00BA2072" w:rsidRDefault="00B571EC" w:rsidP="00B571EC">
      <w:pPr>
        <w:jc w:val="center"/>
        <w:rPr>
          <w:rFonts w:ascii="Arial" w:hAnsi="Arial" w:cs="Arial"/>
        </w:rPr>
      </w:pPr>
    </w:p>
    <w:p w:rsidR="00B571EC" w:rsidRPr="00BA2072" w:rsidRDefault="00B571EC" w:rsidP="00B571EC">
      <w:pPr>
        <w:jc w:val="center"/>
        <w:rPr>
          <w:rFonts w:ascii="Arial" w:hAnsi="Arial" w:cs="Arial"/>
        </w:rPr>
      </w:pPr>
    </w:p>
    <w:p w:rsidR="00B571EC" w:rsidRPr="00BA2072" w:rsidRDefault="00B571EC" w:rsidP="00B571EC">
      <w:pPr>
        <w:jc w:val="center"/>
        <w:outlineLvl w:val="0"/>
        <w:rPr>
          <w:rFonts w:ascii="Arial" w:hAnsi="Arial" w:cs="Arial"/>
          <w:sz w:val="32"/>
          <w:szCs w:val="32"/>
        </w:rPr>
      </w:pPr>
      <w:r w:rsidRPr="00BA2072">
        <w:rPr>
          <w:rFonts w:ascii="Arial" w:hAnsi="Arial" w:cs="Arial"/>
          <w:sz w:val="32"/>
          <w:szCs w:val="32"/>
        </w:rPr>
        <w:t>Specification for Implementation on NMDS</w:t>
      </w:r>
    </w:p>
    <w:p w:rsidR="00B571EC" w:rsidRPr="00BA2072" w:rsidRDefault="008B0066" w:rsidP="008B0066">
      <w:pPr>
        <w:tabs>
          <w:tab w:val="left" w:pos="2940"/>
        </w:tabs>
        <w:rPr>
          <w:rFonts w:ascii="Arial" w:hAnsi="Arial" w:cs="Arial"/>
        </w:rPr>
      </w:pPr>
      <w:r w:rsidRPr="00BA2072">
        <w:rPr>
          <w:rFonts w:ascii="Arial" w:hAnsi="Arial" w:cs="Arial"/>
        </w:rPr>
        <w:tab/>
      </w:r>
    </w:p>
    <w:p w:rsidR="00B571EC" w:rsidRPr="00BA2072" w:rsidRDefault="00B571EC" w:rsidP="00B571EC">
      <w:pPr>
        <w:jc w:val="center"/>
        <w:rPr>
          <w:rFonts w:ascii="Arial" w:hAnsi="Arial" w:cs="Arial"/>
        </w:rPr>
      </w:pPr>
    </w:p>
    <w:p w:rsidR="00B571EC" w:rsidRPr="00BA2072" w:rsidRDefault="00B571EC" w:rsidP="00B571EC">
      <w:pPr>
        <w:jc w:val="center"/>
        <w:rPr>
          <w:rFonts w:ascii="Arial" w:hAnsi="Arial" w:cs="Arial"/>
        </w:rPr>
      </w:pPr>
    </w:p>
    <w:p w:rsidR="00B571EC" w:rsidRPr="00BA2072" w:rsidRDefault="00B571EC" w:rsidP="00B571EC">
      <w:pPr>
        <w:jc w:val="center"/>
        <w:outlineLvl w:val="0"/>
        <w:rPr>
          <w:rFonts w:ascii="Arial" w:hAnsi="Arial" w:cs="Arial"/>
        </w:rPr>
      </w:pPr>
    </w:p>
    <w:p w:rsidR="00B571EC" w:rsidRPr="00BA2072" w:rsidRDefault="00B571EC" w:rsidP="00B571EC">
      <w:pPr>
        <w:jc w:val="center"/>
        <w:rPr>
          <w:rFonts w:ascii="Arial" w:hAnsi="Arial" w:cs="Arial"/>
        </w:rPr>
      </w:pPr>
    </w:p>
    <w:p w:rsidR="00B571EC" w:rsidRPr="00BA2072" w:rsidRDefault="00B571EC" w:rsidP="00B571EC">
      <w:pPr>
        <w:jc w:val="center"/>
        <w:outlineLvl w:val="0"/>
        <w:rPr>
          <w:rFonts w:ascii="Arial" w:hAnsi="Arial" w:cs="Arial"/>
        </w:rPr>
      </w:pPr>
      <w:r w:rsidRPr="00BA2072">
        <w:rPr>
          <w:rFonts w:ascii="Arial" w:hAnsi="Arial" w:cs="Arial"/>
        </w:rPr>
        <w:t>Authors: The N</w:t>
      </w:r>
      <w:r w:rsidR="00AD56F5" w:rsidRPr="00BA2072">
        <w:rPr>
          <w:rFonts w:ascii="Arial" w:hAnsi="Arial" w:cs="Arial"/>
        </w:rPr>
        <w:t>CCP</w:t>
      </w:r>
      <w:r w:rsidRPr="00BA2072">
        <w:rPr>
          <w:rFonts w:ascii="Arial" w:hAnsi="Arial" w:cs="Arial"/>
        </w:rPr>
        <w:t xml:space="preserve"> Casemix </w:t>
      </w:r>
      <w:r w:rsidR="00AD56F5" w:rsidRPr="00BA2072">
        <w:rPr>
          <w:rFonts w:ascii="Arial" w:hAnsi="Arial" w:cs="Arial"/>
        </w:rPr>
        <w:t>–</w:t>
      </w:r>
      <w:r w:rsidR="002A6B94">
        <w:rPr>
          <w:rFonts w:ascii="Arial" w:hAnsi="Arial" w:cs="Arial"/>
        </w:rPr>
        <w:t xml:space="preserve"> </w:t>
      </w:r>
      <w:r w:rsidRPr="00BA2072">
        <w:rPr>
          <w:rFonts w:ascii="Arial" w:hAnsi="Arial" w:cs="Arial"/>
        </w:rPr>
        <w:t>Cost</w:t>
      </w:r>
      <w:r w:rsidR="002B1ACF" w:rsidRPr="00BA2072">
        <w:rPr>
          <w:rFonts w:ascii="Arial" w:hAnsi="Arial" w:cs="Arial"/>
        </w:rPr>
        <w:t xml:space="preserve"> </w:t>
      </w:r>
      <w:r w:rsidRPr="00BA2072">
        <w:rPr>
          <w:rFonts w:ascii="Arial" w:hAnsi="Arial" w:cs="Arial"/>
        </w:rPr>
        <w:t>Weights Project Group</w:t>
      </w:r>
    </w:p>
    <w:p w:rsidR="00B571EC" w:rsidRPr="00BA2072" w:rsidRDefault="00B571EC" w:rsidP="00B571EC">
      <w:pPr>
        <w:rPr>
          <w:rFonts w:ascii="Arial" w:hAnsi="Arial" w:cs="Arial"/>
        </w:rPr>
      </w:pPr>
    </w:p>
    <w:p w:rsidR="00B65A2A" w:rsidRPr="005354F4" w:rsidRDefault="00B571EC" w:rsidP="0063378C">
      <w:pPr>
        <w:rPr>
          <w:rFonts w:ascii="Arial" w:hAnsi="Arial" w:cs="Arial"/>
          <w:b/>
        </w:rPr>
      </w:pPr>
      <w:r w:rsidRPr="00770026">
        <w:br w:type="page"/>
      </w:r>
      <w:r w:rsidR="00B65A2A" w:rsidRPr="005354F4">
        <w:rPr>
          <w:rFonts w:ascii="Arial" w:hAnsi="Arial" w:cs="Arial"/>
          <w:b/>
        </w:rPr>
        <w:t>Table of Contents</w:t>
      </w:r>
    </w:p>
    <w:p w:rsidR="00B65A2A" w:rsidRPr="00770026" w:rsidRDefault="00B65A2A" w:rsidP="00B65A2A">
      <w:pPr>
        <w:pStyle w:val="BodyText"/>
        <w:rPr>
          <w:rFonts w:ascii="Arial" w:hAnsi="Arial"/>
          <w:b w:val="0"/>
        </w:rPr>
      </w:pPr>
    </w:p>
    <w:p w:rsidR="009127E6" w:rsidRDefault="00C10769">
      <w:pPr>
        <w:pStyle w:val="TOC1"/>
        <w:tabs>
          <w:tab w:val="left" w:pos="400"/>
          <w:tab w:val="right" w:leader="dot" w:pos="9631"/>
        </w:tabs>
        <w:rPr>
          <w:rFonts w:asciiTheme="minorHAnsi" w:eastAsiaTheme="minorEastAsia" w:hAnsiTheme="minorHAnsi" w:cstheme="minorBidi"/>
          <w:b w:val="0"/>
          <w:caps w:val="0"/>
          <w:noProof/>
          <w:sz w:val="22"/>
          <w:szCs w:val="22"/>
          <w:lang w:val="en-NZ" w:eastAsia="en-NZ"/>
        </w:rPr>
      </w:pPr>
      <w:r w:rsidRPr="00197B96">
        <w:rPr>
          <w:rFonts w:ascii="Arial" w:hAnsi="Arial" w:cs="Arial"/>
          <w:b w:val="0"/>
          <w:color w:val="262626" w:themeColor="text1" w:themeTint="D9"/>
          <w:sz w:val="18"/>
          <w:szCs w:val="18"/>
        </w:rPr>
        <w:fldChar w:fldCharType="begin"/>
      </w:r>
      <w:r w:rsidR="00B65A2A" w:rsidRPr="00197B96">
        <w:rPr>
          <w:rFonts w:ascii="Arial" w:hAnsi="Arial" w:cs="Arial"/>
          <w:b w:val="0"/>
          <w:color w:val="262626" w:themeColor="text1" w:themeTint="D9"/>
          <w:sz w:val="18"/>
          <w:szCs w:val="18"/>
        </w:rPr>
        <w:instrText xml:space="preserve"> TOC \o "1-3" </w:instrText>
      </w:r>
      <w:r w:rsidRPr="00197B96">
        <w:rPr>
          <w:rFonts w:ascii="Arial" w:hAnsi="Arial" w:cs="Arial"/>
          <w:b w:val="0"/>
          <w:color w:val="262626" w:themeColor="text1" w:themeTint="D9"/>
          <w:sz w:val="18"/>
          <w:szCs w:val="18"/>
        </w:rPr>
        <w:fldChar w:fldCharType="separate"/>
      </w:r>
      <w:r w:rsidR="009127E6" w:rsidRPr="00822A24">
        <w:rPr>
          <w:noProof/>
          <w:color w:val="000000"/>
          <w14:scene3d>
            <w14:camera w14:prst="orthographicFront"/>
            <w14:lightRig w14:rig="threePt" w14:dir="t">
              <w14:rot w14:lat="0" w14:lon="0" w14:rev="0"/>
            </w14:lightRig>
          </w14:scene3d>
        </w:rPr>
        <w:t>1</w:t>
      </w:r>
      <w:r w:rsidR="009127E6">
        <w:rPr>
          <w:rFonts w:asciiTheme="minorHAnsi" w:eastAsiaTheme="minorEastAsia" w:hAnsiTheme="minorHAnsi" w:cstheme="minorBidi"/>
          <w:b w:val="0"/>
          <w:caps w:val="0"/>
          <w:noProof/>
          <w:sz w:val="22"/>
          <w:szCs w:val="22"/>
          <w:lang w:val="en-NZ" w:eastAsia="en-NZ"/>
        </w:rPr>
        <w:tab/>
      </w:r>
      <w:r w:rsidR="009127E6">
        <w:rPr>
          <w:noProof/>
        </w:rPr>
        <w:t>Purpose of this Document</w:t>
      </w:r>
      <w:r w:rsidR="009127E6">
        <w:rPr>
          <w:noProof/>
        </w:rPr>
        <w:tab/>
      </w:r>
      <w:r w:rsidR="009127E6">
        <w:rPr>
          <w:noProof/>
        </w:rPr>
        <w:fldChar w:fldCharType="begin"/>
      </w:r>
      <w:r w:rsidR="009127E6">
        <w:rPr>
          <w:noProof/>
        </w:rPr>
        <w:instrText xml:space="preserve"> PAGEREF _Toc431452971 \h </w:instrText>
      </w:r>
      <w:r w:rsidR="009127E6">
        <w:rPr>
          <w:noProof/>
        </w:rPr>
      </w:r>
      <w:r w:rsidR="009127E6">
        <w:rPr>
          <w:noProof/>
        </w:rPr>
        <w:fldChar w:fldCharType="separate"/>
      </w:r>
      <w:r w:rsidR="009F48C4">
        <w:rPr>
          <w:noProof/>
        </w:rPr>
        <w:t>4</w:t>
      </w:r>
      <w:r w:rsidR="009127E6">
        <w:rPr>
          <w:noProof/>
        </w:rPr>
        <w:fldChar w:fldCharType="end"/>
      </w:r>
    </w:p>
    <w:p w:rsidR="009127E6" w:rsidRDefault="009127E6">
      <w:pPr>
        <w:pStyle w:val="TOC1"/>
        <w:tabs>
          <w:tab w:val="left" w:pos="400"/>
          <w:tab w:val="right" w:leader="dot" w:pos="9631"/>
        </w:tabs>
        <w:rPr>
          <w:rFonts w:asciiTheme="minorHAnsi" w:eastAsiaTheme="minorEastAsia" w:hAnsiTheme="minorHAnsi" w:cstheme="minorBidi"/>
          <w:b w:val="0"/>
          <w:caps w:val="0"/>
          <w:noProof/>
          <w:sz w:val="22"/>
          <w:szCs w:val="22"/>
          <w:lang w:val="en-NZ" w:eastAsia="en-NZ"/>
        </w:rPr>
      </w:pPr>
      <w:r w:rsidRPr="00822A24">
        <w:rPr>
          <w:noProof/>
          <w:color w:val="000000"/>
          <w14:scene3d>
            <w14:camera w14:prst="orthographicFront"/>
            <w14:lightRig w14:rig="threePt" w14:dir="t">
              <w14:rot w14:lat="0" w14:lon="0" w14:rev="0"/>
            </w14:lightRig>
          </w14:scene3d>
        </w:rPr>
        <w:t>2</w:t>
      </w:r>
      <w:r>
        <w:rPr>
          <w:rFonts w:asciiTheme="minorHAnsi" w:eastAsiaTheme="minorEastAsia" w:hAnsiTheme="minorHAnsi" w:cstheme="minorBidi"/>
          <w:b w:val="0"/>
          <w:caps w:val="0"/>
          <w:noProof/>
          <w:sz w:val="22"/>
          <w:szCs w:val="22"/>
          <w:lang w:val="en-NZ" w:eastAsia="en-NZ"/>
        </w:rPr>
        <w:tab/>
      </w:r>
      <w:r>
        <w:rPr>
          <w:noProof/>
        </w:rPr>
        <w:t>Changes Effected in this Version</w:t>
      </w:r>
      <w:r>
        <w:rPr>
          <w:noProof/>
        </w:rPr>
        <w:tab/>
      </w:r>
      <w:r>
        <w:rPr>
          <w:noProof/>
        </w:rPr>
        <w:fldChar w:fldCharType="begin"/>
      </w:r>
      <w:r>
        <w:rPr>
          <w:noProof/>
        </w:rPr>
        <w:instrText xml:space="preserve"> PAGEREF _Toc431452972 \h </w:instrText>
      </w:r>
      <w:r>
        <w:rPr>
          <w:noProof/>
        </w:rPr>
      </w:r>
      <w:r>
        <w:rPr>
          <w:noProof/>
        </w:rPr>
        <w:fldChar w:fldCharType="separate"/>
      </w:r>
      <w:r w:rsidR="009F48C4">
        <w:rPr>
          <w:noProof/>
        </w:rPr>
        <w:t>4</w:t>
      </w:r>
      <w:r>
        <w:rPr>
          <w:noProof/>
        </w:rPr>
        <w:fldChar w:fldCharType="end"/>
      </w:r>
    </w:p>
    <w:p w:rsidR="009127E6" w:rsidRDefault="009127E6">
      <w:pPr>
        <w:pStyle w:val="TOC1"/>
        <w:tabs>
          <w:tab w:val="left" w:pos="400"/>
          <w:tab w:val="right" w:leader="dot" w:pos="9631"/>
        </w:tabs>
        <w:rPr>
          <w:rFonts w:asciiTheme="minorHAnsi" w:eastAsiaTheme="minorEastAsia" w:hAnsiTheme="minorHAnsi" w:cstheme="minorBidi"/>
          <w:b w:val="0"/>
          <w:caps w:val="0"/>
          <w:noProof/>
          <w:sz w:val="22"/>
          <w:szCs w:val="22"/>
          <w:lang w:val="en-NZ" w:eastAsia="en-NZ"/>
        </w:rPr>
      </w:pPr>
      <w:r w:rsidRPr="00822A24">
        <w:rPr>
          <w:noProof/>
          <w:color w:val="000000"/>
          <w14:scene3d>
            <w14:camera w14:prst="orthographicFront"/>
            <w14:lightRig w14:rig="threePt" w14:dir="t">
              <w14:rot w14:lat="0" w14:lon="0" w14:rev="0"/>
            </w14:lightRig>
          </w14:scene3d>
        </w:rPr>
        <w:t>3</w:t>
      </w:r>
      <w:r>
        <w:rPr>
          <w:rFonts w:asciiTheme="minorHAnsi" w:eastAsiaTheme="minorEastAsia" w:hAnsiTheme="minorHAnsi" w:cstheme="minorBidi"/>
          <w:b w:val="0"/>
          <w:caps w:val="0"/>
          <w:noProof/>
          <w:sz w:val="22"/>
          <w:szCs w:val="22"/>
          <w:lang w:val="en-NZ" w:eastAsia="en-NZ"/>
        </w:rPr>
        <w:tab/>
      </w:r>
      <w:r>
        <w:rPr>
          <w:noProof/>
        </w:rPr>
        <w:t>Introduction</w:t>
      </w:r>
      <w:r>
        <w:rPr>
          <w:noProof/>
        </w:rPr>
        <w:tab/>
      </w:r>
      <w:r>
        <w:rPr>
          <w:noProof/>
        </w:rPr>
        <w:fldChar w:fldCharType="begin"/>
      </w:r>
      <w:r>
        <w:rPr>
          <w:noProof/>
        </w:rPr>
        <w:instrText xml:space="preserve"> PAGEREF _Toc431452973 \h </w:instrText>
      </w:r>
      <w:r>
        <w:rPr>
          <w:noProof/>
        </w:rPr>
      </w:r>
      <w:r>
        <w:rPr>
          <w:noProof/>
        </w:rPr>
        <w:fldChar w:fldCharType="separate"/>
      </w:r>
      <w:r w:rsidR="009F48C4">
        <w:rPr>
          <w:noProof/>
        </w:rPr>
        <w:t>4</w:t>
      </w:r>
      <w:r>
        <w:rPr>
          <w:noProof/>
        </w:rPr>
        <w:fldChar w:fldCharType="end"/>
      </w:r>
    </w:p>
    <w:p w:rsidR="009127E6" w:rsidRDefault="009127E6">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822A24">
        <w:rPr>
          <w:noProof/>
          <w:color w:val="000000"/>
          <w14:scene3d>
            <w14:camera w14:prst="orthographicFront"/>
            <w14:lightRig w14:rig="threePt" w14:dir="t">
              <w14:rot w14:lat="0" w14:lon="0" w14:rev="0"/>
            </w14:lightRig>
          </w14:scene3d>
        </w:rPr>
        <w:t>3.1</w:t>
      </w:r>
      <w:r>
        <w:rPr>
          <w:rFonts w:asciiTheme="minorHAnsi" w:eastAsiaTheme="minorEastAsia" w:hAnsiTheme="minorHAnsi" w:cstheme="minorBidi"/>
          <w:smallCaps w:val="0"/>
          <w:noProof/>
          <w:sz w:val="22"/>
          <w:szCs w:val="22"/>
          <w:lang w:val="en-NZ" w:eastAsia="en-NZ"/>
        </w:rPr>
        <w:tab/>
      </w:r>
      <w:r>
        <w:rPr>
          <w:noProof/>
        </w:rPr>
        <w:t>Background</w:t>
      </w:r>
      <w:r>
        <w:rPr>
          <w:noProof/>
        </w:rPr>
        <w:tab/>
      </w:r>
      <w:r>
        <w:rPr>
          <w:noProof/>
        </w:rPr>
        <w:fldChar w:fldCharType="begin"/>
      </w:r>
      <w:r>
        <w:rPr>
          <w:noProof/>
        </w:rPr>
        <w:instrText xml:space="preserve"> PAGEREF _Toc431452974 \h </w:instrText>
      </w:r>
      <w:r>
        <w:rPr>
          <w:noProof/>
        </w:rPr>
      </w:r>
      <w:r>
        <w:rPr>
          <w:noProof/>
        </w:rPr>
        <w:fldChar w:fldCharType="separate"/>
      </w:r>
      <w:r w:rsidR="009F48C4">
        <w:rPr>
          <w:noProof/>
        </w:rPr>
        <w:t>5</w:t>
      </w:r>
      <w:r>
        <w:rPr>
          <w:noProof/>
        </w:rPr>
        <w:fldChar w:fldCharType="end"/>
      </w:r>
    </w:p>
    <w:p w:rsidR="009127E6" w:rsidRDefault="009127E6">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822A24">
        <w:rPr>
          <w:noProof/>
          <w:color w:val="000000"/>
          <w14:scene3d>
            <w14:camera w14:prst="orthographicFront"/>
            <w14:lightRig w14:rig="threePt" w14:dir="t">
              <w14:rot w14:lat="0" w14:lon="0" w14:rev="0"/>
            </w14:lightRig>
          </w14:scene3d>
        </w:rPr>
        <w:t>3.2</w:t>
      </w:r>
      <w:r>
        <w:rPr>
          <w:rFonts w:asciiTheme="minorHAnsi" w:eastAsiaTheme="minorEastAsia" w:hAnsiTheme="minorHAnsi" w:cstheme="minorBidi"/>
          <w:smallCaps w:val="0"/>
          <w:noProof/>
          <w:sz w:val="22"/>
          <w:szCs w:val="22"/>
          <w:lang w:val="en-NZ" w:eastAsia="en-NZ"/>
        </w:rPr>
        <w:tab/>
      </w:r>
      <w:r>
        <w:rPr>
          <w:noProof/>
        </w:rPr>
        <w:t>Recent History of Changes to this Casemix Framework</w:t>
      </w:r>
      <w:r>
        <w:rPr>
          <w:noProof/>
        </w:rPr>
        <w:tab/>
      </w:r>
      <w:r>
        <w:rPr>
          <w:noProof/>
        </w:rPr>
        <w:fldChar w:fldCharType="begin"/>
      </w:r>
      <w:r>
        <w:rPr>
          <w:noProof/>
        </w:rPr>
        <w:instrText xml:space="preserve"> PAGEREF _Toc431452975 \h </w:instrText>
      </w:r>
      <w:r>
        <w:rPr>
          <w:noProof/>
        </w:rPr>
      </w:r>
      <w:r>
        <w:rPr>
          <w:noProof/>
        </w:rPr>
        <w:fldChar w:fldCharType="separate"/>
      </w:r>
      <w:r w:rsidR="009F48C4">
        <w:rPr>
          <w:noProof/>
        </w:rPr>
        <w:t>6</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3.2.1</w:t>
      </w:r>
      <w:r>
        <w:rPr>
          <w:rFonts w:asciiTheme="minorHAnsi" w:eastAsiaTheme="minorEastAsia" w:hAnsiTheme="minorHAnsi" w:cstheme="minorBidi"/>
          <w:i w:val="0"/>
          <w:noProof/>
          <w:sz w:val="22"/>
          <w:szCs w:val="22"/>
          <w:lang w:val="en-NZ" w:eastAsia="en-NZ"/>
        </w:rPr>
        <w:tab/>
      </w:r>
      <w:r>
        <w:rPr>
          <w:noProof/>
        </w:rPr>
        <w:t>Changes from WIESNZ15 to WIESNZ16</w:t>
      </w:r>
      <w:r>
        <w:rPr>
          <w:noProof/>
        </w:rPr>
        <w:tab/>
      </w:r>
      <w:r>
        <w:rPr>
          <w:noProof/>
        </w:rPr>
        <w:fldChar w:fldCharType="begin"/>
      </w:r>
      <w:r>
        <w:rPr>
          <w:noProof/>
        </w:rPr>
        <w:instrText xml:space="preserve"> PAGEREF _Toc431452976 \h </w:instrText>
      </w:r>
      <w:r>
        <w:rPr>
          <w:noProof/>
        </w:rPr>
      </w:r>
      <w:r>
        <w:rPr>
          <w:noProof/>
        </w:rPr>
        <w:fldChar w:fldCharType="separate"/>
      </w:r>
      <w:r w:rsidR="009F48C4">
        <w:rPr>
          <w:noProof/>
        </w:rPr>
        <w:t>6</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3.2.2</w:t>
      </w:r>
      <w:r>
        <w:rPr>
          <w:rFonts w:asciiTheme="minorHAnsi" w:eastAsiaTheme="minorEastAsia" w:hAnsiTheme="minorHAnsi" w:cstheme="minorBidi"/>
          <w:i w:val="0"/>
          <w:noProof/>
          <w:sz w:val="22"/>
          <w:szCs w:val="22"/>
          <w:lang w:val="en-NZ" w:eastAsia="en-NZ"/>
        </w:rPr>
        <w:tab/>
      </w:r>
      <w:r>
        <w:rPr>
          <w:noProof/>
        </w:rPr>
        <w:t>Changes from WIESNZ14 to WIESNZ15</w:t>
      </w:r>
      <w:r>
        <w:rPr>
          <w:noProof/>
        </w:rPr>
        <w:tab/>
      </w:r>
      <w:r>
        <w:rPr>
          <w:noProof/>
        </w:rPr>
        <w:fldChar w:fldCharType="begin"/>
      </w:r>
      <w:r>
        <w:rPr>
          <w:noProof/>
        </w:rPr>
        <w:instrText xml:space="preserve"> PAGEREF _Toc431452977 \h </w:instrText>
      </w:r>
      <w:r>
        <w:rPr>
          <w:noProof/>
        </w:rPr>
      </w:r>
      <w:r>
        <w:rPr>
          <w:noProof/>
        </w:rPr>
        <w:fldChar w:fldCharType="separate"/>
      </w:r>
      <w:r w:rsidR="009F48C4">
        <w:rPr>
          <w:noProof/>
        </w:rPr>
        <w:t>6</w:t>
      </w:r>
      <w:r>
        <w:rPr>
          <w:noProof/>
        </w:rPr>
        <w:fldChar w:fldCharType="end"/>
      </w:r>
    </w:p>
    <w:p w:rsidR="009127E6" w:rsidRDefault="009127E6">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822A24">
        <w:rPr>
          <w:noProof/>
          <w:color w:val="000000"/>
          <w14:scene3d>
            <w14:camera w14:prst="orthographicFront"/>
            <w14:lightRig w14:rig="threePt" w14:dir="t">
              <w14:rot w14:lat="0" w14:lon="0" w14:rev="0"/>
            </w14:lightRig>
          </w14:scene3d>
        </w:rPr>
        <w:t>3.3</w:t>
      </w:r>
      <w:r>
        <w:rPr>
          <w:rFonts w:asciiTheme="minorHAnsi" w:eastAsiaTheme="minorEastAsia" w:hAnsiTheme="minorHAnsi" w:cstheme="minorBidi"/>
          <w:smallCaps w:val="0"/>
          <w:noProof/>
          <w:sz w:val="22"/>
          <w:szCs w:val="22"/>
          <w:lang w:val="en-NZ" w:eastAsia="en-NZ"/>
        </w:rPr>
        <w:tab/>
      </w:r>
      <w:r>
        <w:rPr>
          <w:noProof/>
        </w:rPr>
        <w:t>Same Day (SD) and One Day (OD) Designations</w:t>
      </w:r>
      <w:r>
        <w:rPr>
          <w:noProof/>
        </w:rPr>
        <w:tab/>
      </w:r>
      <w:r>
        <w:rPr>
          <w:noProof/>
        </w:rPr>
        <w:fldChar w:fldCharType="begin"/>
      </w:r>
      <w:r>
        <w:rPr>
          <w:noProof/>
        </w:rPr>
        <w:instrText xml:space="preserve"> PAGEREF _Toc431452978 \h </w:instrText>
      </w:r>
      <w:r>
        <w:rPr>
          <w:noProof/>
        </w:rPr>
      </w:r>
      <w:r>
        <w:rPr>
          <w:noProof/>
        </w:rPr>
        <w:fldChar w:fldCharType="separate"/>
      </w:r>
      <w:r w:rsidR="009F48C4">
        <w:rPr>
          <w:noProof/>
        </w:rPr>
        <w:t>7</w:t>
      </w:r>
      <w:r>
        <w:rPr>
          <w:noProof/>
        </w:rPr>
        <w:fldChar w:fldCharType="end"/>
      </w:r>
    </w:p>
    <w:p w:rsidR="009127E6" w:rsidRDefault="009127E6">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822A24">
        <w:rPr>
          <w:noProof/>
          <w:color w:val="000000"/>
          <w14:scene3d>
            <w14:camera w14:prst="orthographicFront"/>
            <w14:lightRig w14:rig="threePt" w14:dir="t">
              <w14:rot w14:lat="0" w14:lon="0" w14:rev="0"/>
            </w14:lightRig>
          </w14:scene3d>
        </w:rPr>
        <w:t>3.4</w:t>
      </w:r>
      <w:r>
        <w:rPr>
          <w:rFonts w:asciiTheme="minorHAnsi" w:eastAsiaTheme="minorEastAsia" w:hAnsiTheme="minorHAnsi" w:cstheme="minorBidi"/>
          <w:smallCaps w:val="0"/>
          <w:noProof/>
          <w:sz w:val="22"/>
          <w:szCs w:val="22"/>
          <w:lang w:val="en-NZ" w:eastAsia="en-NZ"/>
        </w:rPr>
        <w:tab/>
      </w:r>
      <w:r>
        <w:rPr>
          <w:noProof/>
        </w:rPr>
        <w:t>Areas for Change in the Future</w:t>
      </w:r>
      <w:r>
        <w:rPr>
          <w:noProof/>
        </w:rPr>
        <w:tab/>
      </w:r>
      <w:r>
        <w:rPr>
          <w:noProof/>
        </w:rPr>
        <w:fldChar w:fldCharType="begin"/>
      </w:r>
      <w:r>
        <w:rPr>
          <w:noProof/>
        </w:rPr>
        <w:instrText xml:space="preserve"> PAGEREF _Toc431452979 \h </w:instrText>
      </w:r>
      <w:r>
        <w:rPr>
          <w:noProof/>
        </w:rPr>
      </w:r>
      <w:r>
        <w:rPr>
          <w:noProof/>
        </w:rPr>
        <w:fldChar w:fldCharType="separate"/>
      </w:r>
      <w:r w:rsidR="009F48C4">
        <w:rPr>
          <w:noProof/>
        </w:rPr>
        <w:t>7</w:t>
      </w:r>
      <w:r>
        <w:rPr>
          <w:noProof/>
        </w:rPr>
        <w:fldChar w:fldCharType="end"/>
      </w:r>
    </w:p>
    <w:p w:rsidR="009127E6" w:rsidRDefault="009127E6">
      <w:pPr>
        <w:pStyle w:val="TOC1"/>
        <w:tabs>
          <w:tab w:val="left" w:pos="400"/>
          <w:tab w:val="right" w:leader="dot" w:pos="9631"/>
        </w:tabs>
        <w:rPr>
          <w:rFonts w:asciiTheme="minorHAnsi" w:eastAsiaTheme="minorEastAsia" w:hAnsiTheme="minorHAnsi" w:cstheme="minorBidi"/>
          <w:b w:val="0"/>
          <w:caps w:val="0"/>
          <w:noProof/>
          <w:sz w:val="22"/>
          <w:szCs w:val="22"/>
          <w:lang w:val="en-NZ" w:eastAsia="en-NZ"/>
        </w:rPr>
      </w:pPr>
      <w:r w:rsidRPr="00822A24">
        <w:rPr>
          <w:noProof/>
          <w:color w:val="000000"/>
          <w14:scene3d>
            <w14:camera w14:prst="orthographicFront"/>
            <w14:lightRig w14:rig="threePt" w14:dir="t">
              <w14:rot w14:lat="0" w14:lon="0" w14:rev="0"/>
            </w14:lightRig>
          </w14:scene3d>
        </w:rPr>
        <w:t>4</w:t>
      </w:r>
      <w:r>
        <w:rPr>
          <w:rFonts w:asciiTheme="minorHAnsi" w:eastAsiaTheme="minorEastAsia" w:hAnsiTheme="minorHAnsi" w:cstheme="minorBidi"/>
          <w:b w:val="0"/>
          <w:caps w:val="0"/>
          <w:noProof/>
          <w:sz w:val="22"/>
          <w:szCs w:val="22"/>
          <w:lang w:val="en-NZ" w:eastAsia="en-NZ"/>
        </w:rPr>
        <w:tab/>
      </w:r>
      <w:r>
        <w:rPr>
          <w:noProof/>
        </w:rPr>
        <w:t>WIESNZ16 Calculation</w:t>
      </w:r>
      <w:r>
        <w:rPr>
          <w:noProof/>
        </w:rPr>
        <w:tab/>
      </w:r>
      <w:r>
        <w:rPr>
          <w:noProof/>
        </w:rPr>
        <w:fldChar w:fldCharType="begin"/>
      </w:r>
      <w:r>
        <w:rPr>
          <w:noProof/>
        </w:rPr>
        <w:instrText xml:space="preserve"> PAGEREF _Toc431452980 \h </w:instrText>
      </w:r>
      <w:r>
        <w:rPr>
          <w:noProof/>
        </w:rPr>
      </w:r>
      <w:r>
        <w:rPr>
          <w:noProof/>
        </w:rPr>
        <w:fldChar w:fldCharType="separate"/>
      </w:r>
      <w:r w:rsidR="009F48C4">
        <w:rPr>
          <w:noProof/>
        </w:rPr>
        <w:t>7</w:t>
      </w:r>
      <w:r>
        <w:rPr>
          <w:noProof/>
        </w:rPr>
        <w:fldChar w:fldCharType="end"/>
      </w:r>
    </w:p>
    <w:p w:rsidR="009127E6" w:rsidRDefault="009127E6">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822A24">
        <w:rPr>
          <w:noProof/>
          <w:color w:val="000000"/>
          <w14:scene3d>
            <w14:camera w14:prst="orthographicFront"/>
            <w14:lightRig w14:rig="threePt" w14:dir="t">
              <w14:rot w14:lat="0" w14:lon="0" w14:rev="0"/>
            </w14:lightRig>
          </w14:scene3d>
        </w:rPr>
        <w:t>4.1</w:t>
      </w:r>
      <w:r>
        <w:rPr>
          <w:rFonts w:asciiTheme="minorHAnsi" w:eastAsiaTheme="minorEastAsia" w:hAnsiTheme="minorHAnsi" w:cstheme="minorBidi"/>
          <w:smallCaps w:val="0"/>
          <w:noProof/>
          <w:sz w:val="22"/>
          <w:szCs w:val="22"/>
          <w:lang w:val="en-NZ" w:eastAsia="en-NZ"/>
        </w:rPr>
        <w:tab/>
      </w:r>
      <w:r>
        <w:rPr>
          <w:noProof/>
        </w:rPr>
        <w:t>Derived Variables Required in Calculation</w:t>
      </w:r>
      <w:r>
        <w:rPr>
          <w:noProof/>
        </w:rPr>
        <w:tab/>
      </w:r>
      <w:r>
        <w:rPr>
          <w:noProof/>
        </w:rPr>
        <w:fldChar w:fldCharType="begin"/>
      </w:r>
      <w:r>
        <w:rPr>
          <w:noProof/>
        </w:rPr>
        <w:instrText xml:space="preserve"> PAGEREF _Toc431452981 \h </w:instrText>
      </w:r>
      <w:r>
        <w:rPr>
          <w:noProof/>
        </w:rPr>
      </w:r>
      <w:r>
        <w:rPr>
          <w:noProof/>
        </w:rPr>
        <w:fldChar w:fldCharType="separate"/>
      </w:r>
      <w:r w:rsidR="009F48C4">
        <w:rPr>
          <w:noProof/>
        </w:rPr>
        <w:t>7</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4.1.1</w:t>
      </w:r>
      <w:r>
        <w:rPr>
          <w:rFonts w:asciiTheme="minorHAnsi" w:eastAsiaTheme="minorEastAsia" w:hAnsiTheme="minorHAnsi" w:cstheme="minorBidi"/>
          <w:i w:val="0"/>
          <w:noProof/>
          <w:sz w:val="22"/>
          <w:szCs w:val="22"/>
          <w:lang w:val="en-NZ" w:eastAsia="en-NZ"/>
        </w:rPr>
        <w:tab/>
      </w:r>
      <w:r>
        <w:rPr>
          <w:noProof/>
        </w:rPr>
        <w:t>Length of Stay</w:t>
      </w:r>
      <w:r>
        <w:rPr>
          <w:noProof/>
        </w:rPr>
        <w:tab/>
      </w:r>
      <w:r>
        <w:rPr>
          <w:noProof/>
        </w:rPr>
        <w:fldChar w:fldCharType="begin"/>
      </w:r>
      <w:r>
        <w:rPr>
          <w:noProof/>
        </w:rPr>
        <w:instrText xml:space="preserve"> PAGEREF _Toc431452982 \h </w:instrText>
      </w:r>
      <w:r>
        <w:rPr>
          <w:noProof/>
        </w:rPr>
      </w:r>
      <w:r>
        <w:rPr>
          <w:noProof/>
        </w:rPr>
        <w:fldChar w:fldCharType="separate"/>
      </w:r>
      <w:r w:rsidR="009F48C4">
        <w:rPr>
          <w:noProof/>
        </w:rPr>
        <w:t>7</w:t>
      </w:r>
      <w:r>
        <w:rPr>
          <w:noProof/>
        </w:rPr>
        <w:fldChar w:fldCharType="end"/>
      </w:r>
    </w:p>
    <w:p w:rsidR="009127E6" w:rsidRDefault="009127E6">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822A24">
        <w:rPr>
          <w:noProof/>
          <w:color w:val="000000"/>
          <w14:scene3d>
            <w14:camera w14:prst="orthographicFront"/>
            <w14:lightRig w14:rig="threePt" w14:dir="t">
              <w14:rot w14:lat="0" w14:lon="0" w14:rev="0"/>
            </w14:lightRig>
          </w14:scene3d>
        </w:rPr>
        <w:t>4.2</w:t>
      </w:r>
      <w:r>
        <w:rPr>
          <w:rFonts w:asciiTheme="minorHAnsi" w:eastAsiaTheme="minorEastAsia" w:hAnsiTheme="minorHAnsi" w:cstheme="minorBidi"/>
          <w:smallCaps w:val="0"/>
          <w:noProof/>
          <w:sz w:val="22"/>
          <w:szCs w:val="22"/>
          <w:lang w:val="en-NZ" w:eastAsia="en-NZ"/>
        </w:rPr>
        <w:tab/>
      </w:r>
      <w:r>
        <w:rPr>
          <w:noProof/>
        </w:rPr>
        <w:t>DRG Reallocations</w:t>
      </w:r>
      <w:r>
        <w:rPr>
          <w:noProof/>
        </w:rPr>
        <w:tab/>
      </w:r>
      <w:r>
        <w:rPr>
          <w:noProof/>
        </w:rPr>
        <w:fldChar w:fldCharType="begin"/>
      </w:r>
      <w:r>
        <w:rPr>
          <w:noProof/>
        </w:rPr>
        <w:instrText xml:space="preserve"> PAGEREF _Toc431452983 \h </w:instrText>
      </w:r>
      <w:r>
        <w:rPr>
          <w:noProof/>
        </w:rPr>
      </w:r>
      <w:r>
        <w:rPr>
          <w:noProof/>
        </w:rPr>
        <w:fldChar w:fldCharType="separate"/>
      </w:r>
      <w:r w:rsidR="009F48C4">
        <w:rPr>
          <w:noProof/>
        </w:rPr>
        <w:t>8</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4.2.1</w:t>
      </w:r>
      <w:r>
        <w:rPr>
          <w:rFonts w:asciiTheme="minorHAnsi" w:eastAsiaTheme="minorEastAsia" w:hAnsiTheme="minorHAnsi" w:cstheme="minorBidi"/>
          <w:i w:val="0"/>
          <w:noProof/>
          <w:sz w:val="22"/>
          <w:szCs w:val="22"/>
          <w:lang w:val="en-NZ" w:eastAsia="en-NZ"/>
        </w:rPr>
        <w:tab/>
      </w:r>
      <w:r>
        <w:rPr>
          <w:noProof/>
        </w:rPr>
        <w:t>Adjustment of Medical AR-DRGs with Radiotherapy</w:t>
      </w:r>
      <w:r>
        <w:rPr>
          <w:noProof/>
        </w:rPr>
        <w:tab/>
      </w:r>
      <w:r>
        <w:rPr>
          <w:noProof/>
        </w:rPr>
        <w:fldChar w:fldCharType="begin"/>
      </w:r>
      <w:r>
        <w:rPr>
          <w:noProof/>
        </w:rPr>
        <w:instrText xml:space="preserve"> PAGEREF _Toc431452984 \h </w:instrText>
      </w:r>
      <w:r>
        <w:rPr>
          <w:noProof/>
        </w:rPr>
      </w:r>
      <w:r>
        <w:rPr>
          <w:noProof/>
        </w:rPr>
        <w:fldChar w:fldCharType="separate"/>
      </w:r>
      <w:r w:rsidR="009F48C4">
        <w:rPr>
          <w:noProof/>
        </w:rPr>
        <w:t>8</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4.2.2</w:t>
      </w:r>
      <w:r>
        <w:rPr>
          <w:rFonts w:asciiTheme="minorHAnsi" w:eastAsiaTheme="minorEastAsia" w:hAnsiTheme="minorHAnsi" w:cstheme="minorBidi"/>
          <w:i w:val="0"/>
          <w:noProof/>
          <w:sz w:val="22"/>
          <w:szCs w:val="22"/>
          <w:lang w:val="en-NZ" w:eastAsia="en-NZ"/>
        </w:rPr>
        <w:tab/>
      </w:r>
      <w:r>
        <w:rPr>
          <w:noProof/>
        </w:rPr>
        <w:t>NZ DRG Allocation</w:t>
      </w:r>
      <w:r>
        <w:rPr>
          <w:noProof/>
        </w:rPr>
        <w:tab/>
      </w:r>
      <w:r>
        <w:rPr>
          <w:noProof/>
        </w:rPr>
        <w:fldChar w:fldCharType="begin"/>
      </w:r>
      <w:r>
        <w:rPr>
          <w:noProof/>
        </w:rPr>
        <w:instrText xml:space="preserve"> PAGEREF _Toc431452986 \h </w:instrText>
      </w:r>
      <w:r>
        <w:rPr>
          <w:noProof/>
        </w:rPr>
      </w:r>
      <w:r>
        <w:rPr>
          <w:noProof/>
        </w:rPr>
        <w:fldChar w:fldCharType="separate"/>
      </w:r>
      <w:r w:rsidR="009F48C4">
        <w:rPr>
          <w:noProof/>
        </w:rPr>
        <w:t>8</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4.2.3</w:t>
      </w:r>
      <w:r>
        <w:rPr>
          <w:rFonts w:asciiTheme="minorHAnsi" w:eastAsiaTheme="minorEastAsia" w:hAnsiTheme="minorHAnsi" w:cstheme="minorBidi"/>
          <w:i w:val="0"/>
          <w:noProof/>
          <w:sz w:val="22"/>
          <w:szCs w:val="22"/>
          <w:lang w:val="en-NZ" w:eastAsia="en-NZ"/>
        </w:rPr>
        <w:tab/>
      </w:r>
      <w:r>
        <w:rPr>
          <w:noProof/>
        </w:rPr>
        <w:t>Ophthalmology Injections and Skin Lesion Procedures</w:t>
      </w:r>
      <w:r>
        <w:rPr>
          <w:noProof/>
        </w:rPr>
        <w:tab/>
      </w:r>
      <w:r>
        <w:rPr>
          <w:noProof/>
        </w:rPr>
        <w:fldChar w:fldCharType="begin"/>
      </w:r>
      <w:r>
        <w:rPr>
          <w:noProof/>
        </w:rPr>
        <w:instrText xml:space="preserve"> PAGEREF _Toc431452987 \h </w:instrText>
      </w:r>
      <w:r>
        <w:rPr>
          <w:noProof/>
        </w:rPr>
      </w:r>
      <w:r>
        <w:rPr>
          <w:noProof/>
        </w:rPr>
        <w:fldChar w:fldCharType="separate"/>
      </w:r>
      <w:r w:rsidR="009F48C4">
        <w:rPr>
          <w:noProof/>
        </w:rPr>
        <w:t>10</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4.2.4</w:t>
      </w:r>
      <w:r>
        <w:rPr>
          <w:rFonts w:asciiTheme="minorHAnsi" w:eastAsiaTheme="minorEastAsia" w:hAnsiTheme="minorHAnsi" w:cstheme="minorBidi"/>
          <w:i w:val="0"/>
          <w:noProof/>
          <w:sz w:val="22"/>
          <w:szCs w:val="22"/>
          <w:lang w:val="en-NZ" w:eastAsia="en-NZ"/>
        </w:rPr>
        <w:tab/>
      </w:r>
      <w:r>
        <w:rPr>
          <w:noProof/>
        </w:rPr>
        <w:t>All other AR-DRGs</w:t>
      </w:r>
      <w:r>
        <w:rPr>
          <w:noProof/>
        </w:rPr>
        <w:tab/>
      </w:r>
      <w:r>
        <w:rPr>
          <w:noProof/>
        </w:rPr>
        <w:fldChar w:fldCharType="begin"/>
      </w:r>
      <w:r>
        <w:rPr>
          <w:noProof/>
        </w:rPr>
        <w:instrText xml:space="preserve"> PAGEREF _Toc431452988 \h </w:instrText>
      </w:r>
      <w:r>
        <w:rPr>
          <w:noProof/>
        </w:rPr>
      </w:r>
      <w:r>
        <w:rPr>
          <w:noProof/>
        </w:rPr>
        <w:fldChar w:fldCharType="separate"/>
      </w:r>
      <w:r w:rsidR="009F48C4">
        <w:rPr>
          <w:noProof/>
        </w:rPr>
        <w:t>10</w:t>
      </w:r>
      <w:r>
        <w:rPr>
          <w:noProof/>
        </w:rPr>
        <w:fldChar w:fldCharType="end"/>
      </w:r>
    </w:p>
    <w:p w:rsidR="009127E6" w:rsidRDefault="009127E6">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822A24">
        <w:rPr>
          <w:noProof/>
          <w:color w:val="000000"/>
          <w14:scene3d>
            <w14:camera w14:prst="orthographicFront"/>
            <w14:lightRig w14:rig="threePt" w14:dir="t">
              <w14:rot w14:lat="0" w14:lon="0" w14:rev="0"/>
            </w14:lightRig>
          </w14:scene3d>
        </w:rPr>
        <w:t>4.3</w:t>
      </w:r>
      <w:r>
        <w:rPr>
          <w:rFonts w:asciiTheme="minorHAnsi" w:eastAsiaTheme="minorEastAsia" w:hAnsiTheme="minorHAnsi" w:cstheme="minorBidi"/>
          <w:smallCaps w:val="0"/>
          <w:noProof/>
          <w:sz w:val="22"/>
          <w:szCs w:val="22"/>
          <w:lang w:val="en-NZ" w:eastAsia="en-NZ"/>
        </w:rPr>
        <w:tab/>
      </w:r>
      <w:r>
        <w:rPr>
          <w:noProof/>
        </w:rPr>
        <w:t>Adjusted Mechanical Ventilation Days</w:t>
      </w:r>
      <w:r>
        <w:rPr>
          <w:noProof/>
        </w:rPr>
        <w:tab/>
      </w:r>
      <w:r>
        <w:rPr>
          <w:noProof/>
        </w:rPr>
        <w:fldChar w:fldCharType="begin"/>
      </w:r>
      <w:r>
        <w:rPr>
          <w:noProof/>
        </w:rPr>
        <w:instrText xml:space="preserve"> PAGEREF _Toc431452989 \h </w:instrText>
      </w:r>
      <w:r>
        <w:rPr>
          <w:noProof/>
        </w:rPr>
      </w:r>
      <w:r>
        <w:rPr>
          <w:noProof/>
        </w:rPr>
        <w:fldChar w:fldCharType="separate"/>
      </w:r>
      <w:r w:rsidR="009F48C4">
        <w:rPr>
          <w:noProof/>
        </w:rPr>
        <w:t>10</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4.3.1</w:t>
      </w:r>
      <w:r>
        <w:rPr>
          <w:rFonts w:asciiTheme="minorHAnsi" w:eastAsiaTheme="minorEastAsia" w:hAnsiTheme="minorHAnsi" w:cstheme="minorBidi"/>
          <w:i w:val="0"/>
          <w:noProof/>
          <w:sz w:val="22"/>
          <w:szCs w:val="22"/>
          <w:lang w:val="en-NZ" w:eastAsia="en-NZ"/>
        </w:rPr>
        <w:tab/>
      </w:r>
      <w:r>
        <w:rPr>
          <w:noProof/>
        </w:rPr>
        <w:t>DRGs Excluded from Mechanical Ventilation Days</w:t>
      </w:r>
      <w:r>
        <w:rPr>
          <w:noProof/>
        </w:rPr>
        <w:tab/>
      </w:r>
      <w:r>
        <w:rPr>
          <w:noProof/>
        </w:rPr>
        <w:fldChar w:fldCharType="begin"/>
      </w:r>
      <w:r>
        <w:rPr>
          <w:noProof/>
        </w:rPr>
        <w:instrText xml:space="preserve"> PAGEREF _Toc431452990 \h </w:instrText>
      </w:r>
      <w:r>
        <w:rPr>
          <w:noProof/>
        </w:rPr>
      </w:r>
      <w:r>
        <w:rPr>
          <w:noProof/>
        </w:rPr>
        <w:fldChar w:fldCharType="separate"/>
      </w:r>
      <w:r w:rsidR="009F48C4">
        <w:rPr>
          <w:noProof/>
        </w:rPr>
        <w:t>10</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4.3.2</w:t>
      </w:r>
      <w:r>
        <w:rPr>
          <w:rFonts w:asciiTheme="minorHAnsi" w:eastAsiaTheme="minorEastAsia" w:hAnsiTheme="minorHAnsi" w:cstheme="minorBidi"/>
          <w:i w:val="0"/>
          <w:noProof/>
          <w:sz w:val="22"/>
          <w:szCs w:val="22"/>
          <w:lang w:val="en-NZ" w:eastAsia="en-NZ"/>
        </w:rPr>
        <w:tab/>
      </w:r>
      <w:r>
        <w:rPr>
          <w:noProof/>
        </w:rPr>
        <w:t>Calculation of Mechanical Ventilation Days from Hours</w:t>
      </w:r>
      <w:r>
        <w:rPr>
          <w:noProof/>
        </w:rPr>
        <w:tab/>
      </w:r>
      <w:r>
        <w:rPr>
          <w:noProof/>
        </w:rPr>
        <w:fldChar w:fldCharType="begin"/>
      </w:r>
      <w:r>
        <w:rPr>
          <w:noProof/>
        </w:rPr>
        <w:instrText xml:space="preserve"> PAGEREF _Toc431452991 \h </w:instrText>
      </w:r>
      <w:r>
        <w:rPr>
          <w:noProof/>
        </w:rPr>
      </w:r>
      <w:r>
        <w:rPr>
          <w:noProof/>
        </w:rPr>
        <w:fldChar w:fldCharType="separate"/>
      </w:r>
      <w:r w:rsidR="009F48C4">
        <w:rPr>
          <w:noProof/>
        </w:rPr>
        <w:t>11</w:t>
      </w:r>
      <w:r>
        <w:rPr>
          <w:noProof/>
        </w:rPr>
        <w:fldChar w:fldCharType="end"/>
      </w:r>
    </w:p>
    <w:p w:rsidR="009127E6" w:rsidRDefault="009127E6">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822A24">
        <w:rPr>
          <w:noProof/>
          <w:color w:val="000000"/>
          <w14:scene3d>
            <w14:camera w14:prst="orthographicFront"/>
            <w14:lightRig w14:rig="threePt" w14:dir="t">
              <w14:rot w14:lat="0" w14:lon="0" w14:rev="0"/>
            </w14:lightRig>
          </w14:scene3d>
        </w:rPr>
        <w:t>4.4</w:t>
      </w:r>
      <w:r>
        <w:rPr>
          <w:rFonts w:asciiTheme="minorHAnsi" w:eastAsiaTheme="minorEastAsia" w:hAnsiTheme="minorHAnsi" w:cstheme="minorBidi"/>
          <w:smallCaps w:val="0"/>
          <w:noProof/>
          <w:sz w:val="22"/>
          <w:szCs w:val="22"/>
          <w:lang w:val="en-NZ" w:eastAsia="en-NZ"/>
        </w:rPr>
        <w:tab/>
      </w:r>
      <w:r>
        <w:rPr>
          <w:noProof/>
        </w:rPr>
        <w:t>General Calculation</w:t>
      </w:r>
      <w:r>
        <w:rPr>
          <w:noProof/>
        </w:rPr>
        <w:tab/>
      </w:r>
      <w:r>
        <w:rPr>
          <w:noProof/>
        </w:rPr>
        <w:fldChar w:fldCharType="begin"/>
      </w:r>
      <w:r>
        <w:rPr>
          <w:noProof/>
        </w:rPr>
        <w:instrText xml:space="preserve"> PAGEREF _Toc431452992 \h </w:instrText>
      </w:r>
      <w:r>
        <w:rPr>
          <w:noProof/>
        </w:rPr>
      </w:r>
      <w:r>
        <w:rPr>
          <w:noProof/>
        </w:rPr>
        <w:fldChar w:fldCharType="separate"/>
      </w:r>
      <w:r w:rsidR="009F48C4">
        <w:rPr>
          <w:noProof/>
        </w:rPr>
        <w:t>11</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4.4.1</w:t>
      </w:r>
      <w:r>
        <w:rPr>
          <w:rFonts w:asciiTheme="minorHAnsi" w:eastAsiaTheme="minorEastAsia" w:hAnsiTheme="minorHAnsi" w:cstheme="minorBidi"/>
          <w:i w:val="0"/>
          <w:noProof/>
          <w:sz w:val="22"/>
          <w:szCs w:val="22"/>
          <w:lang w:val="en-NZ" w:eastAsia="en-NZ"/>
        </w:rPr>
        <w:tab/>
      </w:r>
      <w:r>
        <w:rPr>
          <w:noProof/>
        </w:rPr>
        <w:t>Calculating WIESNZ16</w:t>
      </w:r>
      <w:r>
        <w:rPr>
          <w:noProof/>
        </w:rPr>
        <w:tab/>
      </w:r>
      <w:r>
        <w:rPr>
          <w:noProof/>
        </w:rPr>
        <w:fldChar w:fldCharType="begin"/>
      </w:r>
      <w:r>
        <w:rPr>
          <w:noProof/>
        </w:rPr>
        <w:instrText xml:space="preserve"> PAGEREF _Toc431452993 \h </w:instrText>
      </w:r>
      <w:r>
        <w:rPr>
          <w:noProof/>
        </w:rPr>
      </w:r>
      <w:r>
        <w:rPr>
          <w:noProof/>
        </w:rPr>
        <w:fldChar w:fldCharType="separate"/>
      </w:r>
      <w:r w:rsidR="009F48C4">
        <w:rPr>
          <w:noProof/>
        </w:rPr>
        <w:t>14</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4.4.2</w:t>
      </w:r>
      <w:r>
        <w:rPr>
          <w:rFonts w:asciiTheme="minorHAnsi" w:eastAsiaTheme="minorEastAsia" w:hAnsiTheme="minorHAnsi" w:cstheme="minorBidi"/>
          <w:i w:val="0"/>
          <w:noProof/>
          <w:sz w:val="22"/>
          <w:szCs w:val="22"/>
          <w:lang w:val="en-NZ" w:eastAsia="en-NZ"/>
        </w:rPr>
        <w:tab/>
      </w:r>
      <w:r>
        <w:rPr>
          <w:noProof/>
        </w:rPr>
        <w:t>Co-payment for Mechanical Ventilation</w:t>
      </w:r>
      <w:r>
        <w:rPr>
          <w:noProof/>
        </w:rPr>
        <w:tab/>
      </w:r>
      <w:r>
        <w:rPr>
          <w:noProof/>
        </w:rPr>
        <w:fldChar w:fldCharType="begin"/>
      </w:r>
      <w:r>
        <w:rPr>
          <w:noProof/>
        </w:rPr>
        <w:instrText xml:space="preserve"> PAGEREF _Toc431452994 \h </w:instrText>
      </w:r>
      <w:r>
        <w:rPr>
          <w:noProof/>
        </w:rPr>
      </w:r>
      <w:r>
        <w:rPr>
          <w:noProof/>
        </w:rPr>
        <w:fldChar w:fldCharType="separate"/>
      </w:r>
      <w:r w:rsidR="009F48C4">
        <w:rPr>
          <w:noProof/>
        </w:rPr>
        <w:t>14</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4.4.3</w:t>
      </w:r>
      <w:r>
        <w:rPr>
          <w:rFonts w:asciiTheme="minorHAnsi" w:eastAsiaTheme="minorEastAsia" w:hAnsiTheme="minorHAnsi" w:cstheme="minorBidi"/>
          <w:i w:val="0"/>
          <w:noProof/>
          <w:sz w:val="22"/>
          <w:szCs w:val="22"/>
          <w:lang w:val="en-NZ" w:eastAsia="en-NZ"/>
        </w:rPr>
        <w:tab/>
      </w:r>
      <w:r>
        <w:rPr>
          <w:noProof/>
        </w:rPr>
        <w:t>Co-payment for AAA and ASD</w:t>
      </w:r>
      <w:r>
        <w:rPr>
          <w:noProof/>
        </w:rPr>
        <w:tab/>
      </w:r>
      <w:r>
        <w:rPr>
          <w:noProof/>
        </w:rPr>
        <w:fldChar w:fldCharType="begin"/>
      </w:r>
      <w:r>
        <w:rPr>
          <w:noProof/>
        </w:rPr>
        <w:instrText xml:space="preserve"> PAGEREF _Toc431452995 \h </w:instrText>
      </w:r>
      <w:r>
        <w:rPr>
          <w:noProof/>
        </w:rPr>
      </w:r>
      <w:r>
        <w:rPr>
          <w:noProof/>
        </w:rPr>
        <w:fldChar w:fldCharType="separate"/>
      </w:r>
      <w:r w:rsidR="009F48C4">
        <w:rPr>
          <w:noProof/>
        </w:rPr>
        <w:t>15</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4.4.4</w:t>
      </w:r>
      <w:r>
        <w:rPr>
          <w:rFonts w:asciiTheme="minorHAnsi" w:eastAsiaTheme="minorEastAsia" w:hAnsiTheme="minorHAnsi" w:cstheme="minorBidi"/>
          <w:i w:val="0"/>
          <w:noProof/>
          <w:sz w:val="22"/>
          <w:szCs w:val="22"/>
          <w:lang w:val="en-NZ" w:eastAsia="en-NZ"/>
        </w:rPr>
        <w:tab/>
      </w:r>
      <w:r>
        <w:rPr>
          <w:noProof/>
        </w:rPr>
        <w:t>Co-payments for Scoliosis Implants and Electrophysiological Studies</w:t>
      </w:r>
      <w:r>
        <w:rPr>
          <w:noProof/>
        </w:rPr>
        <w:tab/>
      </w:r>
      <w:r>
        <w:rPr>
          <w:noProof/>
        </w:rPr>
        <w:fldChar w:fldCharType="begin"/>
      </w:r>
      <w:r>
        <w:rPr>
          <w:noProof/>
        </w:rPr>
        <w:instrText xml:space="preserve"> PAGEREF _Toc431452996 \h </w:instrText>
      </w:r>
      <w:r>
        <w:rPr>
          <w:noProof/>
        </w:rPr>
      </w:r>
      <w:r>
        <w:rPr>
          <w:noProof/>
        </w:rPr>
        <w:fldChar w:fldCharType="separate"/>
      </w:r>
      <w:r w:rsidR="009F48C4">
        <w:rPr>
          <w:noProof/>
        </w:rPr>
        <w:t>16</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4.4.5</w:t>
      </w:r>
      <w:r>
        <w:rPr>
          <w:rFonts w:asciiTheme="minorHAnsi" w:eastAsiaTheme="minorEastAsia" w:hAnsiTheme="minorHAnsi" w:cstheme="minorBidi"/>
          <w:i w:val="0"/>
          <w:noProof/>
          <w:sz w:val="22"/>
          <w:szCs w:val="22"/>
          <w:lang w:val="en-NZ" w:eastAsia="en-NZ"/>
        </w:rPr>
        <w:tab/>
      </w:r>
      <w:r>
        <w:rPr>
          <w:noProof/>
        </w:rPr>
        <w:t>Co-payment for Live Donor Nephrectomy</w:t>
      </w:r>
      <w:r>
        <w:rPr>
          <w:noProof/>
        </w:rPr>
        <w:tab/>
      </w:r>
      <w:r>
        <w:rPr>
          <w:noProof/>
        </w:rPr>
        <w:fldChar w:fldCharType="begin"/>
      </w:r>
      <w:r>
        <w:rPr>
          <w:noProof/>
        </w:rPr>
        <w:instrText xml:space="preserve"> PAGEREF _Toc431452997 \h </w:instrText>
      </w:r>
      <w:r>
        <w:rPr>
          <w:noProof/>
        </w:rPr>
      </w:r>
      <w:r>
        <w:rPr>
          <w:noProof/>
        </w:rPr>
        <w:fldChar w:fldCharType="separate"/>
      </w:r>
      <w:r w:rsidR="009F48C4">
        <w:rPr>
          <w:noProof/>
        </w:rPr>
        <w:t>17</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4.4.6</w:t>
      </w:r>
      <w:r>
        <w:rPr>
          <w:rFonts w:asciiTheme="minorHAnsi" w:eastAsiaTheme="minorEastAsia" w:hAnsiTheme="minorHAnsi" w:cstheme="minorBidi"/>
          <w:i w:val="0"/>
          <w:noProof/>
          <w:sz w:val="22"/>
          <w:szCs w:val="22"/>
          <w:lang w:val="en-NZ" w:eastAsia="en-NZ"/>
        </w:rPr>
        <w:tab/>
      </w:r>
      <w:r>
        <w:rPr>
          <w:noProof/>
        </w:rPr>
        <w:t>Co-payment for Endovascular Treatment of Cerebral Aneurysms (CA)</w:t>
      </w:r>
      <w:r>
        <w:rPr>
          <w:noProof/>
        </w:rPr>
        <w:tab/>
      </w:r>
      <w:r>
        <w:rPr>
          <w:noProof/>
        </w:rPr>
        <w:fldChar w:fldCharType="begin"/>
      </w:r>
      <w:r>
        <w:rPr>
          <w:noProof/>
        </w:rPr>
        <w:instrText xml:space="preserve"> PAGEREF _Toc431452998 \h </w:instrText>
      </w:r>
      <w:r>
        <w:rPr>
          <w:noProof/>
        </w:rPr>
      </w:r>
      <w:r>
        <w:rPr>
          <w:noProof/>
        </w:rPr>
        <w:fldChar w:fldCharType="separate"/>
      </w:r>
      <w:r w:rsidR="009F48C4">
        <w:rPr>
          <w:noProof/>
        </w:rPr>
        <w:t>17</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4.4.7</w:t>
      </w:r>
      <w:r>
        <w:rPr>
          <w:rFonts w:asciiTheme="minorHAnsi" w:eastAsiaTheme="minorEastAsia" w:hAnsiTheme="minorHAnsi" w:cstheme="minorBidi"/>
          <w:i w:val="0"/>
          <w:noProof/>
          <w:sz w:val="22"/>
          <w:szCs w:val="22"/>
          <w:lang w:val="en-NZ" w:eastAsia="en-NZ"/>
        </w:rPr>
        <w:tab/>
      </w:r>
      <w:r>
        <w:rPr>
          <w:noProof/>
        </w:rPr>
        <w:t>Base WIES</w:t>
      </w:r>
      <w:r>
        <w:rPr>
          <w:noProof/>
        </w:rPr>
        <w:tab/>
      </w:r>
      <w:r>
        <w:rPr>
          <w:noProof/>
        </w:rPr>
        <w:fldChar w:fldCharType="begin"/>
      </w:r>
      <w:r>
        <w:rPr>
          <w:noProof/>
        </w:rPr>
        <w:instrText xml:space="preserve"> PAGEREF _Toc431452999 \h </w:instrText>
      </w:r>
      <w:r>
        <w:rPr>
          <w:noProof/>
        </w:rPr>
      </w:r>
      <w:r>
        <w:rPr>
          <w:noProof/>
        </w:rPr>
        <w:fldChar w:fldCharType="separate"/>
      </w:r>
      <w:r w:rsidR="009F48C4">
        <w:rPr>
          <w:noProof/>
        </w:rPr>
        <w:t>18</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4.4.8</w:t>
      </w:r>
      <w:r>
        <w:rPr>
          <w:rFonts w:asciiTheme="minorHAnsi" w:eastAsiaTheme="minorEastAsia" w:hAnsiTheme="minorHAnsi" w:cstheme="minorBidi"/>
          <w:i w:val="0"/>
          <w:noProof/>
          <w:sz w:val="22"/>
          <w:szCs w:val="22"/>
          <w:lang w:val="en-NZ" w:eastAsia="en-NZ"/>
        </w:rPr>
        <w:tab/>
      </w:r>
      <w:r>
        <w:rPr>
          <w:noProof/>
        </w:rPr>
        <w:t>Final WIES Weight</w:t>
      </w:r>
      <w:r>
        <w:rPr>
          <w:noProof/>
        </w:rPr>
        <w:tab/>
      </w:r>
      <w:r>
        <w:rPr>
          <w:noProof/>
        </w:rPr>
        <w:fldChar w:fldCharType="begin"/>
      </w:r>
      <w:r>
        <w:rPr>
          <w:noProof/>
        </w:rPr>
        <w:instrText xml:space="preserve"> PAGEREF _Toc431453000 \h </w:instrText>
      </w:r>
      <w:r>
        <w:rPr>
          <w:noProof/>
        </w:rPr>
      </w:r>
      <w:r>
        <w:rPr>
          <w:noProof/>
        </w:rPr>
        <w:fldChar w:fldCharType="separate"/>
      </w:r>
      <w:r w:rsidR="009F48C4">
        <w:rPr>
          <w:noProof/>
        </w:rPr>
        <w:t>20</w:t>
      </w:r>
      <w:r>
        <w:rPr>
          <w:noProof/>
        </w:rPr>
        <w:fldChar w:fldCharType="end"/>
      </w:r>
    </w:p>
    <w:p w:rsidR="009127E6" w:rsidRDefault="009127E6">
      <w:pPr>
        <w:pStyle w:val="TOC1"/>
        <w:tabs>
          <w:tab w:val="left" w:pos="400"/>
          <w:tab w:val="right" w:leader="dot" w:pos="9631"/>
        </w:tabs>
        <w:rPr>
          <w:rFonts w:asciiTheme="minorHAnsi" w:eastAsiaTheme="minorEastAsia" w:hAnsiTheme="minorHAnsi" w:cstheme="minorBidi"/>
          <w:b w:val="0"/>
          <w:caps w:val="0"/>
          <w:noProof/>
          <w:sz w:val="22"/>
          <w:szCs w:val="22"/>
          <w:lang w:val="en-NZ" w:eastAsia="en-NZ"/>
        </w:rPr>
      </w:pPr>
      <w:r w:rsidRPr="00822A24">
        <w:rPr>
          <w:noProof/>
          <w:color w:val="000000"/>
          <w14:scene3d>
            <w14:camera w14:prst="orthographicFront"/>
            <w14:lightRig w14:rig="threePt" w14:dir="t">
              <w14:rot w14:lat="0" w14:lon="0" w14:rev="0"/>
            </w14:lightRig>
          </w14:scene3d>
        </w:rPr>
        <w:t>5</w:t>
      </w:r>
      <w:r>
        <w:rPr>
          <w:rFonts w:asciiTheme="minorHAnsi" w:eastAsiaTheme="minorEastAsia" w:hAnsiTheme="minorHAnsi" w:cstheme="minorBidi"/>
          <w:b w:val="0"/>
          <w:caps w:val="0"/>
          <w:noProof/>
          <w:sz w:val="22"/>
          <w:szCs w:val="22"/>
          <w:lang w:val="en-NZ" w:eastAsia="en-NZ"/>
        </w:rPr>
        <w:tab/>
      </w:r>
      <w:r>
        <w:rPr>
          <w:noProof/>
        </w:rPr>
        <w:t>Purchase Unit Allocation</w:t>
      </w:r>
      <w:r>
        <w:rPr>
          <w:noProof/>
        </w:rPr>
        <w:tab/>
      </w:r>
      <w:r>
        <w:rPr>
          <w:noProof/>
        </w:rPr>
        <w:fldChar w:fldCharType="begin"/>
      </w:r>
      <w:r>
        <w:rPr>
          <w:noProof/>
        </w:rPr>
        <w:instrText xml:space="preserve"> PAGEREF _Toc431453001 \h </w:instrText>
      </w:r>
      <w:r>
        <w:rPr>
          <w:noProof/>
        </w:rPr>
      </w:r>
      <w:r>
        <w:rPr>
          <w:noProof/>
        </w:rPr>
        <w:fldChar w:fldCharType="separate"/>
      </w:r>
      <w:r w:rsidR="009F48C4">
        <w:rPr>
          <w:noProof/>
        </w:rPr>
        <w:t>20</w:t>
      </w:r>
      <w:r>
        <w:rPr>
          <w:noProof/>
        </w:rPr>
        <w:fldChar w:fldCharType="end"/>
      </w:r>
    </w:p>
    <w:p w:rsidR="009127E6" w:rsidRDefault="009127E6">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822A24">
        <w:rPr>
          <w:noProof/>
          <w:color w:val="000000"/>
          <w14:scene3d>
            <w14:camera w14:prst="orthographicFront"/>
            <w14:lightRig w14:rig="threePt" w14:dir="t">
              <w14:rot w14:lat="0" w14:lon="0" w14:rev="0"/>
            </w14:lightRig>
          </w14:scene3d>
        </w:rPr>
        <w:t>5.1</w:t>
      </w:r>
      <w:r>
        <w:rPr>
          <w:rFonts w:asciiTheme="minorHAnsi" w:eastAsiaTheme="minorEastAsia" w:hAnsiTheme="minorHAnsi" w:cstheme="minorBidi"/>
          <w:smallCaps w:val="0"/>
          <w:noProof/>
          <w:sz w:val="22"/>
          <w:szCs w:val="22"/>
          <w:lang w:val="en-NZ" w:eastAsia="en-NZ"/>
        </w:rPr>
        <w:tab/>
      </w:r>
      <w:r>
        <w:rPr>
          <w:noProof/>
        </w:rPr>
        <w:t>Derived Variables Required in Allocation</w:t>
      </w:r>
      <w:r>
        <w:rPr>
          <w:noProof/>
        </w:rPr>
        <w:tab/>
      </w:r>
      <w:r>
        <w:rPr>
          <w:noProof/>
        </w:rPr>
        <w:fldChar w:fldCharType="begin"/>
      </w:r>
      <w:r>
        <w:rPr>
          <w:noProof/>
        </w:rPr>
        <w:instrText xml:space="preserve"> PAGEREF _Toc431453002 \h </w:instrText>
      </w:r>
      <w:r>
        <w:rPr>
          <w:noProof/>
        </w:rPr>
      </w:r>
      <w:r>
        <w:rPr>
          <w:noProof/>
        </w:rPr>
        <w:fldChar w:fldCharType="separate"/>
      </w:r>
      <w:r w:rsidR="009F48C4">
        <w:rPr>
          <w:noProof/>
        </w:rPr>
        <w:t>20</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5.1.1</w:t>
      </w:r>
      <w:r>
        <w:rPr>
          <w:rFonts w:asciiTheme="minorHAnsi" w:eastAsiaTheme="minorEastAsia" w:hAnsiTheme="minorHAnsi" w:cstheme="minorBidi"/>
          <w:i w:val="0"/>
          <w:noProof/>
          <w:sz w:val="22"/>
          <w:szCs w:val="22"/>
          <w:lang w:val="en-NZ" w:eastAsia="en-NZ"/>
        </w:rPr>
        <w:tab/>
      </w:r>
      <w:r>
        <w:rPr>
          <w:noProof/>
        </w:rPr>
        <w:t>Patient’s Age</w:t>
      </w:r>
      <w:r>
        <w:rPr>
          <w:noProof/>
        </w:rPr>
        <w:tab/>
      </w:r>
      <w:r>
        <w:rPr>
          <w:noProof/>
        </w:rPr>
        <w:fldChar w:fldCharType="begin"/>
      </w:r>
      <w:r>
        <w:rPr>
          <w:noProof/>
        </w:rPr>
        <w:instrText xml:space="preserve"> PAGEREF _Toc431453003 \h </w:instrText>
      </w:r>
      <w:r>
        <w:rPr>
          <w:noProof/>
        </w:rPr>
      </w:r>
      <w:r>
        <w:rPr>
          <w:noProof/>
        </w:rPr>
        <w:fldChar w:fldCharType="separate"/>
      </w:r>
      <w:r w:rsidR="009F48C4">
        <w:rPr>
          <w:noProof/>
        </w:rPr>
        <w:t>20</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5.1.2</w:t>
      </w:r>
      <w:r>
        <w:rPr>
          <w:rFonts w:asciiTheme="minorHAnsi" w:eastAsiaTheme="minorEastAsia" w:hAnsiTheme="minorHAnsi" w:cstheme="minorBidi"/>
          <w:i w:val="0"/>
          <w:noProof/>
          <w:sz w:val="22"/>
          <w:szCs w:val="22"/>
          <w:lang w:val="en-NZ" w:eastAsia="en-NZ"/>
        </w:rPr>
        <w:tab/>
      </w:r>
      <w:r>
        <w:rPr>
          <w:noProof/>
        </w:rPr>
        <w:t>Length of Stay</w:t>
      </w:r>
      <w:r>
        <w:rPr>
          <w:noProof/>
        </w:rPr>
        <w:tab/>
      </w:r>
      <w:r>
        <w:rPr>
          <w:noProof/>
        </w:rPr>
        <w:fldChar w:fldCharType="begin"/>
      </w:r>
      <w:r>
        <w:rPr>
          <w:noProof/>
        </w:rPr>
        <w:instrText xml:space="preserve"> PAGEREF _Toc431453004 \h </w:instrText>
      </w:r>
      <w:r>
        <w:rPr>
          <w:noProof/>
        </w:rPr>
      </w:r>
      <w:r>
        <w:rPr>
          <w:noProof/>
        </w:rPr>
        <w:fldChar w:fldCharType="separate"/>
      </w:r>
      <w:r w:rsidR="009F48C4">
        <w:rPr>
          <w:noProof/>
        </w:rPr>
        <w:t>20</w:t>
      </w:r>
      <w:r>
        <w:rPr>
          <w:noProof/>
        </w:rPr>
        <w:fldChar w:fldCharType="end"/>
      </w:r>
    </w:p>
    <w:p w:rsidR="009127E6" w:rsidRDefault="009127E6">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822A24">
        <w:rPr>
          <w:noProof/>
          <w:color w:val="000000"/>
          <w14:scene3d>
            <w14:camera w14:prst="orthographicFront"/>
            <w14:lightRig w14:rig="threePt" w14:dir="t">
              <w14:rot w14:lat="0" w14:lon="0" w14:rev="0"/>
            </w14:lightRig>
          </w14:scene3d>
        </w:rPr>
        <w:t>5.2</w:t>
      </w:r>
      <w:r>
        <w:rPr>
          <w:rFonts w:asciiTheme="minorHAnsi" w:eastAsiaTheme="minorEastAsia" w:hAnsiTheme="minorHAnsi" w:cstheme="minorBidi"/>
          <w:smallCaps w:val="0"/>
          <w:noProof/>
          <w:sz w:val="22"/>
          <w:szCs w:val="22"/>
          <w:lang w:val="en-NZ" w:eastAsia="en-NZ"/>
        </w:rPr>
        <w:tab/>
      </w:r>
      <w:r>
        <w:rPr>
          <w:noProof/>
        </w:rPr>
        <w:t>Exclusions from Casemix Purchasing</w:t>
      </w:r>
      <w:r>
        <w:rPr>
          <w:noProof/>
        </w:rPr>
        <w:tab/>
      </w:r>
      <w:r>
        <w:rPr>
          <w:noProof/>
        </w:rPr>
        <w:fldChar w:fldCharType="begin"/>
      </w:r>
      <w:r>
        <w:rPr>
          <w:noProof/>
        </w:rPr>
        <w:instrText xml:space="preserve"> PAGEREF _Toc431453005 \h </w:instrText>
      </w:r>
      <w:r>
        <w:rPr>
          <w:noProof/>
        </w:rPr>
      </w:r>
      <w:r>
        <w:rPr>
          <w:noProof/>
        </w:rPr>
        <w:fldChar w:fldCharType="separate"/>
      </w:r>
      <w:r w:rsidR="009F48C4">
        <w:rPr>
          <w:noProof/>
        </w:rPr>
        <w:t>20</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5.2.1</w:t>
      </w:r>
      <w:r>
        <w:rPr>
          <w:rFonts w:asciiTheme="minorHAnsi" w:eastAsiaTheme="minorEastAsia" w:hAnsiTheme="minorHAnsi" w:cstheme="minorBidi"/>
          <w:i w:val="0"/>
          <w:noProof/>
          <w:sz w:val="22"/>
          <w:szCs w:val="22"/>
          <w:lang w:val="en-NZ" w:eastAsia="en-NZ"/>
        </w:rPr>
        <w:tab/>
      </w:r>
      <w:r>
        <w:rPr>
          <w:noProof/>
        </w:rPr>
        <w:t>Base Purchase – Publicly Funded Events (EXCLU)</w:t>
      </w:r>
      <w:r>
        <w:rPr>
          <w:noProof/>
        </w:rPr>
        <w:tab/>
      </w:r>
      <w:r>
        <w:rPr>
          <w:noProof/>
        </w:rPr>
        <w:fldChar w:fldCharType="begin"/>
      </w:r>
      <w:r>
        <w:rPr>
          <w:noProof/>
        </w:rPr>
        <w:instrText xml:space="preserve"> PAGEREF _Toc431453006 \h </w:instrText>
      </w:r>
      <w:r>
        <w:rPr>
          <w:noProof/>
        </w:rPr>
      </w:r>
      <w:r>
        <w:rPr>
          <w:noProof/>
        </w:rPr>
        <w:fldChar w:fldCharType="separate"/>
      </w:r>
      <w:r w:rsidR="009F48C4">
        <w:rPr>
          <w:noProof/>
        </w:rPr>
        <w:t>21</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5.2.2</w:t>
      </w:r>
      <w:r>
        <w:rPr>
          <w:rFonts w:asciiTheme="minorHAnsi" w:eastAsiaTheme="minorEastAsia" w:hAnsiTheme="minorHAnsi" w:cstheme="minorBidi"/>
          <w:i w:val="0"/>
          <w:noProof/>
          <w:sz w:val="22"/>
          <w:szCs w:val="22"/>
          <w:lang w:val="en-NZ" w:eastAsia="en-NZ"/>
        </w:rPr>
        <w:tab/>
      </w:r>
      <w:r>
        <w:rPr>
          <w:noProof/>
        </w:rPr>
        <w:t>Publicly Funded Agencies</w:t>
      </w:r>
      <w:r>
        <w:rPr>
          <w:noProof/>
        </w:rPr>
        <w:tab/>
      </w:r>
      <w:r>
        <w:rPr>
          <w:noProof/>
        </w:rPr>
        <w:fldChar w:fldCharType="begin"/>
      </w:r>
      <w:r>
        <w:rPr>
          <w:noProof/>
        </w:rPr>
        <w:instrText xml:space="preserve"> PAGEREF _Toc431453007 \h </w:instrText>
      </w:r>
      <w:r>
        <w:rPr>
          <w:noProof/>
        </w:rPr>
      </w:r>
      <w:r>
        <w:rPr>
          <w:noProof/>
        </w:rPr>
        <w:fldChar w:fldCharType="separate"/>
      </w:r>
      <w:r w:rsidR="009F48C4">
        <w:rPr>
          <w:noProof/>
        </w:rPr>
        <w:t>21</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5.2.3</w:t>
      </w:r>
      <w:r>
        <w:rPr>
          <w:rFonts w:asciiTheme="minorHAnsi" w:eastAsiaTheme="minorEastAsia" w:hAnsiTheme="minorHAnsi" w:cstheme="minorBidi"/>
          <w:i w:val="0"/>
          <w:noProof/>
          <w:sz w:val="22"/>
          <w:szCs w:val="22"/>
          <w:lang w:val="en-NZ" w:eastAsia="en-NZ"/>
        </w:rPr>
        <w:tab/>
      </w:r>
      <w:r>
        <w:rPr>
          <w:noProof/>
        </w:rPr>
        <w:t>Error DRGs and Unrelated OR DRGs</w:t>
      </w:r>
      <w:r>
        <w:rPr>
          <w:noProof/>
        </w:rPr>
        <w:tab/>
      </w:r>
      <w:r>
        <w:rPr>
          <w:noProof/>
        </w:rPr>
        <w:fldChar w:fldCharType="begin"/>
      </w:r>
      <w:r>
        <w:rPr>
          <w:noProof/>
        </w:rPr>
        <w:instrText xml:space="preserve"> PAGEREF _Toc431453008 \h </w:instrText>
      </w:r>
      <w:r>
        <w:rPr>
          <w:noProof/>
        </w:rPr>
      </w:r>
      <w:r>
        <w:rPr>
          <w:noProof/>
        </w:rPr>
        <w:fldChar w:fldCharType="separate"/>
      </w:r>
      <w:r w:rsidR="009F48C4">
        <w:rPr>
          <w:noProof/>
        </w:rPr>
        <w:t>22</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5.2.4</w:t>
      </w:r>
      <w:r>
        <w:rPr>
          <w:rFonts w:asciiTheme="minorHAnsi" w:eastAsiaTheme="minorEastAsia" w:hAnsiTheme="minorHAnsi" w:cstheme="minorBidi"/>
          <w:i w:val="0"/>
          <w:noProof/>
          <w:sz w:val="22"/>
          <w:szCs w:val="22"/>
          <w:lang w:val="en-NZ" w:eastAsia="en-NZ"/>
        </w:rPr>
        <w:tab/>
      </w:r>
      <w:r>
        <w:rPr>
          <w:noProof/>
        </w:rPr>
        <w:t>Non-Treated Patients (Boarders – BOARDER or Cancelled Operations –  CANC_OP)</w:t>
      </w:r>
      <w:r>
        <w:rPr>
          <w:noProof/>
        </w:rPr>
        <w:tab/>
      </w:r>
      <w:r>
        <w:rPr>
          <w:noProof/>
        </w:rPr>
        <w:fldChar w:fldCharType="begin"/>
      </w:r>
      <w:r>
        <w:rPr>
          <w:noProof/>
        </w:rPr>
        <w:instrText xml:space="preserve"> PAGEREF _Toc431453009 \h </w:instrText>
      </w:r>
      <w:r>
        <w:rPr>
          <w:noProof/>
        </w:rPr>
      </w:r>
      <w:r>
        <w:rPr>
          <w:noProof/>
        </w:rPr>
        <w:fldChar w:fldCharType="separate"/>
      </w:r>
      <w:r w:rsidR="009F48C4">
        <w:rPr>
          <w:noProof/>
        </w:rPr>
        <w:t>22</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5.2.5</w:t>
      </w:r>
      <w:r>
        <w:rPr>
          <w:rFonts w:asciiTheme="minorHAnsi" w:eastAsiaTheme="minorEastAsia" w:hAnsiTheme="minorHAnsi" w:cstheme="minorBidi"/>
          <w:i w:val="0"/>
          <w:noProof/>
          <w:sz w:val="22"/>
          <w:szCs w:val="22"/>
          <w:lang w:val="en-NZ" w:eastAsia="en-NZ"/>
        </w:rPr>
        <w:tab/>
      </w:r>
      <w:r>
        <w:rPr>
          <w:noProof/>
        </w:rPr>
        <w:t>Mental Health (EXCLU)</w:t>
      </w:r>
      <w:r>
        <w:rPr>
          <w:noProof/>
        </w:rPr>
        <w:tab/>
      </w:r>
      <w:r>
        <w:rPr>
          <w:noProof/>
        </w:rPr>
        <w:fldChar w:fldCharType="begin"/>
      </w:r>
      <w:r>
        <w:rPr>
          <w:noProof/>
        </w:rPr>
        <w:instrText xml:space="preserve"> PAGEREF _Toc431453010 \h </w:instrText>
      </w:r>
      <w:r>
        <w:rPr>
          <w:noProof/>
        </w:rPr>
      </w:r>
      <w:r>
        <w:rPr>
          <w:noProof/>
        </w:rPr>
        <w:fldChar w:fldCharType="separate"/>
      </w:r>
      <w:r w:rsidR="009F48C4">
        <w:rPr>
          <w:noProof/>
        </w:rPr>
        <w:t>23</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5.2.6</w:t>
      </w:r>
      <w:r>
        <w:rPr>
          <w:rFonts w:asciiTheme="minorHAnsi" w:eastAsiaTheme="minorEastAsia" w:hAnsiTheme="minorHAnsi" w:cstheme="minorBidi"/>
          <w:i w:val="0"/>
          <w:noProof/>
          <w:sz w:val="22"/>
          <w:szCs w:val="22"/>
          <w:lang w:val="en-NZ" w:eastAsia="en-NZ"/>
        </w:rPr>
        <w:tab/>
      </w:r>
      <w:r>
        <w:rPr>
          <w:noProof/>
        </w:rPr>
        <w:t>Non-Weight Bearing and Other Related Convalescence (MS02023)</w:t>
      </w:r>
      <w:r>
        <w:rPr>
          <w:noProof/>
        </w:rPr>
        <w:tab/>
      </w:r>
      <w:r>
        <w:rPr>
          <w:noProof/>
        </w:rPr>
        <w:fldChar w:fldCharType="begin"/>
      </w:r>
      <w:r>
        <w:rPr>
          <w:noProof/>
        </w:rPr>
        <w:instrText xml:space="preserve"> PAGEREF _Toc431453011 \h </w:instrText>
      </w:r>
      <w:r>
        <w:rPr>
          <w:noProof/>
        </w:rPr>
      </w:r>
      <w:r>
        <w:rPr>
          <w:noProof/>
        </w:rPr>
        <w:fldChar w:fldCharType="separate"/>
      </w:r>
      <w:r w:rsidR="009F48C4">
        <w:rPr>
          <w:noProof/>
        </w:rPr>
        <w:t>23</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5.2.7</w:t>
      </w:r>
      <w:r>
        <w:rPr>
          <w:rFonts w:asciiTheme="minorHAnsi" w:eastAsiaTheme="minorEastAsia" w:hAnsiTheme="minorHAnsi" w:cstheme="minorBidi"/>
          <w:i w:val="0"/>
          <w:noProof/>
          <w:sz w:val="22"/>
          <w:szCs w:val="22"/>
          <w:lang w:val="en-NZ" w:eastAsia="en-NZ"/>
        </w:rPr>
        <w:tab/>
      </w:r>
      <w:r>
        <w:rPr>
          <w:noProof/>
        </w:rPr>
        <w:t>Disability and Health of Older People</w:t>
      </w:r>
      <w:r>
        <w:rPr>
          <w:noProof/>
        </w:rPr>
        <w:tab/>
      </w:r>
      <w:r>
        <w:rPr>
          <w:noProof/>
        </w:rPr>
        <w:fldChar w:fldCharType="begin"/>
      </w:r>
      <w:r>
        <w:rPr>
          <w:noProof/>
        </w:rPr>
        <w:instrText xml:space="preserve"> PAGEREF _Toc431453012 \h </w:instrText>
      </w:r>
      <w:r>
        <w:rPr>
          <w:noProof/>
        </w:rPr>
      </w:r>
      <w:r>
        <w:rPr>
          <w:noProof/>
        </w:rPr>
        <w:fldChar w:fldCharType="separate"/>
      </w:r>
      <w:r w:rsidR="009F48C4">
        <w:rPr>
          <w:noProof/>
        </w:rPr>
        <w:t>23</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5.2.8</w:t>
      </w:r>
      <w:r>
        <w:rPr>
          <w:rFonts w:asciiTheme="minorHAnsi" w:eastAsiaTheme="minorEastAsia" w:hAnsiTheme="minorHAnsi" w:cstheme="minorBidi"/>
          <w:i w:val="0"/>
          <w:noProof/>
          <w:sz w:val="22"/>
          <w:szCs w:val="22"/>
          <w:lang w:val="en-NZ" w:eastAsia="en-NZ"/>
        </w:rPr>
        <w:tab/>
      </w:r>
      <w:r>
        <w:rPr>
          <w:noProof/>
        </w:rPr>
        <w:t>Maternity Secondary and Tertiary Facility Table</w:t>
      </w:r>
      <w:r>
        <w:rPr>
          <w:noProof/>
        </w:rPr>
        <w:tab/>
      </w:r>
      <w:r>
        <w:rPr>
          <w:noProof/>
        </w:rPr>
        <w:fldChar w:fldCharType="begin"/>
      </w:r>
      <w:r>
        <w:rPr>
          <w:noProof/>
        </w:rPr>
        <w:instrText xml:space="preserve"> PAGEREF _Toc431453013 \h </w:instrText>
      </w:r>
      <w:r>
        <w:rPr>
          <w:noProof/>
        </w:rPr>
      </w:r>
      <w:r>
        <w:rPr>
          <w:noProof/>
        </w:rPr>
        <w:fldChar w:fldCharType="separate"/>
      </w:r>
      <w:r w:rsidR="009F48C4">
        <w:rPr>
          <w:noProof/>
        </w:rPr>
        <w:t>24</w:t>
      </w:r>
      <w:r>
        <w:rPr>
          <w:noProof/>
        </w:rPr>
        <w:fldChar w:fldCharType="end"/>
      </w:r>
    </w:p>
    <w:p w:rsidR="009127E6" w:rsidRDefault="009127E6">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5.2.9</w:t>
      </w:r>
      <w:r>
        <w:rPr>
          <w:rFonts w:asciiTheme="minorHAnsi" w:eastAsiaTheme="minorEastAsia" w:hAnsiTheme="minorHAnsi" w:cstheme="minorBidi"/>
          <w:i w:val="0"/>
          <w:noProof/>
          <w:sz w:val="22"/>
          <w:szCs w:val="22"/>
          <w:lang w:val="en-NZ" w:eastAsia="en-NZ"/>
        </w:rPr>
        <w:tab/>
      </w:r>
      <w:r>
        <w:rPr>
          <w:noProof/>
        </w:rPr>
        <w:t>Secondary Tertiary Maternity, Primary Maternity, and Well Newborn</w:t>
      </w:r>
      <w:r>
        <w:rPr>
          <w:noProof/>
        </w:rPr>
        <w:tab/>
      </w:r>
      <w:r>
        <w:rPr>
          <w:noProof/>
        </w:rPr>
        <w:fldChar w:fldCharType="begin"/>
      </w:r>
      <w:r>
        <w:rPr>
          <w:noProof/>
        </w:rPr>
        <w:instrText xml:space="preserve"> PAGEREF _Toc431453014 \h </w:instrText>
      </w:r>
      <w:r>
        <w:rPr>
          <w:noProof/>
        </w:rPr>
      </w:r>
      <w:r>
        <w:rPr>
          <w:noProof/>
        </w:rPr>
        <w:fldChar w:fldCharType="separate"/>
      </w:r>
      <w:r w:rsidR="009F48C4">
        <w:rPr>
          <w:noProof/>
        </w:rPr>
        <w:t>25</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5.2.10</w:t>
      </w:r>
      <w:r>
        <w:rPr>
          <w:rFonts w:asciiTheme="minorHAnsi" w:eastAsiaTheme="minorEastAsia" w:hAnsiTheme="minorHAnsi" w:cstheme="minorBidi"/>
          <w:i w:val="0"/>
          <w:noProof/>
          <w:sz w:val="22"/>
          <w:szCs w:val="22"/>
          <w:lang w:val="en-NZ" w:eastAsia="en-NZ"/>
        </w:rPr>
        <w:tab/>
      </w:r>
      <w:r>
        <w:rPr>
          <w:noProof/>
        </w:rPr>
        <w:t>Postnatal Early Intervention (W03012)</w:t>
      </w:r>
      <w:r>
        <w:rPr>
          <w:noProof/>
        </w:rPr>
        <w:tab/>
      </w:r>
      <w:r>
        <w:rPr>
          <w:noProof/>
        </w:rPr>
        <w:fldChar w:fldCharType="begin"/>
      </w:r>
      <w:r>
        <w:rPr>
          <w:noProof/>
        </w:rPr>
        <w:instrText xml:space="preserve"> PAGEREF _Toc431453015 \h </w:instrText>
      </w:r>
      <w:r>
        <w:rPr>
          <w:noProof/>
        </w:rPr>
      </w:r>
      <w:r>
        <w:rPr>
          <w:noProof/>
        </w:rPr>
        <w:fldChar w:fldCharType="separate"/>
      </w:r>
      <w:r w:rsidR="009F48C4">
        <w:rPr>
          <w:noProof/>
        </w:rPr>
        <w:t>25</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5.2.11</w:t>
      </w:r>
      <w:r>
        <w:rPr>
          <w:rFonts w:asciiTheme="minorHAnsi" w:eastAsiaTheme="minorEastAsia" w:hAnsiTheme="minorHAnsi" w:cstheme="minorBidi"/>
          <w:i w:val="0"/>
          <w:noProof/>
          <w:sz w:val="22"/>
          <w:szCs w:val="22"/>
          <w:lang w:val="en-NZ" w:eastAsia="en-NZ"/>
        </w:rPr>
        <w:tab/>
      </w:r>
      <w:r>
        <w:rPr>
          <w:noProof/>
        </w:rPr>
        <w:t>Neonatal Inpatient Casemix (W06.03)</w:t>
      </w:r>
      <w:r>
        <w:rPr>
          <w:noProof/>
        </w:rPr>
        <w:tab/>
      </w:r>
      <w:r>
        <w:rPr>
          <w:noProof/>
        </w:rPr>
        <w:fldChar w:fldCharType="begin"/>
      </w:r>
      <w:r>
        <w:rPr>
          <w:noProof/>
        </w:rPr>
        <w:instrText xml:space="preserve"> PAGEREF _Toc431453016 \h </w:instrText>
      </w:r>
      <w:r>
        <w:rPr>
          <w:noProof/>
        </w:rPr>
      </w:r>
      <w:r>
        <w:rPr>
          <w:noProof/>
        </w:rPr>
        <w:fldChar w:fldCharType="separate"/>
      </w:r>
      <w:r w:rsidR="009F48C4">
        <w:rPr>
          <w:noProof/>
        </w:rPr>
        <w:t>25</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5.2.12</w:t>
      </w:r>
      <w:r>
        <w:rPr>
          <w:rFonts w:asciiTheme="minorHAnsi" w:eastAsiaTheme="minorEastAsia" w:hAnsiTheme="minorHAnsi" w:cstheme="minorBidi"/>
          <w:i w:val="0"/>
          <w:noProof/>
          <w:sz w:val="22"/>
          <w:szCs w:val="22"/>
          <w:lang w:val="en-NZ" w:eastAsia="en-NZ"/>
        </w:rPr>
        <w:tab/>
      </w:r>
      <w:r>
        <w:rPr>
          <w:noProof/>
        </w:rPr>
        <w:t>Amniocentesis (W03005)</w:t>
      </w:r>
      <w:r>
        <w:rPr>
          <w:noProof/>
        </w:rPr>
        <w:tab/>
      </w:r>
      <w:r>
        <w:rPr>
          <w:noProof/>
        </w:rPr>
        <w:fldChar w:fldCharType="begin"/>
      </w:r>
      <w:r>
        <w:rPr>
          <w:noProof/>
        </w:rPr>
        <w:instrText xml:space="preserve"> PAGEREF _Toc431453017 \h </w:instrText>
      </w:r>
      <w:r>
        <w:rPr>
          <w:noProof/>
        </w:rPr>
      </w:r>
      <w:r>
        <w:rPr>
          <w:noProof/>
        </w:rPr>
        <w:fldChar w:fldCharType="separate"/>
      </w:r>
      <w:r w:rsidR="009F48C4">
        <w:rPr>
          <w:noProof/>
        </w:rPr>
        <w:t>26</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5.2.13</w:t>
      </w:r>
      <w:r>
        <w:rPr>
          <w:rFonts w:asciiTheme="minorHAnsi" w:eastAsiaTheme="minorEastAsia" w:hAnsiTheme="minorHAnsi" w:cstheme="minorBidi"/>
          <w:i w:val="0"/>
          <w:noProof/>
          <w:sz w:val="22"/>
          <w:szCs w:val="22"/>
          <w:lang w:val="en-NZ" w:eastAsia="en-NZ"/>
        </w:rPr>
        <w:tab/>
      </w:r>
      <w:r>
        <w:rPr>
          <w:noProof/>
        </w:rPr>
        <w:t>Chorionic Villus Sampling (W03006)</w:t>
      </w:r>
      <w:r>
        <w:rPr>
          <w:noProof/>
        </w:rPr>
        <w:tab/>
      </w:r>
      <w:r>
        <w:rPr>
          <w:noProof/>
        </w:rPr>
        <w:fldChar w:fldCharType="begin"/>
      </w:r>
      <w:r>
        <w:rPr>
          <w:noProof/>
        </w:rPr>
        <w:instrText xml:space="preserve"> PAGEREF _Toc431453018 \h </w:instrText>
      </w:r>
      <w:r>
        <w:rPr>
          <w:noProof/>
        </w:rPr>
      </w:r>
      <w:r>
        <w:rPr>
          <w:noProof/>
        </w:rPr>
        <w:fldChar w:fldCharType="separate"/>
      </w:r>
      <w:r w:rsidR="009F48C4">
        <w:rPr>
          <w:noProof/>
        </w:rPr>
        <w:t>26</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5.2.14</w:t>
      </w:r>
      <w:r>
        <w:rPr>
          <w:rFonts w:asciiTheme="minorHAnsi" w:eastAsiaTheme="minorEastAsia" w:hAnsiTheme="minorHAnsi" w:cstheme="minorBidi"/>
          <w:i w:val="0"/>
          <w:noProof/>
          <w:sz w:val="22"/>
          <w:szCs w:val="22"/>
          <w:lang w:val="en-NZ" w:eastAsia="en-NZ"/>
        </w:rPr>
        <w:tab/>
      </w:r>
      <w:r>
        <w:rPr>
          <w:noProof/>
        </w:rPr>
        <w:t>Rhesus Isoimmunisation and Other Isoimmunisation (W03007)</w:t>
      </w:r>
      <w:r>
        <w:rPr>
          <w:noProof/>
        </w:rPr>
        <w:tab/>
      </w:r>
      <w:r>
        <w:rPr>
          <w:noProof/>
        </w:rPr>
        <w:fldChar w:fldCharType="begin"/>
      </w:r>
      <w:r>
        <w:rPr>
          <w:noProof/>
        </w:rPr>
        <w:instrText xml:space="preserve"> PAGEREF _Toc431453019 \h </w:instrText>
      </w:r>
      <w:r>
        <w:rPr>
          <w:noProof/>
        </w:rPr>
      </w:r>
      <w:r>
        <w:rPr>
          <w:noProof/>
        </w:rPr>
        <w:fldChar w:fldCharType="separate"/>
      </w:r>
      <w:r w:rsidR="009F48C4">
        <w:rPr>
          <w:noProof/>
        </w:rPr>
        <w:t>26</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5.2.15</w:t>
      </w:r>
      <w:r>
        <w:rPr>
          <w:rFonts w:asciiTheme="minorHAnsi" w:eastAsiaTheme="minorEastAsia" w:hAnsiTheme="minorHAnsi" w:cstheme="minorBidi"/>
          <w:i w:val="0"/>
          <w:noProof/>
          <w:sz w:val="22"/>
          <w:szCs w:val="22"/>
          <w:lang w:val="en-NZ" w:eastAsia="en-NZ"/>
        </w:rPr>
        <w:tab/>
      </w:r>
      <w:r>
        <w:rPr>
          <w:noProof/>
        </w:rPr>
        <w:t>Lactation Disorders Associated with Childbirth (W03010)</w:t>
      </w:r>
      <w:r>
        <w:rPr>
          <w:noProof/>
        </w:rPr>
        <w:tab/>
      </w:r>
      <w:r>
        <w:rPr>
          <w:noProof/>
        </w:rPr>
        <w:fldChar w:fldCharType="begin"/>
      </w:r>
      <w:r>
        <w:rPr>
          <w:noProof/>
        </w:rPr>
        <w:instrText xml:space="preserve"> PAGEREF _Toc431453020 \h </w:instrText>
      </w:r>
      <w:r>
        <w:rPr>
          <w:noProof/>
        </w:rPr>
      </w:r>
      <w:r>
        <w:rPr>
          <w:noProof/>
        </w:rPr>
        <w:fldChar w:fldCharType="separate"/>
      </w:r>
      <w:r w:rsidR="009F48C4">
        <w:rPr>
          <w:noProof/>
        </w:rPr>
        <w:t>26</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5.2.16</w:t>
      </w:r>
      <w:r>
        <w:rPr>
          <w:rFonts w:asciiTheme="minorHAnsi" w:eastAsiaTheme="minorEastAsia" w:hAnsiTheme="minorHAnsi" w:cstheme="minorBidi"/>
          <w:i w:val="0"/>
          <w:noProof/>
          <w:sz w:val="22"/>
          <w:szCs w:val="22"/>
          <w:lang w:val="en-NZ" w:eastAsia="en-NZ"/>
        </w:rPr>
        <w:tab/>
      </w:r>
      <w:r>
        <w:rPr>
          <w:noProof/>
        </w:rPr>
        <w:t>Maternity Casemix (W10.01)</w:t>
      </w:r>
      <w:r>
        <w:rPr>
          <w:noProof/>
        </w:rPr>
        <w:tab/>
      </w:r>
      <w:r>
        <w:rPr>
          <w:noProof/>
        </w:rPr>
        <w:fldChar w:fldCharType="begin"/>
      </w:r>
      <w:r>
        <w:rPr>
          <w:noProof/>
        </w:rPr>
        <w:instrText xml:space="preserve"> PAGEREF _Toc431453021 \h </w:instrText>
      </w:r>
      <w:r>
        <w:rPr>
          <w:noProof/>
        </w:rPr>
      </w:r>
      <w:r>
        <w:rPr>
          <w:noProof/>
        </w:rPr>
        <w:fldChar w:fldCharType="separate"/>
      </w:r>
      <w:r w:rsidR="009F48C4">
        <w:rPr>
          <w:noProof/>
        </w:rPr>
        <w:t>26</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5.2.17</w:t>
      </w:r>
      <w:r>
        <w:rPr>
          <w:rFonts w:asciiTheme="minorHAnsi" w:eastAsiaTheme="minorEastAsia" w:hAnsiTheme="minorHAnsi" w:cstheme="minorBidi"/>
          <w:i w:val="0"/>
          <w:noProof/>
          <w:sz w:val="22"/>
          <w:szCs w:val="22"/>
          <w:lang w:val="en-NZ" w:eastAsia="en-NZ"/>
        </w:rPr>
        <w:tab/>
      </w:r>
      <w:r>
        <w:rPr>
          <w:noProof/>
        </w:rPr>
        <w:t>Primary Maternity (W02020)</w:t>
      </w:r>
      <w:r>
        <w:rPr>
          <w:noProof/>
        </w:rPr>
        <w:tab/>
      </w:r>
      <w:r>
        <w:rPr>
          <w:noProof/>
        </w:rPr>
        <w:fldChar w:fldCharType="begin"/>
      </w:r>
      <w:r>
        <w:rPr>
          <w:noProof/>
        </w:rPr>
        <w:instrText xml:space="preserve"> PAGEREF _Toc431453022 \h </w:instrText>
      </w:r>
      <w:r>
        <w:rPr>
          <w:noProof/>
        </w:rPr>
      </w:r>
      <w:r>
        <w:rPr>
          <w:noProof/>
        </w:rPr>
        <w:fldChar w:fldCharType="separate"/>
      </w:r>
      <w:r w:rsidR="009F48C4">
        <w:rPr>
          <w:noProof/>
        </w:rPr>
        <w:t>26</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5.2.18</w:t>
      </w:r>
      <w:r>
        <w:rPr>
          <w:rFonts w:asciiTheme="minorHAnsi" w:eastAsiaTheme="minorEastAsia" w:hAnsiTheme="minorHAnsi" w:cstheme="minorBidi"/>
          <w:i w:val="0"/>
          <w:noProof/>
          <w:sz w:val="22"/>
          <w:szCs w:val="22"/>
          <w:lang w:val="en-NZ" w:eastAsia="en-NZ"/>
        </w:rPr>
        <w:tab/>
      </w:r>
      <w:r>
        <w:rPr>
          <w:noProof/>
        </w:rPr>
        <w:t>Relative Value Unit (RVU) Flow Diagram for Primary Maternity</w:t>
      </w:r>
      <w:r>
        <w:rPr>
          <w:noProof/>
        </w:rPr>
        <w:tab/>
      </w:r>
      <w:r>
        <w:rPr>
          <w:noProof/>
        </w:rPr>
        <w:fldChar w:fldCharType="begin"/>
      </w:r>
      <w:r>
        <w:rPr>
          <w:noProof/>
        </w:rPr>
        <w:instrText xml:space="preserve"> PAGEREF _Toc431453023 \h </w:instrText>
      </w:r>
      <w:r>
        <w:rPr>
          <w:noProof/>
        </w:rPr>
      </w:r>
      <w:r>
        <w:rPr>
          <w:noProof/>
        </w:rPr>
        <w:fldChar w:fldCharType="separate"/>
      </w:r>
      <w:r w:rsidR="009F48C4">
        <w:rPr>
          <w:noProof/>
        </w:rPr>
        <w:t>28</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lang w:val="de-DE"/>
          <w14:scene3d>
            <w14:camera w14:prst="orthographicFront"/>
            <w14:lightRig w14:rig="threePt" w14:dir="t">
              <w14:rot w14:lat="0" w14:lon="0" w14:rev="0"/>
            </w14:lightRig>
          </w14:scene3d>
        </w:rPr>
        <w:t>5.2.19</w:t>
      </w:r>
      <w:r>
        <w:rPr>
          <w:rFonts w:asciiTheme="minorHAnsi" w:eastAsiaTheme="minorEastAsia" w:hAnsiTheme="minorHAnsi" w:cstheme="minorBidi"/>
          <w:i w:val="0"/>
          <w:noProof/>
          <w:sz w:val="22"/>
          <w:szCs w:val="22"/>
          <w:lang w:val="en-NZ" w:eastAsia="en-NZ"/>
        </w:rPr>
        <w:tab/>
      </w:r>
      <w:r w:rsidRPr="00822A24">
        <w:rPr>
          <w:noProof/>
          <w:lang w:val="de-DE"/>
        </w:rPr>
        <w:t>Transplants (T0103, T0106, T0111, T0113)</w:t>
      </w:r>
      <w:r>
        <w:rPr>
          <w:noProof/>
        </w:rPr>
        <w:tab/>
      </w:r>
      <w:r>
        <w:rPr>
          <w:noProof/>
        </w:rPr>
        <w:fldChar w:fldCharType="begin"/>
      </w:r>
      <w:r>
        <w:rPr>
          <w:noProof/>
        </w:rPr>
        <w:instrText xml:space="preserve"> PAGEREF _Toc431453024 \h </w:instrText>
      </w:r>
      <w:r>
        <w:rPr>
          <w:noProof/>
        </w:rPr>
      </w:r>
      <w:r>
        <w:rPr>
          <w:noProof/>
        </w:rPr>
        <w:fldChar w:fldCharType="separate"/>
      </w:r>
      <w:r w:rsidR="009F48C4">
        <w:rPr>
          <w:noProof/>
        </w:rPr>
        <w:t>29</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5.2.20</w:t>
      </w:r>
      <w:r>
        <w:rPr>
          <w:rFonts w:asciiTheme="minorHAnsi" w:eastAsiaTheme="minorEastAsia" w:hAnsiTheme="minorHAnsi" w:cstheme="minorBidi"/>
          <w:i w:val="0"/>
          <w:noProof/>
          <w:sz w:val="22"/>
          <w:szCs w:val="22"/>
          <w:lang w:val="en-NZ" w:eastAsia="en-NZ"/>
        </w:rPr>
        <w:tab/>
      </w:r>
      <w:r>
        <w:rPr>
          <w:noProof/>
        </w:rPr>
        <w:t>Spinal Injuries (S50001, S50002)</w:t>
      </w:r>
      <w:r>
        <w:rPr>
          <w:noProof/>
        </w:rPr>
        <w:tab/>
      </w:r>
      <w:r>
        <w:rPr>
          <w:noProof/>
        </w:rPr>
        <w:fldChar w:fldCharType="begin"/>
      </w:r>
      <w:r>
        <w:rPr>
          <w:noProof/>
        </w:rPr>
        <w:instrText xml:space="preserve"> PAGEREF _Toc431453025 \h </w:instrText>
      </w:r>
      <w:r>
        <w:rPr>
          <w:noProof/>
        </w:rPr>
      </w:r>
      <w:r>
        <w:rPr>
          <w:noProof/>
        </w:rPr>
        <w:fldChar w:fldCharType="separate"/>
      </w:r>
      <w:r w:rsidR="009F48C4">
        <w:rPr>
          <w:noProof/>
        </w:rPr>
        <w:t>29</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5.2.21</w:t>
      </w:r>
      <w:r>
        <w:rPr>
          <w:rFonts w:asciiTheme="minorHAnsi" w:eastAsiaTheme="minorEastAsia" w:hAnsiTheme="minorHAnsi" w:cstheme="minorBidi"/>
          <w:i w:val="0"/>
          <w:noProof/>
          <w:sz w:val="22"/>
          <w:szCs w:val="22"/>
          <w:lang w:val="en-NZ" w:eastAsia="en-NZ"/>
        </w:rPr>
        <w:tab/>
      </w:r>
      <w:r>
        <w:rPr>
          <w:noProof/>
        </w:rPr>
        <w:t>Surgical Termination of Pregnancy – 2nd Trimester (S30009) – 14 to 25 completed weeks</w:t>
      </w:r>
      <w:r>
        <w:rPr>
          <w:noProof/>
        </w:rPr>
        <w:tab/>
      </w:r>
      <w:r>
        <w:rPr>
          <w:noProof/>
        </w:rPr>
        <w:fldChar w:fldCharType="begin"/>
      </w:r>
      <w:r>
        <w:rPr>
          <w:noProof/>
        </w:rPr>
        <w:instrText xml:space="preserve"> PAGEREF _Toc431453026 \h </w:instrText>
      </w:r>
      <w:r>
        <w:rPr>
          <w:noProof/>
        </w:rPr>
      </w:r>
      <w:r>
        <w:rPr>
          <w:noProof/>
        </w:rPr>
        <w:fldChar w:fldCharType="separate"/>
      </w:r>
      <w:r w:rsidR="009F48C4">
        <w:rPr>
          <w:noProof/>
        </w:rPr>
        <w:t>29</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5.2.22</w:t>
      </w:r>
      <w:r>
        <w:rPr>
          <w:rFonts w:asciiTheme="minorHAnsi" w:eastAsiaTheme="minorEastAsia" w:hAnsiTheme="minorHAnsi" w:cstheme="minorBidi"/>
          <w:i w:val="0"/>
          <w:noProof/>
          <w:sz w:val="22"/>
          <w:szCs w:val="22"/>
          <w:lang w:val="en-NZ" w:eastAsia="en-NZ"/>
        </w:rPr>
        <w:tab/>
      </w:r>
      <w:r>
        <w:rPr>
          <w:noProof/>
        </w:rPr>
        <w:t>Surgical Termination of Pregnancy – 1st Trimester (S30006) – 1 to 13 completed weeks</w:t>
      </w:r>
      <w:r>
        <w:rPr>
          <w:noProof/>
        </w:rPr>
        <w:tab/>
      </w:r>
      <w:r>
        <w:rPr>
          <w:noProof/>
        </w:rPr>
        <w:fldChar w:fldCharType="begin"/>
      </w:r>
      <w:r>
        <w:rPr>
          <w:noProof/>
        </w:rPr>
        <w:instrText xml:space="preserve"> PAGEREF _Toc431453027 \h </w:instrText>
      </w:r>
      <w:r>
        <w:rPr>
          <w:noProof/>
        </w:rPr>
      </w:r>
      <w:r>
        <w:rPr>
          <w:noProof/>
        </w:rPr>
        <w:fldChar w:fldCharType="separate"/>
      </w:r>
      <w:r w:rsidR="009F48C4">
        <w:rPr>
          <w:noProof/>
        </w:rPr>
        <w:t>29</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5.2.23</w:t>
      </w:r>
      <w:r>
        <w:rPr>
          <w:rFonts w:asciiTheme="minorHAnsi" w:eastAsiaTheme="minorEastAsia" w:hAnsiTheme="minorHAnsi" w:cstheme="minorBidi"/>
          <w:i w:val="0"/>
          <w:noProof/>
          <w:sz w:val="22"/>
          <w:szCs w:val="22"/>
          <w:lang w:val="en-NZ" w:eastAsia="en-NZ"/>
        </w:rPr>
        <w:tab/>
      </w:r>
      <w:r>
        <w:rPr>
          <w:noProof/>
        </w:rPr>
        <w:t>Medical Termination of Pregnancy (S30010)</w:t>
      </w:r>
      <w:r>
        <w:rPr>
          <w:noProof/>
        </w:rPr>
        <w:tab/>
      </w:r>
      <w:r>
        <w:rPr>
          <w:noProof/>
        </w:rPr>
        <w:fldChar w:fldCharType="begin"/>
      </w:r>
      <w:r>
        <w:rPr>
          <w:noProof/>
        </w:rPr>
        <w:instrText xml:space="preserve"> PAGEREF _Toc431453028 \h </w:instrText>
      </w:r>
      <w:r>
        <w:rPr>
          <w:noProof/>
        </w:rPr>
      </w:r>
      <w:r>
        <w:rPr>
          <w:noProof/>
        </w:rPr>
        <w:fldChar w:fldCharType="separate"/>
      </w:r>
      <w:r w:rsidR="009F48C4">
        <w:rPr>
          <w:noProof/>
        </w:rPr>
        <w:t>30</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5.2.24</w:t>
      </w:r>
      <w:r>
        <w:rPr>
          <w:rFonts w:asciiTheme="minorHAnsi" w:eastAsiaTheme="minorEastAsia" w:hAnsiTheme="minorHAnsi" w:cstheme="minorBidi"/>
          <w:i w:val="0"/>
          <w:noProof/>
          <w:sz w:val="22"/>
          <w:szCs w:val="22"/>
          <w:lang w:val="en-NZ" w:eastAsia="en-NZ"/>
        </w:rPr>
        <w:tab/>
      </w:r>
      <w:r>
        <w:rPr>
          <w:noProof/>
        </w:rPr>
        <w:t>Peritoneal Dialysis (M60005)</w:t>
      </w:r>
      <w:r>
        <w:rPr>
          <w:noProof/>
        </w:rPr>
        <w:tab/>
      </w:r>
      <w:r>
        <w:rPr>
          <w:noProof/>
        </w:rPr>
        <w:fldChar w:fldCharType="begin"/>
      </w:r>
      <w:r>
        <w:rPr>
          <w:noProof/>
        </w:rPr>
        <w:instrText xml:space="preserve"> PAGEREF _Toc431453029 \h </w:instrText>
      </w:r>
      <w:r>
        <w:rPr>
          <w:noProof/>
        </w:rPr>
      </w:r>
      <w:r>
        <w:rPr>
          <w:noProof/>
        </w:rPr>
        <w:fldChar w:fldCharType="separate"/>
      </w:r>
      <w:r w:rsidR="009F48C4">
        <w:rPr>
          <w:noProof/>
        </w:rPr>
        <w:t>30</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5.2.25</w:t>
      </w:r>
      <w:r>
        <w:rPr>
          <w:rFonts w:asciiTheme="minorHAnsi" w:eastAsiaTheme="minorEastAsia" w:hAnsiTheme="minorHAnsi" w:cstheme="minorBidi"/>
          <w:i w:val="0"/>
          <w:noProof/>
          <w:sz w:val="22"/>
          <w:szCs w:val="22"/>
          <w:lang w:val="en-NZ" w:eastAsia="en-NZ"/>
        </w:rPr>
        <w:tab/>
      </w:r>
      <w:r>
        <w:rPr>
          <w:noProof/>
        </w:rPr>
        <w:t>Renal Haemodialysis (M60008)</w:t>
      </w:r>
      <w:r>
        <w:rPr>
          <w:noProof/>
        </w:rPr>
        <w:tab/>
      </w:r>
      <w:r>
        <w:rPr>
          <w:noProof/>
        </w:rPr>
        <w:fldChar w:fldCharType="begin"/>
      </w:r>
      <w:r>
        <w:rPr>
          <w:noProof/>
        </w:rPr>
        <w:instrText xml:space="preserve"> PAGEREF _Toc431453030 \h </w:instrText>
      </w:r>
      <w:r>
        <w:rPr>
          <w:noProof/>
        </w:rPr>
      </w:r>
      <w:r>
        <w:rPr>
          <w:noProof/>
        </w:rPr>
        <w:fldChar w:fldCharType="separate"/>
      </w:r>
      <w:r w:rsidR="009F48C4">
        <w:rPr>
          <w:noProof/>
        </w:rPr>
        <w:t>30</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5.2.26</w:t>
      </w:r>
      <w:r>
        <w:rPr>
          <w:rFonts w:asciiTheme="minorHAnsi" w:eastAsiaTheme="minorEastAsia" w:hAnsiTheme="minorHAnsi" w:cstheme="minorBidi"/>
          <w:i w:val="0"/>
          <w:noProof/>
          <w:sz w:val="22"/>
          <w:szCs w:val="22"/>
          <w:lang w:val="en-NZ" w:eastAsia="en-NZ"/>
        </w:rPr>
        <w:tab/>
      </w:r>
      <w:r>
        <w:rPr>
          <w:noProof/>
        </w:rPr>
        <w:t>Same Day Pharmacotherapy for Treatment of Neoplasm (MS02009, M30020, M54004)</w:t>
      </w:r>
      <w:r>
        <w:rPr>
          <w:noProof/>
        </w:rPr>
        <w:tab/>
      </w:r>
      <w:r>
        <w:rPr>
          <w:noProof/>
        </w:rPr>
        <w:fldChar w:fldCharType="begin"/>
      </w:r>
      <w:r>
        <w:rPr>
          <w:noProof/>
        </w:rPr>
        <w:instrText xml:space="preserve"> PAGEREF _Toc431453031 \h </w:instrText>
      </w:r>
      <w:r>
        <w:rPr>
          <w:noProof/>
        </w:rPr>
      </w:r>
      <w:r>
        <w:rPr>
          <w:noProof/>
        </w:rPr>
        <w:fldChar w:fldCharType="separate"/>
      </w:r>
      <w:r w:rsidR="009F48C4">
        <w:rPr>
          <w:noProof/>
        </w:rPr>
        <w:t>30</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5.2.27</w:t>
      </w:r>
      <w:r>
        <w:rPr>
          <w:rFonts w:asciiTheme="minorHAnsi" w:eastAsiaTheme="minorEastAsia" w:hAnsiTheme="minorHAnsi" w:cstheme="minorBidi"/>
          <w:i w:val="0"/>
          <w:noProof/>
          <w:sz w:val="22"/>
          <w:szCs w:val="22"/>
          <w:lang w:val="en-NZ" w:eastAsia="en-NZ"/>
        </w:rPr>
        <w:tab/>
      </w:r>
      <w:r>
        <w:rPr>
          <w:noProof/>
        </w:rPr>
        <w:t>Same Day Radiotherapy (M50024, M50025)</w:t>
      </w:r>
      <w:r>
        <w:rPr>
          <w:noProof/>
        </w:rPr>
        <w:tab/>
      </w:r>
      <w:r>
        <w:rPr>
          <w:noProof/>
        </w:rPr>
        <w:fldChar w:fldCharType="begin"/>
      </w:r>
      <w:r>
        <w:rPr>
          <w:noProof/>
        </w:rPr>
        <w:instrText xml:space="preserve"> PAGEREF _Toc431453032 \h </w:instrText>
      </w:r>
      <w:r>
        <w:rPr>
          <w:noProof/>
        </w:rPr>
      </w:r>
      <w:r>
        <w:rPr>
          <w:noProof/>
        </w:rPr>
        <w:fldChar w:fldCharType="separate"/>
      </w:r>
      <w:r w:rsidR="009F48C4">
        <w:rPr>
          <w:noProof/>
        </w:rPr>
        <w:t>31</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5.2.28</w:t>
      </w:r>
      <w:r>
        <w:rPr>
          <w:rFonts w:asciiTheme="minorHAnsi" w:eastAsiaTheme="minorEastAsia" w:hAnsiTheme="minorHAnsi" w:cstheme="minorBidi"/>
          <w:i w:val="0"/>
          <w:noProof/>
          <w:sz w:val="22"/>
          <w:szCs w:val="22"/>
          <w:lang w:val="en-NZ" w:eastAsia="en-NZ"/>
        </w:rPr>
        <w:tab/>
      </w:r>
      <w:r>
        <w:rPr>
          <w:noProof/>
        </w:rPr>
        <w:t>Note on Anaesthesia Coding</w:t>
      </w:r>
      <w:r>
        <w:rPr>
          <w:noProof/>
        </w:rPr>
        <w:tab/>
      </w:r>
      <w:r>
        <w:rPr>
          <w:noProof/>
        </w:rPr>
        <w:fldChar w:fldCharType="begin"/>
      </w:r>
      <w:r>
        <w:rPr>
          <w:noProof/>
        </w:rPr>
        <w:instrText xml:space="preserve"> PAGEREF _Toc431453033 \h </w:instrText>
      </w:r>
      <w:r>
        <w:rPr>
          <w:noProof/>
        </w:rPr>
      </w:r>
      <w:r>
        <w:rPr>
          <w:noProof/>
        </w:rPr>
        <w:fldChar w:fldCharType="separate"/>
      </w:r>
      <w:r w:rsidR="009F48C4">
        <w:rPr>
          <w:noProof/>
        </w:rPr>
        <w:t>31</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5.2.29</w:t>
      </w:r>
      <w:r>
        <w:rPr>
          <w:rFonts w:asciiTheme="minorHAnsi" w:eastAsiaTheme="minorEastAsia" w:hAnsiTheme="minorHAnsi" w:cstheme="minorBidi"/>
          <w:i w:val="0"/>
          <w:noProof/>
          <w:sz w:val="22"/>
          <w:szCs w:val="22"/>
          <w:lang w:val="en-NZ" w:eastAsia="en-NZ"/>
        </w:rPr>
        <w:tab/>
      </w:r>
      <w:r>
        <w:rPr>
          <w:noProof/>
        </w:rPr>
        <w:t>Lithotripsy (S70006)</w:t>
      </w:r>
      <w:r>
        <w:rPr>
          <w:noProof/>
        </w:rPr>
        <w:tab/>
      </w:r>
      <w:r>
        <w:rPr>
          <w:noProof/>
        </w:rPr>
        <w:fldChar w:fldCharType="begin"/>
      </w:r>
      <w:r>
        <w:rPr>
          <w:noProof/>
        </w:rPr>
        <w:instrText xml:space="preserve"> PAGEREF _Toc431453034 \h </w:instrText>
      </w:r>
      <w:r>
        <w:rPr>
          <w:noProof/>
        </w:rPr>
      </w:r>
      <w:r>
        <w:rPr>
          <w:noProof/>
        </w:rPr>
        <w:fldChar w:fldCharType="separate"/>
      </w:r>
      <w:r w:rsidR="009F48C4">
        <w:rPr>
          <w:noProof/>
        </w:rPr>
        <w:t>32</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5.2.30</w:t>
      </w:r>
      <w:r>
        <w:rPr>
          <w:rFonts w:asciiTheme="minorHAnsi" w:eastAsiaTheme="minorEastAsia" w:hAnsiTheme="minorHAnsi" w:cstheme="minorBidi"/>
          <w:i w:val="0"/>
          <w:noProof/>
          <w:sz w:val="22"/>
          <w:szCs w:val="22"/>
          <w:lang w:val="en-NZ" w:eastAsia="en-NZ"/>
        </w:rPr>
        <w:tab/>
      </w:r>
      <w:r>
        <w:rPr>
          <w:noProof/>
        </w:rPr>
        <w:t>Colposcopies (NCSP-10, NCSP-20)</w:t>
      </w:r>
      <w:r>
        <w:rPr>
          <w:noProof/>
        </w:rPr>
        <w:tab/>
      </w:r>
      <w:r>
        <w:rPr>
          <w:noProof/>
        </w:rPr>
        <w:fldChar w:fldCharType="begin"/>
      </w:r>
      <w:r>
        <w:rPr>
          <w:noProof/>
        </w:rPr>
        <w:instrText xml:space="preserve"> PAGEREF _Toc431453035 \h </w:instrText>
      </w:r>
      <w:r>
        <w:rPr>
          <w:noProof/>
        </w:rPr>
      </w:r>
      <w:r>
        <w:rPr>
          <w:noProof/>
        </w:rPr>
        <w:fldChar w:fldCharType="separate"/>
      </w:r>
      <w:r w:rsidR="009F48C4">
        <w:rPr>
          <w:noProof/>
        </w:rPr>
        <w:t>32</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5.2.31</w:t>
      </w:r>
      <w:r>
        <w:rPr>
          <w:rFonts w:asciiTheme="minorHAnsi" w:eastAsiaTheme="minorEastAsia" w:hAnsiTheme="minorHAnsi" w:cstheme="minorBidi"/>
          <w:i w:val="0"/>
          <w:noProof/>
          <w:sz w:val="22"/>
          <w:szCs w:val="22"/>
          <w:lang w:val="en-NZ" w:eastAsia="en-NZ"/>
        </w:rPr>
        <w:tab/>
      </w:r>
      <w:r>
        <w:rPr>
          <w:noProof/>
        </w:rPr>
        <w:t>Cystoscopies (MS02004)</w:t>
      </w:r>
      <w:r>
        <w:rPr>
          <w:noProof/>
        </w:rPr>
        <w:tab/>
      </w:r>
      <w:r>
        <w:rPr>
          <w:noProof/>
        </w:rPr>
        <w:fldChar w:fldCharType="begin"/>
      </w:r>
      <w:r>
        <w:rPr>
          <w:noProof/>
        </w:rPr>
        <w:instrText xml:space="preserve"> PAGEREF _Toc431453036 \h </w:instrText>
      </w:r>
      <w:r>
        <w:rPr>
          <w:noProof/>
        </w:rPr>
      </w:r>
      <w:r>
        <w:rPr>
          <w:noProof/>
        </w:rPr>
        <w:fldChar w:fldCharType="separate"/>
      </w:r>
      <w:r w:rsidR="009F48C4">
        <w:rPr>
          <w:noProof/>
        </w:rPr>
        <w:t>33</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5.2.32</w:t>
      </w:r>
      <w:r>
        <w:rPr>
          <w:rFonts w:asciiTheme="minorHAnsi" w:eastAsiaTheme="minorEastAsia" w:hAnsiTheme="minorHAnsi" w:cstheme="minorBidi"/>
          <w:i w:val="0"/>
          <w:noProof/>
          <w:sz w:val="22"/>
          <w:szCs w:val="22"/>
          <w:lang w:val="en-NZ" w:eastAsia="en-NZ"/>
        </w:rPr>
        <w:tab/>
      </w:r>
      <w:r>
        <w:rPr>
          <w:noProof/>
        </w:rPr>
        <w:t>Hysteroscopy (S30012)</w:t>
      </w:r>
      <w:r>
        <w:rPr>
          <w:noProof/>
        </w:rPr>
        <w:tab/>
      </w:r>
      <w:r>
        <w:rPr>
          <w:noProof/>
        </w:rPr>
        <w:fldChar w:fldCharType="begin"/>
      </w:r>
      <w:r>
        <w:rPr>
          <w:noProof/>
        </w:rPr>
        <w:instrText xml:space="preserve"> PAGEREF _Toc431453037 \h </w:instrText>
      </w:r>
      <w:r>
        <w:rPr>
          <w:noProof/>
        </w:rPr>
      </w:r>
      <w:r>
        <w:rPr>
          <w:noProof/>
        </w:rPr>
        <w:fldChar w:fldCharType="separate"/>
      </w:r>
      <w:r w:rsidR="009F48C4">
        <w:rPr>
          <w:noProof/>
        </w:rPr>
        <w:t>33</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5.2.33</w:t>
      </w:r>
      <w:r>
        <w:rPr>
          <w:rFonts w:asciiTheme="minorHAnsi" w:eastAsiaTheme="minorEastAsia" w:hAnsiTheme="minorHAnsi" w:cstheme="minorBidi"/>
          <w:i w:val="0"/>
          <w:noProof/>
          <w:sz w:val="22"/>
          <w:szCs w:val="22"/>
          <w:lang w:val="en-NZ" w:eastAsia="en-NZ"/>
        </w:rPr>
        <w:tab/>
      </w:r>
      <w:r>
        <w:rPr>
          <w:noProof/>
        </w:rPr>
        <w:t>Gastroenterology Procedure Codes used to Identify Excluded Events</w:t>
      </w:r>
      <w:r>
        <w:rPr>
          <w:noProof/>
        </w:rPr>
        <w:tab/>
      </w:r>
      <w:r>
        <w:rPr>
          <w:noProof/>
        </w:rPr>
        <w:fldChar w:fldCharType="begin"/>
      </w:r>
      <w:r>
        <w:rPr>
          <w:noProof/>
        </w:rPr>
        <w:instrText xml:space="preserve"> PAGEREF _Toc431453038 \h </w:instrText>
      </w:r>
      <w:r>
        <w:rPr>
          <w:noProof/>
        </w:rPr>
      </w:r>
      <w:r>
        <w:rPr>
          <w:noProof/>
        </w:rPr>
        <w:fldChar w:fldCharType="separate"/>
      </w:r>
      <w:r w:rsidR="009F48C4">
        <w:rPr>
          <w:noProof/>
        </w:rPr>
        <w:t>34</w:t>
      </w:r>
      <w:r>
        <w:rPr>
          <w:noProof/>
        </w:rPr>
        <w:fldChar w:fldCharType="end"/>
      </w:r>
    </w:p>
    <w:p w:rsidR="009127E6" w:rsidRDefault="009127E6" w:rsidP="009127E6">
      <w:pPr>
        <w:pStyle w:val="TOC3"/>
        <w:tabs>
          <w:tab w:val="left" w:pos="1320"/>
          <w:tab w:val="right" w:leader="dot" w:pos="9631"/>
        </w:tabs>
        <w:ind w:left="1315" w:hanging="915"/>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5.2.34</w:t>
      </w:r>
      <w:r>
        <w:rPr>
          <w:rFonts w:asciiTheme="minorHAnsi" w:eastAsiaTheme="minorEastAsia" w:hAnsiTheme="minorHAnsi" w:cstheme="minorBidi"/>
          <w:i w:val="0"/>
          <w:noProof/>
          <w:sz w:val="22"/>
          <w:szCs w:val="22"/>
          <w:lang w:val="en-NZ" w:eastAsia="en-NZ"/>
        </w:rPr>
        <w:tab/>
      </w:r>
      <w:r>
        <w:rPr>
          <w:noProof/>
        </w:rPr>
        <w:t>Exclusion Rules for Some Gastroenterology procedures (MS02006, M25008, MS02014, MS02007, MS02005)</w:t>
      </w:r>
      <w:r>
        <w:rPr>
          <w:noProof/>
        </w:rPr>
        <w:tab/>
      </w:r>
      <w:r>
        <w:rPr>
          <w:noProof/>
        </w:rPr>
        <w:fldChar w:fldCharType="begin"/>
      </w:r>
      <w:r>
        <w:rPr>
          <w:noProof/>
        </w:rPr>
        <w:instrText xml:space="preserve"> PAGEREF _Toc431453039 \h </w:instrText>
      </w:r>
      <w:r>
        <w:rPr>
          <w:noProof/>
        </w:rPr>
      </w:r>
      <w:r>
        <w:rPr>
          <w:noProof/>
        </w:rPr>
        <w:fldChar w:fldCharType="separate"/>
      </w:r>
      <w:r w:rsidR="009F48C4">
        <w:rPr>
          <w:noProof/>
        </w:rPr>
        <w:t>35</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5.2.35</w:t>
      </w:r>
      <w:r>
        <w:rPr>
          <w:rFonts w:asciiTheme="minorHAnsi" w:eastAsiaTheme="minorEastAsia" w:hAnsiTheme="minorHAnsi" w:cstheme="minorBidi"/>
          <w:i w:val="0"/>
          <w:noProof/>
          <w:sz w:val="22"/>
          <w:szCs w:val="22"/>
          <w:lang w:val="en-NZ" w:eastAsia="en-NZ"/>
        </w:rPr>
        <w:tab/>
      </w:r>
      <w:r>
        <w:rPr>
          <w:noProof/>
        </w:rPr>
        <w:t>Bronchoscopies (MS02003)</w:t>
      </w:r>
      <w:r>
        <w:rPr>
          <w:noProof/>
        </w:rPr>
        <w:tab/>
      </w:r>
      <w:r>
        <w:rPr>
          <w:noProof/>
        </w:rPr>
        <w:fldChar w:fldCharType="begin"/>
      </w:r>
      <w:r>
        <w:rPr>
          <w:noProof/>
        </w:rPr>
        <w:instrText xml:space="preserve"> PAGEREF _Toc431453040 \h </w:instrText>
      </w:r>
      <w:r>
        <w:rPr>
          <w:noProof/>
        </w:rPr>
      </w:r>
      <w:r>
        <w:rPr>
          <w:noProof/>
        </w:rPr>
        <w:fldChar w:fldCharType="separate"/>
      </w:r>
      <w:r w:rsidR="009F48C4">
        <w:rPr>
          <w:noProof/>
        </w:rPr>
        <w:t>36</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5.2.36</w:t>
      </w:r>
      <w:r>
        <w:rPr>
          <w:rFonts w:asciiTheme="minorHAnsi" w:eastAsiaTheme="minorEastAsia" w:hAnsiTheme="minorHAnsi" w:cstheme="minorBidi"/>
          <w:i w:val="0"/>
          <w:noProof/>
          <w:sz w:val="22"/>
          <w:szCs w:val="22"/>
          <w:lang w:val="en-NZ" w:eastAsia="en-NZ"/>
        </w:rPr>
        <w:tab/>
      </w:r>
      <w:r>
        <w:rPr>
          <w:noProof/>
        </w:rPr>
        <w:t>Same Day Blood Transfusions (MS02001, M50009)</w:t>
      </w:r>
      <w:r>
        <w:rPr>
          <w:noProof/>
        </w:rPr>
        <w:tab/>
      </w:r>
      <w:r>
        <w:rPr>
          <w:noProof/>
        </w:rPr>
        <w:fldChar w:fldCharType="begin"/>
      </w:r>
      <w:r>
        <w:rPr>
          <w:noProof/>
        </w:rPr>
        <w:instrText xml:space="preserve"> PAGEREF _Toc431453041 \h </w:instrText>
      </w:r>
      <w:r>
        <w:rPr>
          <w:noProof/>
        </w:rPr>
      </w:r>
      <w:r>
        <w:rPr>
          <w:noProof/>
        </w:rPr>
        <w:fldChar w:fldCharType="separate"/>
      </w:r>
      <w:r w:rsidR="009F48C4">
        <w:rPr>
          <w:noProof/>
        </w:rPr>
        <w:t>36</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5.2.37</w:t>
      </w:r>
      <w:r>
        <w:rPr>
          <w:rFonts w:asciiTheme="minorHAnsi" w:eastAsiaTheme="minorEastAsia" w:hAnsiTheme="minorHAnsi" w:cstheme="minorBidi"/>
          <w:i w:val="0"/>
          <w:noProof/>
          <w:sz w:val="22"/>
          <w:szCs w:val="22"/>
          <w:lang w:val="en-NZ" w:eastAsia="en-NZ"/>
        </w:rPr>
        <w:tab/>
      </w:r>
      <w:r>
        <w:rPr>
          <w:noProof/>
        </w:rPr>
        <w:t>Designated Hospital for Casemix Revenue</w:t>
      </w:r>
      <w:r>
        <w:rPr>
          <w:noProof/>
        </w:rPr>
        <w:tab/>
      </w:r>
      <w:r>
        <w:rPr>
          <w:noProof/>
        </w:rPr>
        <w:fldChar w:fldCharType="begin"/>
      </w:r>
      <w:r>
        <w:rPr>
          <w:noProof/>
        </w:rPr>
        <w:instrText xml:space="preserve"> PAGEREF _Toc431453042 \h </w:instrText>
      </w:r>
      <w:r>
        <w:rPr>
          <w:noProof/>
        </w:rPr>
      </w:r>
      <w:r>
        <w:rPr>
          <w:noProof/>
        </w:rPr>
        <w:fldChar w:fldCharType="separate"/>
      </w:r>
      <w:r w:rsidR="009F48C4">
        <w:rPr>
          <w:noProof/>
        </w:rPr>
        <w:t>37</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5.2.38</w:t>
      </w:r>
      <w:r>
        <w:rPr>
          <w:rFonts w:asciiTheme="minorHAnsi" w:eastAsiaTheme="minorEastAsia" w:hAnsiTheme="minorHAnsi" w:cstheme="minorBidi"/>
          <w:i w:val="0"/>
          <w:noProof/>
          <w:sz w:val="22"/>
          <w:szCs w:val="22"/>
          <w:lang w:val="en-NZ" w:eastAsia="en-NZ"/>
        </w:rPr>
        <w:tab/>
      </w:r>
      <w:r>
        <w:rPr>
          <w:noProof/>
        </w:rPr>
        <w:t>DRG Mapping and Exclusion of Ophthalmology Injections (S40007)</w:t>
      </w:r>
      <w:r>
        <w:rPr>
          <w:noProof/>
        </w:rPr>
        <w:tab/>
      </w:r>
      <w:r>
        <w:rPr>
          <w:noProof/>
        </w:rPr>
        <w:fldChar w:fldCharType="begin"/>
      </w:r>
      <w:r>
        <w:rPr>
          <w:noProof/>
        </w:rPr>
        <w:instrText xml:space="preserve"> PAGEREF _Toc431453043 \h </w:instrText>
      </w:r>
      <w:r>
        <w:rPr>
          <w:noProof/>
        </w:rPr>
      </w:r>
      <w:r>
        <w:rPr>
          <w:noProof/>
        </w:rPr>
        <w:fldChar w:fldCharType="separate"/>
      </w:r>
      <w:r w:rsidR="009F48C4">
        <w:rPr>
          <w:noProof/>
        </w:rPr>
        <w:t>40</w:t>
      </w:r>
      <w:r>
        <w:rPr>
          <w:noProof/>
        </w:rPr>
        <w:fldChar w:fldCharType="end"/>
      </w:r>
    </w:p>
    <w:p w:rsidR="009127E6" w:rsidRDefault="009127E6">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822A24">
        <w:rPr>
          <w:noProof/>
          <w:color w:val="000000"/>
          <w14:scene3d>
            <w14:camera w14:prst="orthographicFront"/>
            <w14:lightRig w14:rig="threePt" w14:dir="t">
              <w14:rot w14:lat="0" w14:lon="0" w14:rev="0"/>
            </w14:lightRig>
          </w14:scene3d>
        </w:rPr>
        <w:t>5.2.39</w:t>
      </w:r>
      <w:r>
        <w:rPr>
          <w:rFonts w:asciiTheme="minorHAnsi" w:eastAsiaTheme="minorEastAsia" w:hAnsiTheme="minorHAnsi" w:cstheme="minorBidi"/>
          <w:i w:val="0"/>
          <w:noProof/>
          <w:sz w:val="22"/>
          <w:szCs w:val="22"/>
          <w:lang w:val="en-NZ" w:eastAsia="en-NZ"/>
        </w:rPr>
        <w:tab/>
      </w:r>
      <w:r>
        <w:rPr>
          <w:noProof/>
        </w:rPr>
        <w:t>DRG Mapping and Exclusion of Skin Lesion Procedures (MS02016)</w:t>
      </w:r>
      <w:r>
        <w:rPr>
          <w:noProof/>
        </w:rPr>
        <w:tab/>
      </w:r>
      <w:r>
        <w:rPr>
          <w:noProof/>
        </w:rPr>
        <w:fldChar w:fldCharType="begin"/>
      </w:r>
      <w:r>
        <w:rPr>
          <w:noProof/>
        </w:rPr>
        <w:instrText xml:space="preserve"> PAGEREF _Toc431453044 \h </w:instrText>
      </w:r>
      <w:r>
        <w:rPr>
          <w:noProof/>
        </w:rPr>
      </w:r>
      <w:r>
        <w:rPr>
          <w:noProof/>
        </w:rPr>
        <w:fldChar w:fldCharType="separate"/>
      </w:r>
      <w:r w:rsidR="009F48C4">
        <w:rPr>
          <w:noProof/>
        </w:rPr>
        <w:t>40</w:t>
      </w:r>
      <w:r>
        <w:rPr>
          <w:noProof/>
        </w:rPr>
        <w:fldChar w:fldCharType="end"/>
      </w:r>
    </w:p>
    <w:p w:rsidR="009127E6" w:rsidRDefault="009127E6">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822A24">
        <w:rPr>
          <w:noProof/>
          <w:color w:val="000000"/>
          <w14:scene3d>
            <w14:camera w14:prst="orthographicFront"/>
            <w14:lightRig w14:rig="threePt" w14:dir="t">
              <w14:rot w14:lat="0" w14:lon="0" w14:rev="0"/>
            </w14:lightRig>
          </w14:scene3d>
        </w:rPr>
        <w:t>5.3</w:t>
      </w:r>
      <w:r>
        <w:rPr>
          <w:rFonts w:asciiTheme="minorHAnsi" w:eastAsiaTheme="minorEastAsia" w:hAnsiTheme="minorHAnsi" w:cstheme="minorBidi"/>
          <w:smallCaps w:val="0"/>
          <w:noProof/>
          <w:sz w:val="22"/>
          <w:szCs w:val="22"/>
          <w:lang w:val="en-NZ" w:eastAsia="en-NZ"/>
        </w:rPr>
        <w:tab/>
      </w:r>
      <w:r>
        <w:rPr>
          <w:noProof/>
        </w:rPr>
        <w:t>Mapping of Health Speciality Codes to Casemix Purchase Units (PUs)</w:t>
      </w:r>
      <w:r>
        <w:rPr>
          <w:noProof/>
        </w:rPr>
        <w:tab/>
      </w:r>
      <w:r>
        <w:rPr>
          <w:noProof/>
        </w:rPr>
        <w:fldChar w:fldCharType="begin"/>
      </w:r>
      <w:r>
        <w:rPr>
          <w:noProof/>
        </w:rPr>
        <w:instrText xml:space="preserve"> PAGEREF _Toc431453045 \h </w:instrText>
      </w:r>
      <w:r>
        <w:rPr>
          <w:noProof/>
        </w:rPr>
      </w:r>
      <w:r>
        <w:rPr>
          <w:noProof/>
        </w:rPr>
        <w:fldChar w:fldCharType="separate"/>
      </w:r>
      <w:r w:rsidR="009F48C4">
        <w:rPr>
          <w:noProof/>
        </w:rPr>
        <w:t>41</w:t>
      </w:r>
      <w:r>
        <w:rPr>
          <w:noProof/>
        </w:rPr>
        <w:fldChar w:fldCharType="end"/>
      </w:r>
    </w:p>
    <w:p w:rsidR="009127E6" w:rsidRDefault="009127E6">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822A24">
        <w:rPr>
          <w:noProof/>
          <w:color w:val="000000"/>
          <w14:scene3d>
            <w14:camera w14:prst="orthographicFront"/>
            <w14:lightRig w14:rig="threePt" w14:dir="t">
              <w14:rot w14:lat="0" w14:lon="0" w14:rev="0"/>
            </w14:lightRig>
          </w14:scene3d>
        </w:rPr>
        <w:t>5.4</w:t>
      </w:r>
      <w:r>
        <w:rPr>
          <w:rFonts w:asciiTheme="minorHAnsi" w:eastAsiaTheme="minorEastAsia" w:hAnsiTheme="minorHAnsi" w:cstheme="minorBidi"/>
          <w:smallCaps w:val="0"/>
          <w:noProof/>
          <w:sz w:val="22"/>
          <w:szCs w:val="22"/>
          <w:lang w:val="en-NZ" w:eastAsia="en-NZ"/>
        </w:rPr>
        <w:tab/>
      </w:r>
      <w:r>
        <w:rPr>
          <w:noProof/>
        </w:rPr>
        <w:t>Identifying DHB Casemix-Funded Events for Inter-DHB Inpatient Flow Calculations</w:t>
      </w:r>
      <w:r>
        <w:rPr>
          <w:noProof/>
        </w:rPr>
        <w:tab/>
      </w:r>
      <w:r>
        <w:rPr>
          <w:noProof/>
        </w:rPr>
        <w:fldChar w:fldCharType="begin"/>
      </w:r>
      <w:r>
        <w:rPr>
          <w:noProof/>
        </w:rPr>
        <w:instrText xml:space="preserve"> PAGEREF _Toc431453046 \h </w:instrText>
      </w:r>
      <w:r>
        <w:rPr>
          <w:noProof/>
        </w:rPr>
      </w:r>
      <w:r>
        <w:rPr>
          <w:noProof/>
        </w:rPr>
        <w:fldChar w:fldCharType="separate"/>
      </w:r>
      <w:r w:rsidR="009F48C4">
        <w:rPr>
          <w:noProof/>
        </w:rPr>
        <w:t>43</w:t>
      </w:r>
      <w:r>
        <w:rPr>
          <w:noProof/>
        </w:rPr>
        <w:fldChar w:fldCharType="end"/>
      </w:r>
    </w:p>
    <w:p w:rsidR="009127E6" w:rsidRDefault="009127E6">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1: Table of 2016/17 FY DRG Cost Weights and Associated Variables for Calculating WIESNZ16</w:t>
      </w:r>
      <w:r>
        <w:rPr>
          <w:noProof/>
        </w:rPr>
        <w:tab/>
      </w:r>
      <w:r>
        <w:rPr>
          <w:noProof/>
        </w:rPr>
        <w:fldChar w:fldCharType="begin"/>
      </w:r>
      <w:r>
        <w:rPr>
          <w:noProof/>
        </w:rPr>
        <w:instrText xml:space="preserve"> PAGEREF _Toc431453047 \h </w:instrText>
      </w:r>
      <w:r>
        <w:rPr>
          <w:noProof/>
        </w:rPr>
      </w:r>
      <w:r>
        <w:rPr>
          <w:noProof/>
        </w:rPr>
        <w:fldChar w:fldCharType="separate"/>
      </w:r>
      <w:r w:rsidR="009F48C4">
        <w:rPr>
          <w:noProof/>
        </w:rPr>
        <w:t>44</w:t>
      </w:r>
      <w:r>
        <w:rPr>
          <w:noProof/>
        </w:rPr>
        <w:fldChar w:fldCharType="end"/>
      </w:r>
    </w:p>
    <w:p w:rsidR="009127E6" w:rsidRDefault="009127E6">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2: SAS Code to Calculate WIESNZ16 and Assign PUs</w:t>
      </w:r>
      <w:r>
        <w:rPr>
          <w:noProof/>
        </w:rPr>
        <w:tab/>
      </w:r>
      <w:r>
        <w:rPr>
          <w:noProof/>
        </w:rPr>
        <w:fldChar w:fldCharType="begin"/>
      </w:r>
      <w:r>
        <w:rPr>
          <w:noProof/>
        </w:rPr>
        <w:instrText xml:space="preserve"> PAGEREF _Toc431453048 \h </w:instrText>
      </w:r>
      <w:r>
        <w:rPr>
          <w:noProof/>
        </w:rPr>
      </w:r>
      <w:r>
        <w:rPr>
          <w:noProof/>
        </w:rPr>
        <w:fldChar w:fldCharType="separate"/>
      </w:r>
      <w:r w:rsidR="009F48C4">
        <w:rPr>
          <w:noProof/>
        </w:rPr>
        <w:t>45</w:t>
      </w:r>
      <w:r>
        <w:rPr>
          <w:noProof/>
        </w:rPr>
        <w:fldChar w:fldCharType="end"/>
      </w:r>
    </w:p>
    <w:p w:rsidR="009127E6" w:rsidRDefault="009127E6">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4: New Zealand Casemix History</w:t>
      </w:r>
      <w:r>
        <w:rPr>
          <w:noProof/>
        </w:rPr>
        <w:tab/>
      </w:r>
      <w:r>
        <w:rPr>
          <w:noProof/>
        </w:rPr>
        <w:fldChar w:fldCharType="begin"/>
      </w:r>
      <w:r>
        <w:rPr>
          <w:noProof/>
        </w:rPr>
        <w:instrText xml:space="preserve"> PAGEREF _Toc431453049 \h </w:instrText>
      </w:r>
      <w:r>
        <w:rPr>
          <w:noProof/>
        </w:rPr>
      </w:r>
      <w:r>
        <w:rPr>
          <w:noProof/>
        </w:rPr>
        <w:fldChar w:fldCharType="separate"/>
      </w:r>
      <w:r w:rsidR="009F48C4">
        <w:rPr>
          <w:noProof/>
        </w:rPr>
        <w:t>47</w:t>
      </w:r>
      <w:r>
        <w:rPr>
          <w:noProof/>
        </w:rPr>
        <w:fldChar w:fldCharType="end"/>
      </w:r>
    </w:p>
    <w:p w:rsidR="009127E6" w:rsidRDefault="009127E6">
      <w:pPr>
        <w:pStyle w:val="TOC3"/>
        <w:tabs>
          <w:tab w:val="right" w:leader="dot" w:pos="9631"/>
        </w:tabs>
        <w:rPr>
          <w:rFonts w:asciiTheme="minorHAnsi" w:eastAsiaTheme="minorEastAsia" w:hAnsiTheme="minorHAnsi" w:cstheme="minorBidi"/>
          <w:i w:val="0"/>
          <w:noProof/>
          <w:sz w:val="22"/>
          <w:szCs w:val="22"/>
          <w:lang w:val="en-NZ" w:eastAsia="en-NZ"/>
        </w:rPr>
      </w:pPr>
      <w:r>
        <w:rPr>
          <w:noProof/>
        </w:rPr>
        <w:t>ICD Editions and WIES Versions</w:t>
      </w:r>
      <w:r>
        <w:rPr>
          <w:noProof/>
        </w:rPr>
        <w:tab/>
      </w:r>
      <w:r>
        <w:rPr>
          <w:noProof/>
        </w:rPr>
        <w:fldChar w:fldCharType="begin"/>
      </w:r>
      <w:r>
        <w:rPr>
          <w:noProof/>
        </w:rPr>
        <w:instrText xml:space="preserve"> PAGEREF _Toc431453050 \h </w:instrText>
      </w:r>
      <w:r>
        <w:rPr>
          <w:noProof/>
        </w:rPr>
      </w:r>
      <w:r>
        <w:rPr>
          <w:noProof/>
        </w:rPr>
        <w:fldChar w:fldCharType="separate"/>
      </w:r>
      <w:r w:rsidR="009F48C4">
        <w:rPr>
          <w:noProof/>
        </w:rPr>
        <w:t>47</w:t>
      </w:r>
      <w:r>
        <w:rPr>
          <w:noProof/>
        </w:rPr>
        <w:fldChar w:fldCharType="end"/>
      </w:r>
    </w:p>
    <w:p w:rsidR="009127E6" w:rsidRDefault="009127E6">
      <w:pPr>
        <w:pStyle w:val="TOC3"/>
        <w:tabs>
          <w:tab w:val="right" w:leader="dot" w:pos="9631"/>
        </w:tabs>
        <w:rPr>
          <w:rFonts w:asciiTheme="minorHAnsi" w:eastAsiaTheme="minorEastAsia" w:hAnsiTheme="minorHAnsi" w:cstheme="minorBidi"/>
          <w:i w:val="0"/>
          <w:noProof/>
          <w:sz w:val="22"/>
          <w:szCs w:val="22"/>
          <w:lang w:val="en-NZ" w:eastAsia="en-NZ"/>
        </w:rPr>
      </w:pPr>
      <w:r>
        <w:rPr>
          <w:noProof/>
        </w:rPr>
        <w:t>Unit Prices used in Purchasing</w:t>
      </w:r>
      <w:r>
        <w:rPr>
          <w:noProof/>
        </w:rPr>
        <w:tab/>
      </w:r>
      <w:r>
        <w:rPr>
          <w:noProof/>
        </w:rPr>
        <w:fldChar w:fldCharType="begin"/>
      </w:r>
      <w:r>
        <w:rPr>
          <w:noProof/>
        </w:rPr>
        <w:instrText xml:space="preserve"> PAGEREF _Toc431453051 \h </w:instrText>
      </w:r>
      <w:r>
        <w:rPr>
          <w:noProof/>
        </w:rPr>
      </w:r>
      <w:r>
        <w:rPr>
          <w:noProof/>
        </w:rPr>
        <w:fldChar w:fldCharType="separate"/>
      </w:r>
      <w:r w:rsidR="009F48C4">
        <w:rPr>
          <w:noProof/>
        </w:rPr>
        <w:t>50</w:t>
      </w:r>
      <w:r>
        <w:rPr>
          <w:noProof/>
        </w:rPr>
        <w:fldChar w:fldCharType="end"/>
      </w:r>
    </w:p>
    <w:p w:rsidR="009127E6" w:rsidRDefault="009127E6">
      <w:pPr>
        <w:pStyle w:val="TOC3"/>
        <w:tabs>
          <w:tab w:val="right" w:leader="dot" w:pos="9631"/>
        </w:tabs>
        <w:rPr>
          <w:rFonts w:asciiTheme="minorHAnsi" w:eastAsiaTheme="minorEastAsia" w:hAnsiTheme="minorHAnsi" w:cstheme="minorBidi"/>
          <w:i w:val="0"/>
          <w:noProof/>
          <w:sz w:val="22"/>
          <w:szCs w:val="22"/>
          <w:lang w:val="en-NZ" w:eastAsia="en-NZ"/>
        </w:rPr>
      </w:pPr>
      <w:r>
        <w:rPr>
          <w:noProof/>
        </w:rPr>
        <w:t>Primary Maternity RVUs</w:t>
      </w:r>
      <w:r>
        <w:rPr>
          <w:noProof/>
        </w:rPr>
        <w:tab/>
      </w:r>
      <w:r>
        <w:rPr>
          <w:noProof/>
        </w:rPr>
        <w:fldChar w:fldCharType="begin"/>
      </w:r>
      <w:r>
        <w:rPr>
          <w:noProof/>
        </w:rPr>
        <w:instrText xml:space="preserve"> PAGEREF _Toc431453052 \h </w:instrText>
      </w:r>
      <w:r>
        <w:rPr>
          <w:noProof/>
        </w:rPr>
      </w:r>
      <w:r>
        <w:rPr>
          <w:noProof/>
        </w:rPr>
        <w:fldChar w:fldCharType="separate"/>
      </w:r>
      <w:r w:rsidR="009F48C4">
        <w:rPr>
          <w:noProof/>
        </w:rPr>
        <w:t>50</w:t>
      </w:r>
      <w:r>
        <w:rPr>
          <w:noProof/>
        </w:rPr>
        <w:fldChar w:fldCharType="end"/>
      </w:r>
    </w:p>
    <w:p w:rsidR="009127E6" w:rsidRDefault="009127E6">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5: PUs Identified in this Document</w:t>
      </w:r>
      <w:r>
        <w:rPr>
          <w:noProof/>
        </w:rPr>
        <w:tab/>
      </w:r>
      <w:r>
        <w:rPr>
          <w:noProof/>
        </w:rPr>
        <w:fldChar w:fldCharType="begin"/>
      </w:r>
      <w:r>
        <w:rPr>
          <w:noProof/>
        </w:rPr>
        <w:instrText xml:space="preserve"> PAGEREF _Toc431453053 \h </w:instrText>
      </w:r>
      <w:r>
        <w:rPr>
          <w:noProof/>
        </w:rPr>
      </w:r>
      <w:r>
        <w:rPr>
          <w:noProof/>
        </w:rPr>
        <w:fldChar w:fldCharType="separate"/>
      </w:r>
      <w:r w:rsidR="009F48C4">
        <w:rPr>
          <w:noProof/>
        </w:rPr>
        <w:t>51</w:t>
      </w:r>
      <w:r>
        <w:rPr>
          <w:noProof/>
        </w:rPr>
        <w:fldChar w:fldCharType="end"/>
      </w:r>
    </w:p>
    <w:p w:rsidR="009127E6" w:rsidRDefault="009127E6">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6: List of NZ DRGs and DRG Mappings</w:t>
      </w:r>
      <w:r>
        <w:rPr>
          <w:noProof/>
        </w:rPr>
        <w:tab/>
      </w:r>
      <w:r>
        <w:rPr>
          <w:noProof/>
        </w:rPr>
        <w:fldChar w:fldCharType="begin"/>
      </w:r>
      <w:r>
        <w:rPr>
          <w:noProof/>
        </w:rPr>
        <w:instrText xml:space="preserve"> PAGEREF _Toc431453054 \h </w:instrText>
      </w:r>
      <w:r>
        <w:rPr>
          <w:noProof/>
        </w:rPr>
      </w:r>
      <w:r>
        <w:rPr>
          <w:noProof/>
        </w:rPr>
        <w:fldChar w:fldCharType="separate"/>
      </w:r>
      <w:r w:rsidR="009F48C4">
        <w:rPr>
          <w:noProof/>
        </w:rPr>
        <w:t>53</w:t>
      </w:r>
      <w:r>
        <w:rPr>
          <w:noProof/>
        </w:rPr>
        <w:fldChar w:fldCharType="end"/>
      </w:r>
    </w:p>
    <w:p w:rsidR="009127E6" w:rsidRDefault="009127E6">
      <w:pPr>
        <w:pStyle w:val="TOC2"/>
        <w:tabs>
          <w:tab w:val="right" w:leader="dot" w:pos="9631"/>
        </w:tabs>
        <w:rPr>
          <w:rFonts w:asciiTheme="minorHAnsi" w:eastAsiaTheme="minorEastAsia" w:hAnsiTheme="minorHAnsi" w:cstheme="minorBidi"/>
          <w:smallCaps w:val="0"/>
          <w:noProof/>
          <w:sz w:val="22"/>
          <w:szCs w:val="22"/>
          <w:lang w:val="en-NZ" w:eastAsia="en-NZ"/>
        </w:rPr>
      </w:pPr>
      <w:r>
        <w:rPr>
          <w:noProof/>
        </w:rPr>
        <w:t>Current NZ DRGs</w:t>
      </w:r>
      <w:r>
        <w:rPr>
          <w:noProof/>
        </w:rPr>
        <w:tab/>
      </w:r>
      <w:r>
        <w:rPr>
          <w:noProof/>
        </w:rPr>
        <w:fldChar w:fldCharType="begin"/>
      </w:r>
      <w:r>
        <w:rPr>
          <w:noProof/>
        </w:rPr>
        <w:instrText xml:space="preserve"> PAGEREF _Toc431453055 \h </w:instrText>
      </w:r>
      <w:r>
        <w:rPr>
          <w:noProof/>
        </w:rPr>
      </w:r>
      <w:r>
        <w:rPr>
          <w:noProof/>
        </w:rPr>
        <w:fldChar w:fldCharType="separate"/>
      </w:r>
      <w:r w:rsidR="009F48C4">
        <w:rPr>
          <w:noProof/>
        </w:rPr>
        <w:t>53</w:t>
      </w:r>
      <w:r>
        <w:rPr>
          <w:noProof/>
        </w:rPr>
        <w:fldChar w:fldCharType="end"/>
      </w:r>
    </w:p>
    <w:p w:rsidR="009127E6" w:rsidRDefault="009127E6">
      <w:pPr>
        <w:pStyle w:val="TOC3"/>
        <w:tabs>
          <w:tab w:val="left" w:pos="880"/>
          <w:tab w:val="right" w:leader="dot" w:pos="9631"/>
        </w:tabs>
        <w:rPr>
          <w:rFonts w:asciiTheme="minorHAnsi" w:eastAsiaTheme="minorEastAsia" w:hAnsiTheme="minorHAnsi" w:cstheme="minorBidi"/>
          <w:i w:val="0"/>
          <w:noProof/>
          <w:sz w:val="22"/>
          <w:szCs w:val="22"/>
          <w:lang w:val="en-NZ" w:eastAsia="en-NZ"/>
        </w:rPr>
      </w:pPr>
      <w:r w:rsidRPr="00822A24">
        <w:rPr>
          <w:noProof/>
          <w:color w:val="333333"/>
        </w:rPr>
        <w:t>1.</w:t>
      </w:r>
      <w:r>
        <w:rPr>
          <w:rFonts w:asciiTheme="minorHAnsi" w:eastAsiaTheme="minorEastAsia" w:hAnsiTheme="minorHAnsi" w:cstheme="minorBidi"/>
          <w:i w:val="0"/>
          <w:noProof/>
          <w:sz w:val="22"/>
          <w:szCs w:val="22"/>
          <w:lang w:val="en-NZ" w:eastAsia="en-NZ"/>
        </w:rPr>
        <w:tab/>
      </w:r>
      <w:r w:rsidRPr="00822A24">
        <w:rPr>
          <w:noProof/>
          <w:color w:val="333333"/>
        </w:rPr>
        <w:t xml:space="preserve">A39W </w:t>
      </w:r>
      <w:r>
        <w:rPr>
          <w:noProof/>
        </w:rPr>
        <w:t>Pelvic Evisceration or Cytoreduction Procedures</w:t>
      </w:r>
      <w:r>
        <w:rPr>
          <w:noProof/>
        </w:rPr>
        <w:tab/>
      </w:r>
      <w:r>
        <w:rPr>
          <w:noProof/>
        </w:rPr>
        <w:fldChar w:fldCharType="begin"/>
      </w:r>
      <w:r>
        <w:rPr>
          <w:noProof/>
        </w:rPr>
        <w:instrText xml:space="preserve"> PAGEREF _Toc431453056 \h </w:instrText>
      </w:r>
      <w:r>
        <w:rPr>
          <w:noProof/>
        </w:rPr>
      </w:r>
      <w:r>
        <w:rPr>
          <w:noProof/>
        </w:rPr>
        <w:fldChar w:fldCharType="separate"/>
      </w:r>
      <w:r w:rsidR="009F48C4">
        <w:rPr>
          <w:noProof/>
        </w:rPr>
        <w:t>53</w:t>
      </w:r>
      <w:r>
        <w:rPr>
          <w:noProof/>
        </w:rPr>
        <w:fldChar w:fldCharType="end"/>
      </w:r>
    </w:p>
    <w:p w:rsidR="009127E6" w:rsidRDefault="009127E6">
      <w:pPr>
        <w:pStyle w:val="TOC3"/>
        <w:tabs>
          <w:tab w:val="left" w:pos="880"/>
          <w:tab w:val="right" w:leader="dot" w:pos="9631"/>
        </w:tabs>
        <w:rPr>
          <w:rFonts w:asciiTheme="minorHAnsi" w:eastAsiaTheme="minorEastAsia" w:hAnsiTheme="minorHAnsi" w:cstheme="minorBidi"/>
          <w:i w:val="0"/>
          <w:noProof/>
          <w:sz w:val="22"/>
          <w:szCs w:val="22"/>
          <w:lang w:val="en-NZ" w:eastAsia="en-NZ"/>
        </w:rPr>
      </w:pPr>
      <w:r>
        <w:rPr>
          <w:noProof/>
        </w:rPr>
        <w:t>2.</w:t>
      </w:r>
      <w:r>
        <w:rPr>
          <w:rFonts w:asciiTheme="minorHAnsi" w:eastAsiaTheme="minorEastAsia" w:hAnsiTheme="minorHAnsi" w:cstheme="minorBidi"/>
          <w:i w:val="0"/>
          <w:noProof/>
          <w:sz w:val="22"/>
          <w:szCs w:val="22"/>
          <w:lang w:val="en-NZ" w:eastAsia="en-NZ"/>
        </w:rPr>
        <w:tab/>
      </w:r>
      <w:r>
        <w:rPr>
          <w:noProof/>
        </w:rPr>
        <w:t>C03W Same Day Ophthalmology Injections of Therapeutic Agents</w:t>
      </w:r>
      <w:r>
        <w:rPr>
          <w:noProof/>
        </w:rPr>
        <w:tab/>
      </w:r>
      <w:r>
        <w:rPr>
          <w:noProof/>
        </w:rPr>
        <w:fldChar w:fldCharType="begin"/>
      </w:r>
      <w:r>
        <w:rPr>
          <w:noProof/>
        </w:rPr>
        <w:instrText xml:space="preserve"> PAGEREF _Toc431453057 \h </w:instrText>
      </w:r>
      <w:r>
        <w:rPr>
          <w:noProof/>
        </w:rPr>
      </w:r>
      <w:r>
        <w:rPr>
          <w:noProof/>
        </w:rPr>
        <w:fldChar w:fldCharType="separate"/>
      </w:r>
      <w:r w:rsidR="009F48C4">
        <w:rPr>
          <w:noProof/>
        </w:rPr>
        <w:t>53</w:t>
      </w:r>
      <w:r>
        <w:rPr>
          <w:noProof/>
        </w:rPr>
        <w:fldChar w:fldCharType="end"/>
      </w:r>
    </w:p>
    <w:p w:rsidR="009127E6" w:rsidRDefault="009127E6">
      <w:pPr>
        <w:pStyle w:val="TOC3"/>
        <w:tabs>
          <w:tab w:val="left" w:pos="880"/>
          <w:tab w:val="right" w:leader="dot" w:pos="9631"/>
        </w:tabs>
        <w:rPr>
          <w:rFonts w:asciiTheme="minorHAnsi" w:eastAsiaTheme="minorEastAsia" w:hAnsiTheme="minorHAnsi" w:cstheme="minorBidi"/>
          <w:i w:val="0"/>
          <w:noProof/>
          <w:sz w:val="22"/>
          <w:szCs w:val="22"/>
          <w:lang w:val="en-NZ" w:eastAsia="en-NZ"/>
        </w:rPr>
      </w:pPr>
      <w:r>
        <w:rPr>
          <w:noProof/>
        </w:rPr>
        <w:t>3.</w:t>
      </w:r>
      <w:r>
        <w:rPr>
          <w:rFonts w:asciiTheme="minorHAnsi" w:eastAsiaTheme="minorEastAsia" w:hAnsiTheme="minorHAnsi" w:cstheme="minorBidi"/>
          <w:i w:val="0"/>
          <w:noProof/>
          <w:sz w:val="22"/>
          <w:szCs w:val="22"/>
          <w:lang w:val="en-NZ" w:eastAsia="en-NZ"/>
        </w:rPr>
        <w:tab/>
      </w:r>
      <w:r>
        <w:rPr>
          <w:noProof/>
        </w:rPr>
        <w:t>F03M Transcatheter Pulmonary Valve Implant</w:t>
      </w:r>
      <w:r>
        <w:rPr>
          <w:noProof/>
        </w:rPr>
        <w:tab/>
      </w:r>
      <w:r>
        <w:rPr>
          <w:noProof/>
        </w:rPr>
        <w:fldChar w:fldCharType="begin"/>
      </w:r>
      <w:r>
        <w:rPr>
          <w:noProof/>
        </w:rPr>
        <w:instrText xml:space="preserve"> PAGEREF _Toc431453058 \h </w:instrText>
      </w:r>
      <w:r>
        <w:rPr>
          <w:noProof/>
        </w:rPr>
      </w:r>
      <w:r>
        <w:rPr>
          <w:noProof/>
        </w:rPr>
        <w:fldChar w:fldCharType="separate"/>
      </w:r>
      <w:r w:rsidR="009F48C4">
        <w:rPr>
          <w:noProof/>
        </w:rPr>
        <w:t>53</w:t>
      </w:r>
      <w:r>
        <w:rPr>
          <w:noProof/>
        </w:rPr>
        <w:fldChar w:fldCharType="end"/>
      </w:r>
    </w:p>
    <w:p w:rsidR="009127E6" w:rsidRDefault="009127E6">
      <w:pPr>
        <w:pStyle w:val="TOC3"/>
        <w:tabs>
          <w:tab w:val="left" w:pos="880"/>
          <w:tab w:val="right" w:leader="dot" w:pos="9631"/>
        </w:tabs>
        <w:rPr>
          <w:rFonts w:asciiTheme="minorHAnsi" w:eastAsiaTheme="minorEastAsia" w:hAnsiTheme="minorHAnsi" w:cstheme="minorBidi"/>
          <w:i w:val="0"/>
          <w:noProof/>
          <w:sz w:val="22"/>
          <w:szCs w:val="22"/>
          <w:lang w:val="en-NZ" w:eastAsia="en-NZ"/>
        </w:rPr>
      </w:pPr>
      <w:r>
        <w:rPr>
          <w:noProof/>
        </w:rPr>
        <w:t>4.</w:t>
      </w:r>
      <w:r>
        <w:rPr>
          <w:rFonts w:asciiTheme="minorHAnsi" w:eastAsiaTheme="minorEastAsia" w:hAnsiTheme="minorHAnsi" w:cstheme="minorBidi"/>
          <w:i w:val="0"/>
          <w:noProof/>
          <w:sz w:val="22"/>
          <w:szCs w:val="22"/>
          <w:lang w:val="en-NZ" w:eastAsia="en-NZ"/>
        </w:rPr>
        <w:tab/>
      </w:r>
      <w:r>
        <w:rPr>
          <w:noProof/>
        </w:rPr>
        <w:t>J11W Same Day Skin Lesion Procedures</w:t>
      </w:r>
      <w:r>
        <w:rPr>
          <w:noProof/>
        </w:rPr>
        <w:tab/>
      </w:r>
      <w:r>
        <w:rPr>
          <w:noProof/>
        </w:rPr>
        <w:fldChar w:fldCharType="begin"/>
      </w:r>
      <w:r>
        <w:rPr>
          <w:noProof/>
        </w:rPr>
        <w:instrText xml:space="preserve"> PAGEREF _Toc431453059 \h </w:instrText>
      </w:r>
      <w:r>
        <w:rPr>
          <w:noProof/>
        </w:rPr>
      </w:r>
      <w:r>
        <w:rPr>
          <w:noProof/>
        </w:rPr>
        <w:fldChar w:fldCharType="separate"/>
      </w:r>
      <w:r w:rsidR="009F48C4">
        <w:rPr>
          <w:noProof/>
        </w:rPr>
        <w:t>53</w:t>
      </w:r>
      <w:r>
        <w:rPr>
          <w:noProof/>
        </w:rPr>
        <w:fldChar w:fldCharType="end"/>
      </w:r>
    </w:p>
    <w:p w:rsidR="009127E6" w:rsidRDefault="009127E6">
      <w:pPr>
        <w:pStyle w:val="TOC3"/>
        <w:tabs>
          <w:tab w:val="left" w:pos="880"/>
          <w:tab w:val="right" w:leader="dot" w:pos="9631"/>
        </w:tabs>
        <w:rPr>
          <w:rFonts w:asciiTheme="minorHAnsi" w:eastAsiaTheme="minorEastAsia" w:hAnsiTheme="minorHAnsi" w:cstheme="minorBidi"/>
          <w:i w:val="0"/>
          <w:noProof/>
          <w:sz w:val="22"/>
          <w:szCs w:val="22"/>
          <w:lang w:val="en-NZ" w:eastAsia="en-NZ"/>
        </w:rPr>
      </w:pPr>
      <w:r>
        <w:rPr>
          <w:noProof/>
        </w:rPr>
        <w:t>5.</w:t>
      </w:r>
      <w:r>
        <w:rPr>
          <w:rFonts w:asciiTheme="minorHAnsi" w:eastAsiaTheme="minorEastAsia" w:hAnsiTheme="minorHAnsi" w:cstheme="minorBidi"/>
          <w:i w:val="0"/>
          <w:noProof/>
          <w:sz w:val="22"/>
          <w:szCs w:val="22"/>
          <w:lang w:val="en-NZ" w:eastAsia="en-NZ"/>
        </w:rPr>
        <w:tab/>
      </w:r>
      <w:r>
        <w:rPr>
          <w:noProof/>
        </w:rPr>
        <w:t>O66T SFLP for Twin to Twin Transfusion Syndrome</w:t>
      </w:r>
      <w:r>
        <w:rPr>
          <w:noProof/>
        </w:rPr>
        <w:tab/>
      </w:r>
      <w:r>
        <w:rPr>
          <w:noProof/>
        </w:rPr>
        <w:fldChar w:fldCharType="begin"/>
      </w:r>
      <w:r>
        <w:rPr>
          <w:noProof/>
        </w:rPr>
        <w:instrText xml:space="preserve"> PAGEREF _Toc431453060 \h </w:instrText>
      </w:r>
      <w:r>
        <w:rPr>
          <w:noProof/>
        </w:rPr>
      </w:r>
      <w:r>
        <w:rPr>
          <w:noProof/>
        </w:rPr>
        <w:fldChar w:fldCharType="separate"/>
      </w:r>
      <w:r w:rsidR="009F48C4">
        <w:rPr>
          <w:noProof/>
        </w:rPr>
        <w:t>53</w:t>
      </w:r>
      <w:r>
        <w:rPr>
          <w:noProof/>
        </w:rPr>
        <w:fldChar w:fldCharType="end"/>
      </w:r>
    </w:p>
    <w:p w:rsidR="009127E6" w:rsidRDefault="009127E6">
      <w:pPr>
        <w:pStyle w:val="TOC3"/>
        <w:tabs>
          <w:tab w:val="left" w:pos="880"/>
          <w:tab w:val="right" w:leader="dot" w:pos="9631"/>
        </w:tabs>
        <w:rPr>
          <w:rFonts w:asciiTheme="minorHAnsi" w:eastAsiaTheme="minorEastAsia" w:hAnsiTheme="minorHAnsi" w:cstheme="minorBidi"/>
          <w:i w:val="0"/>
          <w:noProof/>
          <w:sz w:val="22"/>
          <w:szCs w:val="22"/>
          <w:lang w:val="en-NZ" w:eastAsia="en-NZ"/>
        </w:rPr>
      </w:pPr>
      <w:r>
        <w:rPr>
          <w:noProof/>
        </w:rPr>
        <w:t>6.</w:t>
      </w:r>
      <w:r>
        <w:rPr>
          <w:rFonts w:asciiTheme="minorHAnsi" w:eastAsiaTheme="minorEastAsia" w:hAnsiTheme="minorHAnsi" w:cstheme="minorBidi"/>
          <w:i w:val="0"/>
          <w:noProof/>
          <w:sz w:val="22"/>
          <w:szCs w:val="22"/>
          <w:lang w:val="en-NZ" w:eastAsia="en-NZ"/>
        </w:rPr>
        <w:tab/>
      </w:r>
      <w:r>
        <w:rPr>
          <w:noProof/>
        </w:rPr>
        <w:t>Mapping of Medical DRG Events with a Radiotherapy Procedure Code</w:t>
      </w:r>
      <w:r>
        <w:rPr>
          <w:noProof/>
        </w:rPr>
        <w:tab/>
      </w:r>
      <w:r>
        <w:rPr>
          <w:noProof/>
        </w:rPr>
        <w:fldChar w:fldCharType="begin"/>
      </w:r>
      <w:r>
        <w:rPr>
          <w:noProof/>
        </w:rPr>
        <w:instrText xml:space="preserve"> PAGEREF _Toc431453061 \h </w:instrText>
      </w:r>
      <w:r>
        <w:rPr>
          <w:noProof/>
        </w:rPr>
      </w:r>
      <w:r>
        <w:rPr>
          <w:noProof/>
        </w:rPr>
        <w:fldChar w:fldCharType="separate"/>
      </w:r>
      <w:r w:rsidR="009F48C4">
        <w:rPr>
          <w:noProof/>
        </w:rPr>
        <w:t>54</w:t>
      </w:r>
      <w:r>
        <w:rPr>
          <w:noProof/>
        </w:rPr>
        <w:fldChar w:fldCharType="end"/>
      </w:r>
    </w:p>
    <w:p w:rsidR="009127E6" w:rsidRDefault="009127E6">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7: List of Acronyms and Definitions</w:t>
      </w:r>
      <w:r>
        <w:rPr>
          <w:noProof/>
        </w:rPr>
        <w:tab/>
      </w:r>
      <w:r>
        <w:rPr>
          <w:noProof/>
        </w:rPr>
        <w:fldChar w:fldCharType="begin"/>
      </w:r>
      <w:r>
        <w:rPr>
          <w:noProof/>
        </w:rPr>
        <w:instrText xml:space="preserve"> PAGEREF _Toc431453063 \h </w:instrText>
      </w:r>
      <w:r>
        <w:rPr>
          <w:noProof/>
        </w:rPr>
      </w:r>
      <w:r>
        <w:rPr>
          <w:noProof/>
        </w:rPr>
        <w:fldChar w:fldCharType="separate"/>
      </w:r>
      <w:r w:rsidR="009F48C4">
        <w:rPr>
          <w:noProof/>
        </w:rPr>
        <w:t>54</w:t>
      </w:r>
      <w:r>
        <w:rPr>
          <w:noProof/>
        </w:rPr>
        <w:fldChar w:fldCharType="end"/>
      </w:r>
    </w:p>
    <w:p w:rsidR="00B65A2A" w:rsidRPr="00197B96" w:rsidRDefault="00C10769" w:rsidP="00B65A2A">
      <w:pPr>
        <w:pStyle w:val="TOC1"/>
        <w:tabs>
          <w:tab w:val="left" w:pos="400"/>
          <w:tab w:val="right" w:leader="dot" w:pos="8296"/>
        </w:tabs>
        <w:rPr>
          <w:rFonts w:ascii="Arial" w:hAnsi="Arial" w:cs="Arial"/>
          <w:b w:val="0"/>
        </w:rPr>
      </w:pPr>
      <w:r w:rsidRPr="00197B96">
        <w:rPr>
          <w:rFonts w:ascii="Arial" w:hAnsi="Arial" w:cs="Arial"/>
          <w:b w:val="0"/>
          <w:color w:val="262626" w:themeColor="text1" w:themeTint="D9"/>
          <w:sz w:val="18"/>
          <w:szCs w:val="18"/>
        </w:rPr>
        <w:fldChar w:fldCharType="end"/>
      </w:r>
    </w:p>
    <w:p w:rsidR="00131437" w:rsidRDefault="00B65A2A" w:rsidP="00DF65C9">
      <w:pPr>
        <w:pStyle w:val="Heading1"/>
        <w:numPr>
          <w:ilvl w:val="0"/>
          <w:numId w:val="0"/>
        </w:numPr>
      </w:pPr>
      <w:r w:rsidRPr="00770026">
        <w:br w:type="page"/>
      </w:r>
    </w:p>
    <w:p w:rsidR="00B65A2A" w:rsidRPr="0036743A" w:rsidRDefault="00C93734" w:rsidP="00DF65C9">
      <w:pPr>
        <w:pStyle w:val="Heading1"/>
      </w:pPr>
      <w:bookmarkStart w:id="7" w:name="_Toc431452971"/>
      <w:r w:rsidRPr="0036743A">
        <w:t>Purpose of this D</w:t>
      </w:r>
      <w:r w:rsidR="00B65A2A" w:rsidRPr="0036743A">
        <w:t>ocument</w:t>
      </w:r>
      <w:bookmarkEnd w:id="7"/>
    </w:p>
    <w:p w:rsidR="00B65A2A" w:rsidRPr="0029129C" w:rsidRDefault="00B65A2A" w:rsidP="00B65A2A">
      <w:pPr>
        <w:rPr>
          <w:rFonts w:ascii="Arial" w:hAnsi="Arial" w:cs="Arial"/>
          <w:color w:val="333333"/>
        </w:rPr>
      </w:pPr>
      <w:r w:rsidRPr="0029129C">
        <w:rPr>
          <w:rFonts w:ascii="Arial" w:hAnsi="Arial" w:cs="Arial"/>
          <w:color w:val="333333"/>
        </w:rPr>
        <w:t>This document provides the definitions for inclusion of hospital event</w:t>
      </w:r>
      <w:r w:rsidR="00A458C1">
        <w:rPr>
          <w:rFonts w:ascii="Arial" w:hAnsi="Arial" w:cs="Arial"/>
          <w:color w:val="333333"/>
        </w:rPr>
        <w:t xml:space="preserve"> record</w:t>
      </w:r>
      <w:r w:rsidRPr="0029129C">
        <w:rPr>
          <w:rFonts w:ascii="Arial" w:hAnsi="Arial" w:cs="Arial"/>
          <w:color w:val="333333"/>
        </w:rPr>
        <w:t xml:space="preserve">s in casemix funding together </w:t>
      </w:r>
      <w:r w:rsidRPr="00197B96">
        <w:rPr>
          <w:rFonts w:ascii="Arial" w:hAnsi="Arial" w:cs="Arial"/>
          <w:color w:val="333333"/>
        </w:rPr>
        <w:t>with information related</w:t>
      </w:r>
      <w:r w:rsidRPr="0029129C">
        <w:rPr>
          <w:rFonts w:ascii="Arial" w:hAnsi="Arial" w:cs="Arial"/>
          <w:color w:val="333333"/>
        </w:rPr>
        <w:t xml:space="preserve"> to the calculation of cost weights for these event</w:t>
      </w:r>
      <w:r w:rsidR="00A458C1">
        <w:rPr>
          <w:rFonts w:ascii="Arial" w:hAnsi="Arial" w:cs="Arial"/>
          <w:color w:val="333333"/>
        </w:rPr>
        <w:t xml:space="preserve"> record</w:t>
      </w:r>
      <w:r w:rsidRPr="0029129C">
        <w:rPr>
          <w:rFonts w:ascii="Arial" w:hAnsi="Arial" w:cs="Arial"/>
          <w:color w:val="333333"/>
        </w:rPr>
        <w:t>s and the assignme</w:t>
      </w:r>
      <w:r w:rsidR="00B058D3" w:rsidRPr="0029129C">
        <w:rPr>
          <w:rFonts w:ascii="Arial" w:hAnsi="Arial" w:cs="Arial"/>
          <w:color w:val="333333"/>
        </w:rPr>
        <w:t>n</w:t>
      </w:r>
      <w:r w:rsidR="0063211C" w:rsidRPr="0029129C">
        <w:rPr>
          <w:rFonts w:ascii="Arial" w:hAnsi="Arial" w:cs="Arial"/>
          <w:color w:val="333333"/>
        </w:rPr>
        <w:t>t of event</w:t>
      </w:r>
      <w:r w:rsidR="00A458C1">
        <w:rPr>
          <w:rFonts w:ascii="Arial" w:hAnsi="Arial" w:cs="Arial"/>
          <w:color w:val="333333"/>
        </w:rPr>
        <w:t xml:space="preserve"> records</w:t>
      </w:r>
      <w:r w:rsidR="0063211C" w:rsidRPr="0029129C">
        <w:rPr>
          <w:rFonts w:ascii="Arial" w:hAnsi="Arial" w:cs="Arial"/>
          <w:color w:val="333333"/>
        </w:rPr>
        <w:t xml:space="preserve"> to purchase units.  </w:t>
      </w:r>
      <w:del w:id="8" w:author="Tracy Thompson" w:date="2015-08-05T10:10:00Z">
        <w:r w:rsidR="00DB0FD6" w:rsidDel="001B4F92">
          <w:rPr>
            <w:rFonts w:ascii="Arial" w:hAnsi="Arial" w:cs="Arial"/>
            <w:color w:val="333333"/>
          </w:rPr>
          <w:delText>WIESNZ1</w:delText>
        </w:r>
        <w:r w:rsidR="00D60D64" w:rsidDel="001B4F92">
          <w:rPr>
            <w:rFonts w:ascii="Arial" w:hAnsi="Arial" w:cs="Arial"/>
            <w:color w:val="333333"/>
          </w:rPr>
          <w:delText>5</w:delText>
        </w:r>
      </w:del>
      <w:ins w:id="9" w:author="Tracy Thompson" w:date="2015-08-05T10:10:00Z">
        <w:r w:rsidR="001B4F92">
          <w:rPr>
            <w:rFonts w:ascii="Arial" w:hAnsi="Arial" w:cs="Arial"/>
            <w:color w:val="333333"/>
          </w:rPr>
          <w:t>WIESNZ16</w:t>
        </w:r>
      </w:ins>
      <w:r w:rsidRPr="0029129C">
        <w:rPr>
          <w:rFonts w:ascii="Arial" w:hAnsi="Arial" w:cs="Arial"/>
          <w:color w:val="333333"/>
        </w:rPr>
        <w:t xml:space="preserve"> uses </w:t>
      </w:r>
      <w:r w:rsidR="00480B47" w:rsidRPr="0029129C">
        <w:rPr>
          <w:rFonts w:ascii="Arial" w:hAnsi="Arial" w:cs="Arial"/>
          <w:color w:val="333333"/>
        </w:rPr>
        <w:t>A</w:t>
      </w:r>
      <w:r w:rsidRPr="0029129C">
        <w:rPr>
          <w:rFonts w:ascii="Arial" w:hAnsi="Arial" w:cs="Arial"/>
          <w:color w:val="333333"/>
        </w:rPr>
        <w:t>R-DRG</w:t>
      </w:r>
      <w:r w:rsidR="0063211C" w:rsidRPr="0029129C">
        <w:rPr>
          <w:rFonts w:ascii="Arial" w:hAnsi="Arial" w:cs="Arial"/>
          <w:color w:val="333333"/>
        </w:rPr>
        <w:t xml:space="preserve"> v</w:t>
      </w:r>
      <w:r w:rsidR="00480B47" w:rsidRPr="0029129C">
        <w:rPr>
          <w:rFonts w:ascii="Arial" w:hAnsi="Arial" w:cs="Arial"/>
          <w:color w:val="333333"/>
        </w:rPr>
        <w:t>6.0</w:t>
      </w:r>
      <w:r w:rsidR="00E80EEA" w:rsidRPr="0029129C">
        <w:rPr>
          <w:rFonts w:ascii="Arial" w:hAnsi="Arial" w:cs="Arial"/>
          <w:color w:val="333333"/>
        </w:rPr>
        <w:t>x</w:t>
      </w:r>
      <w:r w:rsidR="00AB346F" w:rsidRPr="0029129C">
        <w:rPr>
          <w:rFonts w:ascii="Arial" w:hAnsi="Arial" w:cs="Arial"/>
          <w:color w:val="333333"/>
        </w:rPr>
        <w:t xml:space="preserve"> which </w:t>
      </w:r>
      <w:r w:rsidR="002E3831" w:rsidRPr="0029129C">
        <w:rPr>
          <w:rFonts w:ascii="Arial" w:hAnsi="Arial" w:cs="Arial"/>
          <w:color w:val="333333"/>
        </w:rPr>
        <w:t xml:space="preserve">is </w:t>
      </w:r>
      <w:r w:rsidR="00AB346F" w:rsidRPr="0029129C">
        <w:rPr>
          <w:rFonts w:ascii="Arial" w:hAnsi="Arial" w:cs="Arial"/>
          <w:color w:val="333333"/>
        </w:rPr>
        <w:t>based on ICD-10-AM</w:t>
      </w:r>
      <w:r w:rsidR="00E1415F">
        <w:rPr>
          <w:rFonts w:ascii="Arial" w:hAnsi="Arial" w:cs="Arial"/>
          <w:color w:val="333333"/>
        </w:rPr>
        <w:t>/ACHI</w:t>
      </w:r>
      <w:r w:rsidR="00AB346F" w:rsidRPr="0029129C">
        <w:rPr>
          <w:rFonts w:ascii="Arial" w:hAnsi="Arial" w:cs="Arial"/>
          <w:color w:val="333333"/>
        </w:rPr>
        <w:t xml:space="preserve"> 6</w:t>
      </w:r>
      <w:r w:rsidR="007F0E37" w:rsidRPr="0029129C">
        <w:rPr>
          <w:rFonts w:ascii="Arial" w:hAnsi="Arial" w:cs="Arial"/>
          <w:color w:val="333333"/>
        </w:rPr>
        <w:t xml:space="preserve">th </w:t>
      </w:r>
      <w:r w:rsidR="009C082F" w:rsidRPr="0029129C">
        <w:rPr>
          <w:rFonts w:ascii="Arial" w:hAnsi="Arial" w:cs="Arial"/>
          <w:color w:val="333333"/>
        </w:rPr>
        <w:t>E</w:t>
      </w:r>
      <w:r w:rsidR="00AB346F" w:rsidRPr="0029129C">
        <w:rPr>
          <w:rFonts w:ascii="Arial" w:hAnsi="Arial" w:cs="Arial"/>
          <w:color w:val="333333"/>
        </w:rPr>
        <w:t>dition codes</w:t>
      </w:r>
      <w:r w:rsidR="002E3831" w:rsidRPr="0029129C">
        <w:rPr>
          <w:rFonts w:ascii="Arial" w:hAnsi="Arial" w:cs="Arial"/>
          <w:color w:val="333333"/>
        </w:rPr>
        <w:t>.</w:t>
      </w:r>
      <w:r w:rsidR="00C717C3" w:rsidRPr="0029129C">
        <w:rPr>
          <w:rFonts w:ascii="Arial" w:hAnsi="Arial" w:cs="Arial"/>
          <w:color w:val="333333"/>
        </w:rPr>
        <w:t xml:space="preserve">  </w:t>
      </w:r>
      <w:r w:rsidR="002E3831" w:rsidRPr="0029129C">
        <w:rPr>
          <w:rFonts w:ascii="Arial" w:hAnsi="Arial" w:cs="Arial"/>
          <w:color w:val="333333"/>
        </w:rPr>
        <w:t>A</w:t>
      </w:r>
      <w:r w:rsidRPr="0029129C">
        <w:rPr>
          <w:rFonts w:ascii="Arial" w:hAnsi="Arial" w:cs="Arial"/>
          <w:color w:val="333333"/>
        </w:rPr>
        <w:t xml:space="preserve"> new </w:t>
      </w:r>
      <w:r w:rsidR="002E3831" w:rsidRPr="0029129C">
        <w:rPr>
          <w:rFonts w:ascii="Arial" w:hAnsi="Arial" w:cs="Arial"/>
          <w:color w:val="333333"/>
        </w:rPr>
        <w:t xml:space="preserve">set of </w:t>
      </w:r>
      <w:r w:rsidRPr="0029129C">
        <w:rPr>
          <w:rFonts w:ascii="Arial" w:hAnsi="Arial" w:cs="Arial"/>
          <w:color w:val="333333"/>
        </w:rPr>
        <w:t xml:space="preserve">cost weights </w:t>
      </w:r>
      <w:r w:rsidR="002B1ACF" w:rsidRPr="0029129C">
        <w:rPr>
          <w:rFonts w:ascii="Arial" w:hAnsi="Arial" w:cs="Arial"/>
          <w:color w:val="333333"/>
        </w:rPr>
        <w:t>is</w:t>
      </w:r>
      <w:r w:rsidR="001E6236" w:rsidRPr="0029129C">
        <w:rPr>
          <w:rFonts w:ascii="Arial" w:hAnsi="Arial" w:cs="Arial"/>
          <w:color w:val="333333"/>
        </w:rPr>
        <w:t xml:space="preserve"> provided</w:t>
      </w:r>
      <w:r w:rsidR="002E3831" w:rsidRPr="0029129C">
        <w:rPr>
          <w:rFonts w:ascii="Arial" w:hAnsi="Arial" w:cs="Arial"/>
          <w:color w:val="333333"/>
        </w:rPr>
        <w:t xml:space="preserve"> in </w:t>
      </w:r>
      <w:r w:rsidR="000E5217" w:rsidRPr="0029129C">
        <w:rPr>
          <w:rFonts w:ascii="Arial" w:hAnsi="Arial" w:cs="Arial"/>
          <w:color w:val="333333"/>
        </w:rPr>
        <w:t xml:space="preserve">the </w:t>
      </w:r>
      <w:del w:id="10" w:author="Tracy Thompson" w:date="2015-08-05T10:10:00Z">
        <w:r w:rsidR="00DB0FD6" w:rsidDel="001B4F92">
          <w:rPr>
            <w:rFonts w:ascii="Arial" w:hAnsi="Arial" w:cs="Arial"/>
            <w:color w:val="333333"/>
          </w:rPr>
          <w:delText>WIESNZ1</w:delText>
        </w:r>
        <w:r w:rsidR="00D60D64" w:rsidDel="001B4F92">
          <w:rPr>
            <w:rFonts w:ascii="Arial" w:hAnsi="Arial" w:cs="Arial"/>
            <w:color w:val="333333"/>
          </w:rPr>
          <w:delText>5</w:delText>
        </w:r>
      </w:del>
      <w:ins w:id="11" w:author="Tracy Thompson" w:date="2015-08-05T10:10:00Z">
        <w:r w:rsidR="001B4F92">
          <w:rPr>
            <w:rFonts w:ascii="Arial" w:hAnsi="Arial" w:cs="Arial"/>
            <w:color w:val="333333"/>
          </w:rPr>
          <w:t>WIESNZ16</w:t>
        </w:r>
      </w:ins>
      <w:r w:rsidR="00B95865" w:rsidRPr="0029129C">
        <w:rPr>
          <w:rFonts w:ascii="Arial" w:hAnsi="Arial" w:cs="Arial"/>
          <w:color w:val="333333"/>
        </w:rPr>
        <w:t xml:space="preserve"> weights table.</w:t>
      </w:r>
    </w:p>
    <w:p w:rsidR="00B65A2A" w:rsidRPr="00BA2072" w:rsidRDefault="00B65A2A" w:rsidP="00B65A2A">
      <w:pPr>
        <w:rPr>
          <w:rFonts w:ascii="Arial" w:hAnsi="Arial" w:cs="Arial"/>
          <w:color w:val="333333"/>
        </w:rPr>
      </w:pPr>
    </w:p>
    <w:p w:rsidR="007F0E37" w:rsidRPr="00BA2072" w:rsidRDefault="00B65A2A" w:rsidP="00B65A2A">
      <w:pPr>
        <w:rPr>
          <w:rFonts w:ascii="Arial" w:hAnsi="Arial" w:cs="Arial"/>
        </w:rPr>
      </w:pPr>
      <w:r w:rsidRPr="00BA2072">
        <w:rPr>
          <w:rFonts w:ascii="Arial" w:hAnsi="Arial" w:cs="Arial"/>
          <w:color w:val="333333"/>
        </w:rPr>
        <w:t>This document is the latest in a succession of annual updates that describe New Zealand’s casemix funding environment.</w:t>
      </w:r>
      <w:r w:rsidR="00C717C3">
        <w:rPr>
          <w:rFonts w:ascii="Arial" w:hAnsi="Arial" w:cs="Arial"/>
          <w:color w:val="333333"/>
        </w:rPr>
        <w:t xml:space="preserve">  </w:t>
      </w:r>
      <w:r w:rsidRPr="00BA2072">
        <w:rPr>
          <w:rFonts w:ascii="Arial" w:hAnsi="Arial" w:cs="Arial"/>
          <w:color w:val="333333"/>
        </w:rPr>
        <w:t>The documents from earlier years can be viewed on the Ministry of Health website:</w:t>
      </w:r>
      <w:r w:rsidR="007F0E37" w:rsidRPr="00BA2072">
        <w:rPr>
          <w:rFonts w:ascii="Arial" w:hAnsi="Arial" w:cs="Arial"/>
          <w:color w:val="333333"/>
        </w:rPr>
        <w:t xml:space="preserve"> </w:t>
      </w:r>
      <w:hyperlink r:id="rId11" w:history="1">
        <w:r w:rsidR="007F0E37" w:rsidRPr="00BA2072">
          <w:rPr>
            <w:rStyle w:val="Hyperlink"/>
            <w:rFonts w:ascii="Arial" w:hAnsi="Arial" w:cs="Arial"/>
          </w:rPr>
          <w:t>http://www.health.govt.nz/nz-health-statistics/data-references/weighted-inlier-equivalent-separations</w:t>
        </w:r>
      </w:hyperlink>
      <w:r w:rsidR="0063211C" w:rsidRPr="00BA2072">
        <w:rPr>
          <w:rStyle w:val="Hyperlink"/>
          <w:rFonts w:ascii="Arial" w:hAnsi="Arial" w:cs="Arial"/>
        </w:rPr>
        <w:t>.</w:t>
      </w:r>
    </w:p>
    <w:p w:rsidR="00B65A2A" w:rsidRPr="00BA2072" w:rsidRDefault="00B65A2A" w:rsidP="00B65A2A">
      <w:pPr>
        <w:rPr>
          <w:rFonts w:ascii="Arial" w:hAnsi="Arial" w:cs="Arial"/>
        </w:rPr>
      </w:pPr>
    </w:p>
    <w:p w:rsidR="00B65A2A" w:rsidRDefault="00B65A2A" w:rsidP="00B65A2A">
      <w:pPr>
        <w:rPr>
          <w:rFonts w:ascii="Arial" w:hAnsi="Arial" w:cs="Arial"/>
          <w:color w:val="333333"/>
        </w:rPr>
      </w:pPr>
      <w:r w:rsidRPr="00BA2072">
        <w:rPr>
          <w:rFonts w:ascii="Arial" w:hAnsi="Arial" w:cs="Arial"/>
          <w:color w:val="333333"/>
        </w:rPr>
        <w:t xml:space="preserve">The membership of the project group during the development of this document is </w:t>
      </w:r>
      <w:r w:rsidR="007F0E37" w:rsidRPr="00BA2072">
        <w:rPr>
          <w:rFonts w:ascii="Arial" w:hAnsi="Arial" w:cs="Arial"/>
          <w:color w:val="333333"/>
        </w:rPr>
        <w:t xml:space="preserve">provided </w:t>
      </w:r>
      <w:r w:rsidRPr="00BA2072">
        <w:rPr>
          <w:rFonts w:ascii="Arial" w:hAnsi="Arial" w:cs="Arial"/>
          <w:color w:val="333333"/>
        </w:rPr>
        <w:t xml:space="preserve">in Appendix </w:t>
      </w:r>
      <w:r w:rsidR="002E722A" w:rsidRPr="00BA2072">
        <w:rPr>
          <w:rFonts w:ascii="Arial" w:hAnsi="Arial" w:cs="Arial"/>
          <w:color w:val="333333"/>
        </w:rPr>
        <w:t>3</w:t>
      </w:r>
      <w:r w:rsidRPr="00BA2072">
        <w:rPr>
          <w:rFonts w:ascii="Arial" w:hAnsi="Arial" w:cs="Arial"/>
          <w:color w:val="333333"/>
        </w:rPr>
        <w:t>.</w:t>
      </w:r>
      <w:r w:rsidR="007F0E37" w:rsidRPr="00BA2072">
        <w:rPr>
          <w:rFonts w:ascii="Arial" w:hAnsi="Arial" w:cs="Arial"/>
          <w:color w:val="333333"/>
        </w:rPr>
        <w:t xml:space="preserve"> </w:t>
      </w:r>
      <w:r w:rsidR="0063211C" w:rsidRPr="00BA2072">
        <w:rPr>
          <w:rFonts w:ascii="Arial" w:hAnsi="Arial" w:cs="Arial"/>
          <w:color w:val="333333"/>
        </w:rPr>
        <w:t xml:space="preserve"> </w:t>
      </w:r>
      <w:r w:rsidRPr="00BA2072">
        <w:rPr>
          <w:rFonts w:ascii="Arial" w:hAnsi="Arial" w:cs="Arial"/>
          <w:color w:val="333333"/>
        </w:rPr>
        <w:t xml:space="preserve">Appendix </w:t>
      </w:r>
      <w:r w:rsidR="002E722A" w:rsidRPr="00BA2072">
        <w:rPr>
          <w:rFonts w:ascii="Arial" w:hAnsi="Arial" w:cs="Arial"/>
          <w:color w:val="333333"/>
        </w:rPr>
        <w:t>4</w:t>
      </w:r>
      <w:r w:rsidRPr="00BA2072">
        <w:rPr>
          <w:rFonts w:ascii="Arial" w:hAnsi="Arial" w:cs="Arial"/>
          <w:color w:val="333333"/>
        </w:rPr>
        <w:t xml:space="preserve"> contains a history of the New Zealand</w:t>
      </w:r>
      <w:r w:rsidR="00C717C3">
        <w:rPr>
          <w:rFonts w:ascii="Arial" w:hAnsi="Arial" w:cs="Arial"/>
          <w:color w:val="333333"/>
        </w:rPr>
        <w:t xml:space="preserve"> </w:t>
      </w:r>
      <w:r w:rsidRPr="00BA2072">
        <w:rPr>
          <w:rFonts w:ascii="Arial" w:hAnsi="Arial" w:cs="Arial"/>
          <w:color w:val="333333"/>
        </w:rPr>
        <w:t>casemix environment since 1998</w:t>
      </w:r>
      <w:r w:rsidR="00EE2F9C" w:rsidRPr="00BA2072">
        <w:rPr>
          <w:rFonts w:ascii="Arial" w:hAnsi="Arial" w:cs="Arial"/>
          <w:color w:val="333333"/>
        </w:rPr>
        <w:t>/99</w:t>
      </w:r>
      <w:r w:rsidR="00FB796B">
        <w:rPr>
          <w:rFonts w:ascii="Arial" w:hAnsi="Arial" w:cs="Arial"/>
          <w:color w:val="333333"/>
        </w:rPr>
        <w:t>,</w:t>
      </w:r>
      <w:r w:rsidR="00EE2F9C" w:rsidRPr="00BA2072">
        <w:rPr>
          <w:rFonts w:ascii="Arial" w:hAnsi="Arial" w:cs="Arial"/>
          <w:color w:val="333333"/>
        </w:rPr>
        <w:t xml:space="preserve"> </w:t>
      </w:r>
      <w:r w:rsidR="00FB796B">
        <w:rPr>
          <w:rFonts w:ascii="Arial" w:hAnsi="Arial" w:cs="Arial"/>
          <w:color w:val="333333"/>
        </w:rPr>
        <w:t xml:space="preserve">Appendix 5 contains </w:t>
      </w:r>
      <w:r w:rsidR="00FB5283">
        <w:rPr>
          <w:rFonts w:ascii="Arial" w:hAnsi="Arial" w:cs="Arial"/>
          <w:color w:val="333333"/>
        </w:rPr>
        <w:t>the</w:t>
      </w:r>
      <w:r w:rsidR="00FB796B">
        <w:rPr>
          <w:rFonts w:ascii="Arial" w:hAnsi="Arial" w:cs="Arial"/>
          <w:color w:val="333333"/>
        </w:rPr>
        <w:t xml:space="preserve"> list of </w:t>
      </w:r>
      <w:r w:rsidR="00E908FB">
        <w:rPr>
          <w:rFonts w:ascii="Arial" w:hAnsi="Arial" w:cs="Arial"/>
          <w:color w:val="333333"/>
        </w:rPr>
        <w:t>purchase units (</w:t>
      </w:r>
      <w:r w:rsidR="00FB796B">
        <w:rPr>
          <w:rFonts w:ascii="Arial" w:hAnsi="Arial" w:cs="Arial"/>
          <w:color w:val="333333"/>
        </w:rPr>
        <w:t>PUs)</w:t>
      </w:r>
      <w:r w:rsidR="00FB5283">
        <w:rPr>
          <w:rFonts w:ascii="Arial" w:hAnsi="Arial" w:cs="Arial"/>
          <w:color w:val="333333"/>
        </w:rPr>
        <w:t xml:space="preserve"> referred to for non-casemix funded events</w:t>
      </w:r>
      <w:r w:rsidR="00915341">
        <w:rPr>
          <w:rFonts w:ascii="Arial" w:hAnsi="Arial" w:cs="Arial"/>
          <w:color w:val="333333"/>
        </w:rPr>
        <w:t xml:space="preserve">, </w:t>
      </w:r>
      <w:r w:rsidR="00AE2B7E">
        <w:rPr>
          <w:rFonts w:ascii="Arial" w:hAnsi="Arial" w:cs="Arial"/>
          <w:color w:val="333333"/>
        </w:rPr>
        <w:t xml:space="preserve">Appendix </w:t>
      </w:r>
      <w:r w:rsidR="00070C98">
        <w:rPr>
          <w:rFonts w:ascii="Arial" w:hAnsi="Arial" w:cs="Arial"/>
          <w:color w:val="333333"/>
        </w:rPr>
        <w:t>6</w:t>
      </w:r>
      <w:r w:rsidR="00AE2B7E">
        <w:rPr>
          <w:rFonts w:ascii="Arial" w:hAnsi="Arial" w:cs="Arial"/>
          <w:color w:val="333333"/>
        </w:rPr>
        <w:t xml:space="preserve"> contains a list of NZ DRGs</w:t>
      </w:r>
      <w:r w:rsidR="00AE2B7E" w:rsidRPr="00BA2072">
        <w:rPr>
          <w:rFonts w:ascii="Arial" w:hAnsi="Arial" w:cs="Arial"/>
          <w:color w:val="333333"/>
        </w:rPr>
        <w:t xml:space="preserve"> </w:t>
      </w:r>
      <w:r w:rsidR="00AE2B7E">
        <w:rPr>
          <w:rFonts w:ascii="Arial" w:hAnsi="Arial" w:cs="Arial"/>
          <w:color w:val="333333"/>
        </w:rPr>
        <w:t xml:space="preserve">and </w:t>
      </w:r>
      <w:r w:rsidR="00B12B8D">
        <w:rPr>
          <w:rFonts w:ascii="Arial" w:hAnsi="Arial" w:cs="Arial"/>
          <w:color w:val="333333"/>
        </w:rPr>
        <w:t xml:space="preserve">DRG mappings, </w:t>
      </w:r>
      <w:r w:rsidR="00FB5283">
        <w:rPr>
          <w:rFonts w:ascii="Arial" w:hAnsi="Arial" w:cs="Arial"/>
          <w:color w:val="333333"/>
        </w:rPr>
        <w:t xml:space="preserve">while </w:t>
      </w:r>
      <w:r w:rsidR="00FB796B" w:rsidRPr="00BA2072">
        <w:rPr>
          <w:rFonts w:ascii="Arial" w:hAnsi="Arial" w:cs="Arial"/>
          <w:color w:val="333333"/>
        </w:rPr>
        <w:t xml:space="preserve">Appendix </w:t>
      </w:r>
      <w:r w:rsidR="00AE2B7E">
        <w:rPr>
          <w:rFonts w:ascii="Arial" w:hAnsi="Arial" w:cs="Arial"/>
          <w:color w:val="333333"/>
        </w:rPr>
        <w:t>7</w:t>
      </w:r>
      <w:r w:rsidR="00FB796B" w:rsidRPr="00BA2072">
        <w:rPr>
          <w:rFonts w:ascii="Arial" w:hAnsi="Arial" w:cs="Arial"/>
          <w:color w:val="333333"/>
        </w:rPr>
        <w:t xml:space="preserve"> contains a list of the acronyms</w:t>
      </w:r>
      <w:r w:rsidR="00FB796B">
        <w:rPr>
          <w:rFonts w:ascii="Arial" w:hAnsi="Arial" w:cs="Arial"/>
          <w:color w:val="333333"/>
        </w:rPr>
        <w:t xml:space="preserve"> </w:t>
      </w:r>
      <w:r w:rsidR="00FB796B" w:rsidRPr="00BA2072">
        <w:rPr>
          <w:rFonts w:ascii="Arial" w:hAnsi="Arial" w:cs="Arial"/>
          <w:color w:val="333333"/>
        </w:rPr>
        <w:t>appearing in this document.</w:t>
      </w:r>
    </w:p>
    <w:p w:rsidR="00B65A2A" w:rsidRPr="0063378C" w:rsidRDefault="00B65A2A" w:rsidP="00DF65C9">
      <w:pPr>
        <w:pStyle w:val="Heading1"/>
      </w:pPr>
      <w:bookmarkStart w:id="12" w:name="_Toc431452972"/>
      <w:r w:rsidRPr="0063378C">
        <w:t xml:space="preserve">Changes </w:t>
      </w:r>
      <w:r w:rsidR="00C93734" w:rsidRPr="0063378C">
        <w:t>Effected in this V</w:t>
      </w:r>
      <w:r w:rsidRPr="0063378C">
        <w:t>ersion</w:t>
      </w:r>
      <w:bookmarkEnd w:id="12"/>
    </w:p>
    <w:p w:rsidR="00770EB2" w:rsidRDefault="00E677A4" w:rsidP="00770EB2">
      <w:pPr>
        <w:rPr>
          <w:ins w:id="13" w:author="Tracy Thompson" w:date="2015-08-05T11:09:00Z"/>
          <w:rFonts w:ascii="Arial" w:hAnsi="Arial" w:cs="Arial"/>
          <w:color w:val="333333"/>
        </w:rPr>
      </w:pPr>
      <w:r>
        <w:rPr>
          <w:rFonts w:ascii="Arial" w:hAnsi="Arial" w:cs="Arial"/>
          <w:color w:val="333333"/>
        </w:rPr>
        <w:t>This year was a</w:t>
      </w:r>
      <w:ins w:id="14" w:author="Tracy Thompson" w:date="2015-09-15T06:41:00Z">
        <w:r w:rsidR="004075F4">
          <w:rPr>
            <w:rFonts w:ascii="Arial" w:hAnsi="Arial" w:cs="Arial"/>
            <w:color w:val="333333"/>
          </w:rPr>
          <w:t xml:space="preserve">n interim </w:t>
        </w:r>
      </w:ins>
      <w:del w:id="15" w:author="Tracy Thompson" w:date="2015-09-15T06:41:00Z">
        <w:r w:rsidDel="004075F4">
          <w:rPr>
            <w:rFonts w:ascii="Arial" w:hAnsi="Arial" w:cs="Arial"/>
            <w:color w:val="333333"/>
          </w:rPr>
          <w:delText xml:space="preserve">full review </w:delText>
        </w:r>
      </w:del>
      <w:r>
        <w:rPr>
          <w:rFonts w:ascii="Arial" w:hAnsi="Arial" w:cs="Arial"/>
          <w:color w:val="333333"/>
        </w:rPr>
        <w:t>year</w:t>
      </w:r>
      <w:ins w:id="16" w:author="Tracy Thompson" w:date="2015-09-15T06:44:00Z">
        <w:r w:rsidR="00B63ABD">
          <w:rPr>
            <w:rFonts w:ascii="Arial" w:hAnsi="Arial" w:cs="Arial"/>
            <w:color w:val="333333"/>
          </w:rPr>
          <w:t xml:space="preserve"> </w:t>
        </w:r>
      </w:ins>
      <w:ins w:id="17" w:author="Tracy Thompson" w:date="2015-09-15T06:47:00Z">
        <w:r w:rsidR="00B63ABD">
          <w:rPr>
            <w:rFonts w:ascii="Arial" w:hAnsi="Arial" w:cs="Arial"/>
            <w:color w:val="333333"/>
          </w:rPr>
          <w:t xml:space="preserve">that </w:t>
        </w:r>
      </w:ins>
      <w:ins w:id="18" w:author="Tracy Thompson" w:date="2015-09-15T06:44:00Z">
        <w:r w:rsidR="00B63ABD">
          <w:rPr>
            <w:rFonts w:ascii="Arial" w:hAnsi="Arial" w:cs="Arial"/>
            <w:color w:val="333333"/>
          </w:rPr>
          <w:t xml:space="preserve">required a </w:t>
        </w:r>
      </w:ins>
      <w:ins w:id="19" w:author="Tracy Thompson" w:date="2015-09-15T06:41:00Z">
        <w:r w:rsidR="004075F4">
          <w:rPr>
            <w:rFonts w:ascii="Arial" w:hAnsi="Arial" w:cs="Arial"/>
            <w:color w:val="333333"/>
          </w:rPr>
          <w:t xml:space="preserve">full </w:t>
        </w:r>
      </w:ins>
      <w:ins w:id="20" w:author="Tracy Thompson" w:date="2015-09-15T06:42:00Z">
        <w:r w:rsidR="004075F4">
          <w:rPr>
            <w:rFonts w:ascii="Arial" w:hAnsi="Arial" w:cs="Arial"/>
            <w:color w:val="333333"/>
          </w:rPr>
          <w:t xml:space="preserve">new </w:t>
        </w:r>
      </w:ins>
      <w:ins w:id="21" w:author="Tracy Thompson" w:date="2015-09-15T06:41:00Z">
        <w:r w:rsidR="004075F4">
          <w:rPr>
            <w:rFonts w:ascii="Arial" w:hAnsi="Arial" w:cs="Arial"/>
            <w:color w:val="333333"/>
          </w:rPr>
          <w:t>set of weights</w:t>
        </w:r>
      </w:ins>
      <w:ins w:id="22" w:author="Tracy Thompson" w:date="2015-09-15T06:43:00Z">
        <w:r w:rsidR="00B63ABD">
          <w:rPr>
            <w:rFonts w:ascii="Arial" w:hAnsi="Arial" w:cs="Arial"/>
            <w:color w:val="333333"/>
          </w:rPr>
          <w:t xml:space="preserve"> </w:t>
        </w:r>
      </w:ins>
      <w:ins w:id="23" w:author="Tracy Thompson" w:date="2015-09-15T06:44:00Z">
        <w:r w:rsidR="00B63ABD">
          <w:rPr>
            <w:rFonts w:ascii="Arial" w:hAnsi="Arial" w:cs="Arial"/>
            <w:color w:val="333333"/>
          </w:rPr>
          <w:t xml:space="preserve">due to the </w:t>
        </w:r>
      </w:ins>
      <w:ins w:id="24" w:author="Tracy Thompson" w:date="2015-09-15T06:42:00Z">
        <w:r w:rsidR="004075F4">
          <w:rPr>
            <w:rFonts w:ascii="Arial" w:hAnsi="Arial" w:cs="Arial"/>
            <w:color w:val="333333"/>
          </w:rPr>
          <w:t>creation of two new non</w:t>
        </w:r>
      </w:ins>
      <w:ins w:id="25" w:author="Tracy Thompson" w:date="2015-09-15T09:12:00Z">
        <w:r w:rsidR="00511E4F">
          <w:rPr>
            <w:rFonts w:ascii="Arial" w:hAnsi="Arial" w:cs="Arial"/>
            <w:color w:val="333333"/>
          </w:rPr>
          <w:t xml:space="preserve"> </w:t>
        </w:r>
      </w:ins>
      <w:ins w:id="26" w:author="Tracy Thompson" w:date="2015-09-15T06:42:00Z">
        <w:r w:rsidR="004075F4">
          <w:rPr>
            <w:rFonts w:ascii="Arial" w:hAnsi="Arial" w:cs="Arial"/>
            <w:color w:val="333333"/>
          </w:rPr>
          <w:t xml:space="preserve">casemix </w:t>
        </w:r>
      </w:ins>
      <w:ins w:id="27" w:author="Tracy Thompson" w:date="2015-09-15T06:43:00Z">
        <w:r w:rsidR="00B63ABD">
          <w:rPr>
            <w:rFonts w:ascii="Arial" w:hAnsi="Arial" w:cs="Arial"/>
            <w:color w:val="333333"/>
          </w:rPr>
          <w:t>purchase units</w:t>
        </w:r>
      </w:ins>
      <w:ins w:id="28" w:author="Tracy Thompson" w:date="2015-09-15T06:46:00Z">
        <w:r w:rsidR="00B63ABD">
          <w:rPr>
            <w:rFonts w:ascii="Arial" w:hAnsi="Arial" w:cs="Arial"/>
            <w:color w:val="333333"/>
          </w:rPr>
          <w:t xml:space="preserve"> </w:t>
        </w:r>
      </w:ins>
      <w:ins w:id="29" w:author="Tracy Thompson" w:date="2015-09-15T06:47:00Z">
        <w:r w:rsidR="00B63ABD">
          <w:rPr>
            <w:rFonts w:ascii="Arial" w:hAnsi="Arial" w:cs="Arial"/>
            <w:color w:val="333333"/>
          </w:rPr>
          <w:t xml:space="preserve">which resulted in the </w:t>
        </w:r>
      </w:ins>
      <w:ins w:id="30" w:author="Tracy Thompson" w:date="2015-09-15T06:46:00Z">
        <w:r w:rsidR="00B63ABD">
          <w:rPr>
            <w:rFonts w:ascii="Arial" w:hAnsi="Arial" w:cs="Arial"/>
            <w:color w:val="333333"/>
          </w:rPr>
          <w:t xml:space="preserve">development of two new </w:t>
        </w:r>
      </w:ins>
      <w:ins w:id="31" w:author="Tracy Thompson" w:date="2015-09-15T06:47:00Z">
        <w:r w:rsidR="00B63ABD">
          <w:rPr>
            <w:rFonts w:ascii="Arial" w:hAnsi="Arial" w:cs="Arial"/>
            <w:color w:val="333333"/>
          </w:rPr>
          <w:t xml:space="preserve">casemix </w:t>
        </w:r>
      </w:ins>
      <w:ins w:id="32" w:author="Tracy Thompson" w:date="2015-09-15T06:46:00Z">
        <w:r w:rsidR="00B63ABD">
          <w:rPr>
            <w:rFonts w:ascii="Arial" w:hAnsi="Arial" w:cs="Arial"/>
            <w:color w:val="333333"/>
          </w:rPr>
          <w:t>exclusion rules</w:t>
        </w:r>
      </w:ins>
      <w:ins w:id="33" w:author="Tracy Thompson" w:date="2015-09-15T06:47:00Z">
        <w:r w:rsidR="00B63ABD">
          <w:rPr>
            <w:rFonts w:ascii="Arial" w:hAnsi="Arial" w:cs="Arial"/>
            <w:color w:val="333333"/>
          </w:rPr>
          <w:t>.</w:t>
        </w:r>
      </w:ins>
      <w:del w:id="34" w:author="Tracy Thompson" w:date="2015-09-15T06:47:00Z">
        <w:r w:rsidDel="00B63ABD">
          <w:rPr>
            <w:rFonts w:ascii="Arial" w:hAnsi="Arial" w:cs="Arial"/>
            <w:color w:val="333333"/>
          </w:rPr>
          <w:delText xml:space="preserve"> in which a new set of weights </w:delText>
        </w:r>
        <w:r w:rsidR="00B85A86" w:rsidDel="00B63ABD">
          <w:rPr>
            <w:rFonts w:ascii="Arial" w:hAnsi="Arial" w:cs="Arial"/>
            <w:color w:val="333333"/>
          </w:rPr>
          <w:delText>were</w:delText>
        </w:r>
        <w:r w:rsidDel="00B63ABD">
          <w:rPr>
            <w:rFonts w:ascii="Arial" w:hAnsi="Arial" w:cs="Arial"/>
            <w:color w:val="333333"/>
          </w:rPr>
          <w:delText xml:space="preserve"> developed together with some new structural elements.</w:delText>
        </w:r>
      </w:del>
      <w:r w:rsidR="00BA5701">
        <w:rPr>
          <w:rFonts w:ascii="Arial" w:hAnsi="Arial" w:cs="Arial"/>
          <w:color w:val="333333"/>
        </w:rPr>
        <w:t xml:space="preserve"> </w:t>
      </w:r>
      <w:r w:rsidR="00770EB2" w:rsidRPr="00BA2072">
        <w:rPr>
          <w:rFonts w:ascii="Arial" w:hAnsi="Arial" w:cs="Arial"/>
          <w:color w:val="333333"/>
        </w:rPr>
        <w:t>This version includes the following changes</w:t>
      </w:r>
      <w:r w:rsidR="00CC0ACD" w:rsidRPr="00BA2072">
        <w:rPr>
          <w:rFonts w:ascii="Arial" w:hAnsi="Arial" w:cs="Arial"/>
          <w:color w:val="333333"/>
        </w:rPr>
        <w:t xml:space="preserve"> from the previous year</w:t>
      </w:r>
      <w:r w:rsidR="00770EB2" w:rsidRPr="00BA2072">
        <w:rPr>
          <w:rFonts w:ascii="Arial" w:hAnsi="Arial" w:cs="Arial"/>
          <w:color w:val="333333"/>
        </w:rPr>
        <w:t xml:space="preserve">: </w:t>
      </w:r>
    </w:p>
    <w:p w:rsidR="00053509" w:rsidRPr="004075F4" w:rsidRDefault="00053509" w:rsidP="00053509">
      <w:pPr>
        <w:pStyle w:val="ListParagraph"/>
        <w:numPr>
          <w:ilvl w:val="0"/>
          <w:numId w:val="23"/>
        </w:numPr>
        <w:spacing w:after="200" w:line="276" w:lineRule="auto"/>
        <w:rPr>
          <w:ins w:id="35" w:author="Tracy Thompson" w:date="2015-09-15T07:03:00Z"/>
          <w:rFonts w:ascii="Arial" w:eastAsia="Times New Roman" w:hAnsi="Arial" w:cs="Arial"/>
          <w:color w:val="333333"/>
        </w:rPr>
      </w:pPr>
      <w:ins w:id="36" w:author="Tracy Thompson" w:date="2015-09-15T07:03:00Z">
        <w:r w:rsidRPr="004075F4">
          <w:rPr>
            <w:rFonts w:ascii="Arial" w:eastAsia="Times New Roman" w:hAnsi="Arial" w:cs="Arial"/>
            <w:color w:val="333333"/>
          </w:rPr>
          <w:t>New SD designation for</w:t>
        </w:r>
      </w:ins>
      <w:ins w:id="37" w:author="Tracy Thompson" w:date="2015-09-15T09:10:00Z">
        <w:r w:rsidR="00511E4F">
          <w:rPr>
            <w:rFonts w:ascii="Arial" w:eastAsia="Times New Roman" w:hAnsi="Arial" w:cs="Arial"/>
            <w:color w:val="333333"/>
          </w:rPr>
          <w:t xml:space="preserve"> DRG </w:t>
        </w:r>
      </w:ins>
      <w:ins w:id="38" w:author="Tracy Thompson" w:date="2015-09-15T07:03:00Z">
        <w:r w:rsidRPr="004075F4">
          <w:rPr>
            <w:rFonts w:ascii="Arial" w:eastAsia="Times New Roman" w:hAnsi="Arial" w:cs="Arial"/>
            <w:color w:val="333333"/>
          </w:rPr>
          <w:t>C60B and a new OD designation for</w:t>
        </w:r>
      </w:ins>
      <w:ins w:id="39" w:author="Tracy Thompson" w:date="2015-09-15T09:10:00Z">
        <w:r w:rsidR="00511E4F">
          <w:rPr>
            <w:rFonts w:ascii="Arial" w:eastAsia="Times New Roman" w:hAnsi="Arial" w:cs="Arial"/>
            <w:color w:val="333333"/>
          </w:rPr>
          <w:t xml:space="preserve"> DRG</w:t>
        </w:r>
      </w:ins>
      <w:ins w:id="40" w:author="Tracy Thompson" w:date="2015-09-15T07:03:00Z">
        <w:r w:rsidRPr="004075F4">
          <w:rPr>
            <w:rFonts w:ascii="Arial" w:eastAsia="Times New Roman" w:hAnsi="Arial" w:cs="Arial"/>
            <w:color w:val="333333"/>
          </w:rPr>
          <w:t xml:space="preserve"> B82B</w:t>
        </w:r>
      </w:ins>
    </w:p>
    <w:p w:rsidR="00053509" w:rsidRPr="004075F4" w:rsidRDefault="00053509" w:rsidP="00053509">
      <w:pPr>
        <w:pStyle w:val="ListParagraph"/>
        <w:numPr>
          <w:ilvl w:val="0"/>
          <w:numId w:val="23"/>
        </w:numPr>
        <w:spacing w:after="200" w:line="276" w:lineRule="auto"/>
        <w:rPr>
          <w:ins w:id="41" w:author="Tracy Thompson" w:date="2015-09-15T07:03:00Z"/>
          <w:rFonts w:ascii="Arial" w:eastAsia="Times New Roman" w:hAnsi="Arial" w:cs="Arial"/>
          <w:color w:val="333333"/>
        </w:rPr>
      </w:pPr>
      <w:ins w:id="42" w:author="Tracy Thompson" w:date="2015-09-15T07:03:00Z">
        <w:r w:rsidRPr="004075F4">
          <w:rPr>
            <w:rFonts w:ascii="Arial" w:eastAsia="Times New Roman" w:hAnsi="Arial" w:cs="Arial"/>
            <w:color w:val="333333"/>
          </w:rPr>
          <w:t xml:space="preserve">Development of a new NZ-specific DRG A39W to fund pseudomyxoma peritonei and pelvic exenteration events </w:t>
        </w:r>
      </w:ins>
    </w:p>
    <w:p w:rsidR="00135639" w:rsidRPr="004075F4" w:rsidRDefault="00135639" w:rsidP="00135639">
      <w:pPr>
        <w:pStyle w:val="ListParagraph"/>
        <w:numPr>
          <w:ilvl w:val="0"/>
          <w:numId w:val="23"/>
        </w:numPr>
        <w:spacing w:after="200" w:line="276" w:lineRule="auto"/>
        <w:rPr>
          <w:ins w:id="43" w:author="Tracy Thompson" w:date="2015-09-14T13:22:00Z"/>
          <w:rFonts w:ascii="Arial" w:eastAsia="Times New Roman" w:hAnsi="Arial" w:cs="Arial"/>
          <w:color w:val="333333"/>
        </w:rPr>
      </w:pPr>
      <w:ins w:id="44" w:author="Tracy Thompson" w:date="2015-09-14T13:22:00Z">
        <w:r w:rsidRPr="004075F4">
          <w:rPr>
            <w:rFonts w:ascii="Arial" w:eastAsia="Times New Roman" w:hAnsi="Arial" w:cs="Arial"/>
            <w:color w:val="333333"/>
          </w:rPr>
          <w:t>M</w:t>
        </w:r>
      </w:ins>
      <w:ins w:id="45" w:author="Tracy Thompson" w:date="2015-09-15T06:48:00Z">
        <w:r w:rsidR="00B63ABD">
          <w:rPr>
            <w:rFonts w:ascii="Arial" w:eastAsia="Times New Roman" w:hAnsi="Arial" w:cs="Arial"/>
            <w:color w:val="333333"/>
          </w:rPr>
          <w:t xml:space="preserve">echanical ventilation </w:t>
        </w:r>
      </w:ins>
      <w:ins w:id="46" w:author="Tracy Thompson" w:date="2015-09-14T13:22:00Z">
        <w:r w:rsidRPr="004075F4">
          <w:rPr>
            <w:rFonts w:ascii="Arial" w:eastAsia="Times New Roman" w:hAnsi="Arial" w:cs="Arial"/>
            <w:color w:val="333333"/>
          </w:rPr>
          <w:t xml:space="preserve">co-payment added for DRG P02Z </w:t>
        </w:r>
        <w:r w:rsidRPr="00B63ABD">
          <w:rPr>
            <w:rFonts w:ascii="Arial" w:eastAsia="Times New Roman" w:hAnsi="Arial" w:cs="Arial"/>
            <w:i/>
            <w:color w:val="333333"/>
          </w:rPr>
          <w:t>Cardiothoracic/Vascular Procedures for Neonates</w:t>
        </w:r>
      </w:ins>
    </w:p>
    <w:p w:rsidR="007D4655" w:rsidRDefault="00135639" w:rsidP="008542B5">
      <w:pPr>
        <w:pStyle w:val="ListParagraph"/>
        <w:numPr>
          <w:ilvl w:val="0"/>
          <w:numId w:val="23"/>
        </w:numPr>
        <w:spacing w:after="200" w:line="276" w:lineRule="auto"/>
        <w:rPr>
          <w:ins w:id="47" w:author="Michael Rains" w:date="2015-09-21T10:37:00Z"/>
          <w:rFonts w:ascii="Arial" w:eastAsia="Times New Roman" w:hAnsi="Arial" w:cs="Arial"/>
          <w:color w:val="333333"/>
        </w:rPr>
      </w:pPr>
      <w:ins w:id="48" w:author="Tracy Thompson" w:date="2015-09-14T13:22:00Z">
        <w:r w:rsidRPr="004075F4">
          <w:rPr>
            <w:rFonts w:ascii="Arial" w:eastAsia="Times New Roman" w:hAnsi="Arial" w:cs="Arial"/>
            <w:color w:val="333333"/>
          </w:rPr>
          <w:t>Extension of the EPS co-payment to include cardiac ablation</w:t>
        </w:r>
      </w:ins>
      <w:ins w:id="49" w:author="Tracy Thompson" w:date="2015-09-15T06:48:00Z">
        <w:r w:rsidR="00B63ABD">
          <w:rPr>
            <w:rFonts w:ascii="Arial" w:eastAsia="Times New Roman" w:hAnsi="Arial" w:cs="Arial"/>
            <w:color w:val="333333"/>
          </w:rPr>
          <w:t xml:space="preserve"> </w:t>
        </w:r>
      </w:ins>
      <w:ins w:id="50" w:author="Tracy Thompson" w:date="2015-09-14T13:22:00Z">
        <w:r w:rsidRPr="004075F4">
          <w:rPr>
            <w:rFonts w:ascii="Arial" w:eastAsia="Times New Roman" w:hAnsi="Arial" w:cs="Arial"/>
            <w:color w:val="333333"/>
          </w:rPr>
          <w:t>only events</w:t>
        </w:r>
      </w:ins>
    </w:p>
    <w:p w:rsidR="006D23C3" w:rsidRPr="008542B5" w:rsidRDefault="006D23C3" w:rsidP="008542B5">
      <w:pPr>
        <w:pStyle w:val="ListParagraph"/>
        <w:numPr>
          <w:ilvl w:val="0"/>
          <w:numId w:val="23"/>
        </w:numPr>
        <w:spacing w:after="200" w:line="276" w:lineRule="auto"/>
        <w:rPr>
          <w:ins w:id="51" w:author="Tracy Thompson" w:date="2015-09-14T13:22:00Z"/>
          <w:rFonts w:ascii="Arial" w:eastAsia="Times New Roman" w:hAnsi="Arial" w:cs="Arial"/>
          <w:color w:val="333333"/>
        </w:rPr>
      </w:pPr>
      <w:ins w:id="52" w:author="Michael Rains" w:date="2015-09-21T10:37:00Z">
        <w:r>
          <w:rPr>
            <w:rFonts w:ascii="Arial" w:eastAsia="Times New Roman" w:hAnsi="Arial" w:cs="Arial"/>
            <w:color w:val="333333"/>
          </w:rPr>
          <w:t>There are two new exclusion rules covering diagnostic hysteroscopy and medical termination of pregnancy.</w:t>
        </w:r>
      </w:ins>
    </w:p>
    <w:p w:rsidR="00903E15" w:rsidRPr="004A765C" w:rsidRDefault="00903E15" w:rsidP="00135639">
      <w:pPr>
        <w:pStyle w:val="ListParagraph"/>
        <w:rPr>
          <w:rFonts w:ascii="Arial" w:hAnsi="Arial" w:cs="Arial"/>
          <w:color w:val="333333"/>
        </w:rPr>
      </w:pPr>
    </w:p>
    <w:p w:rsidR="00996C96" w:rsidRDefault="00B65A2A" w:rsidP="00B746B8">
      <w:pPr>
        <w:rPr>
          <w:rFonts w:ascii="Arial" w:hAnsi="Arial" w:cs="Arial"/>
          <w:color w:val="333333"/>
        </w:rPr>
      </w:pPr>
      <w:r w:rsidRPr="008B77BC">
        <w:rPr>
          <w:rFonts w:ascii="Arial" w:hAnsi="Arial" w:cs="Arial"/>
          <w:color w:val="333333"/>
        </w:rPr>
        <w:t>A more detailed list of changes arising during th</w:t>
      </w:r>
      <w:r w:rsidR="00474BF6">
        <w:rPr>
          <w:rFonts w:ascii="Arial" w:hAnsi="Arial" w:cs="Arial"/>
          <w:color w:val="333333"/>
        </w:rPr>
        <w:t>e</w:t>
      </w:r>
      <w:r w:rsidRPr="008B77BC">
        <w:rPr>
          <w:rFonts w:ascii="Arial" w:hAnsi="Arial" w:cs="Arial"/>
          <w:color w:val="333333"/>
        </w:rPr>
        <w:t xml:space="preserve"> review is given in</w:t>
      </w:r>
      <w:r w:rsidR="00281E5E" w:rsidRPr="008B77BC">
        <w:rPr>
          <w:rFonts w:ascii="Arial" w:hAnsi="Arial" w:cs="Arial"/>
          <w:color w:val="333333"/>
        </w:rPr>
        <w:t xml:space="preserve"> section </w:t>
      </w:r>
      <w:r w:rsidR="001E18AC" w:rsidRPr="007750D7">
        <w:rPr>
          <w:rFonts w:ascii="Arial" w:hAnsi="Arial" w:cs="Arial"/>
          <w:highlight w:val="lightGray"/>
        </w:rPr>
        <w:fldChar w:fldCharType="begin"/>
      </w:r>
      <w:r w:rsidR="001E18AC" w:rsidRPr="007750D7">
        <w:rPr>
          <w:rFonts w:ascii="Arial" w:hAnsi="Arial" w:cs="Arial"/>
          <w:highlight w:val="lightGray"/>
        </w:rPr>
        <w:instrText xml:space="preserve"> REF _Ref261004138 \n \h  \* MERGEFORMAT </w:instrText>
      </w:r>
      <w:r w:rsidR="001E18AC" w:rsidRPr="007750D7">
        <w:rPr>
          <w:rFonts w:ascii="Arial" w:hAnsi="Arial" w:cs="Arial"/>
          <w:highlight w:val="lightGray"/>
        </w:rPr>
      </w:r>
      <w:r w:rsidR="001E18AC" w:rsidRPr="007750D7">
        <w:rPr>
          <w:rFonts w:ascii="Arial" w:hAnsi="Arial" w:cs="Arial"/>
          <w:highlight w:val="lightGray"/>
        </w:rPr>
        <w:fldChar w:fldCharType="separate"/>
      </w:r>
      <w:r w:rsidR="009F48C4" w:rsidRPr="009F48C4">
        <w:rPr>
          <w:rFonts w:ascii="Arial" w:hAnsi="Arial" w:cs="Arial"/>
          <w:color w:val="333333"/>
          <w:highlight w:val="lightGray"/>
        </w:rPr>
        <w:t>3.2.1</w:t>
      </w:r>
      <w:r w:rsidR="001E18AC" w:rsidRPr="007750D7">
        <w:rPr>
          <w:rFonts w:ascii="Arial" w:hAnsi="Arial" w:cs="Arial"/>
          <w:highlight w:val="lightGray"/>
        </w:rPr>
        <w:fldChar w:fldCharType="end"/>
      </w:r>
      <w:r w:rsidRPr="00BA2072">
        <w:rPr>
          <w:rFonts w:ascii="Arial" w:hAnsi="Arial" w:cs="Arial"/>
          <w:color w:val="333333"/>
        </w:rPr>
        <w:t>.</w:t>
      </w:r>
    </w:p>
    <w:p w:rsidR="00B65A2A" w:rsidRPr="00BA2072" w:rsidRDefault="00B65A2A" w:rsidP="00DF65C9">
      <w:pPr>
        <w:pStyle w:val="Heading1"/>
      </w:pPr>
      <w:bookmarkStart w:id="53" w:name="_Toc304195498"/>
      <w:bookmarkStart w:id="54" w:name="_Toc304195499"/>
      <w:bookmarkStart w:id="55" w:name="_Toc216585466"/>
      <w:bookmarkStart w:id="56" w:name="_Toc217798094"/>
      <w:bookmarkStart w:id="57" w:name="_Toc216585467"/>
      <w:bookmarkStart w:id="58" w:name="_Toc217798095"/>
      <w:bookmarkStart w:id="59" w:name="_Toc216585468"/>
      <w:bookmarkStart w:id="60" w:name="_Toc217798096"/>
      <w:bookmarkStart w:id="61" w:name="_Toc211674181"/>
      <w:bookmarkStart w:id="62" w:name="_Toc473950310"/>
      <w:bookmarkStart w:id="63" w:name="_Toc511625973"/>
      <w:bookmarkStart w:id="64" w:name="_Toc515687072"/>
      <w:bookmarkStart w:id="65" w:name="_Toc431452973"/>
      <w:bookmarkEnd w:id="53"/>
      <w:bookmarkEnd w:id="54"/>
      <w:bookmarkEnd w:id="55"/>
      <w:bookmarkEnd w:id="56"/>
      <w:bookmarkEnd w:id="57"/>
      <w:bookmarkEnd w:id="58"/>
      <w:bookmarkEnd w:id="59"/>
      <w:bookmarkEnd w:id="60"/>
      <w:bookmarkEnd w:id="61"/>
      <w:r w:rsidRPr="00BA2072">
        <w:t>Introduction</w:t>
      </w:r>
      <w:bookmarkEnd w:id="62"/>
      <w:bookmarkEnd w:id="63"/>
      <w:bookmarkEnd w:id="64"/>
      <w:bookmarkEnd w:id="65"/>
    </w:p>
    <w:p w:rsidR="00D47D04" w:rsidRPr="00BA2072" w:rsidRDefault="00D47D04" w:rsidP="00D47D04">
      <w:pPr>
        <w:pStyle w:val="PlainText"/>
        <w:rPr>
          <w:rFonts w:ascii="Arial" w:hAnsi="Arial" w:cs="Arial"/>
          <w:color w:val="333333"/>
          <w:sz w:val="24"/>
        </w:rPr>
      </w:pPr>
      <w:bookmarkStart w:id="66" w:name="_Toc473950311"/>
      <w:bookmarkStart w:id="67" w:name="_Toc511625974"/>
      <w:bookmarkStart w:id="68" w:name="_Toc515687073"/>
      <w:r w:rsidRPr="00BA2072">
        <w:rPr>
          <w:rFonts w:ascii="Arial" w:hAnsi="Arial" w:cs="Arial"/>
          <w:color w:val="333333"/>
          <w:sz w:val="24"/>
        </w:rPr>
        <w:t xml:space="preserve">This report specifies the final version of the </w:t>
      </w:r>
      <w:r w:rsidR="00E80EEA" w:rsidRPr="00BA2072">
        <w:rPr>
          <w:rFonts w:ascii="Arial" w:hAnsi="Arial" w:cs="Arial"/>
          <w:color w:val="333333"/>
          <w:sz w:val="24"/>
        </w:rPr>
        <w:t>20</w:t>
      </w:r>
      <w:r w:rsidR="00D24B7C" w:rsidRPr="00BA2072">
        <w:rPr>
          <w:rFonts w:ascii="Arial" w:hAnsi="Arial" w:cs="Arial"/>
          <w:color w:val="333333"/>
          <w:sz w:val="24"/>
        </w:rPr>
        <w:t>1</w:t>
      </w:r>
      <w:ins w:id="69" w:author="Tracy Thompson" w:date="2015-08-05T11:09:00Z">
        <w:r w:rsidR="00903E15">
          <w:rPr>
            <w:rFonts w:ascii="Arial" w:hAnsi="Arial" w:cs="Arial"/>
            <w:color w:val="333333"/>
            <w:sz w:val="24"/>
          </w:rPr>
          <w:t>6</w:t>
        </w:r>
      </w:ins>
      <w:del w:id="70" w:author="Tracy Thompson" w:date="2015-08-05T11:09:00Z">
        <w:r w:rsidR="00915341" w:rsidDel="00903E15">
          <w:rPr>
            <w:rFonts w:ascii="Arial" w:hAnsi="Arial" w:cs="Arial"/>
            <w:color w:val="333333"/>
            <w:sz w:val="24"/>
          </w:rPr>
          <w:delText>5</w:delText>
        </w:r>
      </w:del>
      <w:r w:rsidR="00D24B7C" w:rsidRPr="00BA2072">
        <w:rPr>
          <w:rFonts w:ascii="Arial" w:hAnsi="Arial" w:cs="Arial"/>
          <w:color w:val="333333"/>
          <w:sz w:val="24"/>
        </w:rPr>
        <w:t>/1</w:t>
      </w:r>
      <w:ins w:id="71" w:author="Tracy Thompson" w:date="2015-08-05T11:09:00Z">
        <w:r w:rsidR="00903E15">
          <w:rPr>
            <w:rFonts w:ascii="Arial" w:hAnsi="Arial" w:cs="Arial"/>
            <w:color w:val="333333"/>
            <w:sz w:val="24"/>
          </w:rPr>
          <w:t>7</w:t>
        </w:r>
      </w:ins>
      <w:del w:id="72" w:author="Tracy Thompson" w:date="2015-08-05T11:09:00Z">
        <w:r w:rsidR="00915341" w:rsidDel="00903E15">
          <w:rPr>
            <w:rFonts w:ascii="Arial" w:hAnsi="Arial" w:cs="Arial"/>
            <w:color w:val="333333"/>
            <w:sz w:val="24"/>
          </w:rPr>
          <w:delText>6</w:delText>
        </w:r>
      </w:del>
      <w:r w:rsidRPr="00BA2072">
        <w:rPr>
          <w:rFonts w:ascii="Arial" w:hAnsi="Arial" w:cs="Arial"/>
          <w:color w:val="333333"/>
          <w:sz w:val="24"/>
        </w:rPr>
        <w:t xml:space="preserve"> FY</w:t>
      </w:r>
      <w:r w:rsidRPr="00BA2072">
        <w:rPr>
          <w:rStyle w:val="FootnoteReference"/>
          <w:rFonts w:ascii="Arial" w:hAnsi="Arial" w:cs="Arial"/>
          <w:color w:val="333333"/>
          <w:sz w:val="24"/>
        </w:rPr>
        <w:footnoteReference w:id="1"/>
      </w:r>
      <w:r w:rsidR="00281E5E" w:rsidRPr="00BA2072">
        <w:rPr>
          <w:rFonts w:ascii="Arial" w:hAnsi="Arial" w:cs="Arial"/>
          <w:color w:val="333333"/>
          <w:sz w:val="24"/>
        </w:rPr>
        <w:t xml:space="preserve"> </w:t>
      </w:r>
      <w:del w:id="73" w:author="Tracy Thompson" w:date="2015-08-05T10:10:00Z">
        <w:r w:rsidR="00DB0FD6" w:rsidDel="001B4F92">
          <w:rPr>
            <w:rFonts w:ascii="Arial" w:hAnsi="Arial" w:cs="Arial"/>
            <w:color w:val="333333"/>
            <w:sz w:val="24"/>
          </w:rPr>
          <w:delText>WIESNZ1</w:delText>
        </w:r>
        <w:r w:rsidR="00915341" w:rsidDel="001B4F92">
          <w:rPr>
            <w:rFonts w:ascii="Arial" w:hAnsi="Arial" w:cs="Arial"/>
            <w:color w:val="333333"/>
            <w:sz w:val="24"/>
          </w:rPr>
          <w:delText>5</w:delText>
        </w:r>
      </w:del>
      <w:ins w:id="74" w:author="Tracy Thompson" w:date="2015-08-05T10:10:00Z">
        <w:r w:rsidR="001B4F92">
          <w:rPr>
            <w:rFonts w:ascii="Arial" w:hAnsi="Arial" w:cs="Arial"/>
            <w:color w:val="333333"/>
            <w:sz w:val="24"/>
          </w:rPr>
          <w:t>WIESNZ16</w:t>
        </w:r>
      </w:ins>
      <w:r w:rsidRPr="00BA2072">
        <w:rPr>
          <w:rFonts w:ascii="Arial" w:hAnsi="Arial" w:cs="Arial"/>
          <w:color w:val="333333"/>
          <w:sz w:val="24"/>
        </w:rPr>
        <w:t xml:space="preserve"> methodology for casemix purchasing to be used by DHBs.  It is the same format as the document used in earlier years</w:t>
      </w:r>
      <w:r w:rsidR="005A6B7F" w:rsidRPr="00BA2072">
        <w:rPr>
          <w:rFonts w:ascii="Arial" w:hAnsi="Arial" w:cs="Arial"/>
          <w:color w:val="333333"/>
          <w:sz w:val="24"/>
        </w:rPr>
        <w:t>, and</w:t>
      </w:r>
      <w:r w:rsidR="00281E5E" w:rsidRPr="00BA2072">
        <w:rPr>
          <w:rFonts w:ascii="Arial" w:hAnsi="Arial" w:cs="Arial"/>
          <w:color w:val="333333"/>
          <w:sz w:val="24"/>
        </w:rPr>
        <w:t xml:space="preserve"> </w:t>
      </w:r>
      <w:del w:id="75" w:author="Tracy Thompson" w:date="2015-08-05T10:10:00Z">
        <w:r w:rsidR="00DB0FD6" w:rsidDel="001B4F92">
          <w:rPr>
            <w:rFonts w:ascii="Arial" w:hAnsi="Arial" w:cs="Arial"/>
            <w:color w:val="333333"/>
            <w:sz w:val="24"/>
          </w:rPr>
          <w:delText>WIESNZ1</w:delText>
        </w:r>
        <w:r w:rsidR="00915341" w:rsidDel="001B4F92">
          <w:rPr>
            <w:rFonts w:ascii="Arial" w:hAnsi="Arial" w:cs="Arial"/>
            <w:color w:val="333333"/>
            <w:sz w:val="24"/>
          </w:rPr>
          <w:delText>5</w:delText>
        </w:r>
      </w:del>
      <w:ins w:id="76" w:author="Tracy Thompson" w:date="2015-08-05T10:10:00Z">
        <w:r w:rsidR="001B4F92">
          <w:rPr>
            <w:rFonts w:ascii="Arial" w:hAnsi="Arial" w:cs="Arial"/>
            <w:color w:val="333333"/>
            <w:sz w:val="24"/>
          </w:rPr>
          <w:t>WIESNZ16</w:t>
        </w:r>
      </w:ins>
      <w:r w:rsidRPr="00BA2072">
        <w:rPr>
          <w:rFonts w:ascii="Arial" w:hAnsi="Arial" w:cs="Arial"/>
          <w:color w:val="333333"/>
          <w:sz w:val="24"/>
        </w:rPr>
        <w:t xml:space="preserve"> is based on the DRG schedule </w:t>
      </w:r>
      <w:r w:rsidR="00681306" w:rsidRPr="00BA2072">
        <w:rPr>
          <w:rFonts w:ascii="Arial" w:hAnsi="Arial" w:cs="Arial"/>
          <w:color w:val="333333"/>
          <w:sz w:val="24"/>
        </w:rPr>
        <w:t>AR-DRG</w:t>
      </w:r>
      <w:r w:rsidR="0063211C" w:rsidRPr="00BA2072">
        <w:rPr>
          <w:rFonts w:ascii="Arial" w:hAnsi="Arial" w:cs="Arial"/>
          <w:color w:val="333333"/>
          <w:sz w:val="24"/>
        </w:rPr>
        <w:t xml:space="preserve"> </w:t>
      </w:r>
      <w:r w:rsidR="00681306" w:rsidRPr="00BA2072">
        <w:rPr>
          <w:rFonts w:ascii="Arial" w:hAnsi="Arial" w:cs="Arial"/>
          <w:color w:val="333333"/>
          <w:sz w:val="24"/>
        </w:rPr>
        <w:t>v6.0x</w:t>
      </w:r>
      <w:r w:rsidRPr="00BA2072">
        <w:rPr>
          <w:rFonts w:ascii="Arial" w:hAnsi="Arial" w:cs="Arial"/>
          <w:color w:val="333333"/>
          <w:sz w:val="24"/>
        </w:rPr>
        <w:t xml:space="preserve"> and clinical coding in </w:t>
      </w:r>
      <w:r w:rsidRPr="00BA2072">
        <w:rPr>
          <w:rFonts w:ascii="Arial" w:hAnsi="Arial" w:cs="Arial"/>
          <w:color w:val="333333"/>
          <w:sz w:val="24"/>
          <w:lang w:val="en-NZ"/>
        </w:rPr>
        <w:t>ICD-10-AM</w:t>
      </w:r>
      <w:r w:rsidR="00E1415F">
        <w:rPr>
          <w:rFonts w:ascii="Arial" w:hAnsi="Arial" w:cs="Arial"/>
          <w:color w:val="333333"/>
          <w:sz w:val="24"/>
          <w:lang w:val="en-NZ"/>
        </w:rPr>
        <w:t>/ACHI</w:t>
      </w:r>
      <w:r w:rsidRPr="00BA2072">
        <w:rPr>
          <w:rFonts w:ascii="Arial" w:hAnsi="Arial" w:cs="Arial"/>
          <w:color w:val="333333"/>
          <w:sz w:val="24"/>
          <w:lang w:val="en-NZ"/>
        </w:rPr>
        <w:t xml:space="preserve"> </w:t>
      </w:r>
      <w:r w:rsidR="00D24B7C" w:rsidRPr="00BA2072">
        <w:rPr>
          <w:rFonts w:ascii="Arial" w:hAnsi="Arial" w:cs="Arial"/>
          <w:color w:val="333333"/>
          <w:sz w:val="24"/>
          <w:lang w:val="en-NZ"/>
        </w:rPr>
        <w:t>6</w:t>
      </w:r>
      <w:r w:rsidR="008C09DD" w:rsidRPr="00BA2072">
        <w:rPr>
          <w:rFonts w:ascii="Arial" w:hAnsi="Arial" w:cs="Arial"/>
          <w:color w:val="333333"/>
          <w:sz w:val="24"/>
          <w:lang w:val="en-NZ"/>
        </w:rPr>
        <w:t xml:space="preserve">th </w:t>
      </w:r>
      <w:r w:rsidRPr="00BA2072">
        <w:rPr>
          <w:rFonts w:ascii="Arial" w:hAnsi="Arial" w:cs="Arial"/>
          <w:color w:val="333333"/>
          <w:sz w:val="24"/>
          <w:lang w:val="en-NZ"/>
        </w:rPr>
        <w:t>Edition</w:t>
      </w:r>
      <w:r w:rsidR="00113C4A">
        <w:rPr>
          <w:rFonts w:ascii="Arial" w:hAnsi="Arial" w:cs="Arial"/>
          <w:color w:val="333333"/>
          <w:sz w:val="24"/>
          <w:lang w:val="en-NZ"/>
        </w:rPr>
        <w:t xml:space="preserve"> after it has been back-mapped from ICD-10-AM</w:t>
      </w:r>
      <w:r w:rsidR="00E1415F">
        <w:rPr>
          <w:rFonts w:ascii="Arial" w:hAnsi="Arial" w:cs="Arial"/>
          <w:color w:val="333333"/>
          <w:sz w:val="24"/>
          <w:lang w:val="en-NZ"/>
        </w:rPr>
        <w:t>/ACHI</w:t>
      </w:r>
      <w:r w:rsidR="00113C4A">
        <w:rPr>
          <w:rFonts w:ascii="Arial" w:hAnsi="Arial" w:cs="Arial"/>
          <w:color w:val="333333"/>
          <w:sz w:val="24"/>
          <w:lang w:val="en-NZ"/>
        </w:rPr>
        <w:t xml:space="preserve"> 8</w:t>
      </w:r>
      <w:r w:rsidR="00113C4A" w:rsidRPr="00113C4A">
        <w:rPr>
          <w:rFonts w:ascii="Arial" w:hAnsi="Arial" w:cs="Arial"/>
          <w:color w:val="333333"/>
          <w:sz w:val="24"/>
          <w:lang w:val="en-NZ"/>
        </w:rPr>
        <w:t>th</w:t>
      </w:r>
      <w:r w:rsidR="00113C4A">
        <w:rPr>
          <w:rFonts w:ascii="Arial" w:hAnsi="Arial" w:cs="Arial"/>
          <w:color w:val="333333"/>
          <w:sz w:val="24"/>
          <w:lang w:val="en-NZ"/>
        </w:rPr>
        <w:t xml:space="preserve"> Edition</w:t>
      </w:r>
      <w:r w:rsidR="00E908FB">
        <w:rPr>
          <w:rFonts w:ascii="Arial" w:hAnsi="Arial" w:cs="Arial"/>
          <w:color w:val="333333"/>
          <w:sz w:val="24"/>
          <w:lang w:val="en-NZ"/>
        </w:rPr>
        <w:t>.</w:t>
      </w:r>
    </w:p>
    <w:p w:rsidR="00D47D04" w:rsidRPr="00BA2072" w:rsidRDefault="00D47D04" w:rsidP="00D47D04">
      <w:pPr>
        <w:pStyle w:val="PlainText"/>
        <w:rPr>
          <w:rFonts w:ascii="Arial" w:hAnsi="Arial" w:cs="Arial"/>
          <w:color w:val="333333"/>
          <w:sz w:val="24"/>
        </w:rPr>
      </w:pPr>
    </w:p>
    <w:p w:rsidR="006C284F" w:rsidRPr="00BA2072" w:rsidRDefault="00D47D04" w:rsidP="00D47D04">
      <w:pPr>
        <w:pStyle w:val="PlainText"/>
        <w:rPr>
          <w:rFonts w:ascii="Arial" w:hAnsi="Arial" w:cs="Arial"/>
          <w:color w:val="333333"/>
          <w:sz w:val="24"/>
        </w:rPr>
      </w:pPr>
      <w:r w:rsidRPr="00BA2072">
        <w:rPr>
          <w:rFonts w:ascii="Arial" w:hAnsi="Arial" w:cs="Arial"/>
          <w:color w:val="333333"/>
          <w:sz w:val="24"/>
        </w:rPr>
        <w:t>The intent of this document is to specify the casemix methodology used by DHBs so that case weighted discharge values can be calculated for all National Minimum Data</w:t>
      </w:r>
      <w:r w:rsidR="0016320E">
        <w:rPr>
          <w:rFonts w:ascii="Arial" w:hAnsi="Arial" w:cs="Arial"/>
          <w:color w:val="333333"/>
          <w:sz w:val="24"/>
        </w:rPr>
        <w:t xml:space="preserve">set </w:t>
      </w:r>
      <w:r w:rsidRPr="00BA2072">
        <w:rPr>
          <w:rFonts w:ascii="Arial" w:hAnsi="Arial" w:cs="Arial"/>
          <w:color w:val="333333"/>
          <w:sz w:val="24"/>
        </w:rPr>
        <w:t>(NMDS) event</w:t>
      </w:r>
      <w:r w:rsidR="00B84EC4">
        <w:rPr>
          <w:rFonts w:ascii="Arial" w:hAnsi="Arial" w:cs="Arial"/>
          <w:color w:val="333333"/>
          <w:sz w:val="24"/>
        </w:rPr>
        <w:t xml:space="preserve"> records</w:t>
      </w:r>
      <w:r w:rsidRPr="00BA2072">
        <w:rPr>
          <w:rFonts w:ascii="Arial" w:hAnsi="Arial" w:cs="Arial"/>
          <w:color w:val="333333"/>
          <w:sz w:val="24"/>
        </w:rPr>
        <w:t xml:space="preserve"> by the Ministry of Health</w:t>
      </w:r>
      <w:r w:rsidR="00B058D3" w:rsidRPr="00BA2072">
        <w:rPr>
          <w:rFonts w:ascii="Arial" w:hAnsi="Arial" w:cs="Arial"/>
          <w:color w:val="333333"/>
          <w:sz w:val="24"/>
        </w:rPr>
        <w:t xml:space="preserve">.  </w:t>
      </w:r>
      <w:r w:rsidRPr="00BA2072">
        <w:rPr>
          <w:rFonts w:ascii="Arial" w:hAnsi="Arial" w:cs="Arial"/>
          <w:color w:val="333333"/>
          <w:sz w:val="24"/>
        </w:rPr>
        <w:t>Further variables are also defined, as required, to identify casemix purchased Purchase Units (PUs), sometimes also referred to as Service Units, case complexity (for future costing work), and the cost weight version used.</w:t>
      </w:r>
      <w:r w:rsidR="00C717C3">
        <w:rPr>
          <w:rFonts w:ascii="Arial" w:hAnsi="Arial" w:cs="Arial"/>
          <w:color w:val="333333"/>
          <w:sz w:val="24"/>
        </w:rPr>
        <w:t xml:space="preserve">  P</w:t>
      </w:r>
      <w:r w:rsidRPr="00BA2072">
        <w:rPr>
          <w:rFonts w:ascii="Arial" w:hAnsi="Arial" w:cs="Arial"/>
          <w:color w:val="333333"/>
          <w:sz w:val="24"/>
        </w:rPr>
        <w:t>ublicly funded event</w:t>
      </w:r>
      <w:r w:rsidR="00A458C1">
        <w:rPr>
          <w:rFonts w:ascii="Arial" w:hAnsi="Arial" w:cs="Arial"/>
          <w:color w:val="333333"/>
          <w:sz w:val="24"/>
        </w:rPr>
        <w:t xml:space="preserve"> records</w:t>
      </w:r>
      <w:r w:rsidRPr="00BA2072">
        <w:rPr>
          <w:rFonts w:ascii="Arial" w:hAnsi="Arial" w:cs="Arial"/>
          <w:color w:val="333333"/>
          <w:sz w:val="24"/>
        </w:rPr>
        <w:t xml:space="preserve"> excluded from casemix purchasing are identified and </w:t>
      </w:r>
      <w:r w:rsidR="00D96352" w:rsidRPr="00BA2072">
        <w:rPr>
          <w:rFonts w:ascii="Arial" w:hAnsi="Arial" w:cs="Arial"/>
          <w:color w:val="333333"/>
          <w:sz w:val="24"/>
        </w:rPr>
        <w:t xml:space="preserve">where possible </w:t>
      </w:r>
      <w:r w:rsidRPr="00BA2072">
        <w:rPr>
          <w:rFonts w:ascii="Arial" w:hAnsi="Arial" w:cs="Arial"/>
          <w:color w:val="333333"/>
          <w:sz w:val="24"/>
        </w:rPr>
        <w:t>the correct non casemix PU applicable to the event</w:t>
      </w:r>
      <w:r w:rsidR="00A458C1">
        <w:rPr>
          <w:rFonts w:ascii="Arial" w:hAnsi="Arial" w:cs="Arial"/>
          <w:color w:val="333333"/>
          <w:sz w:val="24"/>
        </w:rPr>
        <w:t xml:space="preserve"> record</w:t>
      </w:r>
      <w:r w:rsidRPr="00BA2072">
        <w:rPr>
          <w:rFonts w:ascii="Arial" w:hAnsi="Arial" w:cs="Arial"/>
          <w:color w:val="333333"/>
          <w:sz w:val="24"/>
        </w:rPr>
        <w:t xml:space="preserve"> is defined, allowing these event</w:t>
      </w:r>
      <w:r w:rsidR="00A458C1">
        <w:rPr>
          <w:rFonts w:ascii="Arial" w:hAnsi="Arial" w:cs="Arial"/>
          <w:color w:val="333333"/>
          <w:sz w:val="24"/>
        </w:rPr>
        <w:t xml:space="preserve"> records</w:t>
      </w:r>
      <w:r w:rsidRPr="00BA2072">
        <w:rPr>
          <w:rFonts w:ascii="Arial" w:hAnsi="Arial" w:cs="Arial"/>
          <w:color w:val="333333"/>
          <w:sz w:val="24"/>
        </w:rPr>
        <w:t xml:space="preserve"> to be combined with the </w:t>
      </w:r>
      <w:r w:rsidR="008F4DD2" w:rsidRPr="00BA2072">
        <w:rPr>
          <w:rFonts w:ascii="Arial" w:hAnsi="Arial" w:cs="Arial"/>
          <w:color w:val="333333"/>
          <w:sz w:val="24"/>
        </w:rPr>
        <w:t>N</w:t>
      </w:r>
      <w:r w:rsidRPr="00BA2072">
        <w:rPr>
          <w:rFonts w:ascii="Arial" w:hAnsi="Arial" w:cs="Arial"/>
          <w:color w:val="333333"/>
          <w:sz w:val="24"/>
        </w:rPr>
        <w:t xml:space="preserve">ational </w:t>
      </w:r>
      <w:r w:rsidR="008F4DD2" w:rsidRPr="00BA2072">
        <w:rPr>
          <w:rFonts w:ascii="Arial" w:hAnsi="Arial" w:cs="Arial"/>
          <w:color w:val="333333"/>
          <w:sz w:val="24"/>
        </w:rPr>
        <w:t>N</w:t>
      </w:r>
      <w:r w:rsidR="006C284F" w:rsidRPr="00BA2072">
        <w:rPr>
          <w:rFonts w:ascii="Arial" w:hAnsi="Arial" w:cs="Arial"/>
          <w:color w:val="333333"/>
          <w:sz w:val="24"/>
        </w:rPr>
        <w:t>on-A</w:t>
      </w:r>
      <w:r w:rsidRPr="00BA2072">
        <w:rPr>
          <w:rFonts w:ascii="Arial" w:hAnsi="Arial" w:cs="Arial"/>
          <w:color w:val="333333"/>
          <w:sz w:val="24"/>
        </w:rPr>
        <w:t xml:space="preserve">dmitted </w:t>
      </w:r>
      <w:r w:rsidR="008F4DD2" w:rsidRPr="00BA2072">
        <w:rPr>
          <w:rFonts w:ascii="Arial" w:hAnsi="Arial" w:cs="Arial"/>
          <w:color w:val="333333"/>
          <w:sz w:val="24"/>
        </w:rPr>
        <w:t>P</w:t>
      </w:r>
      <w:r w:rsidRPr="00BA2072">
        <w:rPr>
          <w:rFonts w:ascii="Arial" w:hAnsi="Arial" w:cs="Arial"/>
          <w:color w:val="333333"/>
          <w:sz w:val="24"/>
        </w:rPr>
        <w:t xml:space="preserve">atient </w:t>
      </w:r>
      <w:r w:rsidR="008F4DD2" w:rsidRPr="00BA2072">
        <w:rPr>
          <w:rFonts w:ascii="Arial" w:hAnsi="Arial" w:cs="Arial"/>
          <w:color w:val="333333"/>
          <w:sz w:val="24"/>
        </w:rPr>
        <w:t>D</w:t>
      </w:r>
      <w:r w:rsidRPr="00BA2072">
        <w:rPr>
          <w:rFonts w:ascii="Arial" w:hAnsi="Arial" w:cs="Arial"/>
          <w:color w:val="333333"/>
          <w:sz w:val="24"/>
        </w:rPr>
        <w:t xml:space="preserve">ata </w:t>
      </w:r>
      <w:r w:rsidR="008F4DD2" w:rsidRPr="00BA2072">
        <w:rPr>
          <w:rFonts w:ascii="Arial" w:hAnsi="Arial" w:cs="Arial"/>
          <w:color w:val="333333"/>
          <w:sz w:val="24"/>
        </w:rPr>
        <w:t>C</w:t>
      </w:r>
      <w:r w:rsidRPr="00BA2072">
        <w:rPr>
          <w:rFonts w:ascii="Arial" w:hAnsi="Arial" w:cs="Arial"/>
          <w:color w:val="333333"/>
          <w:sz w:val="24"/>
        </w:rPr>
        <w:t xml:space="preserve">ollection (NNPAC).  </w:t>
      </w:r>
    </w:p>
    <w:p w:rsidR="006C284F" w:rsidRPr="00BA2072" w:rsidRDefault="006C284F" w:rsidP="00D47D04">
      <w:pPr>
        <w:pStyle w:val="PlainText"/>
        <w:rPr>
          <w:rFonts w:ascii="Arial" w:hAnsi="Arial" w:cs="Arial"/>
          <w:color w:val="333333"/>
          <w:sz w:val="24"/>
        </w:rPr>
      </w:pPr>
    </w:p>
    <w:p w:rsidR="00D47D04" w:rsidRPr="00BA2072" w:rsidRDefault="00D47D04" w:rsidP="00D47D04">
      <w:pPr>
        <w:pStyle w:val="PlainText"/>
        <w:rPr>
          <w:rFonts w:ascii="Arial" w:hAnsi="Arial" w:cs="Arial"/>
          <w:color w:val="333333"/>
          <w:sz w:val="24"/>
        </w:rPr>
      </w:pPr>
      <w:r w:rsidRPr="00BA2072">
        <w:rPr>
          <w:rFonts w:ascii="Arial" w:hAnsi="Arial" w:cs="Arial"/>
          <w:color w:val="333333"/>
          <w:sz w:val="24"/>
        </w:rPr>
        <w:t>A secondary purpose of this document is to provide a d</w:t>
      </w:r>
      <w:r w:rsidR="00C717C3">
        <w:rPr>
          <w:rFonts w:ascii="Arial" w:hAnsi="Arial" w:cs="Arial"/>
          <w:color w:val="333333"/>
          <w:sz w:val="24"/>
        </w:rPr>
        <w:t xml:space="preserve">efinitive explanation of the DHB </w:t>
      </w:r>
      <w:r w:rsidRPr="00BA2072">
        <w:rPr>
          <w:rFonts w:ascii="Arial" w:hAnsi="Arial" w:cs="Arial"/>
          <w:color w:val="333333"/>
          <w:sz w:val="24"/>
        </w:rPr>
        <w:t>casemix purchasing framework for use</w:t>
      </w:r>
      <w:r w:rsidR="00B058D3" w:rsidRPr="00BA2072">
        <w:rPr>
          <w:rFonts w:ascii="Arial" w:hAnsi="Arial" w:cs="Arial"/>
          <w:color w:val="333333"/>
          <w:sz w:val="24"/>
        </w:rPr>
        <w:t xml:space="preserve"> throughout the health sector.  </w:t>
      </w:r>
      <w:r w:rsidRPr="00BA2072">
        <w:rPr>
          <w:rFonts w:ascii="Arial" w:hAnsi="Arial" w:cs="Arial"/>
          <w:color w:val="333333"/>
          <w:sz w:val="24"/>
        </w:rPr>
        <w:t xml:space="preserve">As such, additional information beyond that required by </w:t>
      </w:r>
      <w:r w:rsidR="008C09DD" w:rsidRPr="00BA2072">
        <w:rPr>
          <w:rFonts w:ascii="Arial" w:hAnsi="Arial" w:cs="Arial"/>
          <w:color w:val="333333"/>
          <w:sz w:val="24"/>
        </w:rPr>
        <w:t xml:space="preserve">the </w:t>
      </w:r>
      <w:r w:rsidRPr="00BA2072">
        <w:rPr>
          <w:rFonts w:ascii="Arial" w:hAnsi="Arial" w:cs="Arial"/>
          <w:color w:val="333333"/>
          <w:sz w:val="24"/>
        </w:rPr>
        <w:t xml:space="preserve">Information </w:t>
      </w:r>
      <w:r w:rsidR="003B7902" w:rsidRPr="00BA2072">
        <w:rPr>
          <w:rFonts w:ascii="Arial" w:hAnsi="Arial" w:cs="Arial"/>
          <w:color w:val="333333"/>
          <w:sz w:val="24"/>
        </w:rPr>
        <w:t>Group</w:t>
      </w:r>
      <w:r w:rsidR="008C09DD" w:rsidRPr="00BA2072">
        <w:rPr>
          <w:rFonts w:ascii="Arial" w:hAnsi="Arial" w:cs="Arial"/>
          <w:color w:val="333333"/>
          <w:sz w:val="24"/>
        </w:rPr>
        <w:t xml:space="preserve"> </w:t>
      </w:r>
      <w:r w:rsidR="00F301E6" w:rsidRPr="00BA2072">
        <w:rPr>
          <w:rFonts w:ascii="Arial" w:hAnsi="Arial" w:cs="Arial"/>
          <w:color w:val="333333"/>
          <w:sz w:val="24"/>
        </w:rPr>
        <w:t xml:space="preserve">(IG) </w:t>
      </w:r>
      <w:r w:rsidR="006C284F" w:rsidRPr="00BA2072">
        <w:rPr>
          <w:rFonts w:ascii="Arial" w:hAnsi="Arial" w:cs="Arial"/>
          <w:color w:val="333333"/>
          <w:sz w:val="24"/>
        </w:rPr>
        <w:t>(MoH) for implementation i</w:t>
      </w:r>
      <w:r w:rsidRPr="00BA2072">
        <w:rPr>
          <w:rFonts w:ascii="Arial" w:hAnsi="Arial" w:cs="Arial"/>
          <w:color w:val="333333"/>
          <w:sz w:val="24"/>
        </w:rPr>
        <w:t>n the NMDS is provided both as a background and to identify areas that may be subject to revision for future funding arrangements</w:t>
      </w:r>
      <w:r w:rsidR="008150C5" w:rsidRPr="00BA2072">
        <w:rPr>
          <w:rFonts w:ascii="Arial" w:hAnsi="Arial" w:cs="Arial"/>
          <w:color w:val="333333"/>
          <w:sz w:val="24"/>
        </w:rPr>
        <w:t>.</w:t>
      </w:r>
    </w:p>
    <w:p w:rsidR="00D47D04" w:rsidRDefault="00D47D04" w:rsidP="00D47D04">
      <w:pPr>
        <w:pStyle w:val="PlainText"/>
        <w:rPr>
          <w:rFonts w:ascii="Arial" w:hAnsi="Arial" w:cs="Arial"/>
          <w:color w:val="333333"/>
          <w:sz w:val="24"/>
        </w:rPr>
      </w:pPr>
      <w:r w:rsidRPr="00BA2072">
        <w:rPr>
          <w:rFonts w:ascii="Arial" w:hAnsi="Arial" w:cs="Arial"/>
          <w:color w:val="333333"/>
          <w:sz w:val="24"/>
        </w:rPr>
        <w:t>This specification is described as much as possible in plain Engl</w:t>
      </w:r>
      <w:r w:rsidR="00B058D3" w:rsidRPr="00BA2072">
        <w:rPr>
          <w:rFonts w:ascii="Arial" w:hAnsi="Arial" w:cs="Arial"/>
          <w:color w:val="333333"/>
          <w:sz w:val="24"/>
        </w:rPr>
        <w:t xml:space="preserve">ish.  </w:t>
      </w:r>
      <w:r w:rsidRPr="00BA2072">
        <w:rPr>
          <w:rFonts w:ascii="Arial" w:hAnsi="Arial" w:cs="Arial"/>
          <w:color w:val="333333"/>
          <w:sz w:val="24"/>
        </w:rPr>
        <w:t xml:space="preserve">There are, however, references to lists of </w:t>
      </w:r>
      <w:r w:rsidR="00BD1B64" w:rsidRPr="00BA2072">
        <w:rPr>
          <w:rFonts w:ascii="Arial" w:hAnsi="Arial" w:cs="Arial"/>
          <w:color w:val="333333"/>
          <w:sz w:val="24"/>
        </w:rPr>
        <w:t xml:space="preserve">The </w:t>
      </w:r>
      <w:r w:rsidRPr="00BA2072">
        <w:rPr>
          <w:rFonts w:ascii="Arial" w:hAnsi="Arial" w:cs="Arial"/>
          <w:color w:val="333333"/>
          <w:sz w:val="24"/>
        </w:rPr>
        <w:t xml:space="preserve">International </w:t>
      </w:r>
      <w:r w:rsidR="00BD1B64" w:rsidRPr="00BA2072">
        <w:rPr>
          <w:rFonts w:ascii="Arial" w:hAnsi="Arial" w:cs="Arial"/>
          <w:color w:val="333333"/>
          <w:sz w:val="24"/>
        </w:rPr>
        <w:t xml:space="preserve">Statistical </w:t>
      </w:r>
      <w:r w:rsidRPr="00BA2072">
        <w:rPr>
          <w:rFonts w:ascii="Arial" w:hAnsi="Arial" w:cs="Arial"/>
          <w:color w:val="333333"/>
          <w:sz w:val="24"/>
        </w:rPr>
        <w:t>Classification of Diseases</w:t>
      </w:r>
      <w:r w:rsidR="00BD1B64" w:rsidRPr="00BA2072">
        <w:rPr>
          <w:rFonts w:ascii="Arial" w:hAnsi="Arial" w:cs="Arial"/>
          <w:color w:val="333333"/>
          <w:sz w:val="24"/>
        </w:rPr>
        <w:t xml:space="preserve"> and Related Health Problems, Tenth Revision, Australian Modification</w:t>
      </w:r>
      <w:r w:rsidR="00B84EC4">
        <w:rPr>
          <w:rFonts w:ascii="Arial" w:hAnsi="Arial" w:cs="Arial"/>
          <w:color w:val="333333"/>
          <w:sz w:val="24"/>
        </w:rPr>
        <w:t xml:space="preserve"> (ICD-10-AM) </w:t>
      </w:r>
      <w:r w:rsidR="00D24B7C" w:rsidRPr="00BA2072">
        <w:rPr>
          <w:rFonts w:ascii="Arial" w:hAnsi="Arial" w:cs="Arial"/>
          <w:color w:val="333333"/>
          <w:sz w:val="24"/>
        </w:rPr>
        <w:t>6th</w:t>
      </w:r>
      <w:r w:rsidRPr="00BA2072">
        <w:rPr>
          <w:rFonts w:ascii="Arial" w:hAnsi="Arial" w:cs="Arial"/>
          <w:color w:val="333333"/>
          <w:sz w:val="24"/>
        </w:rPr>
        <w:t xml:space="preserve"> Edition, </w:t>
      </w:r>
      <w:r w:rsidR="00ED4885">
        <w:rPr>
          <w:rFonts w:ascii="Arial" w:hAnsi="Arial" w:cs="Arial"/>
          <w:color w:val="333333"/>
          <w:sz w:val="24"/>
        </w:rPr>
        <w:t xml:space="preserve">The Australian Classification of Health Interventions (ACHI), </w:t>
      </w:r>
      <w:r w:rsidRPr="00BA2072">
        <w:rPr>
          <w:rFonts w:ascii="Arial" w:hAnsi="Arial" w:cs="Arial"/>
          <w:color w:val="333333"/>
          <w:sz w:val="24"/>
        </w:rPr>
        <w:t>Diagnos</w:t>
      </w:r>
      <w:r w:rsidR="00BD1B64" w:rsidRPr="00BA2072">
        <w:rPr>
          <w:rFonts w:ascii="Arial" w:hAnsi="Arial" w:cs="Arial"/>
          <w:color w:val="333333"/>
          <w:sz w:val="24"/>
        </w:rPr>
        <w:t xml:space="preserve">is </w:t>
      </w:r>
      <w:r w:rsidRPr="00BA2072">
        <w:rPr>
          <w:rFonts w:ascii="Arial" w:hAnsi="Arial" w:cs="Arial"/>
          <w:color w:val="333333"/>
          <w:sz w:val="24"/>
        </w:rPr>
        <w:t>Related Groups (DRGs</w:t>
      </w:r>
      <w:r w:rsidRPr="00BA2072">
        <w:rPr>
          <w:rStyle w:val="FootnoteReference"/>
          <w:rFonts w:ascii="Arial" w:hAnsi="Arial" w:cs="Arial"/>
          <w:color w:val="333333"/>
          <w:sz w:val="24"/>
        </w:rPr>
        <w:footnoteReference w:id="2"/>
      </w:r>
      <w:r w:rsidRPr="00BA2072">
        <w:rPr>
          <w:rFonts w:ascii="Arial" w:hAnsi="Arial" w:cs="Arial"/>
          <w:color w:val="333333"/>
          <w:sz w:val="24"/>
        </w:rPr>
        <w:t xml:space="preserve">) and other lists of coded variables from the </w:t>
      </w:r>
      <w:r w:rsidR="006C284F" w:rsidRPr="00BA2072">
        <w:rPr>
          <w:rFonts w:ascii="Arial" w:hAnsi="Arial" w:cs="Arial"/>
          <w:color w:val="333333"/>
          <w:sz w:val="24"/>
        </w:rPr>
        <w:t>NMDS D</w:t>
      </w:r>
      <w:r w:rsidRPr="00BA2072">
        <w:rPr>
          <w:rFonts w:ascii="Arial" w:hAnsi="Arial" w:cs="Arial"/>
          <w:color w:val="333333"/>
          <w:sz w:val="24"/>
        </w:rPr>
        <w:t xml:space="preserve">ata </w:t>
      </w:r>
      <w:r w:rsidR="006C284F" w:rsidRPr="00BA2072">
        <w:rPr>
          <w:rFonts w:ascii="Arial" w:hAnsi="Arial" w:cs="Arial"/>
          <w:color w:val="333333"/>
          <w:sz w:val="24"/>
        </w:rPr>
        <w:t>D</w:t>
      </w:r>
      <w:r w:rsidRPr="00BA2072">
        <w:rPr>
          <w:rFonts w:ascii="Arial" w:hAnsi="Arial" w:cs="Arial"/>
          <w:color w:val="333333"/>
          <w:sz w:val="24"/>
        </w:rPr>
        <w:t>ictionary</w:t>
      </w:r>
      <w:r w:rsidR="00B058D3" w:rsidRPr="00BA2072">
        <w:rPr>
          <w:rFonts w:ascii="Arial" w:hAnsi="Arial" w:cs="Arial"/>
          <w:color w:val="333333"/>
          <w:sz w:val="24"/>
        </w:rPr>
        <w:t xml:space="preserve">.  </w:t>
      </w:r>
      <w:r w:rsidRPr="00BA2072">
        <w:rPr>
          <w:rFonts w:ascii="Arial" w:hAnsi="Arial" w:cs="Arial"/>
          <w:color w:val="333333"/>
          <w:sz w:val="24"/>
        </w:rPr>
        <w:t xml:space="preserve">Such lists, including logical conjunctions of different sets of variables, are provided to exactly identify what is included (or excluded) in the English definition.  </w:t>
      </w:r>
    </w:p>
    <w:p w:rsidR="00886231" w:rsidRPr="00B30D17" w:rsidRDefault="00886231" w:rsidP="00D47D04">
      <w:pPr>
        <w:pStyle w:val="PlainText"/>
        <w:rPr>
          <w:rFonts w:ascii="Arial" w:hAnsi="Arial" w:cs="Arial"/>
          <w:color w:val="333333"/>
          <w:sz w:val="24"/>
        </w:rPr>
      </w:pPr>
    </w:p>
    <w:p w:rsidR="0027571E" w:rsidRPr="00BA2072" w:rsidRDefault="00D47D04" w:rsidP="00D47D04">
      <w:pPr>
        <w:pStyle w:val="PlainText"/>
        <w:rPr>
          <w:rFonts w:ascii="Arial" w:hAnsi="Arial" w:cs="Arial"/>
          <w:color w:val="333333"/>
          <w:sz w:val="24"/>
          <w:lang w:val="en-US"/>
        </w:rPr>
      </w:pPr>
      <w:r w:rsidRPr="00BA2072">
        <w:rPr>
          <w:rFonts w:ascii="Arial" w:hAnsi="Arial" w:cs="Arial"/>
          <w:color w:val="333333"/>
          <w:sz w:val="24"/>
          <w:lang w:val="en-US"/>
        </w:rPr>
        <w:t>The NMDS cost weight file (.</w:t>
      </w:r>
      <w:r w:rsidRPr="00BA2072">
        <w:rPr>
          <w:rFonts w:ascii="Arial" w:hAnsi="Arial" w:cs="Arial"/>
          <w:color w:val="333333"/>
          <w:sz w:val="24"/>
          <w:lang w:val="en-NZ"/>
        </w:rPr>
        <w:t>ndw</w:t>
      </w:r>
      <w:r w:rsidRPr="00BA2072">
        <w:rPr>
          <w:rFonts w:ascii="Arial" w:hAnsi="Arial" w:cs="Arial"/>
          <w:color w:val="333333"/>
          <w:sz w:val="24"/>
          <w:lang w:val="en-US"/>
        </w:rPr>
        <w:t xml:space="preserve"> file) is distributed by </w:t>
      </w:r>
      <w:r w:rsidR="00F301E6" w:rsidRPr="00BA2072">
        <w:rPr>
          <w:rFonts w:ascii="Arial" w:hAnsi="Arial" w:cs="Arial"/>
          <w:color w:val="333333"/>
          <w:sz w:val="24"/>
          <w:lang w:val="en-US"/>
        </w:rPr>
        <w:t xml:space="preserve">the </w:t>
      </w:r>
      <w:r w:rsidRPr="00BA2072">
        <w:rPr>
          <w:rFonts w:ascii="Arial" w:hAnsi="Arial" w:cs="Arial"/>
          <w:color w:val="333333"/>
          <w:sz w:val="24"/>
          <w:lang w:val="en-US"/>
        </w:rPr>
        <w:t xml:space="preserve">Information </w:t>
      </w:r>
      <w:r w:rsidR="003B7902" w:rsidRPr="00BA2072">
        <w:rPr>
          <w:rFonts w:ascii="Arial" w:hAnsi="Arial" w:cs="Arial"/>
          <w:color w:val="333333"/>
          <w:sz w:val="24"/>
          <w:lang w:val="en-US"/>
        </w:rPr>
        <w:t>Group</w:t>
      </w:r>
      <w:r w:rsidR="003151EC">
        <w:rPr>
          <w:rFonts w:ascii="Arial" w:hAnsi="Arial" w:cs="Arial"/>
          <w:color w:val="333333"/>
          <w:sz w:val="24"/>
          <w:lang w:val="en-US"/>
        </w:rPr>
        <w:t xml:space="preserve"> </w:t>
      </w:r>
      <w:r w:rsidRPr="00BA2072">
        <w:rPr>
          <w:rFonts w:ascii="Arial" w:hAnsi="Arial" w:cs="Arial"/>
          <w:color w:val="333333"/>
          <w:sz w:val="24"/>
          <w:lang w:val="en-US"/>
        </w:rPr>
        <w:t>for e</w:t>
      </w:r>
      <w:r w:rsidR="00B058D3" w:rsidRPr="00BA2072">
        <w:rPr>
          <w:rFonts w:ascii="Arial" w:hAnsi="Arial" w:cs="Arial"/>
          <w:color w:val="333333"/>
          <w:sz w:val="24"/>
          <w:lang w:val="en-US"/>
        </w:rPr>
        <w:t xml:space="preserve">ach </w:t>
      </w:r>
      <w:r w:rsidR="00E908FB">
        <w:rPr>
          <w:rFonts w:ascii="Arial" w:hAnsi="Arial" w:cs="Arial"/>
          <w:color w:val="333333"/>
          <w:sz w:val="24"/>
          <w:lang w:val="en-US"/>
        </w:rPr>
        <w:t xml:space="preserve">batch </w:t>
      </w:r>
      <w:r w:rsidR="00B058D3" w:rsidRPr="00BA2072">
        <w:rPr>
          <w:rFonts w:ascii="Arial" w:hAnsi="Arial" w:cs="Arial"/>
          <w:color w:val="333333"/>
          <w:sz w:val="24"/>
          <w:lang w:val="en-US"/>
        </w:rPr>
        <w:t xml:space="preserve">file loaded into the NMDS.  </w:t>
      </w:r>
      <w:r w:rsidRPr="00BA2072">
        <w:rPr>
          <w:rFonts w:ascii="Arial" w:hAnsi="Arial" w:cs="Arial"/>
          <w:color w:val="333333"/>
          <w:sz w:val="24"/>
          <w:lang w:val="en-US"/>
        </w:rPr>
        <w:t xml:space="preserve">The file contains the results of the WIES calculation process for each </w:t>
      </w:r>
      <w:r w:rsidR="00E908FB">
        <w:rPr>
          <w:rFonts w:ascii="Arial" w:hAnsi="Arial" w:cs="Arial"/>
          <w:color w:val="333333"/>
          <w:sz w:val="24"/>
          <w:lang w:val="en-US"/>
        </w:rPr>
        <w:t xml:space="preserve">event </w:t>
      </w:r>
      <w:r w:rsidRPr="00BA2072">
        <w:rPr>
          <w:rFonts w:ascii="Arial" w:hAnsi="Arial" w:cs="Arial"/>
          <w:color w:val="333333"/>
          <w:sz w:val="24"/>
          <w:lang w:val="en-US"/>
        </w:rPr>
        <w:t>record within the fi</w:t>
      </w:r>
      <w:r w:rsidR="00B058D3" w:rsidRPr="00BA2072">
        <w:rPr>
          <w:rFonts w:ascii="Arial" w:hAnsi="Arial" w:cs="Arial"/>
          <w:color w:val="333333"/>
          <w:sz w:val="24"/>
          <w:lang w:val="en-US"/>
        </w:rPr>
        <w:t xml:space="preserve">le that is successfully loaded. </w:t>
      </w:r>
    </w:p>
    <w:p w:rsidR="00477A2E" w:rsidRPr="00BA2072" w:rsidRDefault="00477A2E" w:rsidP="00D47D04">
      <w:pPr>
        <w:pStyle w:val="PlainText"/>
        <w:rPr>
          <w:rFonts w:ascii="Arial" w:hAnsi="Arial" w:cs="Arial"/>
          <w:color w:val="333333"/>
          <w:sz w:val="24"/>
          <w:lang w:val="en-US"/>
        </w:rPr>
      </w:pPr>
    </w:p>
    <w:p w:rsidR="00D47D04" w:rsidRPr="00BA2072" w:rsidRDefault="00D47D04" w:rsidP="00D47D04">
      <w:pPr>
        <w:pStyle w:val="PlainText"/>
        <w:rPr>
          <w:rFonts w:ascii="Arial" w:hAnsi="Arial" w:cs="Arial"/>
          <w:color w:val="333333"/>
          <w:sz w:val="24"/>
          <w:lang w:val="en-US"/>
        </w:rPr>
      </w:pPr>
      <w:r w:rsidRPr="00BA2072">
        <w:rPr>
          <w:rFonts w:ascii="Arial" w:hAnsi="Arial" w:cs="Arial"/>
          <w:color w:val="333333"/>
          <w:sz w:val="24"/>
          <w:lang w:val="en-US"/>
        </w:rPr>
        <w:t xml:space="preserve">It gives the cost weight, purchase unit and DRG for each event </w:t>
      </w:r>
      <w:r w:rsidR="00E908FB">
        <w:rPr>
          <w:rFonts w:ascii="Arial" w:hAnsi="Arial" w:cs="Arial"/>
          <w:color w:val="333333"/>
          <w:sz w:val="24"/>
          <w:lang w:val="en-US"/>
        </w:rPr>
        <w:t xml:space="preserve">record </w:t>
      </w:r>
      <w:r w:rsidRPr="00BA2072">
        <w:rPr>
          <w:rFonts w:ascii="Arial" w:hAnsi="Arial" w:cs="Arial"/>
          <w:color w:val="333333"/>
          <w:sz w:val="24"/>
          <w:lang w:val="en-US"/>
        </w:rPr>
        <w:t xml:space="preserve">and a subset of information from the </w:t>
      </w:r>
      <w:r w:rsidR="00E908FB">
        <w:rPr>
          <w:rFonts w:ascii="Arial" w:hAnsi="Arial" w:cs="Arial"/>
          <w:color w:val="333333"/>
          <w:sz w:val="24"/>
          <w:lang w:val="en-US"/>
        </w:rPr>
        <w:t xml:space="preserve">event </w:t>
      </w:r>
      <w:r w:rsidRPr="00BA2072">
        <w:rPr>
          <w:rFonts w:ascii="Arial" w:hAnsi="Arial" w:cs="Arial"/>
          <w:color w:val="333333"/>
          <w:sz w:val="24"/>
          <w:lang w:val="en-US"/>
        </w:rPr>
        <w:t xml:space="preserve">record that was used to calculate each of these.  The file comprises </w:t>
      </w:r>
      <w:r w:rsidR="003633BB" w:rsidRPr="00BA2072">
        <w:rPr>
          <w:rFonts w:ascii="Arial" w:hAnsi="Arial" w:cs="Arial"/>
          <w:color w:val="333333"/>
          <w:sz w:val="24"/>
          <w:lang w:val="en-US"/>
        </w:rPr>
        <w:t xml:space="preserve">of </w:t>
      </w:r>
      <w:r w:rsidRPr="00BA2072">
        <w:rPr>
          <w:rFonts w:ascii="Arial" w:hAnsi="Arial" w:cs="Arial"/>
          <w:color w:val="333333"/>
          <w:sz w:val="24"/>
          <w:lang w:val="en-US"/>
        </w:rPr>
        <w:t xml:space="preserve">a header record containing file information, and a cost weight transaction record for each </w:t>
      </w:r>
      <w:r w:rsidR="00E908FB">
        <w:rPr>
          <w:rFonts w:ascii="Arial" w:hAnsi="Arial" w:cs="Arial"/>
          <w:color w:val="333333"/>
          <w:sz w:val="24"/>
          <w:lang w:val="en-US"/>
        </w:rPr>
        <w:t xml:space="preserve">event </w:t>
      </w:r>
      <w:r w:rsidRPr="00BA2072">
        <w:rPr>
          <w:rFonts w:ascii="Arial" w:hAnsi="Arial" w:cs="Arial"/>
          <w:color w:val="333333"/>
          <w:sz w:val="24"/>
          <w:lang w:val="en-US"/>
        </w:rPr>
        <w:t xml:space="preserve">record loaded </w:t>
      </w:r>
      <w:r w:rsidR="003633BB" w:rsidRPr="00BA2072">
        <w:rPr>
          <w:rFonts w:ascii="Arial" w:hAnsi="Arial" w:cs="Arial"/>
          <w:color w:val="333333"/>
          <w:sz w:val="24"/>
          <w:lang w:val="en-US"/>
        </w:rPr>
        <w:t>in</w:t>
      </w:r>
      <w:r w:rsidRPr="00BA2072">
        <w:rPr>
          <w:rFonts w:ascii="Arial" w:hAnsi="Arial" w:cs="Arial"/>
          <w:color w:val="333333"/>
          <w:sz w:val="24"/>
          <w:lang w:val="en-US"/>
        </w:rPr>
        <w:t xml:space="preserve">to </w:t>
      </w:r>
      <w:r w:rsidR="003633BB" w:rsidRPr="00BA2072">
        <w:rPr>
          <w:rFonts w:ascii="Arial" w:hAnsi="Arial" w:cs="Arial"/>
          <w:color w:val="333333"/>
          <w:sz w:val="24"/>
          <w:lang w:val="en-US"/>
        </w:rPr>
        <w:t xml:space="preserve">the </w:t>
      </w:r>
      <w:r w:rsidRPr="00BA2072">
        <w:rPr>
          <w:rFonts w:ascii="Arial" w:hAnsi="Arial" w:cs="Arial"/>
          <w:color w:val="333333"/>
          <w:sz w:val="24"/>
          <w:lang w:val="en-US"/>
        </w:rPr>
        <w:t>NMDS.</w:t>
      </w:r>
    </w:p>
    <w:p w:rsidR="006C284F" w:rsidRPr="00BA2072" w:rsidRDefault="006C284F" w:rsidP="00D47D04">
      <w:pPr>
        <w:pStyle w:val="PlainText"/>
        <w:rPr>
          <w:rFonts w:ascii="Arial" w:hAnsi="Arial" w:cs="Arial"/>
          <w:color w:val="333333"/>
          <w:sz w:val="24"/>
        </w:rPr>
      </w:pPr>
    </w:p>
    <w:p w:rsidR="00D47D04" w:rsidRDefault="00D47D04" w:rsidP="00D47D04">
      <w:pPr>
        <w:pStyle w:val="PlainText"/>
        <w:rPr>
          <w:rFonts w:ascii="Arial" w:hAnsi="Arial" w:cs="Arial"/>
          <w:color w:val="333333"/>
          <w:sz w:val="24"/>
        </w:rPr>
      </w:pPr>
      <w:r w:rsidRPr="00BA2072">
        <w:rPr>
          <w:rFonts w:ascii="Arial" w:hAnsi="Arial" w:cs="Arial"/>
          <w:color w:val="333333"/>
          <w:sz w:val="24"/>
        </w:rPr>
        <w:t xml:space="preserve">Note that the terms </w:t>
      </w:r>
      <w:r w:rsidRPr="00BA2072">
        <w:rPr>
          <w:rFonts w:ascii="Arial" w:hAnsi="Arial" w:cs="Arial"/>
          <w:i/>
          <w:color w:val="333333"/>
          <w:sz w:val="24"/>
        </w:rPr>
        <w:t>Hospital and Health Service (HHS)</w:t>
      </w:r>
      <w:r w:rsidRPr="00BA2072">
        <w:rPr>
          <w:rFonts w:ascii="Arial" w:hAnsi="Arial" w:cs="Arial"/>
          <w:color w:val="333333"/>
          <w:sz w:val="24"/>
        </w:rPr>
        <w:t xml:space="preserve"> and </w:t>
      </w:r>
      <w:r w:rsidRPr="00BA2072">
        <w:rPr>
          <w:rFonts w:ascii="Arial" w:hAnsi="Arial" w:cs="Arial"/>
          <w:i/>
          <w:color w:val="333333"/>
          <w:sz w:val="24"/>
        </w:rPr>
        <w:t>DHB provider arm</w:t>
      </w:r>
      <w:r w:rsidRPr="00BA2072">
        <w:rPr>
          <w:rFonts w:ascii="Arial" w:hAnsi="Arial" w:cs="Arial"/>
          <w:color w:val="333333"/>
          <w:sz w:val="24"/>
        </w:rPr>
        <w:t xml:space="preserve"> may be used interchangeably throughout this document.</w:t>
      </w:r>
    </w:p>
    <w:p w:rsidR="001B4F92" w:rsidRDefault="001B4F92" w:rsidP="00D47D04">
      <w:pPr>
        <w:pStyle w:val="PlainText"/>
        <w:rPr>
          <w:rFonts w:ascii="Arial" w:hAnsi="Arial" w:cs="Arial"/>
          <w:color w:val="333333"/>
          <w:sz w:val="24"/>
        </w:rPr>
      </w:pPr>
    </w:p>
    <w:p w:rsidR="00B65A2A" w:rsidRPr="0036743A" w:rsidRDefault="00B65A2A" w:rsidP="00B30D17">
      <w:pPr>
        <w:pStyle w:val="Heading2"/>
      </w:pPr>
      <w:bookmarkStart w:id="77" w:name="_Toc431452974"/>
      <w:r w:rsidRPr="0036743A">
        <w:t>Background</w:t>
      </w:r>
      <w:bookmarkEnd w:id="66"/>
      <w:bookmarkEnd w:id="67"/>
      <w:bookmarkEnd w:id="68"/>
      <w:bookmarkEnd w:id="77"/>
    </w:p>
    <w:p w:rsidR="00074B4F" w:rsidRPr="00BA2072" w:rsidRDefault="00074B4F" w:rsidP="00074B4F">
      <w:pPr>
        <w:pStyle w:val="PlainText"/>
        <w:rPr>
          <w:rFonts w:ascii="Arial" w:hAnsi="Arial" w:cs="Arial"/>
          <w:color w:val="333333"/>
          <w:sz w:val="24"/>
        </w:rPr>
      </w:pPr>
      <w:r w:rsidRPr="00BA2072">
        <w:rPr>
          <w:rFonts w:ascii="Arial" w:hAnsi="Arial" w:cs="Arial"/>
          <w:color w:val="333333"/>
          <w:sz w:val="24"/>
        </w:rPr>
        <w:t>DHBs are responsible for funding their provider arms from their MoH funding packages, using the form of a service level agreement and price volume schedule agreed betw</w:t>
      </w:r>
      <w:r w:rsidR="00883862" w:rsidRPr="00BA2072">
        <w:rPr>
          <w:rFonts w:ascii="Arial" w:hAnsi="Arial" w:cs="Arial"/>
          <w:color w:val="333333"/>
          <w:sz w:val="24"/>
        </w:rPr>
        <w:t xml:space="preserve">een a DHB and its provider arm.  </w:t>
      </w:r>
      <w:r w:rsidRPr="00BA2072">
        <w:rPr>
          <w:rFonts w:ascii="Arial" w:hAnsi="Arial" w:cs="Arial"/>
          <w:color w:val="333333"/>
          <w:sz w:val="24"/>
        </w:rPr>
        <w:t>DHB purchasing intentions, including volume targets, are notified to th</w:t>
      </w:r>
      <w:r w:rsidR="00883862" w:rsidRPr="00BA2072">
        <w:rPr>
          <w:rFonts w:ascii="Arial" w:hAnsi="Arial" w:cs="Arial"/>
          <w:color w:val="333333"/>
          <w:sz w:val="24"/>
        </w:rPr>
        <w:t xml:space="preserve">e MoH in district annual plans.  </w:t>
      </w:r>
      <w:r w:rsidRPr="00BA2072">
        <w:rPr>
          <w:rFonts w:ascii="Arial" w:hAnsi="Arial" w:cs="Arial"/>
          <w:color w:val="333333"/>
          <w:sz w:val="24"/>
        </w:rPr>
        <w:t xml:space="preserve">DHBs purchase a range of inpatient events from their provider arms, some of which are funded using this casemix framework, principally </w:t>
      </w:r>
      <w:r w:rsidR="006C284F" w:rsidRPr="00BA2072">
        <w:rPr>
          <w:rFonts w:ascii="Arial" w:hAnsi="Arial" w:cs="Arial"/>
          <w:color w:val="333333"/>
          <w:sz w:val="24"/>
        </w:rPr>
        <w:t>medical/s</w:t>
      </w:r>
      <w:r w:rsidR="00883862" w:rsidRPr="00BA2072">
        <w:rPr>
          <w:rFonts w:ascii="Arial" w:hAnsi="Arial" w:cs="Arial"/>
          <w:color w:val="333333"/>
          <w:sz w:val="24"/>
        </w:rPr>
        <w:t xml:space="preserve">urgical events.  </w:t>
      </w:r>
      <w:r w:rsidRPr="00BA2072">
        <w:rPr>
          <w:rFonts w:ascii="Arial" w:hAnsi="Arial" w:cs="Arial"/>
          <w:color w:val="333333"/>
          <w:sz w:val="24"/>
        </w:rPr>
        <w:t xml:space="preserve">This document extends the existing casemix and cost weight methodology, known as Weighted Inlier Equivalent Separations (WIES), with </w:t>
      </w:r>
      <w:r w:rsidR="006C284F" w:rsidRPr="00BA2072">
        <w:rPr>
          <w:rFonts w:ascii="Arial" w:hAnsi="Arial" w:cs="Arial"/>
          <w:color w:val="333333"/>
          <w:sz w:val="24"/>
        </w:rPr>
        <w:t>a</w:t>
      </w:r>
      <w:r w:rsidRPr="00BA2072">
        <w:rPr>
          <w:rFonts w:ascii="Arial" w:hAnsi="Arial" w:cs="Arial"/>
          <w:color w:val="333333"/>
          <w:sz w:val="24"/>
        </w:rPr>
        <w:t>mendments for New Zealand from WIESNZ</w:t>
      </w:r>
      <w:r w:rsidR="00BD1B64" w:rsidRPr="00BA2072">
        <w:rPr>
          <w:rFonts w:ascii="Arial" w:hAnsi="Arial" w:cs="Arial"/>
          <w:color w:val="333333"/>
          <w:sz w:val="24"/>
        </w:rPr>
        <w:t>1</w:t>
      </w:r>
      <w:ins w:id="78" w:author="Tracy Thompson" w:date="2015-08-05T11:10:00Z">
        <w:r w:rsidR="00903E15">
          <w:rPr>
            <w:rFonts w:ascii="Arial" w:hAnsi="Arial" w:cs="Arial"/>
            <w:color w:val="333333"/>
            <w:sz w:val="24"/>
          </w:rPr>
          <w:t>5</w:t>
        </w:r>
      </w:ins>
      <w:del w:id="79" w:author="Tracy Thompson" w:date="2015-08-05T11:10:00Z">
        <w:r w:rsidR="00CE5E8B" w:rsidDel="00903E15">
          <w:rPr>
            <w:rFonts w:ascii="Arial" w:hAnsi="Arial" w:cs="Arial"/>
            <w:color w:val="333333"/>
            <w:sz w:val="24"/>
          </w:rPr>
          <w:delText>4</w:delText>
        </w:r>
      </w:del>
      <w:r w:rsidRPr="00BA2072">
        <w:rPr>
          <w:rFonts w:ascii="Arial" w:hAnsi="Arial" w:cs="Arial"/>
          <w:color w:val="333333"/>
          <w:sz w:val="24"/>
        </w:rPr>
        <w:t xml:space="preserve"> to </w:t>
      </w:r>
      <w:del w:id="80" w:author="Tracy Thompson" w:date="2015-08-05T10:10:00Z">
        <w:r w:rsidR="00DB0FD6" w:rsidDel="001B4F92">
          <w:rPr>
            <w:rFonts w:ascii="Arial" w:hAnsi="Arial" w:cs="Arial"/>
            <w:color w:val="333333"/>
            <w:sz w:val="24"/>
          </w:rPr>
          <w:delText>WIESNZ1</w:delText>
        </w:r>
        <w:r w:rsidR="00CE5E8B" w:rsidDel="001B4F92">
          <w:rPr>
            <w:rFonts w:ascii="Arial" w:hAnsi="Arial" w:cs="Arial"/>
            <w:color w:val="333333"/>
            <w:sz w:val="24"/>
          </w:rPr>
          <w:delText>5</w:delText>
        </w:r>
      </w:del>
      <w:ins w:id="81" w:author="Tracy Thompson" w:date="2015-08-05T10:10:00Z">
        <w:r w:rsidR="001B4F92">
          <w:rPr>
            <w:rFonts w:ascii="Arial" w:hAnsi="Arial" w:cs="Arial"/>
            <w:color w:val="333333"/>
            <w:sz w:val="24"/>
          </w:rPr>
          <w:t>WIESNZ16</w:t>
        </w:r>
      </w:ins>
      <w:r w:rsidRPr="00BA2072">
        <w:rPr>
          <w:rFonts w:ascii="Arial" w:hAnsi="Arial" w:cs="Arial"/>
          <w:color w:val="333333"/>
          <w:sz w:val="24"/>
        </w:rPr>
        <w:t>.</w:t>
      </w:r>
      <w:r w:rsidR="00436575">
        <w:rPr>
          <w:rFonts w:ascii="Arial" w:hAnsi="Arial" w:cs="Arial"/>
          <w:color w:val="333333"/>
          <w:sz w:val="24"/>
        </w:rPr>
        <w:t xml:space="preserve"> </w:t>
      </w:r>
      <w:r w:rsidRPr="00BA2072">
        <w:rPr>
          <w:rFonts w:ascii="Arial" w:hAnsi="Arial" w:cs="Arial"/>
          <w:color w:val="333333"/>
          <w:sz w:val="24"/>
        </w:rPr>
        <w:t>The version for implementation from 1 July 201</w:t>
      </w:r>
      <w:ins w:id="82" w:author="Tracy Thompson" w:date="2015-08-05T11:10:00Z">
        <w:r w:rsidR="00903E15">
          <w:rPr>
            <w:rFonts w:ascii="Arial" w:hAnsi="Arial" w:cs="Arial"/>
            <w:color w:val="333333"/>
            <w:sz w:val="24"/>
          </w:rPr>
          <w:t>6</w:t>
        </w:r>
      </w:ins>
      <w:del w:id="83" w:author="Tracy Thompson" w:date="2015-08-05T11:10:00Z">
        <w:r w:rsidR="00CE5E8B" w:rsidDel="00903E15">
          <w:rPr>
            <w:rFonts w:ascii="Arial" w:hAnsi="Arial" w:cs="Arial"/>
            <w:color w:val="333333"/>
            <w:sz w:val="24"/>
          </w:rPr>
          <w:delText>5</w:delText>
        </w:r>
      </w:del>
      <w:r w:rsidRPr="00BA2072">
        <w:rPr>
          <w:rFonts w:ascii="Arial" w:hAnsi="Arial" w:cs="Arial"/>
          <w:color w:val="333333"/>
          <w:sz w:val="24"/>
        </w:rPr>
        <w:t xml:space="preserve"> is known as </w:t>
      </w:r>
      <w:del w:id="84" w:author="Tracy Thompson" w:date="2015-08-05T10:10:00Z">
        <w:r w:rsidR="00DB0FD6" w:rsidDel="001B4F92">
          <w:rPr>
            <w:rFonts w:ascii="Arial" w:hAnsi="Arial" w:cs="Arial"/>
            <w:color w:val="333333"/>
            <w:sz w:val="24"/>
          </w:rPr>
          <w:delText>WIESNZ1</w:delText>
        </w:r>
        <w:r w:rsidR="00CE5E8B" w:rsidDel="001B4F92">
          <w:rPr>
            <w:rFonts w:ascii="Arial" w:hAnsi="Arial" w:cs="Arial"/>
            <w:color w:val="333333"/>
            <w:sz w:val="24"/>
          </w:rPr>
          <w:delText>5</w:delText>
        </w:r>
      </w:del>
      <w:ins w:id="85" w:author="Tracy Thompson" w:date="2015-08-05T10:10:00Z">
        <w:r w:rsidR="001B4F92">
          <w:rPr>
            <w:rFonts w:ascii="Arial" w:hAnsi="Arial" w:cs="Arial"/>
            <w:color w:val="333333"/>
            <w:sz w:val="24"/>
          </w:rPr>
          <w:t>WIESNZ16</w:t>
        </w:r>
      </w:ins>
      <w:r w:rsidRPr="00BA2072">
        <w:rPr>
          <w:rFonts w:ascii="Arial" w:hAnsi="Arial" w:cs="Arial"/>
          <w:color w:val="333333"/>
          <w:sz w:val="24"/>
        </w:rPr>
        <w:t>.</w:t>
      </w:r>
    </w:p>
    <w:p w:rsidR="00074B4F" w:rsidRPr="00BA2072" w:rsidRDefault="00074B4F" w:rsidP="00074B4F">
      <w:pPr>
        <w:pStyle w:val="PlainText"/>
        <w:rPr>
          <w:rFonts w:ascii="Arial" w:hAnsi="Arial" w:cs="Arial"/>
          <w:color w:val="333333"/>
          <w:sz w:val="24"/>
        </w:rPr>
      </w:pPr>
    </w:p>
    <w:p w:rsidR="00074B4F" w:rsidRPr="00BA2072" w:rsidRDefault="00074B4F" w:rsidP="00074B4F">
      <w:pPr>
        <w:pStyle w:val="PlainText"/>
        <w:rPr>
          <w:rFonts w:ascii="Arial" w:hAnsi="Arial" w:cs="Arial"/>
          <w:color w:val="333333"/>
          <w:sz w:val="24"/>
        </w:rPr>
      </w:pPr>
      <w:r w:rsidRPr="00BA2072">
        <w:rPr>
          <w:rFonts w:ascii="Arial" w:hAnsi="Arial" w:cs="Arial"/>
          <w:color w:val="333333"/>
          <w:sz w:val="24"/>
        </w:rPr>
        <w:t xml:space="preserve">The </w:t>
      </w:r>
      <w:r w:rsidR="003151EC">
        <w:rPr>
          <w:rFonts w:ascii="Arial" w:hAnsi="Arial" w:cs="Arial"/>
          <w:color w:val="333333"/>
          <w:sz w:val="24"/>
        </w:rPr>
        <w:t xml:space="preserve">casemix </w:t>
      </w:r>
      <w:r w:rsidRPr="00BA2072">
        <w:rPr>
          <w:rFonts w:ascii="Arial" w:hAnsi="Arial" w:cs="Arial"/>
          <w:color w:val="333333"/>
          <w:sz w:val="24"/>
        </w:rPr>
        <w:t>purchase units appearing in this schedule are those used in DHB price volume schedules and are derived from a mapping of Health Service Speciality cod</w:t>
      </w:r>
      <w:r w:rsidR="006C284F" w:rsidRPr="00BA2072">
        <w:rPr>
          <w:rFonts w:ascii="Arial" w:hAnsi="Arial" w:cs="Arial"/>
          <w:color w:val="333333"/>
          <w:sz w:val="24"/>
        </w:rPr>
        <w:t xml:space="preserve">es as set out in this </w:t>
      </w:r>
      <w:r w:rsidR="006C284F" w:rsidRPr="00A65744">
        <w:rPr>
          <w:rFonts w:ascii="Arial" w:hAnsi="Arial" w:cs="Arial"/>
          <w:color w:val="262626" w:themeColor="text1" w:themeTint="D9"/>
          <w:sz w:val="24"/>
        </w:rPr>
        <w:t>document,</w:t>
      </w:r>
      <w:r w:rsidR="006C284F" w:rsidRPr="00BA2072">
        <w:rPr>
          <w:rFonts w:ascii="Arial" w:hAnsi="Arial" w:cs="Arial"/>
          <w:color w:val="333333"/>
          <w:sz w:val="24"/>
        </w:rPr>
        <w:t xml:space="preserve"> s</w:t>
      </w:r>
      <w:r w:rsidRPr="00BA2072">
        <w:rPr>
          <w:rFonts w:ascii="Arial" w:hAnsi="Arial" w:cs="Arial"/>
          <w:color w:val="333333"/>
          <w:sz w:val="24"/>
        </w:rPr>
        <w:t>ee</w:t>
      </w:r>
      <w:r w:rsidR="00B55A3F" w:rsidRPr="00BA2072">
        <w:rPr>
          <w:rFonts w:ascii="Arial" w:hAnsi="Arial" w:cs="Arial"/>
          <w:color w:val="333333"/>
          <w:sz w:val="24"/>
        </w:rPr>
        <w:t xml:space="preserve"> </w:t>
      </w:r>
      <w:r w:rsidR="00B55A3F" w:rsidRPr="007750D7">
        <w:rPr>
          <w:rFonts w:ascii="Arial" w:hAnsi="Arial" w:cs="Arial"/>
          <w:color w:val="333333"/>
          <w:sz w:val="24"/>
          <w:highlight w:val="lightGray"/>
        </w:rPr>
        <w:fldChar w:fldCharType="begin"/>
      </w:r>
      <w:r w:rsidR="00B55A3F" w:rsidRPr="007750D7">
        <w:rPr>
          <w:rFonts w:ascii="Arial" w:hAnsi="Arial" w:cs="Arial"/>
          <w:color w:val="333333"/>
          <w:sz w:val="24"/>
          <w:highlight w:val="lightGray"/>
        </w:rPr>
        <w:instrText xml:space="preserve"> REF _Ref337036543 \r \h </w:instrText>
      </w:r>
      <w:r w:rsidR="00BA2072" w:rsidRPr="007750D7">
        <w:rPr>
          <w:rFonts w:ascii="Arial" w:hAnsi="Arial" w:cs="Arial"/>
          <w:color w:val="333333"/>
          <w:sz w:val="24"/>
          <w:highlight w:val="lightGray"/>
        </w:rPr>
        <w:instrText xml:space="preserve"> \* MERGEFORMAT </w:instrText>
      </w:r>
      <w:r w:rsidR="00B55A3F" w:rsidRPr="007750D7">
        <w:rPr>
          <w:rFonts w:ascii="Arial" w:hAnsi="Arial" w:cs="Arial"/>
          <w:color w:val="333333"/>
          <w:sz w:val="24"/>
          <w:highlight w:val="lightGray"/>
        </w:rPr>
      </w:r>
      <w:r w:rsidR="00B55A3F" w:rsidRPr="007750D7">
        <w:rPr>
          <w:rFonts w:ascii="Arial" w:hAnsi="Arial" w:cs="Arial"/>
          <w:color w:val="333333"/>
          <w:sz w:val="24"/>
          <w:highlight w:val="lightGray"/>
        </w:rPr>
        <w:fldChar w:fldCharType="separate"/>
      </w:r>
      <w:r w:rsidR="009F48C4">
        <w:rPr>
          <w:rFonts w:ascii="Arial" w:hAnsi="Arial" w:cs="Arial"/>
          <w:color w:val="333333"/>
          <w:sz w:val="24"/>
          <w:highlight w:val="lightGray"/>
        </w:rPr>
        <w:t>5.3</w:t>
      </w:r>
      <w:r w:rsidR="00B55A3F" w:rsidRPr="007750D7">
        <w:rPr>
          <w:rFonts w:ascii="Arial" w:hAnsi="Arial" w:cs="Arial"/>
          <w:color w:val="333333"/>
          <w:sz w:val="24"/>
          <w:highlight w:val="lightGray"/>
        </w:rPr>
        <w:fldChar w:fldCharType="end"/>
      </w:r>
      <w:r w:rsidRPr="00BA2072">
        <w:rPr>
          <w:rFonts w:ascii="Arial" w:hAnsi="Arial" w:cs="Arial"/>
          <w:color w:val="333333"/>
          <w:sz w:val="24"/>
        </w:rPr>
        <w:t>.</w:t>
      </w:r>
    </w:p>
    <w:p w:rsidR="00B65A2A" w:rsidRPr="00BA2072" w:rsidRDefault="00B65A2A" w:rsidP="00B65A2A">
      <w:pPr>
        <w:pStyle w:val="PlainText"/>
        <w:rPr>
          <w:rFonts w:ascii="Arial" w:hAnsi="Arial" w:cs="Arial"/>
          <w:color w:val="333333"/>
          <w:sz w:val="24"/>
        </w:rPr>
      </w:pPr>
    </w:p>
    <w:p w:rsidR="00B65A2A" w:rsidRPr="00BA2072" w:rsidRDefault="00B65A2A" w:rsidP="00B30D17">
      <w:pPr>
        <w:pStyle w:val="Heading2"/>
      </w:pPr>
      <w:bookmarkStart w:id="86" w:name="_Toc431452975"/>
      <w:bookmarkStart w:id="87" w:name="_Toc473950313"/>
      <w:bookmarkStart w:id="88" w:name="_Toc511625975"/>
      <w:bookmarkStart w:id="89" w:name="_Toc515687074"/>
      <w:r w:rsidRPr="00BA2072">
        <w:t>Recent History of Changes to this Casemix Framework</w:t>
      </w:r>
      <w:bookmarkEnd w:id="86"/>
    </w:p>
    <w:p w:rsidR="00B65A2A" w:rsidRPr="00BA2072" w:rsidRDefault="00B65A2A" w:rsidP="00B65A2A">
      <w:pPr>
        <w:rPr>
          <w:rFonts w:ascii="Arial" w:hAnsi="Arial" w:cs="Arial"/>
        </w:rPr>
      </w:pPr>
    </w:p>
    <w:p w:rsidR="00F5186A" w:rsidRPr="00040DF6" w:rsidRDefault="00F5186A" w:rsidP="00990412">
      <w:pPr>
        <w:pStyle w:val="Heading3"/>
      </w:pPr>
      <w:bookmarkStart w:id="90" w:name="_Toc431452976"/>
      <w:bookmarkStart w:id="91" w:name="_Ref261004138"/>
      <w:r w:rsidRPr="00990412">
        <w:t>Changes from WIESNZ1</w:t>
      </w:r>
      <w:ins w:id="92" w:author="Tracy Thompson" w:date="2015-08-05T10:11:00Z">
        <w:r w:rsidR="001B4F92" w:rsidRPr="00990412">
          <w:t>5</w:t>
        </w:r>
      </w:ins>
      <w:del w:id="93" w:author="Tracy Thompson" w:date="2015-08-05T10:11:00Z">
        <w:r w:rsidR="00CC774E" w:rsidRPr="00990412" w:rsidDel="001B4F92">
          <w:delText>4</w:delText>
        </w:r>
      </w:del>
      <w:r w:rsidRPr="00990412">
        <w:t xml:space="preserve"> to </w:t>
      </w:r>
      <w:del w:id="94" w:author="Tracy Thompson" w:date="2015-08-05T10:10:00Z">
        <w:r w:rsidR="00DB0FD6" w:rsidRPr="00990412" w:rsidDel="001B4F92">
          <w:delText>WIESNZ1</w:delText>
        </w:r>
        <w:r w:rsidR="00CC774E" w:rsidRPr="00990412" w:rsidDel="001B4F92">
          <w:delText>5</w:delText>
        </w:r>
      </w:del>
      <w:ins w:id="95" w:author="Tracy Thompson" w:date="2015-08-05T10:10:00Z">
        <w:r w:rsidR="001B4F92" w:rsidRPr="00990412">
          <w:t>WIESNZ16</w:t>
        </w:r>
      </w:ins>
      <w:bookmarkEnd w:id="90"/>
    </w:p>
    <w:p w:rsidR="00113C4A" w:rsidRPr="008B77BC" w:rsidRDefault="00113C4A" w:rsidP="00B413DA">
      <w:pPr>
        <w:rPr>
          <w:rFonts w:ascii="Arial" w:hAnsi="Arial" w:cs="Arial"/>
          <w:color w:val="333333"/>
        </w:rPr>
      </w:pPr>
      <w:r w:rsidRPr="008B77BC">
        <w:rPr>
          <w:rFonts w:ascii="Arial" w:hAnsi="Arial" w:cs="Arial"/>
          <w:color w:val="333333"/>
        </w:rPr>
        <w:t>ICD-10-AM</w:t>
      </w:r>
      <w:r w:rsidR="00ED4885">
        <w:rPr>
          <w:rFonts w:ascii="Arial" w:hAnsi="Arial" w:cs="Arial"/>
          <w:color w:val="333333"/>
        </w:rPr>
        <w:t>/ACHI</w:t>
      </w:r>
      <w:r w:rsidRPr="008B77BC">
        <w:rPr>
          <w:rFonts w:ascii="Arial" w:hAnsi="Arial" w:cs="Arial"/>
          <w:color w:val="333333"/>
        </w:rPr>
        <w:t xml:space="preserve"> 8th Edition </w:t>
      </w:r>
      <w:r w:rsidR="00886231">
        <w:rPr>
          <w:rFonts w:ascii="Arial" w:hAnsi="Arial" w:cs="Arial"/>
          <w:color w:val="333333"/>
        </w:rPr>
        <w:t>was</w:t>
      </w:r>
      <w:r w:rsidRPr="008B77BC">
        <w:rPr>
          <w:rFonts w:ascii="Arial" w:hAnsi="Arial" w:cs="Arial"/>
          <w:color w:val="333333"/>
        </w:rPr>
        <w:t xml:space="preserve"> implemented for all event records that ha</w:t>
      </w:r>
      <w:r w:rsidR="00886231">
        <w:rPr>
          <w:rFonts w:ascii="Arial" w:hAnsi="Arial" w:cs="Arial"/>
          <w:color w:val="333333"/>
        </w:rPr>
        <w:t>d</w:t>
      </w:r>
      <w:r w:rsidRPr="008B77BC">
        <w:rPr>
          <w:rFonts w:ascii="Arial" w:hAnsi="Arial" w:cs="Arial"/>
          <w:color w:val="333333"/>
        </w:rPr>
        <w:t xml:space="preserve"> an event end date on or after 1 July 2014.  Event</w:t>
      </w:r>
      <w:r w:rsidR="00BA2802">
        <w:rPr>
          <w:rFonts w:ascii="Arial" w:hAnsi="Arial" w:cs="Arial"/>
          <w:color w:val="333333"/>
        </w:rPr>
        <w:t xml:space="preserve"> records</w:t>
      </w:r>
      <w:r w:rsidRPr="008B77BC">
        <w:rPr>
          <w:rFonts w:ascii="Arial" w:hAnsi="Arial" w:cs="Arial"/>
          <w:color w:val="333333"/>
        </w:rPr>
        <w:t xml:space="preserve"> coded in 8th Edition have their codes back-mapped to ICD-10-AM</w:t>
      </w:r>
      <w:r w:rsidR="00ED4885">
        <w:rPr>
          <w:rFonts w:ascii="Arial" w:hAnsi="Arial" w:cs="Arial"/>
          <w:color w:val="333333"/>
        </w:rPr>
        <w:t>/ACHI</w:t>
      </w:r>
      <w:r w:rsidRPr="008B77BC">
        <w:rPr>
          <w:rFonts w:ascii="Arial" w:hAnsi="Arial" w:cs="Arial"/>
          <w:color w:val="333333"/>
        </w:rPr>
        <w:t xml:space="preserve"> 6th Edition. </w:t>
      </w:r>
    </w:p>
    <w:p w:rsidR="004D20F8" w:rsidRPr="008B77BC" w:rsidRDefault="004D20F8" w:rsidP="00B413DA">
      <w:pPr>
        <w:rPr>
          <w:rFonts w:ascii="Arial" w:hAnsi="Arial" w:cs="Arial"/>
          <w:color w:val="333333"/>
        </w:rPr>
      </w:pPr>
    </w:p>
    <w:p w:rsidR="00AE1B2E" w:rsidRDefault="00B8234B" w:rsidP="00AE1B2E">
      <w:pPr>
        <w:spacing w:after="200" w:line="276" w:lineRule="auto"/>
        <w:rPr>
          <w:ins w:id="96" w:author="Tracy Thompson" w:date="2015-09-15T07:01:00Z"/>
          <w:rFonts w:ascii="Arial" w:hAnsi="Arial" w:cs="Arial"/>
          <w:color w:val="333333"/>
        </w:rPr>
      </w:pPr>
      <w:r w:rsidRPr="00AE1B2E">
        <w:rPr>
          <w:rFonts w:ascii="Arial" w:hAnsi="Arial" w:cs="Arial"/>
          <w:color w:val="333333"/>
        </w:rPr>
        <w:t xml:space="preserve">The </w:t>
      </w:r>
      <w:r w:rsidR="00DB0FD6" w:rsidRPr="00AE1B2E">
        <w:rPr>
          <w:rFonts w:ascii="Arial" w:hAnsi="Arial" w:cs="Arial"/>
          <w:color w:val="333333"/>
        </w:rPr>
        <w:t>WIESNZ1</w:t>
      </w:r>
      <w:ins w:id="97" w:author="Tracy Thompson" w:date="2015-08-05T10:29:00Z">
        <w:r w:rsidR="004F1187">
          <w:rPr>
            <w:rFonts w:ascii="Arial" w:hAnsi="Arial" w:cs="Arial"/>
            <w:color w:val="333333"/>
          </w:rPr>
          <w:t>5</w:t>
        </w:r>
      </w:ins>
      <w:del w:id="98" w:author="Tracy Thompson" w:date="2015-08-05T10:29:00Z">
        <w:r w:rsidR="00DB0FD6" w:rsidRPr="00AE1B2E" w:rsidDel="004F1187">
          <w:rPr>
            <w:rFonts w:ascii="Arial" w:hAnsi="Arial" w:cs="Arial"/>
            <w:color w:val="333333"/>
          </w:rPr>
          <w:delText>4</w:delText>
        </w:r>
      </w:del>
      <w:r w:rsidRPr="00AE1B2E">
        <w:rPr>
          <w:rFonts w:ascii="Arial" w:hAnsi="Arial" w:cs="Arial"/>
          <w:color w:val="333333"/>
        </w:rPr>
        <w:t xml:space="preserve"> casemix framework </w:t>
      </w:r>
      <w:r w:rsidR="00886231" w:rsidRPr="00AE1B2E">
        <w:rPr>
          <w:rFonts w:ascii="Arial" w:hAnsi="Arial" w:cs="Arial"/>
          <w:color w:val="333333"/>
        </w:rPr>
        <w:t>was</w:t>
      </w:r>
      <w:r w:rsidRPr="00AE1B2E">
        <w:rPr>
          <w:rFonts w:ascii="Arial" w:hAnsi="Arial" w:cs="Arial"/>
          <w:color w:val="333333"/>
        </w:rPr>
        <w:t xml:space="preserve"> based on ICD-10-AM</w:t>
      </w:r>
      <w:r w:rsidR="00ED4885" w:rsidRPr="00AE1B2E">
        <w:rPr>
          <w:rFonts w:ascii="Arial" w:hAnsi="Arial" w:cs="Arial"/>
          <w:color w:val="333333"/>
        </w:rPr>
        <w:t>/ACHI</w:t>
      </w:r>
      <w:r w:rsidRPr="00AE1B2E">
        <w:rPr>
          <w:rFonts w:ascii="Arial" w:hAnsi="Arial" w:cs="Arial"/>
          <w:color w:val="333333"/>
        </w:rPr>
        <w:t xml:space="preserve"> 6th Edition and AR-DRG </w:t>
      </w:r>
      <w:r w:rsidR="00FD4A6D" w:rsidRPr="00AE1B2E">
        <w:rPr>
          <w:rFonts w:ascii="Arial" w:hAnsi="Arial" w:cs="Arial"/>
          <w:color w:val="333333"/>
        </w:rPr>
        <w:t>v</w:t>
      </w:r>
      <w:r w:rsidRPr="00AE1B2E">
        <w:rPr>
          <w:rFonts w:ascii="Arial" w:hAnsi="Arial" w:cs="Arial"/>
          <w:color w:val="333333"/>
        </w:rPr>
        <w:t xml:space="preserve">6.0x.  </w:t>
      </w:r>
      <w:r w:rsidR="003763D1" w:rsidRPr="00AE1B2E">
        <w:rPr>
          <w:rFonts w:ascii="Arial" w:hAnsi="Arial" w:cs="Arial"/>
          <w:color w:val="333333"/>
        </w:rPr>
        <w:t xml:space="preserve">The framework associated with </w:t>
      </w:r>
      <w:r w:rsidR="00DB0FD6" w:rsidRPr="00AE1B2E">
        <w:rPr>
          <w:rFonts w:ascii="Arial" w:hAnsi="Arial" w:cs="Arial"/>
          <w:color w:val="333333"/>
        </w:rPr>
        <w:t>WIESNZ1</w:t>
      </w:r>
      <w:ins w:id="99" w:author="Tracy Thompson" w:date="2015-08-05T10:29:00Z">
        <w:r w:rsidR="004F1187">
          <w:rPr>
            <w:rFonts w:ascii="Arial" w:hAnsi="Arial" w:cs="Arial"/>
            <w:color w:val="333333"/>
          </w:rPr>
          <w:t>6</w:t>
        </w:r>
      </w:ins>
      <w:del w:id="100" w:author="Tracy Thompson" w:date="2015-08-05T10:29:00Z">
        <w:r w:rsidR="00886231" w:rsidRPr="00AE1B2E" w:rsidDel="004F1187">
          <w:rPr>
            <w:rFonts w:ascii="Arial" w:hAnsi="Arial" w:cs="Arial"/>
            <w:color w:val="333333"/>
          </w:rPr>
          <w:delText>5</w:delText>
        </w:r>
      </w:del>
      <w:r w:rsidRPr="00AE1B2E">
        <w:rPr>
          <w:rFonts w:ascii="Arial" w:hAnsi="Arial" w:cs="Arial"/>
          <w:color w:val="333333"/>
        </w:rPr>
        <w:t xml:space="preserve"> is the same as WIESNZ1</w:t>
      </w:r>
      <w:ins w:id="101" w:author="Tracy Thompson" w:date="2015-08-05T10:29:00Z">
        <w:r w:rsidR="004F1187">
          <w:rPr>
            <w:rFonts w:ascii="Arial" w:hAnsi="Arial" w:cs="Arial"/>
            <w:color w:val="333333"/>
          </w:rPr>
          <w:t>5</w:t>
        </w:r>
      </w:ins>
      <w:del w:id="102" w:author="Tracy Thompson" w:date="2015-08-05T10:29:00Z">
        <w:r w:rsidR="00E677A4" w:rsidRPr="00AE1B2E" w:rsidDel="004F1187">
          <w:rPr>
            <w:rFonts w:ascii="Arial" w:hAnsi="Arial" w:cs="Arial"/>
            <w:color w:val="333333"/>
          </w:rPr>
          <w:delText>4</w:delText>
        </w:r>
      </w:del>
      <w:r w:rsidRPr="00AE1B2E">
        <w:rPr>
          <w:rFonts w:ascii="Arial" w:hAnsi="Arial" w:cs="Arial"/>
          <w:color w:val="333333"/>
        </w:rPr>
        <w:t xml:space="preserve"> except </w:t>
      </w:r>
      <w:r w:rsidRPr="009A0AB2">
        <w:rPr>
          <w:rFonts w:ascii="Arial" w:hAnsi="Arial" w:cs="Arial"/>
          <w:color w:val="333333"/>
        </w:rPr>
        <w:t xml:space="preserve">for the </w:t>
      </w:r>
      <w:r w:rsidR="00AE1B2E" w:rsidRPr="009A0AB2">
        <w:rPr>
          <w:rFonts w:ascii="Arial" w:hAnsi="Arial" w:cs="Arial"/>
          <w:color w:val="333333"/>
        </w:rPr>
        <w:t>following:</w:t>
      </w:r>
      <w:r w:rsidR="00AE1B2E" w:rsidRPr="00AE1B2E">
        <w:rPr>
          <w:rFonts w:ascii="Arial" w:hAnsi="Arial" w:cs="Arial"/>
          <w:color w:val="333333"/>
        </w:rPr>
        <w:t xml:space="preserve"> </w:t>
      </w:r>
    </w:p>
    <w:p w:rsidR="00053509" w:rsidRPr="00053509" w:rsidRDefault="00053509" w:rsidP="00053509">
      <w:pPr>
        <w:pStyle w:val="ListParagraph"/>
        <w:numPr>
          <w:ilvl w:val="0"/>
          <w:numId w:val="22"/>
        </w:numPr>
        <w:spacing w:after="200" w:line="276" w:lineRule="auto"/>
        <w:rPr>
          <w:ins w:id="103" w:author="Tracy Thompson" w:date="2015-09-15T07:02:00Z"/>
          <w:rFonts w:ascii="Arial" w:hAnsi="Arial" w:cs="Arial"/>
          <w:color w:val="333333"/>
        </w:rPr>
      </w:pPr>
      <w:ins w:id="104" w:author="Tracy Thompson" w:date="2015-09-15T07:02:00Z">
        <w:r w:rsidRPr="00ED5BFF">
          <w:rPr>
            <w:rFonts w:ascii="Arial" w:hAnsi="Arial" w:cs="Arial"/>
            <w:color w:val="333333"/>
          </w:rPr>
          <w:t xml:space="preserve">New </w:t>
        </w:r>
      </w:ins>
      <w:ins w:id="105" w:author="Tracy Thompson" w:date="2015-09-15T07:05:00Z">
        <w:r>
          <w:rPr>
            <w:rFonts w:ascii="Arial" w:hAnsi="Arial" w:cs="Arial"/>
            <w:color w:val="333333"/>
          </w:rPr>
          <w:t>same day (</w:t>
        </w:r>
      </w:ins>
      <w:ins w:id="106" w:author="Tracy Thompson" w:date="2015-09-15T07:02:00Z">
        <w:r w:rsidRPr="00ED5BFF">
          <w:rPr>
            <w:rFonts w:ascii="Arial" w:hAnsi="Arial" w:cs="Arial"/>
            <w:color w:val="333333"/>
          </w:rPr>
          <w:t>SD</w:t>
        </w:r>
      </w:ins>
      <w:ins w:id="107" w:author="Tracy Thompson" w:date="2015-09-15T07:05:00Z">
        <w:r>
          <w:rPr>
            <w:rFonts w:ascii="Arial" w:hAnsi="Arial" w:cs="Arial"/>
            <w:color w:val="333333"/>
          </w:rPr>
          <w:t>)</w:t>
        </w:r>
      </w:ins>
      <w:ins w:id="108" w:author="Tracy Thompson" w:date="2015-09-15T07:02:00Z">
        <w:r w:rsidRPr="00ED5BFF">
          <w:rPr>
            <w:rFonts w:ascii="Arial" w:hAnsi="Arial" w:cs="Arial"/>
            <w:color w:val="333333"/>
          </w:rPr>
          <w:t xml:space="preserve"> designation for </w:t>
        </w:r>
      </w:ins>
      <w:ins w:id="109" w:author="Tracy Thompson" w:date="2015-09-15T09:13:00Z">
        <w:r w:rsidR="00511E4F">
          <w:rPr>
            <w:rFonts w:ascii="Arial" w:hAnsi="Arial" w:cs="Arial"/>
            <w:color w:val="333333"/>
          </w:rPr>
          <w:t xml:space="preserve">DRG </w:t>
        </w:r>
      </w:ins>
      <w:ins w:id="110" w:author="Tracy Thompson" w:date="2015-09-15T07:02:00Z">
        <w:r w:rsidRPr="00ED5BFF">
          <w:rPr>
            <w:rFonts w:ascii="Arial" w:hAnsi="Arial" w:cs="Arial"/>
            <w:color w:val="333333"/>
          </w:rPr>
          <w:t>C60B</w:t>
        </w:r>
      </w:ins>
      <w:ins w:id="111" w:author="Tracy Thompson" w:date="2015-09-15T07:04:00Z">
        <w:r>
          <w:rPr>
            <w:rFonts w:ascii="Arial" w:hAnsi="Arial" w:cs="Arial"/>
            <w:color w:val="333333"/>
          </w:rPr>
          <w:t xml:space="preserve"> </w:t>
        </w:r>
        <w:r w:rsidRPr="00ED5BFF">
          <w:rPr>
            <w:i/>
          </w:rPr>
          <w:t>Acute and Major Eye Infections W/O CC</w:t>
        </w:r>
      </w:ins>
      <w:ins w:id="112" w:author="Tracy Thompson" w:date="2015-09-15T07:02:00Z">
        <w:r w:rsidRPr="00ED5BFF">
          <w:rPr>
            <w:rFonts w:ascii="Arial" w:hAnsi="Arial" w:cs="Arial"/>
            <w:color w:val="333333"/>
          </w:rPr>
          <w:t xml:space="preserve"> and a new</w:t>
        </w:r>
      </w:ins>
      <w:ins w:id="113" w:author="Tracy Thompson" w:date="2015-09-15T07:05:00Z">
        <w:r>
          <w:rPr>
            <w:rFonts w:ascii="Arial" w:hAnsi="Arial" w:cs="Arial"/>
            <w:color w:val="333333"/>
          </w:rPr>
          <w:t xml:space="preserve"> one day (</w:t>
        </w:r>
      </w:ins>
      <w:ins w:id="114" w:author="Tracy Thompson" w:date="2015-09-15T07:02:00Z">
        <w:r w:rsidRPr="00ED5BFF">
          <w:rPr>
            <w:rFonts w:ascii="Arial" w:hAnsi="Arial" w:cs="Arial"/>
            <w:color w:val="333333"/>
          </w:rPr>
          <w:t>OD</w:t>
        </w:r>
      </w:ins>
      <w:ins w:id="115" w:author="Tracy Thompson" w:date="2015-09-15T07:05:00Z">
        <w:r>
          <w:rPr>
            <w:rFonts w:ascii="Arial" w:hAnsi="Arial" w:cs="Arial"/>
            <w:color w:val="333333"/>
          </w:rPr>
          <w:t>)</w:t>
        </w:r>
      </w:ins>
      <w:ins w:id="116" w:author="Tracy Thompson" w:date="2015-09-15T07:02:00Z">
        <w:r w:rsidRPr="00ED5BFF">
          <w:rPr>
            <w:rFonts w:ascii="Arial" w:hAnsi="Arial" w:cs="Arial"/>
            <w:color w:val="333333"/>
          </w:rPr>
          <w:t xml:space="preserve"> designa</w:t>
        </w:r>
        <w:r>
          <w:rPr>
            <w:rFonts w:ascii="Arial" w:hAnsi="Arial" w:cs="Arial"/>
            <w:color w:val="333333"/>
          </w:rPr>
          <w:t xml:space="preserve">tion for </w:t>
        </w:r>
      </w:ins>
      <w:ins w:id="117" w:author="Tracy Thompson" w:date="2015-09-15T09:13:00Z">
        <w:r w:rsidR="00511E4F">
          <w:rPr>
            <w:rFonts w:ascii="Arial" w:hAnsi="Arial" w:cs="Arial"/>
            <w:color w:val="333333"/>
          </w:rPr>
          <w:t xml:space="preserve">DRG </w:t>
        </w:r>
      </w:ins>
      <w:ins w:id="118" w:author="Tracy Thompson" w:date="2015-09-15T07:02:00Z">
        <w:r>
          <w:rPr>
            <w:rFonts w:ascii="Arial" w:hAnsi="Arial" w:cs="Arial"/>
            <w:color w:val="333333"/>
          </w:rPr>
          <w:t>B82B</w:t>
        </w:r>
      </w:ins>
      <w:ins w:id="119" w:author="Tracy Thompson" w:date="2015-09-15T07:04:00Z">
        <w:r w:rsidRPr="00053509">
          <w:rPr>
            <w:i/>
          </w:rPr>
          <w:t xml:space="preserve"> </w:t>
        </w:r>
        <w:r w:rsidRPr="00ED5BFF">
          <w:rPr>
            <w:i/>
          </w:rPr>
          <w:t>Chronic and Unspecified Paraplegia/Quadr</w:t>
        </w:r>
      </w:ins>
      <w:ins w:id="120" w:author="Tracy Thompson" w:date="2015-09-15T07:53:00Z">
        <w:r w:rsidR="007D28F5">
          <w:rPr>
            <w:i/>
          </w:rPr>
          <w:t>i</w:t>
        </w:r>
      </w:ins>
      <w:ins w:id="121" w:author="Tracy Thompson" w:date="2015-09-15T07:04:00Z">
        <w:r w:rsidRPr="00ED5BFF">
          <w:rPr>
            <w:i/>
          </w:rPr>
          <w:t>plegia W or W/O OR Procedures W Severe CC</w:t>
        </w:r>
      </w:ins>
      <w:ins w:id="122" w:author="Tracy Thompson" w:date="2015-09-15T07:02:00Z">
        <w:r>
          <w:rPr>
            <w:rFonts w:ascii="Arial" w:hAnsi="Arial" w:cs="Arial"/>
            <w:color w:val="333333"/>
          </w:rPr>
          <w:t xml:space="preserve">, see </w:t>
        </w:r>
      </w:ins>
      <w:r w:rsidRPr="00053509">
        <w:rPr>
          <w:rFonts w:ascii="Arial" w:eastAsia="Times New Roman" w:hAnsi="Arial" w:cs="Arial"/>
          <w:color w:val="333333"/>
          <w:highlight w:val="lightGray"/>
          <w:lang w:val="en-GB"/>
        </w:rPr>
        <w:fldChar w:fldCharType="begin"/>
      </w:r>
      <w:r w:rsidRPr="00053509">
        <w:rPr>
          <w:rFonts w:ascii="Arial" w:eastAsia="Times New Roman" w:hAnsi="Arial" w:cs="Arial"/>
          <w:color w:val="333333"/>
          <w:highlight w:val="lightGray"/>
          <w:lang w:val="en-GB"/>
        </w:rPr>
        <w:instrText xml:space="preserve"> REF _Ref400105118 \r \h </w:instrText>
      </w:r>
      <w:r>
        <w:rPr>
          <w:rFonts w:ascii="Arial" w:eastAsia="Times New Roman" w:hAnsi="Arial" w:cs="Arial"/>
          <w:color w:val="333333"/>
          <w:highlight w:val="lightGray"/>
          <w:lang w:val="en-GB"/>
        </w:rPr>
        <w:instrText xml:space="preserve"> \* MERGEFORMAT </w:instrText>
      </w:r>
      <w:r w:rsidRPr="00053509">
        <w:rPr>
          <w:rFonts w:ascii="Arial" w:eastAsia="Times New Roman" w:hAnsi="Arial" w:cs="Arial"/>
          <w:color w:val="333333"/>
          <w:highlight w:val="lightGray"/>
          <w:lang w:val="en-GB"/>
        </w:rPr>
      </w:r>
      <w:r w:rsidRPr="00053509">
        <w:rPr>
          <w:rFonts w:ascii="Arial" w:eastAsia="Times New Roman" w:hAnsi="Arial" w:cs="Arial"/>
          <w:color w:val="333333"/>
          <w:highlight w:val="lightGray"/>
          <w:lang w:val="en-GB"/>
        </w:rPr>
        <w:fldChar w:fldCharType="separate"/>
      </w:r>
      <w:r w:rsidR="009F48C4">
        <w:rPr>
          <w:rFonts w:ascii="Arial" w:eastAsia="Times New Roman" w:hAnsi="Arial" w:cs="Arial"/>
          <w:color w:val="333333"/>
          <w:highlight w:val="lightGray"/>
          <w:lang w:val="en-GB"/>
        </w:rPr>
        <w:t>3.3</w:t>
      </w:r>
      <w:ins w:id="123" w:author="Tracy Thompson" w:date="2015-09-15T07:02:00Z">
        <w:r w:rsidRPr="00053509">
          <w:rPr>
            <w:rFonts w:ascii="Arial" w:eastAsia="Times New Roman" w:hAnsi="Arial" w:cs="Arial"/>
            <w:color w:val="333333"/>
            <w:highlight w:val="lightGray"/>
            <w:lang w:val="en-GB"/>
          </w:rPr>
          <w:fldChar w:fldCharType="end"/>
        </w:r>
      </w:ins>
    </w:p>
    <w:p w:rsidR="00053509" w:rsidRPr="00ED5BFF" w:rsidRDefault="00053509" w:rsidP="00053509">
      <w:pPr>
        <w:pStyle w:val="ListParagraph"/>
        <w:numPr>
          <w:ilvl w:val="0"/>
          <w:numId w:val="22"/>
        </w:numPr>
        <w:spacing w:after="200" w:line="276" w:lineRule="auto"/>
        <w:rPr>
          <w:ins w:id="124" w:author="Tracy Thompson" w:date="2015-09-15T07:01:00Z"/>
          <w:rFonts w:ascii="Arial" w:hAnsi="Arial" w:cs="Arial"/>
          <w:color w:val="333333"/>
        </w:rPr>
      </w:pPr>
      <w:ins w:id="125" w:author="Tracy Thompson" w:date="2015-09-15T07:01:00Z">
        <w:r w:rsidRPr="00ED5BFF">
          <w:rPr>
            <w:rFonts w:ascii="Arial" w:hAnsi="Arial" w:cs="Arial"/>
            <w:color w:val="333333"/>
          </w:rPr>
          <w:t xml:space="preserve">Development of a new NZ-specific DRG A39W </w:t>
        </w:r>
      </w:ins>
      <w:ins w:id="126" w:author="Tracy Thompson" w:date="2015-09-15T07:06:00Z">
        <w:r w:rsidRPr="00053509">
          <w:rPr>
            <w:rFonts w:ascii="Arial" w:hAnsi="Arial" w:cs="Arial"/>
            <w:i/>
            <w:color w:val="333333"/>
          </w:rPr>
          <w:t xml:space="preserve">Pelvic </w:t>
        </w:r>
      </w:ins>
      <w:ins w:id="127" w:author="Tracy Thompson" w:date="2015-09-15T07:07:00Z">
        <w:r w:rsidRPr="00053509">
          <w:rPr>
            <w:rFonts w:ascii="Arial" w:hAnsi="Arial" w:cs="Arial"/>
            <w:i/>
            <w:szCs w:val="24"/>
          </w:rPr>
          <w:t>Evisceration or Cytoreduction Procedures</w:t>
        </w:r>
        <w:r>
          <w:rPr>
            <w:rFonts w:ascii="Arial" w:hAnsi="Arial" w:cs="Arial"/>
            <w:color w:val="333333"/>
          </w:rPr>
          <w:t xml:space="preserve"> </w:t>
        </w:r>
      </w:ins>
      <w:ins w:id="128" w:author="Tracy Thompson" w:date="2015-09-15T07:01:00Z">
        <w:r w:rsidRPr="00ED5BFF">
          <w:rPr>
            <w:rFonts w:ascii="Arial" w:hAnsi="Arial" w:cs="Arial"/>
            <w:color w:val="333333"/>
          </w:rPr>
          <w:t>to fund pseudomyxoma peritonei and pelvic exenteration events</w:t>
        </w:r>
        <w:r>
          <w:rPr>
            <w:rFonts w:ascii="Arial" w:hAnsi="Arial" w:cs="Arial"/>
            <w:color w:val="333333"/>
          </w:rPr>
          <w:t>, see</w:t>
        </w:r>
      </w:ins>
      <w:ins w:id="129" w:author="Tracy Thompson" w:date="2015-09-15T07:02:00Z">
        <w:r>
          <w:rPr>
            <w:rFonts w:ascii="Arial" w:hAnsi="Arial" w:cs="Arial"/>
            <w:color w:val="333333"/>
          </w:rPr>
          <w:t xml:space="preserve"> </w:t>
        </w:r>
      </w:ins>
      <w:r w:rsidRPr="00053509">
        <w:rPr>
          <w:rFonts w:ascii="Arial" w:eastAsia="Times New Roman" w:hAnsi="Arial" w:cs="Arial"/>
          <w:color w:val="333333"/>
          <w:highlight w:val="lightGray"/>
          <w:lang w:val="en-GB"/>
        </w:rPr>
        <w:fldChar w:fldCharType="begin"/>
      </w:r>
      <w:r w:rsidRPr="00053509">
        <w:rPr>
          <w:rFonts w:ascii="Arial" w:eastAsia="Times New Roman" w:hAnsi="Arial" w:cs="Arial"/>
          <w:color w:val="333333"/>
          <w:highlight w:val="lightGray"/>
          <w:lang w:val="en-GB"/>
        </w:rPr>
        <w:instrText xml:space="preserve"> REF _Ref401738777 \r \h </w:instrText>
      </w:r>
      <w:r>
        <w:rPr>
          <w:rFonts w:ascii="Arial" w:eastAsia="Times New Roman" w:hAnsi="Arial" w:cs="Arial"/>
          <w:color w:val="333333"/>
          <w:highlight w:val="lightGray"/>
          <w:lang w:val="en-GB"/>
        </w:rPr>
        <w:instrText xml:space="preserve"> \* MERGEFORMAT </w:instrText>
      </w:r>
      <w:r w:rsidRPr="00053509">
        <w:rPr>
          <w:rFonts w:ascii="Arial" w:eastAsia="Times New Roman" w:hAnsi="Arial" w:cs="Arial"/>
          <w:color w:val="333333"/>
          <w:highlight w:val="lightGray"/>
          <w:lang w:val="en-GB"/>
        </w:rPr>
      </w:r>
      <w:r w:rsidRPr="00053509">
        <w:rPr>
          <w:rFonts w:ascii="Arial" w:eastAsia="Times New Roman" w:hAnsi="Arial" w:cs="Arial"/>
          <w:color w:val="333333"/>
          <w:highlight w:val="lightGray"/>
          <w:lang w:val="en-GB"/>
        </w:rPr>
        <w:fldChar w:fldCharType="separate"/>
      </w:r>
      <w:r w:rsidR="009F48C4">
        <w:rPr>
          <w:rFonts w:ascii="Arial" w:eastAsia="Times New Roman" w:hAnsi="Arial" w:cs="Arial"/>
          <w:color w:val="333333"/>
          <w:highlight w:val="lightGray"/>
          <w:lang w:val="en-GB"/>
        </w:rPr>
        <w:t>4.2.2</w:t>
      </w:r>
      <w:ins w:id="130" w:author="Tracy Thompson" w:date="2015-09-15T07:03:00Z">
        <w:r w:rsidRPr="00053509">
          <w:rPr>
            <w:rFonts w:ascii="Arial" w:eastAsia="Times New Roman" w:hAnsi="Arial" w:cs="Arial"/>
            <w:color w:val="333333"/>
            <w:highlight w:val="lightGray"/>
            <w:lang w:val="en-GB"/>
          </w:rPr>
          <w:fldChar w:fldCharType="end"/>
        </w:r>
      </w:ins>
      <w:ins w:id="131" w:author="Tracy Thompson" w:date="2015-09-15T07:02:00Z">
        <w:r w:rsidR="001F5B2F">
          <w:rPr>
            <w:rFonts w:ascii="Arial" w:hAnsi="Arial" w:cs="Arial"/>
            <w:color w:val="333333"/>
          </w:rPr>
          <w:t xml:space="preserve">. </w:t>
        </w:r>
      </w:ins>
      <w:r w:rsidR="008542B5">
        <w:rPr>
          <w:rFonts w:ascii="Arial" w:hAnsi="Arial" w:cs="Arial"/>
          <w:color w:val="333333"/>
        </w:rPr>
        <w:t>This means the map of pelvic exenteration surgery events to N01Z introduced for WIESNZ15 is replaced by this new mapping to a new NZ-specific DRG.</w:t>
      </w:r>
    </w:p>
    <w:p w:rsidR="00ED5BFF" w:rsidRPr="00ED5BFF" w:rsidRDefault="00ED5BFF" w:rsidP="00ED5BFF">
      <w:pPr>
        <w:pStyle w:val="ListParagraph"/>
        <w:numPr>
          <w:ilvl w:val="0"/>
          <w:numId w:val="22"/>
        </w:numPr>
        <w:spacing w:after="200" w:line="276" w:lineRule="auto"/>
        <w:rPr>
          <w:ins w:id="132" w:author="Tracy Thompson" w:date="2015-09-14T12:00:00Z"/>
          <w:rFonts w:ascii="Arial" w:hAnsi="Arial" w:cs="Arial"/>
          <w:color w:val="333333"/>
        </w:rPr>
      </w:pPr>
      <w:ins w:id="133" w:author="Tracy Thompson" w:date="2015-09-14T12:00:00Z">
        <w:r w:rsidRPr="00ED5BFF">
          <w:rPr>
            <w:rFonts w:ascii="Arial" w:hAnsi="Arial" w:cs="Arial"/>
            <w:color w:val="333333"/>
          </w:rPr>
          <w:t>M</w:t>
        </w:r>
      </w:ins>
      <w:ins w:id="134" w:author="Tracy Thompson" w:date="2015-09-15T06:58:00Z">
        <w:r w:rsidR="00053509">
          <w:rPr>
            <w:rFonts w:ascii="Arial" w:hAnsi="Arial" w:cs="Arial"/>
            <w:color w:val="333333"/>
          </w:rPr>
          <w:t xml:space="preserve">echanical ventilation </w:t>
        </w:r>
      </w:ins>
      <w:ins w:id="135" w:author="Tracy Thompson" w:date="2015-09-14T12:00:00Z">
        <w:r w:rsidRPr="00ED5BFF">
          <w:rPr>
            <w:rFonts w:ascii="Arial" w:hAnsi="Arial" w:cs="Arial"/>
            <w:color w:val="333333"/>
          </w:rPr>
          <w:t xml:space="preserve">co-payment </w:t>
        </w:r>
      </w:ins>
      <w:ins w:id="136" w:author="Tracy Thompson" w:date="2015-09-14T13:20:00Z">
        <w:r w:rsidR="00135639">
          <w:rPr>
            <w:rFonts w:ascii="Arial" w:hAnsi="Arial" w:cs="Arial"/>
            <w:color w:val="333333"/>
          </w:rPr>
          <w:t xml:space="preserve">added for DRG </w:t>
        </w:r>
      </w:ins>
      <w:ins w:id="137" w:author="Tracy Thompson" w:date="2015-09-14T12:00:00Z">
        <w:r w:rsidRPr="00ED5BFF">
          <w:rPr>
            <w:rFonts w:ascii="Arial" w:hAnsi="Arial" w:cs="Arial"/>
            <w:color w:val="333333"/>
          </w:rPr>
          <w:t xml:space="preserve">P02Z </w:t>
        </w:r>
        <w:r w:rsidRPr="00ED5BFF">
          <w:rPr>
            <w:rFonts w:ascii="Arial" w:hAnsi="Arial" w:cs="Arial"/>
            <w:i/>
            <w:color w:val="333333"/>
          </w:rPr>
          <w:t xml:space="preserve">Cardiothoracic/Vascular </w:t>
        </w:r>
        <w:r w:rsidRPr="00511E4F">
          <w:rPr>
            <w:rFonts w:ascii="Arial" w:hAnsi="Arial" w:cs="Arial"/>
            <w:i/>
            <w:color w:val="333333"/>
          </w:rPr>
          <w:t>Procedures for Neonates</w:t>
        </w:r>
      </w:ins>
      <w:ins w:id="138" w:author="Tracy Thompson" w:date="2015-09-15T06:59:00Z">
        <w:r w:rsidR="00053509">
          <w:rPr>
            <w:rFonts w:ascii="Arial" w:hAnsi="Arial" w:cs="Arial"/>
            <w:color w:val="333333"/>
          </w:rPr>
          <w:t xml:space="preserve">, see </w:t>
        </w:r>
      </w:ins>
      <w:ins w:id="139" w:author="Tracy Thompson" w:date="2015-09-15T07:00:00Z">
        <w:r w:rsidR="00053509" w:rsidRPr="00053509">
          <w:rPr>
            <w:rFonts w:ascii="Arial" w:eastAsia="Times New Roman" w:hAnsi="Arial" w:cs="Arial"/>
            <w:color w:val="333333"/>
            <w:highlight w:val="lightGray"/>
            <w:lang w:val="en-GB"/>
          </w:rPr>
          <w:fldChar w:fldCharType="begin"/>
        </w:r>
        <w:r w:rsidR="00053509" w:rsidRPr="00053509">
          <w:rPr>
            <w:rFonts w:ascii="Arial" w:eastAsia="Times New Roman" w:hAnsi="Arial" w:cs="Arial"/>
            <w:color w:val="333333"/>
            <w:highlight w:val="lightGray"/>
            <w:lang w:val="en-GB"/>
          </w:rPr>
          <w:instrText xml:space="preserve"> REF _Ref335900406 \r \h </w:instrText>
        </w:r>
      </w:ins>
      <w:r w:rsidR="00053509">
        <w:rPr>
          <w:rFonts w:ascii="Arial" w:eastAsia="Times New Roman" w:hAnsi="Arial" w:cs="Arial"/>
          <w:color w:val="333333"/>
          <w:highlight w:val="lightGray"/>
          <w:lang w:val="en-GB"/>
        </w:rPr>
        <w:instrText xml:space="preserve"> \* MERGEFORMAT </w:instrText>
      </w:r>
      <w:r w:rsidR="00053509" w:rsidRPr="00053509">
        <w:rPr>
          <w:rFonts w:ascii="Arial" w:eastAsia="Times New Roman" w:hAnsi="Arial" w:cs="Arial"/>
          <w:color w:val="333333"/>
          <w:highlight w:val="lightGray"/>
          <w:lang w:val="en-GB"/>
        </w:rPr>
      </w:r>
      <w:r w:rsidR="00053509" w:rsidRPr="00053509">
        <w:rPr>
          <w:rFonts w:ascii="Arial" w:eastAsia="Times New Roman" w:hAnsi="Arial" w:cs="Arial"/>
          <w:color w:val="333333"/>
          <w:highlight w:val="lightGray"/>
          <w:lang w:val="en-GB"/>
        </w:rPr>
        <w:fldChar w:fldCharType="separate"/>
      </w:r>
      <w:r w:rsidR="009F48C4">
        <w:rPr>
          <w:rFonts w:ascii="Arial" w:eastAsia="Times New Roman" w:hAnsi="Arial" w:cs="Arial"/>
          <w:color w:val="333333"/>
          <w:highlight w:val="lightGray"/>
          <w:lang w:val="en-GB"/>
        </w:rPr>
        <w:t>4.3.1</w:t>
      </w:r>
      <w:ins w:id="140" w:author="Tracy Thompson" w:date="2015-09-15T07:00:00Z">
        <w:r w:rsidR="00053509" w:rsidRPr="00053509">
          <w:rPr>
            <w:rFonts w:ascii="Arial" w:eastAsia="Times New Roman" w:hAnsi="Arial" w:cs="Arial"/>
            <w:color w:val="333333"/>
            <w:highlight w:val="lightGray"/>
            <w:lang w:val="en-GB"/>
          </w:rPr>
          <w:fldChar w:fldCharType="end"/>
        </w:r>
      </w:ins>
    </w:p>
    <w:p w:rsidR="007D4655" w:rsidRPr="001F5B2F" w:rsidRDefault="00ED5BFF" w:rsidP="008542B5">
      <w:pPr>
        <w:pStyle w:val="ListParagraph"/>
        <w:numPr>
          <w:ilvl w:val="0"/>
          <w:numId w:val="22"/>
        </w:numPr>
        <w:spacing w:after="200" w:line="276" w:lineRule="auto"/>
        <w:rPr>
          <w:ins w:id="141" w:author="Michael Rains" w:date="2015-09-21T10:35:00Z"/>
          <w:rFonts w:ascii="Arial" w:hAnsi="Arial" w:cs="Arial"/>
          <w:color w:val="333333"/>
        </w:rPr>
      </w:pPr>
      <w:ins w:id="142" w:author="Tracy Thompson" w:date="2015-09-14T12:00:00Z">
        <w:r w:rsidRPr="00ED5BFF">
          <w:rPr>
            <w:rFonts w:ascii="Arial" w:hAnsi="Arial" w:cs="Arial"/>
            <w:color w:val="333333"/>
          </w:rPr>
          <w:t xml:space="preserve">Extension of the </w:t>
        </w:r>
      </w:ins>
      <w:ins w:id="143" w:author="Tracy Thompson" w:date="2015-09-15T07:08:00Z">
        <w:r w:rsidR="00053509">
          <w:rPr>
            <w:rFonts w:ascii="Arial" w:hAnsi="Arial" w:cs="Arial"/>
            <w:color w:val="333333"/>
          </w:rPr>
          <w:t>electrophysiological studies (</w:t>
        </w:r>
      </w:ins>
      <w:ins w:id="144" w:author="Tracy Thompson" w:date="2015-09-14T12:00:00Z">
        <w:r w:rsidRPr="00ED5BFF">
          <w:rPr>
            <w:rFonts w:ascii="Arial" w:hAnsi="Arial" w:cs="Arial"/>
            <w:color w:val="333333"/>
          </w:rPr>
          <w:t>EP</w:t>
        </w:r>
        <w:r>
          <w:rPr>
            <w:rFonts w:ascii="Arial" w:hAnsi="Arial" w:cs="Arial"/>
            <w:color w:val="333333"/>
          </w:rPr>
          <w:t>S</w:t>
        </w:r>
      </w:ins>
      <w:ins w:id="145" w:author="Tracy Thompson" w:date="2015-09-15T07:08:00Z">
        <w:r w:rsidR="00053509">
          <w:rPr>
            <w:rFonts w:ascii="Arial" w:hAnsi="Arial" w:cs="Arial"/>
            <w:color w:val="333333"/>
          </w:rPr>
          <w:t>)</w:t>
        </w:r>
      </w:ins>
      <w:ins w:id="146" w:author="Tracy Thompson" w:date="2015-09-14T12:00:00Z">
        <w:r w:rsidRPr="00ED5BFF">
          <w:rPr>
            <w:rFonts w:ascii="Arial" w:hAnsi="Arial" w:cs="Arial"/>
            <w:color w:val="333333"/>
          </w:rPr>
          <w:t xml:space="preserve"> co-payment to include </w:t>
        </w:r>
      </w:ins>
      <w:ins w:id="147" w:author="Tracy Thompson" w:date="2015-09-14T12:50:00Z">
        <w:r w:rsidR="008816A5">
          <w:rPr>
            <w:rFonts w:ascii="Arial" w:hAnsi="Arial" w:cs="Arial"/>
            <w:color w:val="333333"/>
          </w:rPr>
          <w:t xml:space="preserve">cardiac </w:t>
        </w:r>
      </w:ins>
      <w:ins w:id="148" w:author="Tracy Thompson" w:date="2015-09-14T12:00:00Z">
        <w:r w:rsidRPr="00ED5BFF">
          <w:rPr>
            <w:rFonts w:ascii="Arial" w:hAnsi="Arial" w:cs="Arial"/>
            <w:color w:val="333333"/>
          </w:rPr>
          <w:t>ablation</w:t>
        </w:r>
      </w:ins>
      <w:ins w:id="149" w:author="Tracy Thompson" w:date="2015-09-15T07:00:00Z">
        <w:r w:rsidR="00053509">
          <w:rPr>
            <w:rFonts w:ascii="Arial" w:hAnsi="Arial" w:cs="Arial"/>
            <w:color w:val="333333"/>
          </w:rPr>
          <w:t xml:space="preserve"> </w:t>
        </w:r>
      </w:ins>
      <w:ins w:id="150" w:author="Tracy Thompson" w:date="2015-09-14T13:21:00Z">
        <w:r w:rsidR="00135639">
          <w:rPr>
            <w:rFonts w:ascii="Arial" w:hAnsi="Arial" w:cs="Arial"/>
            <w:color w:val="333333"/>
          </w:rPr>
          <w:t>only events</w:t>
        </w:r>
      </w:ins>
      <w:ins w:id="151" w:author="Tracy Thompson" w:date="2015-09-15T07:00:00Z">
        <w:r w:rsidR="00053509">
          <w:rPr>
            <w:rFonts w:ascii="Arial" w:hAnsi="Arial" w:cs="Arial"/>
            <w:color w:val="333333"/>
          </w:rPr>
          <w:t xml:space="preserve">, see </w:t>
        </w:r>
      </w:ins>
      <w:ins w:id="152" w:author="Tracy Thompson" w:date="2015-09-15T07:01:00Z">
        <w:r w:rsidR="00053509" w:rsidRPr="00053509">
          <w:rPr>
            <w:rFonts w:ascii="Arial" w:eastAsia="Times New Roman" w:hAnsi="Arial" w:cs="Arial"/>
            <w:color w:val="333333"/>
            <w:highlight w:val="lightGray"/>
            <w:lang w:val="en-GB"/>
          </w:rPr>
          <w:fldChar w:fldCharType="begin"/>
        </w:r>
        <w:r w:rsidR="00053509" w:rsidRPr="00053509">
          <w:rPr>
            <w:rFonts w:ascii="Arial" w:eastAsia="Times New Roman" w:hAnsi="Arial" w:cs="Arial"/>
            <w:color w:val="333333"/>
            <w:highlight w:val="lightGray"/>
            <w:lang w:val="en-GB"/>
          </w:rPr>
          <w:instrText xml:space="preserve"> REF _Ref304016029 \r \h </w:instrText>
        </w:r>
      </w:ins>
      <w:r w:rsidR="00053509">
        <w:rPr>
          <w:rFonts w:ascii="Arial" w:eastAsia="Times New Roman" w:hAnsi="Arial" w:cs="Arial"/>
          <w:color w:val="333333"/>
          <w:highlight w:val="lightGray"/>
          <w:lang w:val="en-GB"/>
        </w:rPr>
        <w:instrText xml:space="preserve"> \* MERGEFORMAT </w:instrText>
      </w:r>
      <w:r w:rsidR="00053509" w:rsidRPr="00053509">
        <w:rPr>
          <w:rFonts w:ascii="Arial" w:eastAsia="Times New Roman" w:hAnsi="Arial" w:cs="Arial"/>
          <w:color w:val="333333"/>
          <w:highlight w:val="lightGray"/>
          <w:lang w:val="en-GB"/>
        </w:rPr>
      </w:r>
      <w:r w:rsidR="00053509" w:rsidRPr="00053509">
        <w:rPr>
          <w:rFonts w:ascii="Arial" w:eastAsia="Times New Roman" w:hAnsi="Arial" w:cs="Arial"/>
          <w:color w:val="333333"/>
          <w:highlight w:val="lightGray"/>
          <w:lang w:val="en-GB"/>
        </w:rPr>
        <w:fldChar w:fldCharType="separate"/>
      </w:r>
      <w:r w:rsidR="009F48C4">
        <w:rPr>
          <w:rFonts w:ascii="Arial" w:eastAsia="Times New Roman" w:hAnsi="Arial" w:cs="Arial"/>
          <w:color w:val="333333"/>
          <w:highlight w:val="lightGray"/>
          <w:lang w:val="en-GB"/>
        </w:rPr>
        <w:t>4.4.4</w:t>
      </w:r>
      <w:ins w:id="153" w:author="Tracy Thompson" w:date="2015-09-15T07:01:00Z">
        <w:r w:rsidR="00053509" w:rsidRPr="00053509">
          <w:rPr>
            <w:rFonts w:ascii="Arial" w:eastAsia="Times New Roman" w:hAnsi="Arial" w:cs="Arial"/>
            <w:color w:val="333333"/>
            <w:highlight w:val="lightGray"/>
            <w:lang w:val="en-GB"/>
          </w:rPr>
          <w:fldChar w:fldCharType="end"/>
        </w:r>
      </w:ins>
    </w:p>
    <w:p w:rsidR="006D23C3" w:rsidRPr="008542B5" w:rsidRDefault="006D23C3" w:rsidP="008542B5">
      <w:pPr>
        <w:pStyle w:val="ListParagraph"/>
        <w:numPr>
          <w:ilvl w:val="0"/>
          <w:numId w:val="22"/>
        </w:numPr>
        <w:spacing w:after="200" w:line="276" w:lineRule="auto"/>
        <w:rPr>
          <w:ins w:id="154" w:author="Tracy Thompson" w:date="2015-09-14T12:00:00Z"/>
          <w:rFonts w:ascii="Arial" w:hAnsi="Arial" w:cs="Arial"/>
          <w:color w:val="333333"/>
        </w:rPr>
      </w:pPr>
      <w:ins w:id="155" w:author="Michael Rains" w:date="2015-09-21T10:35:00Z">
        <w:r>
          <w:rPr>
            <w:rFonts w:ascii="Arial" w:hAnsi="Arial" w:cs="Arial"/>
            <w:color w:val="333333"/>
          </w:rPr>
          <w:t xml:space="preserve">Introduction of two new exclusion rules for Hysteroscopy and for Medical Termination of Pregnancy; see </w:t>
        </w:r>
      </w:ins>
      <w:ins w:id="156" w:author="Tracy Thompson" w:date="2015-09-21T11:16:00Z">
        <w:r w:rsidR="001F5B2F" w:rsidRPr="00D7651A">
          <w:rPr>
            <w:rFonts w:ascii="Arial" w:eastAsia="Times New Roman" w:hAnsi="Arial" w:cs="Arial"/>
            <w:color w:val="333333"/>
            <w:highlight w:val="lightGray"/>
            <w:lang w:val="en-GB"/>
          </w:rPr>
          <w:fldChar w:fldCharType="begin"/>
        </w:r>
        <w:r w:rsidR="001F5B2F" w:rsidRPr="00D7651A">
          <w:rPr>
            <w:rFonts w:ascii="Arial" w:eastAsia="Times New Roman" w:hAnsi="Arial" w:cs="Arial"/>
            <w:color w:val="333333"/>
            <w:highlight w:val="lightGray"/>
            <w:lang w:val="en-GB"/>
          </w:rPr>
          <w:instrText xml:space="preserve"> REF _Ref430062429 \r \h </w:instrText>
        </w:r>
      </w:ins>
      <w:r w:rsidR="00D7651A">
        <w:rPr>
          <w:rFonts w:ascii="Arial" w:eastAsia="Times New Roman" w:hAnsi="Arial" w:cs="Arial"/>
          <w:color w:val="333333"/>
          <w:highlight w:val="lightGray"/>
          <w:lang w:val="en-GB"/>
        </w:rPr>
        <w:instrText xml:space="preserve"> \* MERGEFORMAT </w:instrText>
      </w:r>
      <w:r w:rsidR="001F5B2F" w:rsidRPr="00D7651A">
        <w:rPr>
          <w:rFonts w:ascii="Arial" w:eastAsia="Times New Roman" w:hAnsi="Arial" w:cs="Arial"/>
          <w:color w:val="333333"/>
          <w:highlight w:val="lightGray"/>
          <w:lang w:val="en-GB"/>
        </w:rPr>
      </w:r>
      <w:r w:rsidR="001F5B2F" w:rsidRPr="00D7651A">
        <w:rPr>
          <w:rFonts w:ascii="Arial" w:eastAsia="Times New Roman" w:hAnsi="Arial" w:cs="Arial"/>
          <w:color w:val="333333"/>
          <w:highlight w:val="lightGray"/>
          <w:lang w:val="en-GB"/>
        </w:rPr>
        <w:fldChar w:fldCharType="separate"/>
      </w:r>
      <w:r w:rsidR="009F48C4">
        <w:rPr>
          <w:rFonts w:ascii="Arial" w:eastAsia="Times New Roman" w:hAnsi="Arial" w:cs="Arial"/>
          <w:color w:val="333333"/>
          <w:highlight w:val="lightGray"/>
          <w:lang w:val="en-GB"/>
        </w:rPr>
        <w:t>5.2.32</w:t>
      </w:r>
      <w:ins w:id="157" w:author="Tracy Thompson" w:date="2015-09-21T11:16:00Z">
        <w:r w:rsidR="001F5B2F" w:rsidRPr="00D7651A">
          <w:rPr>
            <w:rFonts w:ascii="Arial" w:eastAsia="Times New Roman" w:hAnsi="Arial" w:cs="Arial"/>
            <w:color w:val="333333"/>
            <w:highlight w:val="lightGray"/>
            <w:lang w:val="en-GB"/>
          </w:rPr>
          <w:fldChar w:fldCharType="end"/>
        </w:r>
        <w:r w:rsidR="001F5B2F">
          <w:rPr>
            <w:rFonts w:ascii="Arial" w:hAnsi="Arial" w:cs="Arial"/>
            <w:color w:val="333333"/>
          </w:rPr>
          <w:t xml:space="preserve"> </w:t>
        </w:r>
      </w:ins>
      <w:ins w:id="158" w:author="Michael Rains" w:date="2015-09-21T10:35:00Z">
        <w:r>
          <w:rPr>
            <w:rFonts w:ascii="Arial" w:hAnsi="Arial" w:cs="Arial"/>
            <w:color w:val="333333"/>
          </w:rPr>
          <w:t xml:space="preserve">and </w:t>
        </w:r>
      </w:ins>
      <w:ins w:id="159" w:author="Tracy Thompson" w:date="2015-09-21T11:16:00Z">
        <w:r w:rsidR="001F5B2F" w:rsidRPr="00D7651A">
          <w:rPr>
            <w:rFonts w:ascii="Arial" w:eastAsia="Times New Roman" w:hAnsi="Arial" w:cs="Arial"/>
            <w:color w:val="333333"/>
            <w:highlight w:val="lightGray"/>
            <w:lang w:val="en-GB"/>
          </w:rPr>
          <w:fldChar w:fldCharType="begin"/>
        </w:r>
        <w:r w:rsidR="001F5B2F" w:rsidRPr="00D7651A">
          <w:rPr>
            <w:rFonts w:ascii="Arial" w:eastAsia="Times New Roman" w:hAnsi="Arial" w:cs="Arial"/>
            <w:color w:val="333333"/>
            <w:highlight w:val="lightGray"/>
            <w:lang w:val="en-GB"/>
          </w:rPr>
          <w:instrText xml:space="preserve"> REF _Ref430062384 \r \h </w:instrText>
        </w:r>
      </w:ins>
      <w:r w:rsidR="00D7651A">
        <w:rPr>
          <w:rFonts w:ascii="Arial" w:eastAsia="Times New Roman" w:hAnsi="Arial" w:cs="Arial"/>
          <w:color w:val="333333"/>
          <w:highlight w:val="lightGray"/>
          <w:lang w:val="en-GB"/>
        </w:rPr>
        <w:instrText xml:space="preserve"> \* MERGEFORMAT </w:instrText>
      </w:r>
      <w:r w:rsidR="001F5B2F" w:rsidRPr="00D7651A">
        <w:rPr>
          <w:rFonts w:ascii="Arial" w:eastAsia="Times New Roman" w:hAnsi="Arial" w:cs="Arial"/>
          <w:color w:val="333333"/>
          <w:highlight w:val="lightGray"/>
          <w:lang w:val="en-GB"/>
        </w:rPr>
      </w:r>
      <w:r w:rsidR="001F5B2F" w:rsidRPr="00D7651A">
        <w:rPr>
          <w:rFonts w:ascii="Arial" w:eastAsia="Times New Roman" w:hAnsi="Arial" w:cs="Arial"/>
          <w:color w:val="333333"/>
          <w:highlight w:val="lightGray"/>
          <w:lang w:val="en-GB"/>
        </w:rPr>
        <w:fldChar w:fldCharType="separate"/>
      </w:r>
      <w:r w:rsidR="009F48C4">
        <w:rPr>
          <w:rFonts w:ascii="Arial" w:eastAsia="Times New Roman" w:hAnsi="Arial" w:cs="Arial"/>
          <w:color w:val="333333"/>
          <w:highlight w:val="lightGray"/>
          <w:lang w:val="en-GB"/>
        </w:rPr>
        <w:t>5.2.23</w:t>
      </w:r>
      <w:ins w:id="160" w:author="Tracy Thompson" w:date="2015-09-21T11:16:00Z">
        <w:r w:rsidR="001F5B2F" w:rsidRPr="00D7651A">
          <w:rPr>
            <w:rFonts w:ascii="Arial" w:eastAsia="Times New Roman" w:hAnsi="Arial" w:cs="Arial"/>
            <w:color w:val="333333"/>
            <w:highlight w:val="lightGray"/>
            <w:lang w:val="en-GB"/>
          </w:rPr>
          <w:fldChar w:fldCharType="end"/>
        </w:r>
      </w:ins>
      <w:ins w:id="161" w:author="Michael Rains" w:date="2015-09-21T10:35:00Z">
        <w:r>
          <w:rPr>
            <w:rFonts w:ascii="Arial" w:hAnsi="Arial" w:cs="Arial"/>
            <w:color w:val="333333"/>
          </w:rPr>
          <w:t xml:space="preserve"> respective</w:t>
        </w:r>
      </w:ins>
      <w:ins w:id="162" w:author="Tracy Thompson" w:date="2015-09-24T14:04:00Z">
        <w:r w:rsidR="00A52EF3">
          <w:rPr>
            <w:rFonts w:ascii="Arial" w:hAnsi="Arial" w:cs="Arial"/>
            <w:color w:val="333333"/>
          </w:rPr>
          <w:t>l</w:t>
        </w:r>
      </w:ins>
      <w:ins w:id="163" w:author="Michael Rains" w:date="2015-09-21T10:35:00Z">
        <w:r>
          <w:rPr>
            <w:rFonts w:ascii="Arial" w:hAnsi="Arial" w:cs="Arial"/>
            <w:color w:val="333333"/>
          </w:rPr>
          <w:t>y</w:t>
        </w:r>
      </w:ins>
      <w:r w:rsidR="007E3706">
        <w:rPr>
          <w:rFonts w:ascii="Arial" w:hAnsi="Arial" w:cs="Arial"/>
          <w:color w:val="333333"/>
        </w:rPr>
        <w:t>.</w:t>
      </w:r>
    </w:p>
    <w:p w:rsidR="001F6FFF" w:rsidRPr="00990412" w:rsidRDefault="001F6FFF" w:rsidP="00990412">
      <w:pPr>
        <w:pStyle w:val="Heading3"/>
      </w:pPr>
      <w:bookmarkStart w:id="164" w:name="_Toc431452977"/>
      <w:r w:rsidRPr="00990412">
        <w:t>Changes from WIESNZ1</w:t>
      </w:r>
      <w:ins w:id="165" w:author="Tracy Thompson" w:date="2015-08-05T10:12:00Z">
        <w:r w:rsidR="001B4F92" w:rsidRPr="00990412">
          <w:t>4</w:t>
        </w:r>
      </w:ins>
      <w:del w:id="166" w:author="Tracy Thompson" w:date="2015-08-05T10:12:00Z">
        <w:r w:rsidR="00AC3863" w:rsidRPr="00990412" w:rsidDel="001B4F92">
          <w:delText>3</w:delText>
        </w:r>
      </w:del>
      <w:r w:rsidRPr="00990412">
        <w:t xml:space="preserve"> to WIESNZ1</w:t>
      </w:r>
      <w:ins w:id="167" w:author="Tracy Thompson" w:date="2015-08-05T10:12:00Z">
        <w:r w:rsidR="001B4F92" w:rsidRPr="00990412">
          <w:t>5</w:t>
        </w:r>
      </w:ins>
      <w:del w:id="168" w:author="Tracy Thompson" w:date="2015-08-05T10:12:00Z">
        <w:r w:rsidR="00AC3863" w:rsidRPr="00990412" w:rsidDel="001B4F92">
          <w:delText>4</w:delText>
        </w:r>
      </w:del>
      <w:bookmarkEnd w:id="164"/>
    </w:p>
    <w:p w:rsidR="004F1187" w:rsidRDefault="004F1187" w:rsidP="004F1187">
      <w:pPr>
        <w:spacing w:after="200" w:line="276" w:lineRule="auto"/>
        <w:rPr>
          <w:rFonts w:ascii="Arial" w:hAnsi="Arial" w:cs="Arial"/>
          <w:color w:val="333333"/>
        </w:rPr>
      </w:pPr>
      <w:r w:rsidRPr="00AE1B2E">
        <w:rPr>
          <w:rFonts w:ascii="Arial" w:hAnsi="Arial" w:cs="Arial"/>
          <w:color w:val="333333"/>
        </w:rPr>
        <w:t>The WIESNZ14 casemix framework was based on ICD-10-AM/ACHI 6th Edition and AR-DRG v6.0x</w:t>
      </w:r>
      <w:r w:rsidR="008816A5">
        <w:rPr>
          <w:rFonts w:ascii="Arial" w:hAnsi="Arial" w:cs="Arial"/>
          <w:color w:val="333333"/>
        </w:rPr>
        <w:t>.</w:t>
      </w:r>
      <w:r w:rsidR="00511E4F">
        <w:rPr>
          <w:rFonts w:ascii="Arial" w:hAnsi="Arial" w:cs="Arial"/>
          <w:color w:val="333333"/>
        </w:rPr>
        <w:t xml:space="preserve">  </w:t>
      </w:r>
      <w:r w:rsidRPr="00AE1B2E">
        <w:rPr>
          <w:rFonts w:ascii="Arial" w:hAnsi="Arial" w:cs="Arial"/>
          <w:color w:val="333333"/>
        </w:rPr>
        <w:t>WIESNZ15</w:t>
      </w:r>
      <w:r>
        <w:rPr>
          <w:rFonts w:ascii="Arial" w:hAnsi="Arial" w:cs="Arial"/>
          <w:color w:val="333333"/>
        </w:rPr>
        <w:t xml:space="preserve"> was</w:t>
      </w:r>
      <w:r w:rsidRPr="00AE1B2E">
        <w:rPr>
          <w:rFonts w:ascii="Arial" w:hAnsi="Arial" w:cs="Arial"/>
          <w:color w:val="333333"/>
        </w:rPr>
        <w:t xml:space="preserve"> the same as WIESNZ14 except for the following: </w:t>
      </w:r>
    </w:p>
    <w:p w:rsidR="004F1187" w:rsidRPr="00AE1B2E" w:rsidRDefault="004F1187" w:rsidP="004F1187">
      <w:pPr>
        <w:pStyle w:val="ListParagraph"/>
        <w:numPr>
          <w:ilvl w:val="0"/>
          <w:numId w:val="20"/>
        </w:numPr>
        <w:spacing w:after="200"/>
        <w:ind w:left="709" w:hanging="357"/>
        <w:rPr>
          <w:rFonts w:ascii="Arial" w:hAnsi="Arial" w:cs="Arial"/>
          <w:color w:val="333333"/>
        </w:rPr>
      </w:pPr>
      <w:r w:rsidRPr="00AE1B2E">
        <w:rPr>
          <w:rFonts w:ascii="Arial" w:hAnsi="Arial" w:cs="Arial"/>
          <w:color w:val="333333"/>
        </w:rPr>
        <w:t xml:space="preserve">A new DRG mapping so that pelvic exenteration surgery event records group to NZ DRG N01Z </w:t>
      </w:r>
      <w:r w:rsidRPr="00AE1B2E">
        <w:rPr>
          <w:rFonts w:ascii="Arial" w:hAnsi="Arial" w:cs="Arial"/>
          <w:i/>
          <w:color w:val="333333"/>
        </w:rPr>
        <w:t>Pelvic Evisceration and Radical Vulvectomy</w:t>
      </w:r>
    </w:p>
    <w:p w:rsidR="004F1187" w:rsidRDefault="004F1187" w:rsidP="004F1187">
      <w:pPr>
        <w:pStyle w:val="ListParagraph"/>
        <w:numPr>
          <w:ilvl w:val="0"/>
          <w:numId w:val="12"/>
        </w:numPr>
        <w:spacing w:after="200"/>
        <w:ind w:hanging="357"/>
        <w:rPr>
          <w:rFonts w:ascii="Arial" w:eastAsia="Times New Roman" w:hAnsi="Arial" w:cs="Arial"/>
          <w:color w:val="333333"/>
        </w:rPr>
      </w:pPr>
      <w:r w:rsidRPr="009E61C4">
        <w:rPr>
          <w:rFonts w:ascii="Arial" w:eastAsia="Times New Roman" w:hAnsi="Arial" w:cs="Arial"/>
          <w:color w:val="333333"/>
        </w:rPr>
        <w:t>A new co-payment for treatment of cerebral aneurysms (CA) via endovascular repair</w:t>
      </w:r>
    </w:p>
    <w:p w:rsidR="004F1187" w:rsidRPr="009E61C4" w:rsidRDefault="004F1187" w:rsidP="004F1187">
      <w:pPr>
        <w:pStyle w:val="ListParagraph"/>
        <w:numPr>
          <w:ilvl w:val="0"/>
          <w:numId w:val="12"/>
        </w:numPr>
        <w:spacing w:after="200"/>
        <w:ind w:hanging="357"/>
        <w:rPr>
          <w:rFonts w:ascii="Arial" w:eastAsia="Times New Roman" w:hAnsi="Arial" w:cs="Arial"/>
          <w:color w:val="333333"/>
        </w:rPr>
      </w:pPr>
      <w:r w:rsidRPr="009E61C4">
        <w:rPr>
          <w:rFonts w:ascii="Arial" w:eastAsia="Times New Roman" w:hAnsi="Arial" w:cs="Arial"/>
          <w:color w:val="333333"/>
        </w:rPr>
        <w:t>Extending the scoliosis eligibility rule to cover the DHB funding agency rather than the facility</w:t>
      </w:r>
    </w:p>
    <w:p w:rsidR="004F1187" w:rsidRPr="00BA5701" w:rsidRDefault="004F1187" w:rsidP="004F1187">
      <w:pPr>
        <w:pStyle w:val="ListParagraph"/>
        <w:numPr>
          <w:ilvl w:val="0"/>
          <w:numId w:val="12"/>
        </w:numPr>
        <w:spacing w:after="200"/>
        <w:ind w:hanging="357"/>
        <w:rPr>
          <w:rFonts w:ascii="Arial" w:eastAsia="Times New Roman" w:hAnsi="Arial" w:cs="Arial"/>
          <w:color w:val="333333"/>
        </w:rPr>
      </w:pPr>
      <w:r w:rsidRPr="00BA5701">
        <w:rPr>
          <w:rFonts w:ascii="Arial" w:eastAsia="Times New Roman" w:hAnsi="Arial" w:cs="Arial"/>
          <w:color w:val="333333"/>
        </w:rPr>
        <w:t>77 new SD or OD designations were introduced to better direct revenue to admitted patient events rather than ED or similar short stay events</w:t>
      </w:r>
      <w:r w:rsidRPr="007C4395">
        <w:rPr>
          <w:rFonts w:ascii="Arial" w:eastAsia="Times New Roman" w:hAnsi="Arial" w:cs="Arial"/>
          <w:color w:val="333333"/>
          <w:highlight w:val="lightGray"/>
          <w:lang w:val="en-GB"/>
        </w:rPr>
        <w:t xml:space="preserve"> </w:t>
      </w:r>
    </w:p>
    <w:p w:rsidR="004F1187" w:rsidRPr="00BA5701" w:rsidRDefault="004F1187" w:rsidP="004F1187">
      <w:pPr>
        <w:pStyle w:val="ListParagraph"/>
        <w:numPr>
          <w:ilvl w:val="0"/>
          <w:numId w:val="12"/>
        </w:numPr>
        <w:spacing w:after="200"/>
        <w:ind w:hanging="357"/>
        <w:rPr>
          <w:rFonts w:ascii="Arial" w:eastAsia="Times New Roman" w:hAnsi="Arial" w:cs="Arial"/>
          <w:color w:val="333333"/>
        </w:rPr>
      </w:pPr>
      <w:r w:rsidRPr="00BA5701">
        <w:rPr>
          <w:rFonts w:ascii="Arial" w:eastAsia="Times New Roman" w:hAnsi="Arial" w:cs="Arial"/>
          <w:color w:val="333333"/>
        </w:rPr>
        <w:t>Reviewed existing co-payment values.  Co-payment values have been adjusted for AAA, ASD and scoliosis</w:t>
      </w:r>
      <w:r>
        <w:rPr>
          <w:rFonts w:ascii="Arial" w:eastAsia="Times New Roman" w:hAnsi="Arial" w:cs="Arial"/>
          <w:color w:val="333333"/>
        </w:rPr>
        <w:t>.</w:t>
      </w:r>
      <w:r w:rsidRPr="00BA5701">
        <w:rPr>
          <w:rFonts w:ascii="Arial" w:eastAsia="Times New Roman" w:hAnsi="Arial" w:cs="Arial"/>
          <w:color w:val="333333"/>
        </w:rPr>
        <w:t xml:space="preserve"> No adjustments were made to the EPS co-payment as further analysis was deemed necessary.  LDN </w:t>
      </w:r>
      <w:r>
        <w:rPr>
          <w:rFonts w:ascii="Arial" w:eastAsia="Times New Roman" w:hAnsi="Arial" w:cs="Arial"/>
          <w:color w:val="333333"/>
        </w:rPr>
        <w:t>and M</w:t>
      </w:r>
      <w:r w:rsidRPr="00BA5701">
        <w:rPr>
          <w:rFonts w:ascii="Arial" w:eastAsia="Times New Roman" w:hAnsi="Arial" w:cs="Arial"/>
          <w:color w:val="333333"/>
        </w:rPr>
        <w:t>V w</w:t>
      </w:r>
      <w:r>
        <w:rPr>
          <w:rFonts w:ascii="Arial" w:eastAsia="Times New Roman" w:hAnsi="Arial" w:cs="Arial"/>
          <w:color w:val="333333"/>
        </w:rPr>
        <w:t>ere</w:t>
      </w:r>
      <w:r w:rsidRPr="00BA5701">
        <w:rPr>
          <w:rFonts w:ascii="Arial" w:eastAsia="Times New Roman" w:hAnsi="Arial" w:cs="Arial"/>
          <w:color w:val="333333"/>
        </w:rPr>
        <w:t xml:space="preserve"> not reviewed </w:t>
      </w:r>
    </w:p>
    <w:p w:rsidR="004F1187" w:rsidRPr="00A9295E" w:rsidRDefault="004F1187" w:rsidP="004F1187">
      <w:pPr>
        <w:pStyle w:val="ListParagraph"/>
        <w:numPr>
          <w:ilvl w:val="0"/>
          <w:numId w:val="12"/>
        </w:numPr>
        <w:spacing w:after="200"/>
        <w:ind w:hanging="357"/>
        <w:rPr>
          <w:rFonts w:ascii="Arial" w:hAnsi="Arial" w:cs="Arial"/>
          <w:color w:val="333333"/>
        </w:rPr>
      </w:pPr>
      <w:r>
        <w:rPr>
          <w:rFonts w:ascii="Arial" w:eastAsia="Times New Roman" w:hAnsi="Arial" w:cs="Arial"/>
          <w:color w:val="333333"/>
        </w:rPr>
        <w:t xml:space="preserve">New purchase unit code created for Metabolic Services M24001 </w:t>
      </w:r>
      <w:r w:rsidRPr="00DA7EBA">
        <w:rPr>
          <w:rFonts w:ascii="Arial" w:eastAsia="Times New Roman" w:hAnsi="Arial" w:cs="Arial"/>
          <w:i/>
          <w:color w:val="333333"/>
        </w:rPr>
        <w:t>Metabolic services – inpatient servi</w:t>
      </w:r>
      <w:r>
        <w:rPr>
          <w:rFonts w:ascii="Arial" w:eastAsia="Times New Roman" w:hAnsi="Arial" w:cs="Arial"/>
          <w:i/>
          <w:color w:val="333333"/>
        </w:rPr>
        <w:t>c</w:t>
      </w:r>
      <w:r w:rsidRPr="00DA7EBA">
        <w:rPr>
          <w:rFonts w:ascii="Arial" w:eastAsia="Times New Roman" w:hAnsi="Arial" w:cs="Arial"/>
          <w:i/>
          <w:color w:val="333333"/>
        </w:rPr>
        <w:t>es (DRGs)</w:t>
      </w:r>
      <w:r w:rsidRPr="00A9295E">
        <w:rPr>
          <w:rFonts w:ascii="Arial" w:hAnsi="Arial" w:cs="Arial"/>
          <w:color w:val="333333"/>
        </w:rPr>
        <w:t xml:space="preserve"> </w:t>
      </w:r>
    </w:p>
    <w:p w:rsidR="004F1187" w:rsidRDefault="004F1187" w:rsidP="004F1187">
      <w:pPr>
        <w:pStyle w:val="ListParagraph"/>
        <w:numPr>
          <w:ilvl w:val="0"/>
          <w:numId w:val="12"/>
        </w:numPr>
        <w:spacing w:after="200"/>
        <w:ind w:hanging="357"/>
        <w:rPr>
          <w:rFonts w:ascii="Arial" w:eastAsia="Times New Roman" w:hAnsi="Arial" w:cs="Arial"/>
          <w:color w:val="333333"/>
        </w:rPr>
      </w:pPr>
      <w:r>
        <w:rPr>
          <w:rFonts w:ascii="Arial" w:eastAsia="Times New Roman" w:hAnsi="Arial" w:cs="Arial"/>
          <w:color w:val="333333"/>
        </w:rPr>
        <w:t xml:space="preserve">Revision of the </w:t>
      </w:r>
      <w:r w:rsidRPr="00E677A4">
        <w:rPr>
          <w:rFonts w:ascii="Arial" w:eastAsia="Times New Roman" w:hAnsi="Arial" w:cs="Arial"/>
          <w:color w:val="333333"/>
        </w:rPr>
        <w:t xml:space="preserve">payment for tonsils and adenoid </w:t>
      </w:r>
      <w:r>
        <w:rPr>
          <w:rFonts w:ascii="Arial" w:eastAsia="Times New Roman" w:hAnsi="Arial" w:cs="Arial"/>
          <w:color w:val="333333"/>
        </w:rPr>
        <w:t xml:space="preserve">(T&amp;A) </w:t>
      </w:r>
      <w:r w:rsidRPr="00E677A4">
        <w:rPr>
          <w:rFonts w:ascii="Arial" w:eastAsia="Times New Roman" w:hAnsi="Arial" w:cs="Arial"/>
          <w:color w:val="333333"/>
        </w:rPr>
        <w:t xml:space="preserve">procedures with a sleep apnoea diagnosis </w:t>
      </w:r>
      <w:r>
        <w:rPr>
          <w:rFonts w:ascii="Arial" w:eastAsia="Times New Roman" w:hAnsi="Arial" w:cs="Arial"/>
          <w:color w:val="333333"/>
        </w:rPr>
        <w:t xml:space="preserve">to be </w:t>
      </w:r>
      <w:r w:rsidRPr="00E677A4">
        <w:rPr>
          <w:rFonts w:ascii="Arial" w:eastAsia="Times New Roman" w:hAnsi="Arial" w:cs="Arial"/>
          <w:color w:val="333333"/>
        </w:rPr>
        <w:t>funded at a similar level to T&amp;A cases without a sleep apnoea diagnosis</w:t>
      </w:r>
      <w:r>
        <w:rPr>
          <w:rFonts w:ascii="Arial" w:eastAsia="Times New Roman" w:hAnsi="Arial" w:cs="Arial"/>
          <w:color w:val="333333"/>
        </w:rPr>
        <w:t xml:space="preserve">.  This was achieved by giving the DRG E02C </w:t>
      </w:r>
      <w:r w:rsidRPr="007603B4">
        <w:rPr>
          <w:rFonts w:ascii="Arial" w:eastAsia="Times New Roman" w:hAnsi="Arial" w:cs="Arial"/>
          <w:i/>
          <w:color w:val="333333"/>
        </w:rPr>
        <w:t>Other Respiratory System OR Procedures W/O CC</w:t>
      </w:r>
      <w:r>
        <w:rPr>
          <w:rFonts w:ascii="Arial" w:eastAsia="Times New Roman" w:hAnsi="Arial" w:cs="Arial"/>
          <w:color w:val="333333"/>
        </w:rPr>
        <w:t xml:space="preserve"> a SD designation</w:t>
      </w:r>
    </w:p>
    <w:p w:rsidR="004F1187" w:rsidRPr="00A9295E" w:rsidRDefault="004F1187" w:rsidP="004F1187">
      <w:pPr>
        <w:pStyle w:val="ListParagraph"/>
        <w:numPr>
          <w:ilvl w:val="0"/>
          <w:numId w:val="12"/>
        </w:numPr>
        <w:spacing w:after="200"/>
        <w:ind w:hanging="357"/>
        <w:rPr>
          <w:rFonts w:ascii="Arial" w:eastAsia="Times New Roman" w:hAnsi="Arial" w:cs="Arial"/>
          <w:color w:val="333333"/>
        </w:rPr>
      </w:pPr>
      <w:r>
        <w:rPr>
          <w:rFonts w:ascii="Arial" w:eastAsia="Times New Roman" w:hAnsi="Arial" w:cs="Arial"/>
          <w:color w:val="333333"/>
        </w:rPr>
        <w:t>Ophthalmology injections and excision skin lesion cost weights revised</w:t>
      </w:r>
    </w:p>
    <w:p w:rsidR="004F1187" w:rsidRDefault="004F1187" w:rsidP="004F1187">
      <w:pPr>
        <w:pStyle w:val="ListParagraph"/>
        <w:numPr>
          <w:ilvl w:val="0"/>
          <w:numId w:val="12"/>
        </w:numPr>
        <w:spacing w:after="200"/>
        <w:ind w:hanging="357"/>
        <w:rPr>
          <w:rFonts w:ascii="Arial" w:hAnsi="Arial" w:cs="Arial"/>
          <w:color w:val="333333"/>
          <w:szCs w:val="24"/>
        </w:rPr>
      </w:pPr>
      <w:r w:rsidRPr="009E61C4">
        <w:rPr>
          <w:rFonts w:ascii="Arial" w:hAnsi="Arial" w:cs="Arial"/>
          <w:color w:val="333333"/>
          <w:szCs w:val="24"/>
        </w:rPr>
        <w:t xml:space="preserve">A new section listing all NZ DRGs and DRG mappings </w:t>
      </w:r>
      <w:del w:id="169" w:author="Tracy Thompson" w:date="2015-10-01T07:55:00Z">
        <w:r w:rsidRPr="009E61C4" w:rsidDel="007E3706">
          <w:rPr>
            <w:rFonts w:ascii="Arial" w:hAnsi="Arial" w:cs="Arial"/>
            <w:color w:val="333333"/>
            <w:szCs w:val="24"/>
          </w:rPr>
          <w:delText>h</w:delText>
        </w:r>
      </w:del>
      <w:ins w:id="170" w:author="Tracy Thompson" w:date="2015-10-01T07:54:00Z">
        <w:r w:rsidR="007E3706">
          <w:rPr>
            <w:rFonts w:ascii="Arial" w:hAnsi="Arial" w:cs="Arial"/>
            <w:color w:val="333333"/>
            <w:szCs w:val="24"/>
          </w:rPr>
          <w:t>w</w:t>
        </w:r>
      </w:ins>
      <w:r w:rsidRPr="009E61C4">
        <w:rPr>
          <w:rFonts w:ascii="Arial" w:hAnsi="Arial" w:cs="Arial"/>
          <w:color w:val="333333"/>
          <w:szCs w:val="24"/>
        </w:rPr>
        <w:t xml:space="preserve">as </w:t>
      </w:r>
      <w:del w:id="171" w:author="Tracy Thompson" w:date="2015-10-01T07:55:00Z">
        <w:r w:rsidRPr="009E61C4" w:rsidDel="007E3706">
          <w:rPr>
            <w:rFonts w:ascii="Arial" w:hAnsi="Arial" w:cs="Arial"/>
            <w:color w:val="333333"/>
            <w:szCs w:val="24"/>
          </w:rPr>
          <w:delText xml:space="preserve">been </w:delText>
        </w:r>
      </w:del>
      <w:r w:rsidRPr="009E61C4">
        <w:rPr>
          <w:rFonts w:ascii="Arial" w:hAnsi="Arial" w:cs="Arial"/>
          <w:color w:val="333333"/>
          <w:szCs w:val="24"/>
        </w:rPr>
        <w:t>added</w:t>
      </w:r>
      <w:ins w:id="172" w:author="Tracy Thompson" w:date="2015-10-01T07:55:00Z">
        <w:r w:rsidR="007E3706">
          <w:rPr>
            <w:rFonts w:ascii="Arial" w:hAnsi="Arial" w:cs="Arial"/>
            <w:color w:val="333333"/>
            <w:szCs w:val="24"/>
          </w:rPr>
          <w:t>, see Appendix 6</w:t>
        </w:r>
      </w:ins>
      <w:del w:id="173" w:author="Tracy Thompson" w:date="2015-10-01T07:55:00Z">
        <w:r w:rsidRPr="009E61C4" w:rsidDel="007E3706">
          <w:rPr>
            <w:rFonts w:ascii="Arial" w:hAnsi="Arial" w:cs="Arial"/>
            <w:color w:val="333333"/>
            <w:szCs w:val="24"/>
          </w:rPr>
          <w:delText xml:space="preserve"> to the end of this document</w:delText>
        </w:r>
      </w:del>
    </w:p>
    <w:p w:rsidR="00DE3F46" w:rsidRDefault="00DE3F46" w:rsidP="00DE3F46">
      <w:pPr>
        <w:pStyle w:val="ListParagraph"/>
        <w:numPr>
          <w:ilvl w:val="0"/>
          <w:numId w:val="12"/>
        </w:numPr>
        <w:rPr>
          <w:color w:val="333333"/>
        </w:rPr>
      </w:pPr>
      <w:r w:rsidRPr="00E73399">
        <w:rPr>
          <w:rFonts w:ascii="Arial" w:eastAsia="Times New Roman" w:hAnsi="Arial" w:cs="Arial"/>
          <w:color w:val="333333"/>
        </w:rPr>
        <w:t>New facility added to the casemix eligible facilities list. The</w:t>
      </w:r>
      <w:r w:rsidRPr="00355427">
        <w:rPr>
          <w:color w:val="333333"/>
        </w:rPr>
        <w:t xml:space="preserve"> facility </w:t>
      </w:r>
      <w:del w:id="174" w:author="Tracy Thompson" w:date="2015-10-01T07:55:00Z">
        <w:r w:rsidRPr="00355427" w:rsidDel="007E3706">
          <w:rPr>
            <w:color w:val="333333"/>
          </w:rPr>
          <w:delText>i</w:delText>
        </w:r>
      </w:del>
      <w:ins w:id="175" w:author="Tracy Thompson" w:date="2015-10-01T07:55:00Z">
        <w:r w:rsidR="007E3706">
          <w:rPr>
            <w:color w:val="333333"/>
          </w:rPr>
          <w:t>wa</w:t>
        </w:r>
      </w:ins>
      <w:r w:rsidRPr="00355427">
        <w:rPr>
          <w:color w:val="333333"/>
        </w:rPr>
        <w:t xml:space="preserve">s: </w:t>
      </w:r>
    </w:p>
    <w:p w:rsidR="00DE3F46" w:rsidRPr="00286BD6" w:rsidRDefault="00DE3F46" w:rsidP="00DE3F46">
      <w:pPr>
        <w:ind w:left="360" w:firstLine="360"/>
        <w:rPr>
          <w:color w:val="333333"/>
        </w:rPr>
      </w:pPr>
      <w:r w:rsidRPr="00E73399">
        <w:rPr>
          <w:rFonts w:ascii="Arial" w:hAnsi="Arial" w:cs="Arial"/>
          <w:color w:val="333333"/>
        </w:rPr>
        <w:t>Mater Misericordiae Health Services, Brisbane (9136)</w:t>
      </w:r>
      <w:r>
        <w:t xml:space="preserve"> </w:t>
      </w:r>
    </w:p>
    <w:p w:rsidR="00DE3F46" w:rsidRPr="00F149A5" w:rsidRDefault="00DE3F46" w:rsidP="00DE3F46">
      <w:pPr>
        <w:pStyle w:val="ListParagraph"/>
        <w:keepNext/>
        <w:numPr>
          <w:ilvl w:val="0"/>
          <w:numId w:val="12"/>
        </w:numPr>
        <w:overflowPunct w:val="0"/>
        <w:autoSpaceDE w:val="0"/>
        <w:autoSpaceDN w:val="0"/>
        <w:adjustRightInd w:val="0"/>
        <w:textAlignment w:val="baseline"/>
        <w:outlineLvl w:val="1"/>
        <w:rPr>
          <w:color w:val="333333"/>
        </w:rPr>
      </w:pPr>
      <w:r w:rsidRPr="00F149A5">
        <w:rPr>
          <w:color w:val="333333"/>
        </w:rPr>
        <w:t xml:space="preserve">Primary maternity – </w:t>
      </w:r>
      <w:r>
        <w:rPr>
          <w:color w:val="333333"/>
        </w:rPr>
        <w:t>t</w:t>
      </w:r>
      <w:r w:rsidRPr="00F149A5">
        <w:rPr>
          <w:color w:val="333333"/>
        </w:rPr>
        <w:t xml:space="preserve">ables for initial filters, flags, RVUs and the flow diagram </w:t>
      </w:r>
      <w:ins w:id="176" w:author="Tracy Thompson" w:date="2015-10-01T07:56:00Z">
        <w:r w:rsidR="007E3706">
          <w:rPr>
            <w:color w:val="333333"/>
          </w:rPr>
          <w:t>were revised</w:t>
        </w:r>
      </w:ins>
      <w:del w:id="177" w:author="Tracy Thompson" w:date="2015-10-01T07:56:00Z">
        <w:r w:rsidRPr="00F149A5" w:rsidDel="007E3706">
          <w:rPr>
            <w:color w:val="333333"/>
          </w:rPr>
          <w:delText xml:space="preserve">have all been revised </w:delText>
        </w:r>
      </w:del>
    </w:p>
    <w:p w:rsidR="00DE3F46" w:rsidRPr="00AF1CE1" w:rsidRDefault="00DE3F46" w:rsidP="00DE3F46">
      <w:pPr>
        <w:pStyle w:val="ListParagraph"/>
        <w:keepNext/>
        <w:numPr>
          <w:ilvl w:val="0"/>
          <w:numId w:val="12"/>
        </w:numPr>
        <w:overflowPunct w:val="0"/>
        <w:autoSpaceDE w:val="0"/>
        <w:autoSpaceDN w:val="0"/>
        <w:adjustRightInd w:val="0"/>
        <w:textAlignment w:val="baseline"/>
        <w:outlineLvl w:val="1"/>
        <w:rPr>
          <w:color w:val="333333"/>
        </w:rPr>
      </w:pPr>
      <w:r>
        <w:rPr>
          <w:color w:val="333333"/>
        </w:rPr>
        <w:t>Same day blood transfusion – PU allocation rule revised</w:t>
      </w:r>
    </w:p>
    <w:p w:rsidR="00DE3F46" w:rsidRPr="00734933" w:rsidRDefault="00DE3F46" w:rsidP="00DE3F46">
      <w:pPr>
        <w:pStyle w:val="ListParagraph"/>
        <w:keepNext/>
        <w:numPr>
          <w:ilvl w:val="0"/>
          <w:numId w:val="12"/>
        </w:numPr>
        <w:overflowPunct w:val="0"/>
        <w:autoSpaceDE w:val="0"/>
        <w:autoSpaceDN w:val="0"/>
        <w:adjustRightInd w:val="0"/>
        <w:textAlignment w:val="baseline"/>
        <w:outlineLvl w:val="1"/>
        <w:rPr>
          <w:color w:val="333333"/>
        </w:rPr>
      </w:pPr>
      <w:r>
        <w:rPr>
          <w:color w:val="333333"/>
        </w:rPr>
        <w:t>Deleted wording in section Designated Hospital for Casemix Revenue</w:t>
      </w:r>
      <w:ins w:id="178" w:author="Tracy Thompson" w:date="2015-09-15T07:09:00Z">
        <w:r w:rsidR="00053509">
          <w:rPr>
            <w:color w:val="333333"/>
          </w:rPr>
          <w:t>.</w:t>
        </w:r>
      </w:ins>
    </w:p>
    <w:p w:rsidR="00F365D0" w:rsidRPr="00BA2072" w:rsidRDefault="00F365D0" w:rsidP="00F365D0">
      <w:pPr>
        <w:ind w:left="720"/>
        <w:rPr>
          <w:rFonts w:ascii="Arial" w:hAnsi="Arial" w:cs="Arial"/>
          <w:color w:val="333333"/>
          <w:kern w:val="28"/>
        </w:rPr>
      </w:pPr>
    </w:p>
    <w:p w:rsidR="00CB3D51" w:rsidRDefault="00CB3D51" w:rsidP="00B30D17">
      <w:pPr>
        <w:pStyle w:val="Heading2"/>
      </w:pPr>
      <w:bookmarkStart w:id="179" w:name="_Toc304195507"/>
      <w:bookmarkStart w:id="180" w:name="_Toc304197117"/>
      <w:bookmarkStart w:id="181" w:name="_Toc304808374"/>
      <w:bookmarkStart w:id="182" w:name="_Toc304808467"/>
      <w:bookmarkStart w:id="183" w:name="_Toc304962525"/>
      <w:bookmarkStart w:id="184" w:name="_Toc304970741"/>
      <w:bookmarkStart w:id="185" w:name="_Toc304195509"/>
      <w:bookmarkStart w:id="186" w:name="_Toc304197119"/>
      <w:bookmarkStart w:id="187" w:name="_Toc304808376"/>
      <w:bookmarkStart w:id="188" w:name="_Toc304808469"/>
      <w:bookmarkStart w:id="189" w:name="_Toc304962527"/>
      <w:bookmarkStart w:id="190" w:name="_Toc304970743"/>
      <w:bookmarkStart w:id="191" w:name="_Toc304195510"/>
      <w:bookmarkStart w:id="192" w:name="_Toc304197120"/>
      <w:bookmarkStart w:id="193" w:name="_Toc304808377"/>
      <w:bookmarkStart w:id="194" w:name="_Toc304808470"/>
      <w:bookmarkStart w:id="195" w:name="_Toc304962528"/>
      <w:bookmarkStart w:id="196" w:name="_Toc304970744"/>
      <w:bookmarkStart w:id="197" w:name="_Toc304195512"/>
      <w:bookmarkStart w:id="198" w:name="_Toc304197122"/>
      <w:bookmarkStart w:id="199" w:name="_Toc304808379"/>
      <w:bookmarkStart w:id="200" w:name="_Toc304808472"/>
      <w:bookmarkStart w:id="201" w:name="_Toc304962530"/>
      <w:bookmarkStart w:id="202" w:name="_Toc304970746"/>
      <w:bookmarkStart w:id="203" w:name="_Toc304195513"/>
      <w:bookmarkStart w:id="204" w:name="_Toc304197123"/>
      <w:bookmarkStart w:id="205" w:name="_Toc304808380"/>
      <w:bookmarkStart w:id="206" w:name="_Toc304808473"/>
      <w:bookmarkStart w:id="207" w:name="_Toc304962531"/>
      <w:bookmarkStart w:id="208" w:name="_Toc304970747"/>
      <w:bookmarkStart w:id="209" w:name="_Ref400105118"/>
      <w:bookmarkStart w:id="210" w:name="_Toc427151956"/>
      <w:bookmarkStart w:id="211" w:name="_Toc427153601"/>
      <w:bookmarkStart w:id="212" w:name="_Toc431452978"/>
      <w:bookmarkStart w:id="213" w:name="_Toc511625977"/>
      <w:bookmarkStart w:id="214" w:name="_Toc515687076"/>
      <w:bookmarkEnd w:id="87"/>
      <w:bookmarkEnd w:id="88"/>
      <w:bookmarkEnd w:id="89"/>
      <w:bookmarkEnd w:id="91"/>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t>Same Day (SD) and One Day (OD) Designations</w:t>
      </w:r>
      <w:bookmarkEnd w:id="209"/>
      <w:bookmarkEnd w:id="210"/>
      <w:bookmarkEnd w:id="211"/>
      <w:bookmarkEnd w:id="212"/>
    </w:p>
    <w:p w:rsidR="00ED5BFF" w:rsidRDefault="00CB3D51" w:rsidP="00ED5BFF">
      <w:pPr>
        <w:rPr>
          <w:ins w:id="215" w:author="Tracy Thompson" w:date="2015-09-14T12:04:00Z"/>
        </w:rPr>
      </w:pPr>
      <w:r w:rsidRPr="009E61C4">
        <w:rPr>
          <w:rFonts w:ascii="Arial" w:eastAsia="Calibri" w:hAnsi="Arial" w:cs="Arial"/>
          <w:color w:val="333333"/>
          <w:szCs w:val="24"/>
        </w:rPr>
        <w:t xml:space="preserve">For the DRGs designated SD on the cost weight schedule a same day weight is calculated from same day event costs even if the low boundary is 0. Similarly, for an OD designation separate same day and one day weights are calculated from the costs of the respective event types even if the low boundary is 1. </w:t>
      </w:r>
      <w:ins w:id="216" w:author="Tracy Thompson" w:date="2015-09-14T12:04:00Z">
        <w:r w:rsidR="00ED5BFF">
          <w:t>Two new designations</w:t>
        </w:r>
      </w:ins>
      <w:ins w:id="217" w:author="Tracy Thompson" w:date="2015-09-15T07:11:00Z">
        <w:r w:rsidR="00AE2870">
          <w:t xml:space="preserve"> </w:t>
        </w:r>
      </w:ins>
      <w:ins w:id="218" w:author="Tracy Thompson" w:date="2015-09-15T08:12:00Z">
        <w:r w:rsidR="00743687">
          <w:t>have been</w:t>
        </w:r>
      </w:ins>
      <w:ins w:id="219" w:author="Tracy Thompson" w:date="2015-09-14T12:04:00Z">
        <w:r w:rsidR="00ED5BFF">
          <w:t xml:space="preserve"> introduced </w:t>
        </w:r>
      </w:ins>
      <w:ins w:id="220" w:author="Tracy Thompson" w:date="2015-09-15T07:10:00Z">
        <w:r w:rsidR="00AE2870">
          <w:t>in WIESNZ16</w:t>
        </w:r>
      </w:ins>
      <w:ins w:id="221" w:author="Tracy Thompson" w:date="2015-09-15T07:14:00Z">
        <w:r w:rsidR="00AE2870">
          <w:t>.  T</w:t>
        </w:r>
      </w:ins>
      <w:ins w:id="222" w:author="Tracy Thompson" w:date="2015-09-15T07:10:00Z">
        <w:r w:rsidR="00AE2870">
          <w:t xml:space="preserve">hese </w:t>
        </w:r>
      </w:ins>
      <w:ins w:id="223" w:author="Tracy Thompson" w:date="2015-09-14T12:07:00Z">
        <w:r w:rsidR="00ED5BFF">
          <w:t>are</w:t>
        </w:r>
      </w:ins>
      <w:ins w:id="224" w:author="Tracy Thompson" w:date="2015-09-14T12:04:00Z">
        <w:r w:rsidR="00ED5BFF">
          <w:t>:</w:t>
        </w:r>
      </w:ins>
    </w:p>
    <w:p w:rsidR="00ED5BFF" w:rsidRDefault="00ED5BFF" w:rsidP="00ED5BFF">
      <w:pPr>
        <w:rPr>
          <w:ins w:id="225" w:author="Tracy Thompson" w:date="2015-09-14T12:04:00Z"/>
        </w:rPr>
      </w:pPr>
    </w:p>
    <w:p w:rsidR="00ED5BFF" w:rsidRDefault="00ED5BFF" w:rsidP="00ED5BFF">
      <w:pPr>
        <w:pStyle w:val="ListParagraph"/>
        <w:numPr>
          <w:ilvl w:val="0"/>
          <w:numId w:val="28"/>
        </w:numPr>
        <w:spacing w:after="200" w:line="276" w:lineRule="auto"/>
        <w:rPr>
          <w:ins w:id="226" w:author="Tracy Thompson" w:date="2015-09-14T12:04:00Z"/>
        </w:rPr>
      </w:pPr>
      <w:ins w:id="227" w:author="Tracy Thompson" w:date="2015-09-14T12:04:00Z">
        <w:r>
          <w:t xml:space="preserve">B82B </w:t>
        </w:r>
        <w:r w:rsidRPr="00ED5BFF">
          <w:rPr>
            <w:i/>
          </w:rPr>
          <w:t xml:space="preserve">Chronic and </w:t>
        </w:r>
      </w:ins>
      <w:ins w:id="228" w:author="Tracy Thompson" w:date="2015-09-14T12:05:00Z">
        <w:r w:rsidRPr="00ED5BFF">
          <w:rPr>
            <w:i/>
          </w:rPr>
          <w:t>U</w:t>
        </w:r>
      </w:ins>
      <w:ins w:id="229" w:author="Tracy Thompson" w:date="2015-09-14T12:04:00Z">
        <w:r w:rsidRPr="00ED5BFF">
          <w:rPr>
            <w:i/>
          </w:rPr>
          <w:t xml:space="preserve">nspecified </w:t>
        </w:r>
      </w:ins>
      <w:ins w:id="230" w:author="Tracy Thompson" w:date="2015-09-14T12:05:00Z">
        <w:r w:rsidRPr="00ED5BFF">
          <w:rPr>
            <w:i/>
          </w:rPr>
          <w:t>Paraplegia/</w:t>
        </w:r>
      </w:ins>
      <w:ins w:id="231" w:author="Tracy Thompson" w:date="2015-09-15T07:54:00Z">
        <w:r w:rsidR="007D28F5" w:rsidRPr="00ED5BFF">
          <w:rPr>
            <w:i/>
          </w:rPr>
          <w:t>Quadriplegia</w:t>
        </w:r>
      </w:ins>
      <w:ins w:id="232" w:author="Tracy Thompson" w:date="2015-09-14T12:05:00Z">
        <w:r w:rsidRPr="00ED5BFF">
          <w:rPr>
            <w:i/>
          </w:rPr>
          <w:t xml:space="preserve"> W or W/O OR Procedures W Severe </w:t>
        </w:r>
      </w:ins>
      <w:ins w:id="233" w:author="Tracy Thompson" w:date="2015-09-14T12:06:00Z">
        <w:r w:rsidRPr="00ED5BFF">
          <w:rPr>
            <w:i/>
          </w:rPr>
          <w:t>CC</w:t>
        </w:r>
        <w:r>
          <w:t xml:space="preserve"> </w:t>
        </w:r>
      </w:ins>
      <w:ins w:id="234" w:author="Tracy Thompson" w:date="2015-09-14T12:04:00Z">
        <w:r>
          <w:t>has been given a</w:t>
        </w:r>
      </w:ins>
      <w:ins w:id="235" w:author="Tracy Thompson" w:date="2015-09-15T09:17:00Z">
        <w:r w:rsidR="00511E4F">
          <w:t>n</w:t>
        </w:r>
      </w:ins>
      <w:ins w:id="236" w:author="Tracy Thompson" w:date="2015-09-14T12:04:00Z">
        <w:r>
          <w:t xml:space="preserve"> OD designation</w:t>
        </w:r>
      </w:ins>
    </w:p>
    <w:p w:rsidR="00ED5BFF" w:rsidRDefault="00ED5BFF" w:rsidP="00ED5BFF">
      <w:pPr>
        <w:pStyle w:val="ListParagraph"/>
        <w:numPr>
          <w:ilvl w:val="0"/>
          <w:numId w:val="28"/>
        </w:numPr>
        <w:spacing w:after="200" w:line="276" w:lineRule="auto"/>
        <w:rPr>
          <w:ins w:id="237" w:author="Tracy Thompson" w:date="2015-09-14T12:04:00Z"/>
        </w:rPr>
      </w:pPr>
      <w:ins w:id="238" w:author="Tracy Thompson" w:date="2015-09-14T12:04:00Z">
        <w:r>
          <w:t xml:space="preserve">C60B </w:t>
        </w:r>
      </w:ins>
      <w:ins w:id="239" w:author="Tracy Thompson" w:date="2015-09-14T12:06:00Z">
        <w:r w:rsidRPr="00ED5BFF">
          <w:rPr>
            <w:i/>
          </w:rPr>
          <w:t>Acute and Major Eye Infections W/O CC</w:t>
        </w:r>
        <w:r>
          <w:t xml:space="preserve"> </w:t>
        </w:r>
      </w:ins>
      <w:ins w:id="240" w:author="Tracy Thompson" w:date="2015-09-14T12:04:00Z">
        <w:r>
          <w:t>has been given a SD designation.</w:t>
        </w:r>
      </w:ins>
    </w:p>
    <w:p w:rsidR="00B65A2A" w:rsidRPr="00BE0213" w:rsidRDefault="00F03E43" w:rsidP="00B30D17">
      <w:pPr>
        <w:pStyle w:val="Heading2"/>
      </w:pPr>
      <w:bookmarkStart w:id="241" w:name="_Toc431452979"/>
      <w:r w:rsidRPr="00BE0213">
        <w:t>Areas for Change in the F</w:t>
      </w:r>
      <w:r w:rsidR="00B65A2A" w:rsidRPr="00BE0213">
        <w:t>uture</w:t>
      </w:r>
      <w:bookmarkEnd w:id="213"/>
      <w:bookmarkEnd w:id="214"/>
      <w:bookmarkEnd w:id="241"/>
    </w:p>
    <w:p w:rsidR="00B65A2A" w:rsidRPr="009E61C4" w:rsidRDefault="0018555B" w:rsidP="00B65A2A">
      <w:pPr>
        <w:rPr>
          <w:rFonts w:ascii="Arial" w:eastAsia="Calibri" w:hAnsi="Arial" w:cs="Arial"/>
          <w:color w:val="333333"/>
          <w:szCs w:val="24"/>
        </w:rPr>
      </w:pPr>
      <w:r w:rsidRPr="009E61C4">
        <w:rPr>
          <w:rFonts w:ascii="Arial" w:eastAsia="Calibri" w:hAnsi="Arial" w:cs="Arial"/>
          <w:color w:val="333333"/>
          <w:szCs w:val="24"/>
        </w:rPr>
        <w:t>The current cost weight schedule is based solely on New Zealand costs</w:t>
      </w:r>
      <w:r w:rsidR="00A141FC" w:rsidRPr="009E61C4">
        <w:rPr>
          <w:rFonts w:ascii="Arial" w:eastAsia="Calibri" w:hAnsi="Arial" w:cs="Arial"/>
          <w:color w:val="333333"/>
          <w:szCs w:val="24"/>
        </w:rPr>
        <w:t xml:space="preserve"> and other data elements.  </w:t>
      </w:r>
      <w:r w:rsidRPr="009E61C4">
        <w:rPr>
          <w:rFonts w:ascii="Arial" w:eastAsia="Calibri" w:hAnsi="Arial" w:cs="Arial"/>
          <w:color w:val="333333"/>
          <w:szCs w:val="24"/>
        </w:rPr>
        <w:t>This allows changes to be made to the way weights are developed as cost profiles and other aspects of New Zealand’s hospital data becomes better understood.</w:t>
      </w:r>
    </w:p>
    <w:p w:rsidR="00B65A2A" w:rsidRPr="00BA2072" w:rsidRDefault="00DB0FD6" w:rsidP="00DF65C9">
      <w:pPr>
        <w:pStyle w:val="Heading1"/>
        <w:ind w:left="709" w:hanging="709"/>
      </w:pPr>
      <w:bookmarkStart w:id="242" w:name="_Toc272995875"/>
      <w:bookmarkStart w:id="243" w:name="_Toc272997915"/>
      <w:bookmarkStart w:id="244" w:name="_Toc272998012"/>
      <w:bookmarkStart w:id="245" w:name="_Toc272998107"/>
      <w:bookmarkStart w:id="246" w:name="_Toc272999414"/>
      <w:bookmarkStart w:id="247" w:name="_Toc511625981"/>
      <w:bookmarkStart w:id="248" w:name="_Toc515687080"/>
      <w:bookmarkStart w:id="249" w:name="_Toc431452980"/>
      <w:bookmarkEnd w:id="242"/>
      <w:bookmarkEnd w:id="243"/>
      <w:bookmarkEnd w:id="244"/>
      <w:bookmarkEnd w:id="245"/>
      <w:bookmarkEnd w:id="246"/>
      <w:del w:id="250" w:author="Tracy Thompson" w:date="2015-08-05T10:10:00Z">
        <w:r w:rsidDel="001B4F92">
          <w:delText>WIESNZ1</w:delText>
        </w:r>
        <w:r w:rsidR="00914247" w:rsidDel="001B4F92">
          <w:delText>5</w:delText>
        </w:r>
      </w:del>
      <w:ins w:id="251" w:author="Tracy Thompson" w:date="2015-08-05T10:10:00Z">
        <w:r w:rsidR="001B4F92">
          <w:t>WIESNZ16</w:t>
        </w:r>
      </w:ins>
      <w:r w:rsidR="00F03E43" w:rsidRPr="00BA2072">
        <w:t xml:space="preserve"> C</w:t>
      </w:r>
      <w:r w:rsidR="00B65A2A" w:rsidRPr="00BA2072">
        <w:t>alculation</w:t>
      </w:r>
      <w:bookmarkEnd w:id="247"/>
      <w:bookmarkEnd w:id="248"/>
      <w:bookmarkEnd w:id="249"/>
    </w:p>
    <w:p w:rsidR="00EE2F9C" w:rsidRPr="00BA2072" w:rsidRDefault="00B65A2A" w:rsidP="00B65A2A">
      <w:pPr>
        <w:rPr>
          <w:rFonts w:ascii="Arial" w:hAnsi="Arial" w:cs="Arial"/>
        </w:rPr>
      </w:pPr>
      <w:r w:rsidRPr="00BA2072">
        <w:rPr>
          <w:rFonts w:ascii="Arial" w:hAnsi="Arial" w:cs="Arial"/>
          <w:color w:val="333333"/>
        </w:rPr>
        <w:t>The following section describes the derived variables required, the DRG reallocation tests applied (AR-DRG =&gt; NZdrg</w:t>
      </w:r>
      <w:r w:rsidR="0050751A" w:rsidRPr="00BA2072">
        <w:rPr>
          <w:rFonts w:ascii="Arial" w:hAnsi="Arial" w:cs="Arial"/>
          <w:color w:val="333333"/>
        </w:rPr>
        <w:t>6</w:t>
      </w:r>
      <w:r w:rsidRPr="00BA2072">
        <w:rPr>
          <w:rFonts w:ascii="Arial" w:hAnsi="Arial" w:cs="Arial"/>
          <w:color w:val="333333"/>
        </w:rPr>
        <w:t>0</w:t>
      </w:r>
      <w:r w:rsidR="00C21098" w:rsidRPr="00BA2072">
        <w:rPr>
          <w:rFonts w:ascii="Arial" w:hAnsi="Arial" w:cs="Arial"/>
          <w:color w:val="333333"/>
        </w:rPr>
        <w:t>x</w:t>
      </w:r>
      <w:r w:rsidRPr="00BA2072">
        <w:rPr>
          <w:rFonts w:ascii="Arial" w:hAnsi="Arial" w:cs="Arial"/>
          <w:color w:val="333333"/>
        </w:rPr>
        <w:t>), the Mechanical Ventilation calculation, other co</w:t>
      </w:r>
      <w:r w:rsidR="001D2DE9" w:rsidRPr="00BA2072">
        <w:rPr>
          <w:rFonts w:ascii="Arial" w:hAnsi="Arial" w:cs="Arial"/>
          <w:color w:val="333333"/>
        </w:rPr>
        <w:t>-</w:t>
      </w:r>
      <w:r w:rsidRPr="00BA2072">
        <w:rPr>
          <w:rFonts w:ascii="Arial" w:hAnsi="Arial" w:cs="Arial"/>
          <w:color w:val="333333"/>
        </w:rPr>
        <w:t>payments, the matching of event</w:t>
      </w:r>
      <w:r w:rsidR="00A458C1">
        <w:rPr>
          <w:rFonts w:ascii="Arial" w:hAnsi="Arial" w:cs="Arial"/>
          <w:color w:val="333333"/>
        </w:rPr>
        <w:t xml:space="preserve"> records</w:t>
      </w:r>
      <w:r w:rsidRPr="00BA2072">
        <w:rPr>
          <w:rFonts w:ascii="Arial" w:hAnsi="Arial" w:cs="Arial"/>
          <w:color w:val="333333"/>
        </w:rPr>
        <w:t xml:space="preserve"> with appropriate cost weights and the </w:t>
      </w:r>
      <w:del w:id="252" w:author="Tracy Thompson" w:date="2015-08-05T10:10:00Z">
        <w:r w:rsidR="00DB0FD6" w:rsidDel="001B4F92">
          <w:rPr>
            <w:rFonts w:ascii="Arial" w:hAnsi="Arial" w:cs="Arial"/>
            <w:color w:val="333333"/>
          </w:rPr>
          <w:delText>WIESNZ1</w:delText>
        </w:r>
        <w:r w:rsidR="009C5A4E" w:rsidDel="001B4F92">
          <w:rPr>
            <w:rFonts w:ascii="Arial" w:hAnsi="Arial" w:cs="Arial"/>
            <w:color w:val="333333"/>
          </w:rPr>
          <w:delText>5</w:delText>
        </w:r>
      </w:del>
      <w:ins w:id="253" w:author="Tracy Thompson" w:date="2015-08-05T10:10:00Z">
        <w:r w:rsidR="001B4F92">
          <w:rPr>
            <w:rFonts w:ascii="Arial" w:hAnsi="Arial" w:cs="Arial"/>
            <w:color w:val="333333"/>
          </w:rPr>
          <w:t>WIESNZ16</w:t>
        </w:r>
      </w:ins>
      <w:r w:rsidRPr="00BA2072">
        <w:rPr>
          <w:rFonts w:ascii="Arial" w:hAnsi="Arial" w:cs="Arial"/>
          <w:color w:val="333333"/>
        </w:rPr>
        <w:t xml:space="preserve"> case weight calculation. In what follows the phrases </w:t>
      </w:r>
      <w:r w:rsidRPr="00BA2072">
        <w:rPr>
          <w:rFonts w:ascii="Arial" w:hAnsi="Arial" w:cs="Arial"/>
          <w:i/>
          <w:color w:val="333333"/>
        </w:rPr>
        <w:t>case weight</w:t>
      </w:r>
      <w:r w:rsidRPr="00BA2072">
        <w:rPr>
          <w:rFonts w:ascii="Arial" w:hAnsi="Arial" w:cs="Arial"/>
          <w:color w:val="333333"/>
        </w:rPr>
        <w:t xml:space="preserve">, </w:t>
      </w:r>
      <w:r w:rsidRPr="00BA2072">
        <w:rPr>
          <w:rFonts w:ascii="Arial" w:hAnsi="Arial" w:cs="Arial"/>
          <w:i/>
          <w:color w:val="333333"/>
        </w:rPr>
        <w:t>cost weight</w:t>
      </w:r>
      <w:r w:rsidRPr="00BA2072">
        <w:rPr>
          <w:rFonts w:ascii="Arial" w:hAnsi="Arial" w:cs="Arial"/>
          <w:color w:val="333333"/>
        </w:rPr>
        <w:t xml:space="preserve">, and </w:t>
      </w:r>
      <w:r w:rsidRPr="00BA2072">
        <w:rPr>
          <w:rFonts w:ascii="Arial" w:hAnsi="Arial" w:cs="Arial"/>
          <w:i/>
          <w:color w:val="333333"/>
        </w:rPr>
        <w:t>costweight</w:t>
      </w:r>
      <w:r w:rsidRPr="00BA2072">
        <w:rPr>
          <w:rFonts w:ascii="Arial" w:hAnsi="Arial" w:cs="Arial"/>
          <w:color w:val="333333"/>
        </w:rPr>
        <w:t xml:space="preserve"> </w:t>
      </w:r>
      <w:r w:rsidRPr="00A65744">
        <w:rPr>
          <w:rFonts w:ascii="Arial" w:hAnsi="Arial" w:cs="Arial"/>
          <w:color w:val="262626" w:themeColor="text1" w:themeTint="D9"/>
        </w:rPr>
        <w:t xml:space="preserve">may be used interchangeably.  The table of information required to apply these calculations is provided in the </w:t>
      </w:r>
      <w:del w:id="254" w:author="Tracy Thompson" w:date="2015-08-05T10:10:00Z">
        <w:r w:rsidR="00DB0FD6" w:rsidDel="001B4F92">
          <w:rPr>
            <w:rFonts w:ascii="Arial" w:hAnsi="Arial" w:cs="Arial"/>
            <w:color w:val="262626" w:themeColor="text1" w:themeTint="D9"/>
          </w:rPr>
          <w:delText>WIESNZ1</w:delText>
        </w:r>
        <w:r w:rsidR="005134CC" w:rsidDel="001B4F92">
          <w:rPr>
            <w:rFonts w:ascii="Arial" w:hAnsi="Arial" w:cs="Arial"/>
            <w:color w:val="262626" w:themeColor="text1" w:themeTint="D9"/>
          </w:rPr>
          <w:delText>5</w:delText>
        </w:r>
      </w:del>
      <w:ins w:id="255" w:author="Tracy Thompson" w:date="2015-08-05T10:10:00Z">
        <w:r w:rsidR="001B4F92">
          <w:rPr>
            <w:rFonts w:ascii="Arial" w:hAnsi="Arial" w:cs="Arial"/>
            <w:color w:val="262626" w:themeColor="text1" w:themeTint="D9"/>
          </w:rPr>
          <w:t>WIESNZ16</w:t>
        </w:r>
      </w:ins>
      <w:r w:rsidRPr="00A65744">
        <w:rPr>
          <w:rFonts w:ascii="Arial" w:hAnsi="Arial" w:cs="Arial"/>
          <w:color w:val="262626" w:themeColor="text1" w:themeTint="D9"/>
        </w:rPr>
        <w:t xml:space="preserve"> file attached in</w:t>
      </w:r>
      <w:r w:rsidR="00A65744" w:rsidRPr="00A65744">
        <w:rPr>
          <w:rFonts w:ascii="Arial" w:hAnsi="Arial" w:cs="Arial"/>
          <w:color w:val="262626" w:themeColor="text1" w:themeTint="D9"/>
        </w:rPr>
        <w:t xml:space="preserve"> </w:t>
      </w:r>
      <w:r w:rsidR="00A65744" w:rsidRPr="00567A52">
        <w:rPr>
          <w:rFonts w:ascii="Arial" w:hAnsi="Arial" w:cs="Arial"/>
          <w:color w:val="262626" w:themeColor="text1" w:themeTint="D9"/>
          <w:highlight w:val="yellow"/>
        </w:rPr>
        <w:fldChar w:fldCharType="begin"/>
      </w:r>
      <w:r w:rsidR="00A65744" w:rsidRPr="00567A52">
        <w:rPr>
          <w:rFonts w:ascii="Arial" w:hAnsi="Arial" w:cs="Arial"/>
          <w:color w:val="262626" w:themeColor="text1" w:themeTint="D9"/>
          <w:highlight w:val="lightGray"/>
        </w:rPr>
        <w:instrText xml:space="preserve"> REF _Ref338411662 \h  \* MERGEFORMAT </w:instrText>
      </w:r>
      <w:r w:rsidR="00A65744" w:rsidRPr="00567A52">
        <w:rPr>
          <w:rFonts w:ascii="Arial" w:hAnsi="Arial" w:cs="Arial"/>
          <w:color w:val="262626" w:themeColor="text1" w:themeTint="D9"/>
          <w:highlight w:val="yellow"/>
        </w:rPr>
      </w:r>
      <w:r w:rsidR="00A65744" w:rsidRPr="00567A52">
        <w:rPr>
          <w:rFonts w:ascii="Arial" w:hAnsi="Arial" w:cs="Arial"/>
          <w:color w:val="262626" w:themeColor="text1" w:themeTint="D9"/>
          <w:highlight w:val="yellow"/>
        </w:rPr>
        <w:fldChar w:fldCharType="separate"/>
      </w:r>
      <w:r w:rsidR="009F48C4" w:rsidRPr="009F48C4">
        <w:rPr>
          <w:rFonts w:cs="Arial"/>
          <w:color w:val="262626" w:themeColor="text1" w:themeTint="D9"/>
          <w:highlight w:val="lightGray"/>
        </w:rPr>
        <w:t xml:space="preserve">Appendix 1: Table of </w:t>
      </w:r>
      <w:ins w:id="256" w:author="Tracy Thompson" w:date="2015-08-05T11:38:00Z">
        <w:r w:rsidR="009F48C4" w:rsidRPr="009F48C4">
          <w:rPr>
            <w:rFonts w:cs="Arial"/>
            <w:color w:val="262626" w:themeColor="text1" w:themeTint="D9"/>
            <w:highlight w:val="lightGray"/>
          </w:rPr>
          <w:t>2016/17</w:t>
        </w:r>
      </w:ins>
      <w:r w:rsidR="009F48C4" w:rsidRPr="009F48C4">
        <w:rPr>
          <w:rFonts w:cs="Arial"/>
          <w:color w:val="262626" w:themeColor="text1" w:themeTint="D9"/>
          <w:highlight w:val="lightGray"/>
        </w:rPr>
        <w:t xml:space="preserve"> FY DRG Cost Weights and Associated Variables for Calculating </w:t>
      </w:r>
      <w:r w:rsidR="00A65744" w:rsidRPr="00567A52">
        <w:rPr>
          <w:rFonts w:ascii="Arial" w:hAnsi="Arial" w:cs="Arial"/>
          <w:color w:val="262626" w:themeColor="text1" w:themeTint="D9"/>
          <w:highlight w:val="yellow"/>
        </w:rPr>
        <w:fldChar w:fldCharType="end"/>
      </w:r>
      <w:r w:rsidRPr="00567A52">
        <w:rPr>
          <w:rFonts w:ascii="Arial" w:hAnsi="Arial" w:cs="Arial"/>
          <w:color w:val="262626" w:themeColor="text1" w:themeTint="D9"/>
        </w:rPr>
        <w:t>,</w:t>
      </w:r>
      <w:r w:rsidRPr="00A65744">
        <w:rPr>
          <w:rFonts w:ascii="Arial" w:hAnsi="Arial" w:cs="Arial"/>
          <w:color w:val="262626" w:themeColor="text1" w:themeTint="D9"/>
        </w:rPr>
        <w:t xml:space="preserve"> </w:t>
      </w:r>
      <w:r w:rsidR="0052407B" w:rsidRPr="00A65744">
        <w:rPr>
          <w:rFonts w:ascii="Arial" w:hAnsi="Arial" w:cs="Arial"/>
          <w:color w:val="262626" w:themeColor="text1" w:themeTint="D9"/>
        </w:rPr>
        <w:t>t</w:t>
      </w:r>
      <w:r w:rsidRPr="00A65744">
        <w:rPr>
          <w:rFonts w:ascii="Arial" w:hAnsi="Arial" w:cs="Arial"/>
          <w:color w:val="262626" w:themeColor="text1" w:themeTint="D9"/>
        </w:rPr>
        <w:t xml:space="preserve">he file is </w:t>
      </w:r>
      <w:r w:rsidR="008E2AEF" w:rsidRPr="00A65744">
        <w:rPr>
          <w:rFonts w:ascii="Arial" w:hAnsi="Arial" w:cs="Arial"/>
          <w:color w:val="262626" w:themeColor="text1" w:themeTint="D9"/>
        </w:rPr>
        <w:t>also</w:t>
      </w:r>
      <w:r w:rsidR="008E2AEF" w:rsidRPr="00BA2072">
        <w:rPr>
          <w:rFonts w:ascii="Arial" w:hAnsi="Arial" w:cs="Arial"/>
          <w:color w:val="333333"/>
        </w:rPr>
        <w:t xml:space="preserve"> </w:t>
      </w:r>
      <w:r w:rsidRPr="00BA2072">
        <w:rPr>
          <w:rFonts w:ascii="Arial" w:hAnsi="Arial" w:cs="Arial"/>
          <w:color w:val="333333"/>
        </w:rPr>
        <w:t xml:space="preserve">available from </w:t>
      </w:r>
      <w:r w:rsidR="001D2DE9" w:rsidRPr="00BA2072">
        <w:rPr>
          <w:rFonts w:ascii="Arial" w:hAnsi="Arial" w:cs="Arial"/>
          <w:color w:val="333333"/>
        </w:rPr>
        <w:t xml:space="preserve">Ministry of Health </w:t>
      </w:r>
      <w:r w:rsidRPr="00BA2072">
        <w:rPr>
          <w:rFonts w:ascii="Arial" w:hAnsi="Arial" w:cs="Arial"/>
          <w:color w:val="333333"/>
        </w:rPr>
        <w:t>website:</w:t>
      </w:r>
      <w:r w:rsidR="00B413DA" w:rsidRPr="00BA2072">
        <w:rPr>
          <w:rFonts w:ascii="Arial" w:hAnsi="Arial" w:cs="Arial"/>
        </w:rPr>
        <w:t xml:space="preserve"> </w:t>
      </w:r>
      <w:hyperlink r:id="rId12" w:history="1">
        <w:r w:rsidR="003242DD" w:rsidRPr="00BA2072">
          <w:rPr>
            <w:rStyle w:val="Hyperlink"/>
            <w:rFonts w:ascii="Arial" w:hAnsi="Arial" w:cs="Arial"/>
          </w:rPr>
          <w:t>http://www.health.govt.nz/nz-health-statistics/data-references/weighted-inlier-equivalent-separations</w:t>
        </w:r>
      </w:hyperlink>
      <w:r w:rsidR="003242DD" w:rsidRPr="00BA2072">
        <w:rPr>
          <w:rFonts w:ascii="Arial" w:hAnsi="Arial" w:cs="Arial"/>
        </w:rPr>
        <w:t xml:space="preserve">. </w:t>
      </w:r>
    </w:p>
    <w:p w:rsidR="00E66335" w:rsidRDefault="00E66335" w:rsidP="00B65A2A">
      <w:pPr>
        <w:rPr>
          <w:rFonts w:ascii="Arial" w:hAnsi="Arial" w:cs="Arial"/>
        </w:rPr>
      </w:pPr>
    </w:p>
    <w:p w:rsidR="00B65A2A" w:rsidRPr="00BA2072" w:rsidRDefault="00C93734" w:rsidP="00B30D17">
      <w:pPr>
        <w:pStyle w:val="Heading2"/>
      </w:pPr>
      <w:bookmarkStart w:id="257" w:name="_Toc511625982"/>
      <w:bookmarkStart w:id="258" w:name="_Toc515687081"/>
      <w:bookmarkStart w:id="259" w:name="_Toc431452981"/>
      <w:r w:rsidRPr="00BA2072">
        <w:t>Derived Variables Required in C</w:t>
      </w:r>
      <w:r w:rsidR="00B65A2A" w:rsidRPr="00BA2072">
        <w:t>alculation</w:t>
      </w:r>
      <w:bookmarkEnd w:id="257"/>
      <w:bookmarkEnd w:id="258"/>
      <w:bookmarkEnd w:id="259"/>
    </w:p>
    <w:p w:rsidR="00B65A2A" w:rsidRPr="00BA2072" w:rsidRDefault="00B65A2A" w:rsidP="00B65A2A">
      <w:pPr>
        <w:rPr>
          <w:rFonts w:ascii="Arial" w:hAnsi="Arial" w:cs="Arial"/>
          <w:color w:val="333333"/>
        </w:rPr>
      </w:pPr>
      <w:r w:rsidRPr="00BA2072">
        <w:rPr>
          <w:rFonts w:ascii="Arial" w:hAnsi="Arial" w:cs="Arial"/>
          <w:color w:val="333333"/>
        </w:rPr>
        <w:t xml:space="preserve">The following derived variables are used in the </w:t>
      </w:r>
      <w:del w:id="260" w:author="Tracy Thompson" w:date="2015-08-05T10:10:00Z">
        <w:r w:rsidR="00DB0FD6" w:rsidDel="001B4F92">
          <w:rPr>
            <w:rFonts w:ascii="Arial" w:hAnsi="Arial" w:cs="Arial"/>
            <w:color w:val="333333"/>
          </w:rPr>
          <w:delText>WIESNZ1</w:delText>
        </w:r>
        <w:r w:rsidR="005134CC" w:rsidDel="001B4F92">
          <w:rPr>
            <w:rFonts w:ascii="Arial" w:hAnsi="Arial" w:cs="Arial"/>
            <w:color w:val="333333"/>
          </w:rPr>
          <w:delText>5</w:delText>
        </w:r>
      </w:del>
      <w:ins w:id="261" w:author="Tracy Thompson" w:date="2015-08-05T10:10:00Z">
        <w:r w:rsidR="001B4F92">
          <w:rPr>
            <w:rFonts w:ascii="Arial" w:hAnsi="Arial" w:cs="Arial"/>
            <w:color w:val="333333"/>
          </w:rPr>
          <w:t>WIESNZ16</w:t>
        </w:r>
      </w:ins>
      <w:r w:rsidRPr="00BA2072">
        <w:rPr>
          <w:rFonts w:ascii="Arial" w:hAnsi="Arial" w:cs="Arial"/>
          <w:color w:val="333333"/>
        </w:rPr>
        <w:t xml:space="preserve"> calculation.</w:t>
      </w:r>
    </w:p>
    <w:p w:rsidR="00173744" w:rsidRPr="00BA2072" w:rsidRDefault="00173744" w:rsidP="00B65A2A">
      <w:pPr>
        <w:rPr>
          <w:rFonts w:ascii="Arial" w:hAnsi="Arial" w:cs="Arial"/>
        </w:rPr>
      </w:pPr>
    </w:p>
    <w:p w:rsidR="00B65A2A" w:rsidRPr="00CB3D51" w:rsidRDefault="00B65A2A" w:rsidP="00990412">
      <w:pPr>
        <w:pStyle w:val="Heading3"/>
      </w:pPr>
      <w:bookmarkStart w:id="262" w:name="_Toc511625983"/>
      <w:bookmarkStart w:id="263" w:name="_Toc515687082"/>
      <w:bookmarkStart w:id="264" w:name="_Ref183926809"/>
      <w:bookmarkStart w:id="265" w:name="_Ref335937291"/>
      <w:bookmarkStart w:id="266" w:name="_Toc431452982"/>
      <w:r w:rsidRPr="00CB3D51">
        <w:t>Length of Stay</w:t>
      </w:r>
      <w:bookmarkEnd w:id="262"/>
      <w:bookmarkEnd w:id="263"/>
      <w:bookmarkEnd w:id="264"/>
      <w:bookmarkEnd w:id="265"/>
      <w:bookmarkEnd w:id="266"/>
    </w:p>
    <w:p w:rsidR="009E61C4" w:rsidRDefault="00B65A2A" w:rsidP="00B65A2A">
      <w:pPr>
        <w:rPr>
          <w:rFonts w:ascii="Arial" w:hAnsi="Arial" w:cs="Arial"/>
          <w:color w:val="333333"/>
        </w:rPr>
      </w:pPr>
      <w:r w:rsidRPr="00BA2072">
        <w:rPr>
          <w:rFonts w:ascii="Arial" w:hAnsi="Arial" w:cs="Arial"/>
          <w:color w:val="333333"/>
        </w:rPr>
        <w:t xml:space="preserve">The Length of Stay (LOS) calculation used in the methodology is </w:t>
      </w:r>
      <w:r w:rsidR="0050751A" w:rsidRPr="00BA2072">
        <w:rPr>
          <w:rFonts w:ascii="Arial" w:hAnsi="Arial" w:cs="Arial"/>
          <w:color w:val="333333"/>
        </w:rPr>
        <w:t>the same as prior versions</w:t>
      </w:r>
      <w:r w:rsidRPr="00BA2072">
        <w:rPr>
          <w:rFonts w:ascii="Arial" w:hAnsi="Arial" w:cs="Arial"/>
          <w:color w:val="333333"/>
        </w:rPr>
        <w:t>.  It has a maximum</w:t>
      </w:r>
      <w:r w:rsidR="003151EC">
        <w:rPr>
          <w:rFonts w:ascii="Arial" w:hAnsi="Arial" w:cs="Arial"/>
          <w:color w:val="333333"/>
        </w:rPr>
        <w:t xml:space="preserve"> </w:t>
      </w:r>
      <w:r w:rsidRPr="00BA2072">
        <w:rPr>
          <w:rFonts w:ascii="Arial" w:hAnsi="Arial" w:cs="Arial"/>
          <w:color w:val="333333"/>
        </w:rPr>
        <w:t>of 365 days and minimum of 1 day applied, as well as having any Event Leave Days subtracted from the total elapsed days between admission and discharge dates.  The minimum of 1 day is applied to deal with the few cases where Event Leave Days are equal to the difference between the admission and discharge dates.  Note t</w:t>
      </w:r>
      <w:r w:rsidR="00D96C6E" w:rsidRPr="00BA2072">
        <w:rPr>
          <w:rFonts w:ascii="Arial" w:hAnsi="Arial" w:cs="Arial"/>
          <w:color w:val="333333"/>
        </w:rPr>
        <w:t>hat for WIES calculations, same</w:t>
      </w:r>
      <w:r w:rsidRPr="00BA2072">
        <w:rPr>
          <w:rFonts w:ascii="Arial" w:hAnsi="Arial" w:cs="Arial"/>
          <w:color w:val="333333"/>
        </w:rPr>
        <w:t xml:space="preserve">day events are only those where </w:t>
      </w:r>
      <w:r w:rsidR="001C16C0" w:rsidRPr="00BA2072">
        <w:rPr>
          <w:rFonts w:ascii="Arial" w:hAnsi="Arial" w:cs="Arial"/>
          <w:color w:val="333333"/>
        </w:rPr>
        <w:t>the admission</w:t>
      </w:r>
      <w:r w:rsidR="00526E1F" w:rsidRPr="00BA2072">
        <w:rPr>
          <w:rFonts w:ascii="Arial" w:hAnsi="Arial" w:cs="Arial"/>
          <w:color w:val="333333"/>
        </w:rPr>
        <w:t xml:space="preserve"> a</w:t>
      </w:r>
      <w:r w:rsidRPr="00BA2072">
        <w:rPr>
          <w:rFonts w:ascii="Arial" w:hAnsi="Arial" w:cs="Arial"/>
          <w:color w:val="333333"/>
        </w:rPr>
        <w:t xml:space="preserve">nd discharge days have the same date.  Hence, the calculated LOS equals the difference in </w:t>
      </w:r>
      <w:r w:rsidRPr="00965D85">
        <w:rPr>
          <w:rFonts w:ascii="Arial" w:hAnsi="Arial" w:cs="Arial"/>
          <w:color w:val="333333"/>
        </w:rPr>
        <w:t xml:space="preserve">integer days between the discharge and admission dates, minus any Event Leave Days.  </w:t>
      </w:r>
    </w:p>
    <w:p w:rsidR="009E61C4" w:rsidRDefault="009E61C4" w:rsidP="00B65A2A">
      <w:pPr>
        <w:rPr>
          <w:rFonts w:ascii="Arial" w:hAnsi="Arial" w:cs="Arial"/>
          <w:color w:val="333333"/>
        </w:rPr>
      </w:pPr>
    </w:p>
    <w:p w:rsidR="00B65A2A" w:rsidRPr="00965D85" w:rsidRDefault="00B65A2A" w:rsidP="00B65A2A">
      <w:pPr>
        <w:rPr>
          <w:rFonts w:ascii="Arial" w:hAnsi="Arial" w:cs="Arial"/>
          <w:color w:val="333333"/>
        </w:rPr>
      </w:pPr>
      <w:r w:rsidRPr="00965D85">
        <w:rPr>
          <w:rFonts w:ascii="Arial" w:hAnsi="Arial" w:cs="Arial"/>
          <w:color w:val="333333"/>
        </w:rPr>
        <w:t xml:space="preserve">Further, this is set to 365 if the LOS is greater than 365 or is set to 1 if the LOS=0.  </w:t>
      </w:r>
    </w:p>
    <w:p w:rsidR="00965D85" w:rsidRDefault="00965D85" w:rsidP="00965D85">
      <w:pPr>
        <w:rPr>
          <w:rFonts w:ascii="Arial" w:hAnsi="Arial" w:cs="Arial"/>
          <w:color w:val="262626" w:themeColor="text1" w:themeTint="D9"/>
          <w:szCs w:val="24"/>
          <w:lang w:eastAsia="en-NZ"/>
        </w:rPr>
      </w:pPr>
      <w:r w:rsidRPr="00965D85">
        <w:rPr>
          <w:rFonts w:ascii="Arial" w:hAnsi="Arial" w:cs="Arial"/>
          <w:color w:val="262626" w:themeColor="text1" w:themeTint="D9"/>
          <w:szCs w:val="24"/>
          <w:lang w:eastAsia="en-NZ"/>
        </w:rPr>
        <w:t>Note that LOS is calculated from two dates now provided to the NMDS in date:time format. LOS is intended to represent the integer number of days between the event end date and the event start date and so we use only the date part of this format in calculating the LOS for an event.</w:t>
      </w:r>
    </w:p>
    <w:p w:rsidR="005E5376" w:rsidRPr="00965D85" w:rsidRDefault="005E5376" w:rsidP="00965D85">
      <w:pPr>
        <w:rPr>
          <w:rFonts w:ascii="Arial" w:hAnsi="Arial" w:cs="Arial"/>
          <w:color w:val="262626" w:themeColor="text1" w:themeTint="D9"/>
          <w:szCs w:val="24"/>
          <w:lang w:eastAsia="en-NZ"/>
        </w:rPr>
      </w:pPr>
    </w:p>
    <w:p w:rsidR="00546FCE" w:rsidRDefault="00BB587C" w:rsidP="00B65A2A">
      <w:pPr>
        <w:rPr>
          <w:rFonts w:ascii="Arial" w:hAnsi="Arial" w:cs="Arial"/>
          <w:color w:val="262626" w:themeColor="text1" w:themeTint="D9"/>
        </w:rPr>
      </w:pPr>
      <w:r w:rsidRPr="00F105EB">
        <w:rPr>
          <w:rFonts w:ascii="Arial" w:hAnsi="Arial" w:cs="Arial"/>
          <w:color w:val="262626" w:themeColor="text1" w:themeTint="D9"/>
        </w:rPr>
        <w:t>I</w:t>
      </w:r>
      <w:r w:rsidR="00546FCE" w:rsidRPr="00F105EB">
        <w:rPr>
          <w:rFonts w:ascii="Arial" w:hAnsi="Arial" w:cs="Arial"/>
          <w:color w:val="262626" w:themeColor="text1" w:themeTint="D9"/>
        </w:rPr>
        <w:t xml:space="preserve">n the extremely rare cases where the </w:t>
      </w:r>
      <w:r w:rsidR="00667396" w:rsidRPr="00F105EB">
        <w:rPr>
          <w:rFonts w:ascii="Arial" w:hAnsi="Arial" w:cs="Arial"/>
          <w:color w:val="262626" w:themeColor="text1" w:themeTint="D9"/>
        </w:rPr>
        <w:t>length of stay</w:t>
      </w:r>
      <w:r w:rsidRPr="00F105EB">
        <w:rPr>
          <w:rFonts w:ascii="Arial" w:hAnsi="Arial" w:cs="Arial"/>
          <w:color w:val="262626" w:themeColor="text1" w:themeTint="D9"/>
        </w:rPr>
        <w:t xml:space="preserve"> of casemix-funded events</w:t>
      </w:r>
      <w:r w:rsidR="00667396" w:rsidRPr="00F105EB">
        <w:rPr>
          <w:rFonts w:ascii="Arial" w:hAnsi="Arial" w:cs="Arial"/>
          <w:color w:val="262626" w:themeColor="text1" w:themeTint="D9"/>
        </w:rPr>
        <w:t xml:space="preserve"> exceeds 365 days</w:t>
      </w:r>
      <w:r w:rsidRPr="00F105EB">
        <w:rPr>
          <w:rFonts w:ascii="Arial" w:hAnsi="Arial" w:cs="Arial"/>
          <w:color w:val="262626" w:themeColor="text1" w:themeTint="D9"/>
        </w:rPr>
        <w:t xml:space="preserve"> by a significant number of days, it is recommended that</w:t>
      </w:r>
      <w:r w:rsidR="00667396" w:rsidRPr="00F105EB">
        <w:rPr>
          <w:rFonts w:ascii="Arial" w:hAnsi="Arial" w:cs="Arial"/>
          <w:color w:val="262626" w:themeColor="text1" w:themeTint="D9"/>
        </w:rPr>
        <w:t xml:space="preserve"> the s</w:t>
      </w:r>
      <w:r w:rsidR="00745B7E" w:rsidRPr="00F105EB">
        <w:rPr>
          <w:rFonts w:ascii="Arial" w:hAnsi="Arial" w:cs="Arial"/>
          <w:color w:val="262626" w:themeColor="text1" w:themeTint="D9"/>
        </w:rPr>
        <w:t>ervice DHB should statistically</w:t>
      </w:r>
      <w:r w:rsidR="003151EC" w:rsidRPr="00F105EB">
        <w:rPr>
          <w:rFonts w:ascii="Arial" w:hAnsi="Arial" w:cs="Arial"/>
          <w:color w:val="262626" w:themeColor="text1" w:themeTint="D9"/>
        </w:rPr>
        <w:t xml:space="preserve"> </w:t>
      </w:r>
      <w:r w:rsidR="00667396" w:rsidRPr="00F105EB">
        <w:rPr>
          <w:rFonts w:ascii="Arial" w:hAnsi="Arial" w:cs="Arial"/>
          <w:color w:val="262626" w:themeColor="text1" w:themeTint="D9"/>
        </w:rPr>
        <w:t>discharge the patient at 364 days</w:t>
      </w:r>
      <w:r w:rsidR="00745B7E" w:rsidRPr="00F105EB">
        <w:rPr>
          <w:rFonts w:ascii="Arial" w:hAnsi="Arial" w:cs="Arial"/>
          <w:color w:val="262626" w:themeColor="text1" w:themeTint="D9"/>
        </w:rPr>
        <w:t xml:space="preserve"> as this will </w:t>
      </w:r>
      <w:r w:rsidR="009E0C9B" w:rsidRPr="00F105EB">
        <w:rPr>
          <w:rFonts w:ascii="Arial" w:hAnsi="Arial" w:cs="Arial"/>
          <w:color w:val="262626" w:themeColor="text1" w:themeTint="D9"/>
        </w:rPr>
        <w:t xml:space="preserve">then </w:t>
      </w:r>
      <w:r w:rsidR="00745B7E" w:rsidRPr="00F105EB">
        <w:rPr>
          <w:rFonts w:ascii="Arial" w:hAnsi="Arial" w:cs="Arial"/>
          <w:color w:val="262626" w:themeColor="text1" w:themeTint="D9"/>
        </w:rPr>
        <w:t>allow the funding to flow using the normal channels.</w:t>
      </w:r>
    </w:p>
    <w:p w:rsidR="00A75E04" w:rsidRDefault="00A75E04" w:rsidP="00580DB9">
      <w:pPr>
        <w:rPr>
          <w:rFonts w:ascii="Arial" w:hAnsi="Arial" w:cs="Arial"/>
          <w:color w:val="333333"/>
        </w:rPr>
      </w:pPr>
      <w:bookmarkStart w:id="267" w:name="_Toc511625985"/>
      <w:bookmarkStart w:id="268" w:name="_Toc515687084"/>
    </w:p>
    <w:p w:rsidR="00B65A2A" w:rsidRPr="00BA2072" w:rsidRDefault="00B65A2A" w:rsidP="00B30D17">
      <w:pPr>
        <w:pStyle w:val="Heading2"/>
      </w:pPr>
      <w:bookmarkStart w:id="269" w:name="_Ref337034861"/>
      <w:bookmarkStart w:id="270" w:name="_Toc431452983"/>
      <w:r w:rsidRPr="00BA2072">
        <w:t>DRG Reallocations</w:t>
      </w:r>
      <w:bookmarkEnd w:id="267"/>
      <w:bookmarkEnd w:id="268"/>
      <w:bookmarkEnd w:id="269"/>
      <w:bookmarkEnd w:id="270"/>
    </w:p>
    <w:p w:rsidR="00B65A2A" w:rsidRPr="00BA2072" w:rsidRDefault="00B65A2A" w:rsidP="00B65A2A">
      <w:pPr>
        <w:rPr>
          <w:rFonts w:ascii="Arial" w:hAnsi="Arial" w:cs="Arial"/>
          <w:color w:val="333333"/>
        </w:rPr>
      </w:pPr>
      <w:r w:rsidRPr="00BA2072">
        <w:rPr>
          <w:rFonts w:ascii="Arial" w:hAnsi="Arial" w:cs="Arial"/>
          <w:color w:val="333333"/>
        </w:rPr>
        <w:t xml:space="preserve">Details of the DRG shifts prior to the case weight calculation are given in this section. These events, however, should </w:t>
      </w:r>
      <w:r w:rsidRPr="00BA2072">
        <w:rPr>
          <w:rFonts w:ascii="Arial" w:hAnsi="Arial" w:cs="Arial"/>
          <w:b/>
          <w:color w:val="333333"/>
        </w:rPr>
        <w:t>not</w:t>
      </w:r>
      <w:r w:rsidRPr="00BA2072">
        <w:rPr>
          <w:rFonts w:ascii="Arial" w:hAnsi="Arial" w:cs="Arial"/>
          <w:color w:val="333333"/>
        </w:rPr>
        <w:t xml:space="preserve"> have the original AR-DRG overwritten, and to this end the SAS code in Appendix 2 cr</w:t>
      </w:r>
      <w:r w:rsidR="003F1909" w:rsidRPr="00BA2072">
        <w:rPr>
          <w:rFonts w:ascii="Arial" w:hAnsi="Arial" w:cs="Arial"/>
          <w:color w:val="333333"/>
        </w:rPr>
        <w:t>eates a new variable, NZdrg6</w:t>
      </w:r>
      <w:r w:rsidRPr="00BA2072">
        <w:rPr>
          <w:rFonts w:ascii="Arial" w:hAnsi="Arial" w:cs="Arial"/>
          <w:color w:val="333333"/>
        </w:rPr>
        <w:t>0</w:t>
      </w:r>
      <w:r w:rsidR="00C21098" w:rsidRPr="00BA2072">
        <w:rPr>
          <w:rFonts w:ascii="Arial" w:hAnsi="Arial" w:cs="Arial"/>
          <w:color w:val="333333"/>
        </w:rPr>
        <w:t>x</w:t>
      </w:r>
      <w:r w:rsidRPr="00BA2072">
        <w:rPr>
          <w:rFonts w:ascii="Arial" w:hAnsi="Arial" w:cs="Arial"/>
          <w:color w:val="333333"/>
        </w:rPr>
        <w:t>, to hold the reassigned DRG appropriate for the case weight calculation.  This WIES DRG</w:t>
      </w:r>
      <w:r w:rsidR="00A22991" w:rsidRPr="00BA2072">
        <w:rPr>
          <w:rFonts w:ascii="Arial" w:hAnsi="Arial" w:cs="Arial"/>
          <w:color w:val="333333"/>
        </w:rPr>
        <w:t xml:space="preserve"> set</w:t>
      </w:r>
      <w:r w:rsidRPr="00BA2072">
        <w:rPr>
          <w:rFonts w:ascii="Arial" w:hAnsi="Arial" w:cs="Arial"/>
          <w:color w:val="333333"/>
        </w:rPr>
        <w:t xml:space="preserve">, or </w:t>
      </w:r>
      <w:r w:rsidR="003F1909" w:rsidRPr="00BA2072">
        <w:rPr>
          <w:rFonts w:ascii="Arial" w:hAnsi="Arial" w:cs="Arial"/>
          <w:color w:val="333333"/>
        </w:rPr>
        <w:t>NZdrg60</w:t>
      </w:r>
      <w:r w:rsidR="00C21098" w:rsidRPr="00BA2072">
        <w:rPr>
          <w:rFonts w:ascii="Arial" w:hAnsi="Arial" w:cs="Arial"/>
          <w:color w:val="333333"/>
        </w:rPr>
        <w:t>x</w:t>
      </w:r>
      <w:r w:rsidRPr="00BA2072">
        <w:rPr>
          <w:rFonts w:ascii="Arial" w:hAnsi="Arial" w:cs="Arial"/>
          <w:color w:val="333333"/>
        </w:rPr>
        <w:t xml:space="preserve">, contains the unmapped AR-DRGs as well as the additional </w:t>
      </w:r>
      <w:r w:rsidR="006713FC" w:rsidRPr="00BA2072">
        <w:rPr>
          <w:rFonts w:ascii="Arial" w:hAnsi="Arial" w:cs="Arial"/>
          <w:color w:val="333333"/>
        </w:rPr>
        <w:t xml:space="preserve">NZ </w:t>
      </w:r>
      <w:r w:rsidRPr="00BA2072">
        <w:rPr>
          <w:rFonts w:ascii="Arial" w:hAnsi="Arial" w:cs="Arial"/>
          <w:color w:val="333333"/>
        </w:rPr>
        <w:t>DRG codes not used in AR-DRG for the purpose of applying the appropriate cost weights to NMDS event</w:t>
      </w:r>
      <w:r w:rsidR="00DB37C0">
        <w:rPr>
          <w:rFonts w:ascii="Arial" w:hAnsi="Arial" w:cs="Arial"/>
          <w:color w:val="333333"/>
        </w:rPr>
        <w:t xml:space="preserve"> records</w:t>
      </w:r>
      <w:r w:rsidRPr="00BA2072">
        <w:rPr>
          <w:rFonts w:ascii="Arial" w:hAnsi="Arial" w:cs="Arial"/>
          <w:color w:val="333333"/>
        </w:rPr>
        <w:t>.</w:t>
      </w:r>
    </w:p>
    <w:p w:rsidR="00267558" w:rsidRDefault="00267558"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As in previous years adjustments are made to the original AR-DRG grouping when setting the NZdrg</w:t>
      </w:r>
      <w:r w:rsidR="003F1909" w:rsidRPr="00BA2072">
        <w:rPr>
          <w:rFonts w:ascii="Arial" w:hAnsi="Arial" w:cs="Arial"/>
          <w:color w:val="333333"/>
        </w:rPr>
        <w:t>6</w:t>
      </w:r>
      <w:r w:rsidRPr="00BA2072">
        <w:rPr>
          <w:rFonts w:ascii="Arial" w:hAnsi="Arial" w:cs="Arial"/>
          <w:color w:val="333333"/>
        </w:rPr>
        <w:t>0</w:t>
      </w:r>
      <w:r w:rsidR="00C21098" w:rsidRPr="00BA2072">
        <w:rPr>
          <w:rFonts w:ascii="Arial" w:hAnsi="Arial" w:cs="Arial"/>
          <w:color w:val="333333"/>
        </w:rPr>
        <w:t>x</w:t>
      </w:r>
      <w:r w:rsidRPr="00BA2072">
        <w:rPr>
          <w:rFonts w:ascii="Arial" w:hAnsi="Arial" w:cs="Arial"/>
          <w:color w:val="333333"/>
        </w:rPr>
        <w:t xml:space="preserve"> field medical DRGs where the event includes radiotherapy, which are mapped to the AR-DRG</w:t>
      </w:r>
      <w:r w:rsidR="00485952" w:rsidRPr="00BA2072">
        <w:rPr>
          <w:rFonts w:ascii="Arial" w:hAnsi="Arial" w:cs="Arial"/>
          <w:color w:val="333333"/>
        </w:rPr>
        <w:t xml:space="preserve"> v</w:t>
      </w:r>
      <w:r w:rsidR="003F1909" w:rsidRPr="00BA2072">
        <w:rPr>
          <w:rFonts w:ascii="Arial" w:hAnsi="Arial" w:cs="Arial"/>
          <w:color w:val="333333"/>
        </w:rPr>
        <w:t>6</w:t>
      </w:r>
      <w:r w:rsidRPr="00BA2072">
        <w:rPr>
          <w:rFonts w:ascii="Arial" w:hAnsi="Arial" w:cs="Arial"/>
          <w:color w:val="333333"/>
        </w:rPr>
        <w:t>.0</w:t>
      </w:r>
      <w:r w:rsidR="00C21098" w:rsidRPr="00BA2072">
        <w:rPr>
          <w:rFonts w:ascii="Arial" w:hAnsi="Arial" w:cs="Arial"/>
          <w:color w:val="333333"/>
        </w:rPr>
        <w:t>x</w:t>
      </w:r>
      <w:r w:rsidRPr="00BA2072">
        <w:rPr>
          <w:rFonts w:ascii="Arial" w:hAnsi="Arial" w:cs="Arial"/>
          <w:color w:val="333333"/>
        </w:rPr>
        <w:t xml:space="preserve"> for Radiotherapy.</w:t>
      </w:r>
    </w:p>
    <w:p w:rsidR="00B65A2A" w:rsidRPr="00BA2072" w:rsidRDefault="00B65A2A" w:rsidP="00B65A2A">
      <w:pPr>
        <w:rPr>
          <w:rFonts w:ascii="Arial" w:hAnsi="Arial" w:cs="Arial"/>
          <w:color w:val="333333"/>
        </w:rPr>
      </w:pPr>
    </w:p>
    <w:p w:rsidR="00B65A2A" w:rsidRDefault="00B65A2A" w:rsidP="00B65A2A">
      <w:pPr>
        <w:rPr>
          <w:rFonts w:ascii="Arial" w:hAnsi="Arial" w:cs="Arial"/>
          <w:color w:val="333333"/>
        </w:rPr>
      </w:pPr>
      <w:r w:rsidRPr="00BA2072">
        <w:rPr>
          <w:rFonts w:ascii="Arial" w:hAnsi="Arial" w:cs="Arial"/>
          <w:color w:val="333333"/>
        </w:rPr>
        <w:t>The following subsections detail the tests for the allocation of AR-DRGs to NZdrg</w:t>
      </w:r>
      <w:r w:rsidR="0050751A" w:rsidRPr="00BA2072">
        <w:rPr>
          <w:rFonts w:ascii="Arial" w:hAnsi="Arial" w:cs="Arial"/>
          <w:color w:val="333333"/>
        </w:rPr>
        <w:t>6</w:t>
      </w:r>
      <w:r w:rsidRPr="00BA2072">
        <w:rPr>
          <w:rFonts w:ascii="Arial" w:hAnsi="Arial" w:cs="Arial"/>
          <w:color w:val="333333"/>
        </w:rPr>
        <w:t>0</w:t>
      </w:r>
      <w:r w:rsidR="001470D4" w:rsidRPr="00BA2072">
        <w:rPr>
          <w:rFonts w:ascii="Arial" w:hAnsi="Arial" w:cs="Arial"/>
          <w:color w:val="333333"/>
        </w:rPr>
        <w:t>x</w:t>
      </w:r>
      <w:r w:rsidRPr="00BA2072">
        <w:rPr>
          <w:rFonts w:ascii="Arial" w:hAnsi="Arial" w:cs="Arial"/>
          <w:color w:val="333333"/>
        </w:rPr>
        <w:t xml:space="preserve"> DRGs for the purposes of the </w:t>
      </w:r>
      <w:del w:id="271" w:author="Tracy Thompson" w:date="2015-08-05T10:10:00Z">
        <w:r w:rsidR="00DB0FD6" w:rsidDel="001B4F92">
          <w:rPr>
            <w:rFonts w:ascii="Arial" w:hAnsi="Arial" w:cs="Arial"/>
            <w:color w:val="333333"/>
          </w:rPr>
          <w:delText>WIESNZ1</w:delText>
        </w:r>
        <w:r w:rsidR="005134CC" w:rsidDel="001B4F92">
          <w:rPr>
            <w:rFonts w:ascii="Arial" w:hAnsi="Arial" w:cs="Arial"/>
            <w:color w:val="333333"/>
          </w:rPr>
          <w:delText>5</w:delText>
        </w:r>
      </w:del>
      <w:ins w:id="272" w:author="Tracy Thompson" w:date="2015-08-05T10:10:00Z">
        <w:r w:rsidR="001B4F92">
          <w:rPr>
            <w:rFonts w:ascii="Arial" w:hAnsi="Arial" w:cs="Arial"/>
            <w:color w:val="333333"/>
          </w:rPr>
          <w:t>WIESNZ16</w:t>
        </w:r>
      </w:ins>
      <w:r w:rsidRPr="00BA2072">
        <w:rPr>
          <w:rFonts w:ascii="Arial" w:hAnsi="Arial" w:cs="Arial"/>
          <w:color w:val="333333"/>
        </w:rPr>
        <w:t xml:space="preserve"> case weight calculation. </w:t>
      </w:r>
    </w:p>
    <w:p w:rsidR="00864349" w:rsidRPr="00BA2072" w:rsidRDefault="00864349" w:rsidP="00B65A2A">
      <w:pPr>
        <w:rPr>
          <w:rFonts w:ascii="Arial" w:hAnsi="Arial" w:cs="Arial"/>
          <w:color w:val="333333"/>
        </w:rPr>
      </w:pPr>
    </w:p>
    <w:p w:rsidR="00B65A2A" w:rsidRPr="00BA2072" w:rsidRDefault="00F03E43" w:rsidP="00990412">
      <w:pPr>
        <w:pStyle w:val="Heading3"/>
      </w:pPr>
      <w:bookmarkStart w:id="273" w:name="_Toc260306476"/>
      <w:bookmarkStart w:id="274" w:name="_Ref353878183"/>
      <w:bookmarkStart w:id="275" w:name="_Toc431452984"/>
      <w:bookmarkEnd w:id="273"/>
      <w:r w:rsidRPr="00BA2072">
        <w:t>Adjustment of Medical AR-DRGs with R</w:t>
      </w:r>
      <w:r w:rsidR="00B65A2A" w:rsidRPr="00BA2072">
        <w:t>adiotherapy</w:t>
      </w:r>
      <w:bookmarkEnd w:id="274"/>
      <w:bookmarkEnd w:id="275"/>
    </w:p>
    <w:p w:rsidR="00B65A2A" w:rsidRPr="00BA2072" w:rsidRDefault="00CC567F" w:rsidP="00B65A2A">
      <w:pPr>
        <w:rPr>
          <w:rFonts w:ascii="Arial" w:hAnsi="Arial" w:cs="Arial"/>
          <w:color w:val="333333"/>
        </w:rPr>
      </w:pPr>
      <w:r w:rsidRPr="00BA2072">
        <w:rPr>
          <w:rFonts w:ascii="Arial" w:hAnsi="Arial" w:cs="Arial"/>
          <w:color w:val="333333"/>
        </w:rPr>
        <w:t>Event</w:t>
      </w:r>
      <w:r w:rsidR="00DB37C0">
        <w:rPr>
          <w:rFonts w:ascii="Arial" w:hAnsi="Arial" w:cs="Arial"/>
          <w:color w:val="333333"/>
        </w:rPr>
        <w:t xml:space="preserve"> records</w:t>
      </w:r>
      <w:r w:rsidRPr="00BA2072">
        <w:rPr>
          <w:rFonts w:ascii="Arial" w:hAnsi="Arial" w:cs="Arial"/>
          <w:color w:val="333333"/>
        </w:rPr>
        <w:t xml:space="preserve"> </w:t>
      </w:r>
      <w:r w:rsidR="00B65A2A" w:rsidRPr="00BA2072">
        <w:rPr>
          <w:rFonts w:ascii="Arial" w:hAnsi="Arial" w:cs="Arial"/>
          <w:color w:val="333333"/>
        </w:rPr>
        <w:t xml:space="preserve">with medical DRGs and an </w:t>
      </w:r>
      <w:r w:rsidR="00ED4885">
        <w:rPr>
          <w:rFonts w:ascii="Arial" w:hAnsi="Arial" w:cs="Arial"/>
          <w:color w:val="333333"/>
        </w:rPr>
        <w:t>ACHI</w:t>
      </w:r>
      <w:r w:rsidR="00B65A2A" w:rsidRPr="00BA2072">
        <w:rPr>
          <w:rFonts w:ascii="Arial" w:hAnsi="Arial" w:cs="Arial"/>
          <w:color w:val="333333"/>
        </w:rPr>
        <w:t xml:space="preserve"> </w:t>
      </w:r>
      <w:r w:rsidR="0029280A" w:rsidRPr="00BA2072">
        <w:rPr>
          <w:rFonts w:ascii="Arial" w:hAnsi="Arial" w:cs="Arial"/>
          <w:color w:val="333333"/>
        </w:rPr>
        <w:t>6</w:t>
      </w:r>
      <w:r w:rsidR="00485952" w:rsidRPr="00BA2072">
        <w:rPr>
          <w:rFonts w:ascii="Arial" w:hAnsi="Arial" w:cs="Arial"/>
          <w:color w:val="333333"/>
        </w:rPr>
        <w:t xml:space="preserve">th </w:t>
      </w:r>
      <w:r w:rsidR="00B9293D" w:rsidRPr="00BA2072">
        <w:rPr>
          <w:rFonts w:ascii="Arial" w:hAnsi="Arial" w:cs="Arial"/>
          <w:color w:val="333333"/>
        </w:rPr>
        <w:t>E</w:t>
      </w:r>
      <w:r w:rsidR="00B65A2A" w:rsidRPr="00BA2072">
        <w:rPr>
          <w:rFonts w:ascii="Arial" w:hAnsi="Arial" w:cs="Arial"/>
          <w:color w:val="333333"/>
        </w:rPr>
        <w:t xml:space="preserve">dition procedure </w:t>
      </w:r>
      <w:r w:rsidR="00C23F94" w:rsidRPr="00BA2072">
        <w:rPr>
          <w:rFonts w:ascii="Arial" w:hAnsi="Arial" w:cs="Arial"/>
          <w:color w:val="333333"/>
        </w:rPr>
        <w:t>code 1500000, 150</w:t>
      </w:r>
      <w:r w:rsidR="00F365D0">
        <w:rPr>
          <w:rFonts w:ascii="Arial" w:hAnsi="Arial" w:cs="Arial"/>
          <w:color w:val="333333"/>
        </w:rPr>
        <w:t>0</w:t>
      </w:r>
      <w:r w:rsidR="00C23F94" w:rsidRPr="00BA2072">
        <w:rPr>
          <w:rFonts w:ascii="Arial" w:hAnsi="Arial" w:cs="Arial"/>
          <w:color w:val="333333"/>
        </w:rPr>
        <w:t>300 [</w:t>
      </w:r>
      <w:r w:rsidR="00B65A2A" w:rsidRPr="00BA2072">
        <w:rPr>
          <w:rFonts w:ascii="Arial" w:hAnsi="Arial" w:cs="Arial"/>
          <w:color w:val="333333"/>
        </w:rPr>
        <w:t>1786</w:t>
      </w:r>
      <w:r w:rsidR="00CF3E4A" w:rsidRPr="00BA2072">
        <w:rPr>
          <w:rFonts w:ascii="Arial" w:hAnsi="Arial" w:cs="Arial"/>
          <w:color w:val="333333"/>
        </w:rPr>
        <w:t>]</w:t>
      </w:r>
      <w:r w:rsidR="00C23F94" w:rsidRPr="00BA2072">
        <w:rPr>
          <w:rFonts w:ascii="Arial" w:hAnsi="Arial" w:cs="Arial"/>
          <w:color w:val="333333"/>
        </w:rPr>
        <w:t>, 1510000, 1510300 [1787], 1522400, 1523900, 1525400, 1526900 [1788], 1560000, 1560001, 1560002, 1560003, 15</w:t>
      </w:r>
      <w:r w:rsidR="00485952" w:rsidRPr="00BA2072">
        <w:rPr>
          <w:rFonts w:ascii="Arial" w:hAnsi="Arial" w:cs="Arial"/>
          <w:color w:val="333333"/>
        </w:rPr>
        <w:t>6</w:t>
      </w:r>
      <w:r w:rsidR="00C23F94" w:rsidRPr="00BA2072">
        <w:rPr>
          <w:rFonts w:ascii="Arial" w:hAnsi="Arial" w:cs="Arial"/>
          <w:color w:val="333333"/>
        </w:rPr>
        <w:t xml:space="preserve">0004 </w:t>
      </w:r>
      <w:r w:rsidR="00CF3E4A" w:rsidRPr="00BA2072">
        <w:rPr>
          <w:rFonts w:ascii="Arial" w:hAnsi="Arial" w:cs="Arial"/>
          <w:color w:val="333333"/>
        </w:rPr>
        <w:t>[</w:t>
      </w:r>
      <w:r w:rsidR="00B65A2A" w:rsidRPr="00BA2072">
        <w:rPr>
          <w:rFonts w:ascii="Arial" w:hAnsi="Arial" w:cs="Arial"/>
          <w:color w:val="333333"/>
        </w:rPr>
        <w:t>1789</w:t>
      </w:r>
      <w:r w:rsidR="00CF3E4A" w:rsidRPr="00BA2072">
        <w:rPr>
          <w:rFonts w:ascii="Arial" w:hAnsi="Arial" w:cs="Arial"/>
          <w:color w:val="333333"/>
        </w:rPr>
        <w:t>]</w:t>
      </w:r>
      <w:r w:rsidR="00B65A2A" w:rsidRPr="00BA2072">
        <w:rPr>
          <w:rFonts w:ascii="Arial" w:hAnsi="Arial" w:cs="Arial"/>
          <w:color w:val="333333"/>
        </w:rPr>
        <w:t xml:space="preserve"> (</w:t>
      </w:r>
      <w:r w:rsidR="00BE1EB3" w:rsidRPr="00BA2072">
        <w:rPr>
          <w:rFonts w:ascii="Arial" w:hAnsi="Arial" w:cs="Arial"/>
          <w:color w:val="333333"/>
        </w:rPr>
        <w:t>i.e.</w:t>
      </w:r>
      <w:r w:rsidR="00B65A2A" w:rsidRPr="00BA2072">
        <w:rPr>
          <w:rFonts w:ascii="Arial" w:hAnsi="Arial" w:cs="Arial"/>
          <w:color w:val="333333"/>
        </w:rPr>
        <w:t xml:space="preserve"> all external beam therapies) are mapped to the </w:t>
      </w:r>
      <w:r w:rsidR="00131437">
        <w:rPr>
          <w:rFonts w:ascii="Arial" w:hAnsi="Arial" w:cs="Arial"/>
          <w:color w:val="333333"/>
        </w:rPr>
        <w:t>NZ</w:t>
      </w:r>
      <w:r w:rsidR="00B65A2A" w:rsidRPr="00BA2072">
        <w:rPr>
          <w:rFonts w:ascii="Arial" w:hAnsi="Arial" w:cs="Arial"/>
          <w:color w:val="333333"/>
        </w:rPr>
        <w:t xml:space="preserve">-DRG R64Z </w:t>
      </w:r>
      <w:r w:rsidR="00B65A2A" w:rsidRPr="00BA2072">
        <w:rPr>
          <w:rFonts w:ascii="Arial" w:hAnsi="Arial" w:cs="Arial"/>
          <w:i/>
          <w:color w:val="333333"/>
        </w:rPr>
        <w:t>Radiotherapy</w:t>
      </w:r>
      <w:r w:rsidR="00B65A2A" w:rsidRPr="00BA2072">
        <w:rPr>
          <w:rFonts w:ascii="Arial" w:hAnsi="Arial" w:cs="Arial"/>
          <w:color w:val="333333"/>
        </w:rPr>
        <w:t xml:space="preserve">.  Medical DRGs are those where the number part of the DRG </w:t>
      </w:r>
      <w:r w:rsidR="0005695E" w:rsidRPr="00BA2072">
        <w:rPr>
          <w:rFonts w:ascii="Arial" w:hAnsi="Arial" w:cs="Arial"/>
          <w:color w:val="333333"/>
        </w:rPr>
        <w:t xml:space="preserve">code </w:t>
      </w:r>
      <w:r w:rsidR="00B65A2A" w:rsidRPr="00BA2072">
        <w:rPr>
          <w:rFonts w:ascii="Arial" w:hAnsi="Arial" w:cs="Arial"/>
          <w:color w:val="333333"/>
        </w:rPr>
        <w:t xml:space="preserve">is greater than or equal to 60 (the format of DRG codes is AnnA). </w:t>
      </w:r>
    </w:p>
    <w:p w:rsidR="00E1229E" w:rsidRPr="00BA2072" w:rsidRDefault="00E1229E" w:rsidP="00B65A2A">
      <w:pPr>
        <w:rPr>
          <w:rFonts w:ascii="Arial" w:hAnsi="Arial" w:cs="Arial"/>
          <w:color w:val="333333"/>
        </w:rPr>
      </w:pPr>
    </w:p>
    <w:p w:rsidR="00D47C89" w:rsidDel="00934ADE" w:rsidRDefault="00D47C89" w:rsidP="00990412">
      <w:pPr>
        <w:pStyle w:val="Heading3"/>
        <w:rPr>
          <w:del w:id="276" w:author="Tracy Thompson" w:date="2015-09-14T11:55:00Z"/>
        </w:rPr>
      </w:pPr>
      <w:bookmarkStart w:id="277" w:name="_Ref400105074"/>
      <w:bookmarkStart w:id="278" w:name="_Toc430000412"/>
      <w:bookmarkStart w:id="279" w:name="_Toc430003108"/>
      <w:bookmarkStart w:id="280" w:name="_Toc430066723"/>
      <w:bookmarkStart w:id="281" w:name="_Toc430070381"/>
      <w:bookmarkStart w:id="282" w:name="_Toc430070565"/>
      <w:bookmarkStart w:id="283" w:name="_Toc430583212"/>
      <w:bookmarkStart w:id="284" w:name="_Toc430583478"/>
      <w:bookmarkStart w:id="285" w:name="_Toc431452889"/>
      <w:bookmarkStart w:id="286" w:name="_Toc431452985"/>
      <w:bookmarkStart w:id="287" w:name="_Ref335992276"/>
      <w:bookmarkStart w:id="288" w:name="_Ref335992293"/>
      <w:bookmarkStart w:id="289" w:name="_Toc511625988"/>
      <w:bookmarkStart w:id="290" w:name="_Toc515687087"/>
      <w:del w:id="291" w:author="Tracy Thompson" w:date="2015-09-14T11:55:00Z">
        <w:r w:rsidDel="00934ADE">
          <w:delText xml:space="preserve">Adjustment of </w:delText>
        </w:r>
        <w:r w:rsidR="00662467" w:rsidDel="00934ADE">
          <w:delText xml:space="preserve">DRGs with </w:delText>
        </w:r>
        <w:r w:rsidDel="00934ADE">
          <w:delText>Pelvic Exenteration Surgery</w:delText>
        </w:r>
        <w:bookmarkEnd w:id="277"/>
        <w:bookmarkEnd w:id="278"/>
        <w:bookmarkEnd w:id="279"/>
        <w:bookmarkEnd w:id="280"/>
        <w:bookmarkEnd w:id="281"/>
        <w:bookmarkEnd w:id="282"/>
        <w:bookmarkEnd w:id="283"/>
        <w:bookmarkEnd w:id="284"/>
        <w:bookmarkEnd w:id="285"/>
        <w:bookmarkEnd w:id="286"/>
        <w:r w:rsidDel="00934ADE">
          <w:delText xml:space="preserve"> </w:delText>
        </w:r>
      </w:del>
    </w:p>
    <w:p w:rsidR="00D47C89" w:rsidRPr="009E61C4" w:rsidDel="00934ADE" w:rsidRDefault="00662467" w:rsidP="00D47C89">
      <w:pPr>
        <w:rPr>
          <w:del w:id="292" w:author="Tracy Thompson" w:date="2015-09-14T11:55:00Z"/>
          <w:rFonts w:ascii="Arial" w:hAnsi="Arial" w:cs="Arial"/>
          <w:color w:val="262626" w:themeColor="text1" w:themeTint="D9"/>
          <w:szCs w:val="24"/>
        </w:rPr>
      </w:pPr>
      <w:del w:id="293" w:author="Tracy Thompson" w:date="2015-09-14T11:55:00Z">
        <w:r w:rsidRPr="009E61C4" w:rsidDel="00934ADE">
          <w:rPr>
            <w:rFonts w:ascii="Arial" w:hAnsi="Arial" w:cs="Arial"/>
            <w:color w:val="262626" w:themeColor="text1" w:themeTint="D9"/>
            <w:szCs w:val="24"/>
          </w:rPr>
          <w:delText>All event records where p</w:delText>
        </w:r>
        <w:r w:rsidR="00D47C89" w:rsidRPr="009E61C4" w:rsidDel="00934ADE">
          <w:rPr>
            <w:rFonts w:ascii="Arial" w:hAnsi="Arial" w:cs="Arial"/>
            <w:color w:val="262626" w:themeColor="text1" w:themeTint="D9"/>
            <w:szCs w:val="24"/>
          </w:rPr>
          <w:delText xml:space="preserve">elvic exenteration surgery </w:delText>
        </w:r>
        <w:r w:rsidRPr="009E61C4" w:rsidDel="00934ADE">
          <w:rPr>
            <w:rFonts w:ascii="Arial" w:hAnsi="Arial" w:cs="Arial"/>
            <w:color w:val="262626" w:themeColor="text1" w:themeTint="D9"/>
            <w:szCs w:val="24"/>
          </w:rPr>
          <w:delText xml:space="preserve">has been performed </w:delText>
        </w:r>
        <w:r w:rsidR="00D47C89" w:rsidRPr="009E61C4" w:rsidDel="00934ADE">
          <w:rPr>
            <w:rFonts w:ascii="Arial" w:hAnsi="Arial" w:cs="Arial"/>
            <w:color w:val="262626" w:themeColor="text1" w:themeTint="D9"/>
            <w:szCs w:val="24"/>
          </w:rPr>
          <w:delText xml:space="preserve">will be mapped to </w:delText>
        </w:r>
        <w:r w:rsidR="00FA60D5" w:rsidRPr="009E61C4" w:rsidDel="00934ADE">
          <w:rPr>
            <w:rFonts w:ascii="Arial" w:hAnsi="Arial" w:cs="Arial"/>
            <w:color w:val="262626" w:themeColor="text1" w:themeTint="D9"/>
            <w:szCs w:val="24"/>
          </w:rPr>
          <w:delText xml:space="preserve">NZ </w:delText>
        </w:r>
        <w:r w:rsidR="00D47C89" w:rsidRPr="009E61C4" w:rsidDel="00934ADE">
          <w:rPr>
            <w:rFonts w:ascii="Arial" w:hAnsi="Arial" w:cs="Arial"/>
            <w:color w:val="262626" w:themeColor="text1" w:themeTint="D9"/>
            <w:szCs w:val="24"/>
          </w:rPr>
          <w:delText xml:space="preserve">DRG N01Z </w:delText>
        </w:r>
        <w:r w:rsidR="00D47C89" w:rsidRPr="009E61C4" w:rsidDel="00934ADE">
          <w:rPr>
            <w:rFonts w:ascii="Arial" w:hAnsi="Arial" w:cs="Arial"/>
            <w:i/>
            <w:color w:val="262626" w:themeColor="text1" w:themeTint="D9"/>
            <w:szCs w:val="24"/>
          </w:rPr>
          <w:delText>Pelvic Evisceration and Radical Vulvectomy</w:delText>
        </w:r>
        <w:r w:rsidR="00D47C89" w:rsidRPr="009E61C4" w:rsidDel="00934ADE">
          <w:rPr>
            <w:rFonts w:ascii="Arial" w:hAnsi="Arial" w:cs="Arial"/>
            <w:color w:val="262626" w:themeColor="text1" w:themeTint="D9"/>
            <w:szCs w:val="24"/>
          </w:rPr>
          <w:delText xml:space="preserve">. </w:delText>
        </w:r>
      </w:del>
    </w:p>
    <w:p w:rsidR="00D47C89" w:rsidRPr="009E61C4" w:rsidDel="00934ADE" w:rsidRDefault="00D47C89" w:rsidP="00D47C89">
      <w:pPr>
        <w:rPr>
          <w:del w:id="294" w:author="Tracy Thompson" w:date="2015-09-14T11:55:00Z"/>
          <w:rFonts w:ascii="Arial" w:hAnsi="Arial" w:cs="Arial"/>
          <w:color w:val="262626" w:themeColor="text1" w:themeTint="D9"/>
          <w:szCs w:val="24"/>
        </w:rPr>
      </w:pPr>
    </w:p>
    <w:p w:rsidR="00D47C89" w:rsidRPr="009E61C4" w:rsidDel="00934ADE" w:rsidRDefault="00FA60D5" w:rsidP="00D47C89">
      <w:pPr>
        <w:rPr>
          <w:del w:id="295" w:author="Tracy Thompson" w:date="2015-09-14T11:55:00Z"/>
          <w:rFonts w:ascii="Arial" w:hAnsi="Arial" w:cs="Arial"/>
          <w:color w:val="262626" w:themeColor="text1" w:themeTint="D9"/>
          <w:szCs w:val="24"/>
        </w:rPr>
      </w:pPr>
      <w:del w:id="296" w:author="Tracy Thompson" w:date="2015-09-14T11:55:00Z">
        <w:r w:rsidRPr="009E61C4" w:rsidDel="00934ADE">
          <w:rPr>
            <w:rFonts w:ascii="Arial" w:hAnsi="Arial" w:cs="Arial"/>
            <w:color w:val="262626" w:themeColor="text1" w:themeTint="D9"/>
            <w:szCs w:val="24"/>
          </w:rPr>
          <w:delText>P</w:delText>
        </w:r>
        <w:r w:rsidR="00D47C89" w:rsidRPr="009E61C4" w:rsidDel="00934ADE">
          <w:rPr>
            <w:rFonts w:ascii="Arial" w:hAnsi="Arial" w:cs="Arial"/>
            <w:color w:val="262626" w:themeColor="text1" w:themeTint="D9"/>
            <w:szCs w:val="24"/>
          </w:rPr>
          <w:delText>elvic ex</w:delText>
        </w:r>
        <w:r w:rsidR="00662467" w:rsidRPr="009E61C4" w:rsidDel="00934ADE">
          <w:rPr>
            <w:rFonts w:ascii="Arial" w:hAnsi="Arial" w:cs="Arial"/>
            <w:color w:val="262626" w:themeColor="text1" w:themeTint="D9"/>
            <w:szCs w:val="24"/>
          </w:rPr>
          <w:delText>e</w:delText>
        </w:r>
        <w:r w:rsidR="00D47C89" w:rsidRPr="009E61C4" w:rsidDel="00934ADE">
          <w:rPr>
            <w:rFonts w:ascii="Arial" w:hAnsi="Arial" w:cs="Arial"/>
            <w:color w:val="262626" w:themeColor="text1" w:themeTint="D9"/>
            <w:szCs w:val="24"/>
          </w:rPr>
          <w:delText>n</w:delText>
        </w:r>
        <w:r w:rsidR="00662467" w:rsidRPr="009E61C4" w:rsidDel="00934ADE">
          <w:rPr>
            <w:rFonts w:ascii="Arial" w:hAnsi="Arial" w:cs="Arial"/>
            <w:color w:val="262626" w:themeColor="text1" w:themeTint="D9"/>
            <w:szCs w:val="24"/>
          </w:rPr>
          <w:delText>t</w:delText>
        </w:r>
        <w:r w:rsidR="00D47C89" w:rsidRPr="009E61C4" w:rsidDel="00934ADE">
          <w:rPr>
            <w:rFonts w:ascii="Arial" w:hAnsi="Arial" w:cs="Arial"/>
            <w:color w:val="262626" w:themeColor="text1" w:themeTint="D9"/>
            <w:szCs w:val="24"/>
          </w:rPr>
          <w:delText xml:space="preserve">eration </w:delText>
        </w:r>
        <w:r w:rsidR="00662467" w:rsidRPr="009E61C4" w:rsidDel="00934ADE">
          <w:rPr>
            <w:rFonts w:ascii="Arial" w:hAnsi="Arial" w:cs="Arial"/>
            <w:color w:val="262626" w:themeColor="text1" w:themeTint="D9"/>
            <w:szCs w:val="24"/>
          </w:rPr>
          <w:delText xml:space="preserve">surgery event records </w:delText>
        </w:r>
        <w:r w:rsidRPr="009E61C4" w:rsidDel="00934ADE">
          <w:rPr>
            <w:rFonts w:ascii="Arial" w:hAnsi="Arial" w:cs="Arial"/>
            <w:color w:val="262626" w:themeColor="text1" w:themeTint="D9"/>
            <w:szCs w:val="24"/>
          </w:rPr>
          <w:delText xml:space="preserve">are identified </w:delText>
        </w:r>
        <w:r w:rsidR="00D47C89" w:rsidRPr="009E61C4" w:rsidDel="00934ADE">
          <w:rPr>
            <w:rFonts w:ascii="Arial" w:hAnsi="Arial" w:cs="Arial"/>
            <w:color w:val="262626" w:themeColor="text1" w:themeTint="D9"/>
            <w:szCs w:val="24"/>
          </w:rPr>
          <w:delText>by</w:delText>
        </w:r>
        <w:r w:rsidRPr="009E61C4" w:rsidDel="00934ADE">
          <w:rPr>
            <w:rFonts w:ascii="Arial" w:hAnsi="Arial" w:cs="Arial"/>
            <w:color w:val="262626" w:themeColor="text1" w:themeTint="D9"/>
            <w:szCs w:val="24"/>
          </w:rPr>
          <w:delText xml:space="preserve"> </w:delText>
        </w:r>
        <w:r w:rsidR="009220B9" w:rsidRPr="009E61C4" w:rsidDel="00934ADE">
          <w:rPr>
            <w:rFonts w:ascii="Arial" w:hAnsi="Arial" w:cs="Arial"/>
            <w:color w:val="262626" w:themeColor="text1" w:themeTint="D9"/>
            <w:szCs w:val="24"/>
          </w:rPr>
          <w:delText xml:space="preserve">having </w:delText>
        </w:r>
        <w:r w:rsidRPr="009E61C4" w:rsidDel="00934ADE">
          <w:rPr>
            <w:rFonts w:ascii="Arial" w:hAnsi="Arial" w:cs="Arial"/>
            <w:color w:val="262626" w:themeColor="text1" w:themeTint="D9"/>
            <w:szCs w:val="24"/>
          </w:rPr>
          <w:delText xml:space="preserve">one of the three </w:delText>
        </w:r>
        <w:r w:rsidR="00DB37C0" w:rsidRPr="009E61C4" w:rsidDel="00934ADE">
          <w:rPr>
            <w:rFonts w:ascii="Arial" w:hAnsi="Arial" w:cs="Arial"/>
            <w:color w:val="262626" w:themeColor="text1" w:themeTint="D9"/>
            <w:szCs w:val="24"/>
          </w:rPr>
          <w:delText xml:space="preserve">ACHI </w:delText>
        </w:r>
        <w:r w:rsidRPr="009E61C4" w:rsidDel="00934ADE">
          <w:rPr>
            <w:rFonts w:ascii="Arial" w:hAnsi="Arial" w:cs="Arial"/>
            <w:color w:val="262626" w:themeColor="text1" w:themeTint="D9"/>
            <w:szCs w:val="24"/>
          </w:rPr>
          <w:delText xml:space="preserve">6th Edition procedure codes listed </w:delText>
        </w:r>
        <w:r w:rsidR="009220B9" w:rsidRPr="009E61C4" w:rsidDel="00934ADE">
          <w:rPr>
            <w:rFonts w:ascii="Arial" w:hAnsi="Arial" w:cs="Arial"/>
            <w:color w:val="262626" w:themeColor="text1" w:themeTint="D9"/>
            <w:szCs w:val="24"/>
          </w:rPr>
          <w:delText xml:space="preserve">and </w:delText>
        </w:r>
        <w:r w:rsidR="00BA5701" w:rsidRPr="009E61C4" w:rsidDel="00934ADE">
          <w:rPr>
            <w:rFonts w:ascii="Arial" w:hAnsi="Arial" w:cs="Arial"/>
            <w:color w:val="262626" w:themeColor="text1" w:themeTint="D9"/>
            <w:szCs w:val="24"/>
          </w:rPr>
          <w:delText xml:space="preserve">must </w:delText>
        </w:r>
        <w:r w:rsidR="008115B1" w:rsidRPr="009E61C4" w:rsidDel="00934ADE">
          <w:rPr>
            <w:rFonts w:ascii="Arial" w:hAnsi="Arial" w:cs="Arial"/>
            <w:color w:val="262626" w:themeColor="text1" w:themeTint="D9"/>
            <w:szCs w:val="24"/>
          </w:rPr>
          <w:delText xml:space="preserve">occur in </w:delText>
        </w:r>
        <w:r w:rsidRPr="009E61C4" w:rsidDel="00934ADE">
          <w:rPr>
            <w:rFonts w:ascii="Arial" w:hAnsi="Arial" w:cs="Arial"/>
            <w:color w:val="262626" w:themeColor="text1" w:themeTint="D9"/>
            <w:szCs w:val="24"/>
          </w:rPr>
          <w:delText>the first 30 procedure codes</w:delText>
        </w:r>
        <w:r w:rsidR="008115B1" w:rsidRPr="009E61C4" w:rsidDel="00934ADE">
          <w:rPr>
            <w:rFonts w:ascii="Arial" w:hAnsi="Arial" w:cs="Arial"/>
            <w:color w:val="262626" w:themeColor="text1" w:themeTint="D9"/>
            <w:szCs w:val="24"/>
          </w:rPr>
          <w:delText xml:space="preserve"> reported</w:delText>
        </w:r>
        <w:r w:rsidR="00D47C89" w:rsidRPr="009E61C4" w:rsidDel="00934ADE">
          <w:rPr>
            <w:rFonts w:ascii="Arial" w:hAnsi="Arial" w:cs="Arial"/>
            <w:color w:val="262626" w:themeColor="text1" w:themeTint="D9"/>
            <w:szCs w:val="24"/>
          </w:rPr>
          <w:delText>:</w:delText>
        </w:r>
      </w:del>
    </w:p>
    <w:p w:rsidR="00D47C89" w:rsidRPr="009E61C4" w:rsidDel="00934ADE" w:rsidRDefault="00934ADE" w:rsidP="00CC31C2">
      <w:pPr>
        <w:pStyle w:val="ListParagraph"/>
        <w:numPr>
          <w:ilvl w:val="0"/>
          <w:numId w:val="19"/>
        </w:numPr>
        <w:spacing w:after="200" w:line="276" w:lineRule="auto"/>
        <w:rPr>
          <w:del w:id="297" w:author="Tracy Thompson" w:date="2015-09-14T11:55:00Z"/>
          <w:rFonts w:ascii="Arial" w:eastAsia="Times New Roman" w:hAnsi="Arial" w:cs="Arial"/>
          <w:color w:val="262626" w:themeColor="text1" w:themeTint="D9"/>
          <w:szCs w:val="24"/>
        </w:rPr>
      </w:pPr>
      <w:del w:id="298" w:author="Tracy Thompson" w:date="2015-09-14T11:55:00Z">
        <w:r w:rsidDel="00934ADE">
          <w:fldChar w:fldCharType="begin"/>
        </w:r>
        <w:r w:rsidDel="00934ADE">
          <w:delInstrText xml:space="preserve"> HYPERLINK "file:///C:\\Program%20Files%20(x86)\\CodeXpert\\html\\90450-00" </w:delInstrText>
        </w:r>
        <w:r w:rsidDel="00934ADE">
          <w:fldChar w:fldCharType="separate"/>
        </w:r>
        <w:r w:rsidR="00D47C89" w:rsidRPr="009E61C4" w:rsidDel="00934ADE">
          <w:rPr>
            <w:rFonts w:ascii="Arial" w:hAnsi="Arial" w:cs="Arial"/>
            <w:color w:val="262626" w:themeColor="text1" w:themeTint="D9"/>
            <w:szCs w:val="24"/>
          </w:rPr>
          <w:delText>90450-00</w:delText>
        </w:r>
        <w:r w:rsidDel="00934ADE">
          <w:rPr>
            <w:rFonts w:ascii="Arial" w:hAnsi="Arial" w:cs="Arial"/>
            <w:color w:val="262626" w:themeColor="text1" w:themeTint="D9"/>
            <w:szCs w:val="24"/>
          </w:rPr>
          <w:fldChar w:fldCharType="end"/>
        </w:r>
        <w:r w:rsidR="00D47C89" w:rsidRPr="009E61C4" w:rsidDel="00934ADE">
          <w:rPr>
            <w:rFonts w:ascii="Arial" w:eastAsia="Times New Roman" w:hAnsi="Arial" w:cs="Arial"/>
            <w:color w:val="262626" w:themeColor="text1" w:themeTint="D9"/>
            <w:szCs w:val="24"/>
          </w:rPr>
          <w:delText xml:space="preserve"> [989] </w:delText>
        </w:r>
        <w:r w:rsidR="00D47C89" w:rsidRPr="009E61C4" w:rsidDel="00934ADE">
          <w:rPr>
            <w:rFonts w:ascii="Arial" w:eastAsia="Times New Roman" w:hAnsi="Arial" w:cs="Arial"/>
            <w:i/>
            <w:color w:val="262626" w:themeColor="text1" w:themeTint="D9"/>
            <w:szCs w:val="24"/>
          </w:rPr>
          <w:delText>Anterior pelvic exenteration</w:delText>
        </w:r>
        <w:r w:rsidR="00DB37C0" w:rsidDel="00934ADE">
          <w:rPr>
            <w:lang w:val="en-AU"/>
          </w:rPr>
          <w:delText xml:space="preserve"> </w:delText>
        </w:r>
        <w:r w:rsidR="00DB37C0" w:rsidRPr="009E61C4" w:rsidDel="00934ADE">
          <w:rPr>
            <w:rFonts w:ascii="Arial" w:eastAsia="Times New Roman" w:hAnsi="Arial" w:cs="Arial"/>
            <w:color w:val="262626" w:themeColor="text1" w:themeTint="D9"/>
            <w:szCs w:val="24"/>
          </w:rPr>
          <w:delText>(</w:delText>
        </w:r>
        <w:r w:rsidR="00D47C89" w:rsidRPr="009E61C4" w:rsidDel="00934ADE">
          <w:rPr>
            <w:rFonts w:ascii="Arial" w:eastAsia="Times New Roman" w:hAnsi="Arial" w:cs="Arial"/>
            <w:color w:val="262626" w:themeColor="text1" w:themeTint="D9"/>
            <w:szCs w:val="24"/>
          </w:rPr>
          <w:delText>includes removal of bladder, fallopian tubes, ovaries, urethra, uterus, vagina</w:delText>
        </w:r>
        <w:r w:rsidR="00DB37C0" w:rsidRPr="009E61C4" w:rsidDel="00934ADE">
          <w:rPr>
            <w:rFonts w:ascii="Arial" w:eastAsia="Times New Roman" w:hAnsi="Arial" w:cs="Arial"/>
            <w:color w:val="262626" w:themeColor="text1" w:themeTint="D9"/>
            <w:szCs w:val="24"/>
          </w:rPr>
          <w:delText>)</w:delText>
        </w:r>
      </w:del>
    </w:p>
    <w:p w:rsidR="00D47C89" w:rsidRPr="009E61C4" w:rsidDel="00934ADE" w:rsidRDefault="00934ADE" w:rsidP="00CC31C2">
      <w:pPr>
        <w:pStyle w:val="ListParagraph"/>
        <w:numPr>
          <w:ilvl w:val="0"/>
          <w:numId w:val="19"/>
        </w:numPr>
        <w:spacing w:after="240" w:line="276" w:lineRule="auto"/>
        <w:rPr>
          <w:del w:id="299" w:author="Tracy Thompson" w:date="2015-09-14T11:55:00Z"/>
          <w:rFonts w:ascii="Arial" w:eastAsia="Times New Roman" w:hAnsi="Arial" w:cs="Arial"/>
          <w:color w:val="262626" w:themeColor="text1" w:themeTint="D9"/>
          <w:szCs w:val="24"/>
        </w:rPr>
      </w:pPr>
      <w:del w:id="300" w:author="Tracy Thompson" w:date="2015-09-14T11:55:00Z">
        <w:r w:rsidDel="00934ADE">
          <w:fldChar w:fldCharType="begin"/>
        </w:r>
        <w:r w:rsidDel="00934ADE">
          <w:delInstrText xml:space="preserve"> HYPERLINK "file:///C:\\Program%20Files%20(x86)\\CodeXpert\\html\\90450-01" </w:delInstrText>
        </w:r>
        <w:r w:rsidDel="00934ADE">
          <w:fldChar w:fldCharType="separate"/>
        </w:r>
        <w:r w:rsidR="00D47C89" w:rsidRPr="009E61C4" w:rsidDel="00934ADE">
          <w:rPr>
            <w:rFonts w:ascii="Arial" w:hAnsi="Arial" w:cs="Arial"/>
            <w:color w:val="262626" w:themeColor="text1" w:themeTint="D9"/>
            <w:szCs w:val="24"/>
          </w:rPr>
          <w:delText>90450-01</w:delText>
        </w:r>
        <w:r w:rsidDel="00934ADE">
          <w:rPr>
            <w:rFonts w:ascii="Arial" w:hAnsi="Arial" w:cs="Arial"/>
            <w:color w:val="262626" w:themeColor="text1" w:themeTint="D9"/>
            <w:szCs w:val="24"/>
          </w:rPr>
          <w:fldChar w:fldCharType="end"/>
        </w:r>
        <w:r w:rsidR="00D47C89" w:rsidRPr="009E61C4" w:rsidDel="00934ADE">
          <w:rPr>
            <w:rFonts w:ascii="Arial" w:hAnsi="Arial" w:cs="Arial"/>
            <w:color w:val="262626" w:themeColor="text1" w:themeTint="D9"/>
            <w:szCs w:val="24"/>
          </w:rPr>
          <w:delText xml:space="preserve"> [989]</w:delText>
        </w:r>
        <w:r w:rsidR="00D47C89" w:rsidDel="00934ADE">
          <w:rPr>
            <w:rFonts w:eastAsia="Times New Roman" w:cstheme="minorHAnsi"/>
            <w:bCs/>
            <w:lang w:val="en-AU"/>
          </w:rPr>
          <w:delText xml:space="preserve"> </w:delText>
        </w:r>
        <w:r w:rsidR="00D47C89" w:rsidRPr="009E61C4" w:rsidDel="00934ADE">
          <w:rPr>
            <w:rFonts w:ascii="Arial" w:eastAsia="Times New Roman" w:hAnsi="Arial" w:cs="Arial"/>
            <w:i/>
            <w:color w:val="262626" w:themeColor="text1" w:themeTint="D9"/>
            <w:szCs w:val="24"/>
          </w:rPr>
          <w:delText>Posterior pelvic exenteration</w:delText>
        </w:r>
        <w:r w:rsidR="00DB37C0" w:rsidDel="00934ADE">
          <w:rPr>
            <w:rFonts w:eastAsia="Times New Roman" w:cstheme="minorHAnsi"/>
            <w:bCs/>
            <w:lang w:val="en-AU"/>
          </w:rPr>
          <w:delText xml:space="preserve"> </w:delText>
        </w:r>
        <w:r w:rsidR="00DB37C0" w:rsidRPr="009E61C4" w:rsidDel="00934ADE">
          <w:rPr>
            <w:rFonts w:ascii="Arial" w:eastAsia="Times New Roman" w:hAnsi="Arial" w:cs="Arial"/>
            <w:color w:val="262626" w:themeColor="text1" w:themeTint="D9"/>
            <w:szCs w:val="24"/>
          </w:rPr>
          <w:delText>(</w:delText>
        </w:r>
        <w:r w:rsidR="00D47C89" w:rsidRPr="009E61C4" w:rsidDel="00934ADE">
          <w:rPr>
            <w:rFonts w:ascii="Arial" w:eastAsia="Times New Roman" w:hAnsi="Arial" w:cs="Arial"/>
            <w:color w:val="262626" w:themeColor="text1" w:themeTint="D9"/>
            <w:szCs w:val="24"/>
          </w:rPr>
          <w:delText>includes removal of anal canal, fallopian tubes, ovaries, rectum, sigmoid colon, uterus, vagina</w:delText>
        </w:r>
        <w:r w:rsidR="00DB37C0" w:rsidRPr="009E61C4" w:rsidDel="00934ADE">
          <w:rPr>
            <w:rFonts w:ascii="Arial" w:eastAsia="Times New Roman" w:hAnsi="Arial" w:cs="Arial"/>
            <w:color w:val="262626" w:themeColor="text1" w:themeTint="D9"/>
            <w:szCs w:val="24"/>
          </w:rPr>
          <w:delText>)</w:delText>
        </w:r>
      </w:del>
    </w:p>
    <w:p w:rsidR="00D47C89" w:rsidRPr="009E61C4" w:rsidRDefault="00934ADE" w:rsidP="00CC31C2">
      <w:pPr>
        <w:pStyle w:val="ListParagraph"/>
        <w:numPr>
          <w:ilvl w:val="0"/>
          <w:numId w:val="19"/>
        </w:numPr>
        <w:spacing w:after="240" w:line="276" w:lineRule="auto"/>
        <w:rPr>
          <w:rFonts w:ascii="Arial" w:eastAsia="Times New Roman" w:hAnsi="Arial" w:cs="Arial"/>
          <w:i/>
          <w:color w:val="262626" w:themeColor="text1" w:themeTint="D9"/>
          <w:szCs w:val="24"/>
        </w:rPr>
      </w:pPr>
      <w:del w:id="301" w:author="Tracy Thompson" w:date="2015-09-14T11:55:00Z">
        <w:r w:rsidDel="00934ADE">
          <w:fldChar w:fldCharType="begin"/>
        </w:r>
        <w:r w:rsidDel="00934ADE">
          <w:delInstrText xml:space="preserve"> HYPERLINK "file:///C:\\Program%20Files%20(x86)\\CodeXpert\\html\\90450-02" </w:delInstrText>
        </w:r>
        <w:r w:rsidDel="00934ADE">
          <w:fldChar w:fldCharType="separate"/>
        </w:r>
        <w:r w:rsidR="00D47C89" w:rsidRPr="009E61C4" w:rsidDel="00934ADE">
          <w:rPr>
            <w:rFonts w:ascii="Arial" w:hAnsi="Arial" w:cs="Arial"/>
            <w:color w:val="262626" w:themeColor="text1" w:themeTint="D9"/>
            <w:szCs w:val="24"/>
          </w:rPr>
          <w:delText>90450-02</w:delText>
        </w:r>
        <w:r w:rsidDel="00934ADE">
          <w:rPr>
            <w:rFonts w:ascii="Arial" w:hAnsi="Arial" w:cs="Arial"/>
            <w:color w:val="262626" w:themeColor="text1" w:themeTint="D9"/>
            <w:szCs w:val="24"/>
          </w:rPr>
          <w:fldChar w:fldCharType="end"/>
        </w:r>
        <w:r w:rsidR="00D47C89" w:rsidRPr="009E61C4" w:rsidDel="00934ADE">
          <w:rPr>
            <w:rFonts w:ascii="Arial" w:hAnsi="Arial" w:cs="Arial"/>
            <w:color w:val="262626" w:themeColor="text1" w:themeTint="D9"/>
            <w:szCs w:val="24"/>
          </w:rPr>
          <w:delText xml:space="preserve"> [989]</w:delText>
        </w:r>
        <w:r w:rsidR="00D47C89" w:rsidDel="00934ADE">
          <w:rPr>
            <w:rFonts w:eastAsia="Times New Roman" w:cstheme="minorHAnsi"/>
            <w:bCs/>
            <w:lang w:val="en-AU"/>
          </w:rPr>
          <w:delText xml:space="preserve"> </w:delText>
        </w:r>
        <w:r w:rsidR="00D47C89" w:rsidRPr="009E61C4" w:rsidDel="00934ADE">
          <w:rPr>
            <w:rFonts w:ascii="Arial" w:eastAsia="Times New Roman" w:hAnsi="Arial" w:cs="Arial"/>
            <w:i/>
            <w:color w:val="262626" w:themeColor="text1" w:themeTint="D9"/>
            <w:szCs w:val="24"/>
          </w:rPr>
          <w:delText>Total pelvic exenteration</w:delText>
        </w:r>
      </w:del>
    </w:p>
    <w:p w:rsidR="008D2CCD" w:rsidRDefault="008D2CCD" w:rsidP="00662467">
      <w:pPr>
        <w:pStyle w:val="ListParagraph"/>
      </w:pPr>
    </w:p>
    <w:p w:rsidR="00CD2AA3" w:rsidRPr="00BA2072" w:rsidRDefault="00CD2AA3" w:rsidP="00990412">
      <w:pPr>
        <w:pStyle w:val="Heading3"/>
        <w:rPr>
          <w:bCs/>
        </w:rPr>
      </w:pPr>
      <w:bookmarkStart w:id="302" w:name="_Ref401738777"/>
      <w:bookmarkStart w:id="303" w:name="_Toc431452986"/>
      <w:r w:rsidRPr="00BA2072">
        <w:t>NZ DRG Allocation</w:t>
      </w:r>
      <w:bookmarkEnd w:id="287"/>
      <w:bookmarkEnd w:id="288"/>
      <w:bookmarkEnd w:id="302"/>
      <w:bookmarkEnd w:id="303"/>
    </w:p>
    <w:p w:rsidR="00E33EA0" w:rsidRDefault="008405A0" w:rsidP="00CD2AA3">
      <w:pPr>
        <w:rPr>
          <w:ins w:id="304" w:author="Tracy Thompson" w:date="2015-09-15T07:13:00Z"/>
          <w:rFonts w:ascii="Arial" w:hAnsi="Arial" w:cs="Arial"/>
          <w:color w:val="333333"/>
        </w:rPr>
      </w:pPr>
      <w:r w:rsidRPr="00BA2072">
        <w:rPr>
          <w:rFonts w:ascii="Arial" w:hAnsi="Arial" w:cs="Arial"/>
          <w:color w:val="333333"/>
        </w:rPr>
        <w:t>T</w:t>
      </w:r>
      <w:ins w:id="305" w:author="Tracy Thompson" w:date="2015-09-15T07:14:00Z">
        <w:r w:rsidR="00AE2870">
          <w:rPr>
            <w:rFonts w:ascii="Arial" w:hAnsi="Arial" w:cs="Arial"/>
            <w:color w:val="333333"/>
          </w:rPr>
          <w:t xml:space="preserve">hree </w:t>
        </w:r>
      </w:ins>
      <w:del w:id="306" w:author="Tracy Thompson" w:date="2015-09-15T07:14:00Z">
        <w:r w:rsidR="00E33EA0" w:rsidRPr="00BA2072" w:rsidDel="00AE2870">
          <w:rPr>
            <w:rFonts w:ascii="Arial" w:hAnsi="Arial" w:cs="Arial"/>
            <w:color w:val="333333"/>
          </w:rPr>
          <w:delText xml:space="preserve">wo new </w:delText>
        </w:r>
      </w:del>
      <w:r w:rsidR="00E33EA0" w:rsidRPr="00BA2072">
        <w:rPr>
          <w:rFonts w:ascii="Arial" w:hAnsi="Arial" w:cs="Arial"/>
          <w:color w:val="333333"/>
        </w:rPr>
        <w:t xml:space="preserve">NZ </w:t>
      </w:r>
      <w:r w:rsidR="00905BA1" w:rsidRPr="00BA2072">
        <w:rPr>
          <w:rFonts w:ascii="Arial" w:hAnsi="Arial" w:cs="Arial"/>
          <w:color w:val="333333"/>
        </w:rPr>
        <w:t xml:space="preserve">specific </w:t>
      </w:r>
      <w:r w:rsidR="00E33EA0" w:rsidRPr="00BA2072">
        <w:rPr>
          <w:rFonts w:ascii="Arial" w:hAnsi="Arial" w:cs="Arial"/>
          <w:color w:val="333333"/>
        </w:rPr>
        <w:t xml:space="preserve">DRGs </w:t>
      </w:r>
      <w:r w:rsidRPr="00BA2072">
        <w:rPr>
          <w:rFonts w:ascii="Arial" w:hAnsi="Arial" w:cs="Arial"/>
          <w:color w:val="333333"/>
        </w:rPr>
        <w:t xml:space="preserve">have been </w:t>
      </w:r>
      <w:r w:rsidR="00E33EA0" w:rsidRPr="00BA2072">
        <w:rPr>
          <w:rFonts w:ascii="Arial" w:hAnsi="Arial" w:cs="Arial"/>
          <w:color w:val="333333"/>
        </w:rPr>
        <w:t>developed due to new technology and treatment regime</w:t>
      </w:r>
      <w:r w:rsidR="00504746" w:rsidRPr="00BA2072">
        <w:rPr>
          <w:rFonts w:ascii="Arial" w:hAnsi="Arial" w:cs="Arial"/>
          <w:color w:val="333333"/>
        </w:rPr>
        <w:t>s.</w:t>
      </w:r>
      <w:r w:rsidR="00485952" w:rsidRPr="00BA2072">
        <w:rPr>
          <w:rFonts w:ascii="Arial" w:hAnsi="Arial" w:cs="Arial"/>
          <w:color w:val="333333"/>
        </w:rPr>
        <w:t xml:space="preserve">  </w:t>
      </w:r>
      <w:r w:rsidR="00504746" w:rsidRPr="00BA2072">
        <w:rPr>
          <w:rFonts w:ascii="Arial" w:hAnsi="Arial" w:cs="Arial"/>
          <w:color w:val="333333"/>
        </w:rPr>
        <w:t>T</w:t>
      </w:r>
      <w:r w:rsidR="00E33EA0" w:rsidRPr="00BA2072">
        <w:rPr>
          <w:rFonts w:ascii="Arial" w:hAnsi="Arial" w:cs="Arial"/>
          <w:color w:val="333333"/>
        </w:rPr>
        <w:t>hese are:</w:t>
      </w:r>
    </w:p>
    <w:p w:rsidR="00AE2870" w:rsidRDefault="00AE2870" w:rsidP="00CD2AA3">
      <w:pPr>
        <w:rPr>
          <w:ins w:id="307" w:author="Tracy Thompson" w:date="2015-09-15T07:13:00Z"/>
          <w:rFonts w:ascii="Arial" w:hAnsi="Arial" w:cs="Arial"/>
          <w:color w:val="333333"/>
        </w:rPr>
      </w:pPr>
    </w:p>
    <w:p w:rsidR="00AE2870" w:rsidRDefault="00AE2870" w:rsidP="00AE2870">
      <w:pPr>
        <w:rPr>
          <w:ins w:id="308" w:author="Tracy Thompson" w:date="2015-09-15T07:13:00Z"/>
          <w:rFonts w:ascii="Arial" w:hAnsi="Arial" w:cs="Arial"/>
          <w:color w:val="333333"/>
          <w:szCs w:val="24"/>
        </w:rPr>
      </w:pPr>
      <w:ins w:id="309" w:author="Tracy Thompson" w:date="2015-09-15T07:13:00Z">
        <w:r w:rsidRPr="00854A33">
          <w:rPr>
            <w:rFonts w:ascii="Arial" w:hAnsi="Arial" w:cs="Arial"/>
            <w:b/>
            <w:color w:val="333333"/>
            <w:szCs w:val="24"/>
          </w:rPr>
          <w:t>A39W</w:t>
        </w:r>
        <w:r>
          <w:rPr>
            <w:rFonts w:ascii="Arial" w:hAnsi="Arial" w:cs="Arial"/>
            <w:color w:val="333333"/>
            <w:szCs w:val="24"/>
          </w:rPr>
          <w:t xml:space="preserve"> </w:t>
        </w:r>
        <w:r w:rsidRPr="00E76AC6">
          <w:rPr>
            <w:rFonts w:ascii="Arial" w:hAnsi="Arial" w:cs="Arial"/>
            <w:b/>
            <w:i/>
            <w:szCs w:val="24"/>
          </w:rPr>
          <w:t>Pelvic Evisceration or Cytoreduction Procedures</w:t>
        </w:r>
      </w:ins>
    </w:p>
    <w:p w:rsidR="00AE2870" w:rsidRDefault="00AE2870" w:rsidP="00AE2870">
      <w:pPr>
        <w:rPr>
          <w:ins w:id="310" w:author="Tracy Thompson" w:date="2015-09-15T07:13:00Z"/>
        </w:rPr>
      </w:pPr>
      <w:ins w:id="311" w:author="Tracy Thompson" w:date="2015-09-15T07:13:00Z">
        <w:r>
          <w:t xml:space="preserve">The </w:t>
        </w:r>
        <w:r w:rsidRPr="002A16F6">
          <w:rPr>
            <w:i/>
          </w:rPr>
          <w:t>pseudomyxoma peritonei</w:t>
        </w:r>
        <w:r>
          <w:t xml:space="preserve"> procedures were reviewed and their cost profiles </w:t>
        </w:r>
        <w:r w:rsidRPr="002422A7">
          <w:t>compared with those of pelvic exenteration surgery. There was sufficient comparability that it was decided to map both these types of surgery to their own procedure-based New Zea</w:t>
        </w:r>
        <w:r>
          <w:t>l</w:t>
        </w:r>
        <w:r w:rsidRPr="002422A7">
          <w:t>and-specific DRG</w:t>
        </w:r>
        <w:r>
          <w:t xml:space="preserve"> A39W </w:t>
        </w:r>
        <w:r w:rsidRPr="008A27F6">
          <w:rPr>
            <w:i/>
          </w:rPr>
          <w:t>Pelvic Evisceration or Cytoreduction Procedures</w:t>
        </w:r>
        <w:r>
          <w:t>.</w:t>
        </w:r>
      </w:ins>
    </w:p>
    <w:p w:rsidR="00AE2870" w:rsidRDefault="00AE2870" w:rsidP="00AE2870">
      <w:pPr>
        <w:rPr>
          <w:ins w:id="312" w:author="Tracy Thompson" w:date="2015-09-15T07:13:00Z"/>
          <w:rFonts w:ascii="Arial" w:hAnsi="Arial" w:cs="Arial"/>
          <w:color w:val="333333"/>
          <w:szCs w:val="24"/>
        </w:rPr>
      </w:pPr>
    </w:p>
    <w:p w:rsidR="00AE2870" w:rsidRPr="00040DF6" w:rsidRDefault="00AE2870" w:rsidP="00AE2870">
      <w:pPr>
        <w:rPr>
          <w:ins w:id="313" w:author="Tracy Thompson" w:date="2015-09-15T07:13:00Z"/>
          <w:rFonts w:ascii="Arial" w:hAnsi="Arial" w:cs="Arial"/>
          <w:b/>
          <w:color w:val="333333"/>
          <w:szCs w:val="24"/>
        </w:rPr>
      </w:pPr>
      <w:ins w:id="314" w:author="Tracy Thompson" w:date="2015-09-15T07:13:00Z">
        <w:r w:rsidRPr="00040DF6">
          <w:rPr>
            <w:rFonts w:ascii="Arial" w:hAnsi="Arial" w:cs="Arial"/>
            <w:b/>
            <w:color w:val="333333"/>
            <w:szCs w:val="24"/>
          </w:rPr>
          <w:t>Pelvic Evisceration</w:t>
        </w:r>
      </w:ins>
      <w:ins w:id="315" w:author="Tracy Thompson" w:date="2015-09-15T09:20:00Z">
        <w:r w:rsidR="00511E4F">
          <w:rPr>
            <w:rFonts w:ascii="Arial" w:hAnsi="Arial" w:cs="Arial"/>
            <w:b/>
            <w:color w:val="333333"/>
            <w:szCs w:val="24"/>
          </w:rPr>
          <w:t xml:space="preserve"> Surgery</w:t>
        </w:r>
      </w:ins>
    </w:p>
    <w:p w:rsidR="00AE2870" w:rsidRPr="009E61C4" w:rsidRDefault="00AE2870" w:rsidP="00AE2870">
      <w:pPr>
        <w:rPr>
          <w:ins w:id="316" w:author="Tracy Thompson" w:date="2015-09-15T07:13:00Z"/>
          <w:rFonts w:ascii="Arial" w:hAnsi="Arial" w:cs="Arial"/>
          <w:color w:val="262626" w:themeColor="text1" w:themeTint="D9"/>
          <w:szCs w:val="24"/>
        </w:rPr>
      </w:pPr>
      <w:ins w:id="317" w:author="Tracy Thompson" w:date="2015-09-15T07:13:00Z">
        <w:r w:rsidRPr="009E61C4">
          <w:rPr>
            <w:rFonts w:ascii="Arial" w:hAnsi="Arial" w:cs="Arial"/>
            <w:color w:val="262626" w:themeColor="text1" w:themeTint="D9"/>
            <w:szCs w:val="24"/>
          </w:rPr>
          <w:t>Pelvic exenteration surgery event records are identified by having one of the three ACHI 6th Edition procedure codes listed and must occur in the first 30 procedure codes reported:</w:t>
        </w:r>
      </w:ins>
    </w:p>
    <w:p w:rsidR="00AE2870" w:rsidRPr="009E61C4" w:rsidRDefault="00AE2870" w:rsidP="00AE2870">
      <w:pPr>
        <w:pStyle w:val="ListParagraph"/>
        <w:numPr>
          <w:ilvl w:val="0"/>
          <w:numId w:val="19"/>
        </w:numPr>
        <w:spacing w:after="200" w:line="276" w:lineRule="auto"/>
        <w:rPr>
          <w:ins w:id="318" w:author="Tracy Thompson" w:date="2015-09-15T07:13:00Z"/>
          <w:rFonts w:ascii="Arial" w:eastAsia="Times New Roman" w:hAnsi="Arial" w:cs="Arial"/>
          <w:color w:val="262626" w:themeColor="text1" w:themeTint="D9"/>
          <w:szCs w:val="24"/>
        </w:rPr>
      </w:pPr>
      <w:ins w:id="319" w:author="Tracy Thompson" w:date="2015-09-15T07:13:00Z">
        <w:r>
          <w:fldChar w:fldCharType="begin"/>
        </w:r>
        <w:r>
          <w:instrText xml:space="preserve"> HYPERLINK "file:///C:\\Program%20Files%20(x86)\\CodeXpert\\html\\90450-00" </w:instrText>
        </w:r>
        <w:r>
          <w:fldChar w:fldCharType="separate"/>
        </w:r>
        <w:r w:rsidRPr="009E61C4">
          <w:rPr>
            <w:rFonts w:ascii="Arial" w:hAnsi="Arial" w:cs="Arial"/>
            <w:color w:val="262626" w:themeColor="text1" w:themeTint="D9"/>
            <w:szCs w:val="24"/>
          </w:rPr>
          <w:t>90450-00</w:t>
        </w:r>
        <w:r>
          <w:rPr>
            <w:rFonts w:ascii="Arial" w:hAnsi="Arial" w:cs="Arial"/>
            <w:color w:val="262626" w:themeColor="text1" w:themeTint="D9"/>
            <w:szCs w:val="24"/>
          </w:rPr>
          <w:fldChar w:fldCharType="end"/>
        </w:r>
        <w:r w:rsidRPr="009E61C4">
          <w:rPr>
            <w:rFonts w:ascii="Arial" w:eastAsia="Times New Roman" w:hAnsi="Arial" w:cs="Arial"/>
            <w:color w:val="262626" w:themeColor="text1" w:themeTint="D9"/>
            <w:szCs w:val="24"/>
          </w:rPr>
          <w:t xml:space="preserve"> [989] </w:t>
        </w:r>
        <w:r w:rsidRPr="009E61C4">
          <w:rPr>
            <w:rFonts w:ascii="Arial" w:eastAsia="Times New Roman" w:hAnsi="Arial" w:cs="Arial"/>
            <w:i/>
            <w:color w:val="262626" w:themeColor="text1" w:themeTint="D9"/>
            <w:szCs w:val="24"/>
          </w:rPr>
          <w:t>Anterior pelvic exenteration</w:t>
        </w:r>
        <w:r>
          <w:rPr>
            <w:lang w:val="en-AU"/>
          </w:rPr>
          <w:t xml:space="preserve"> </w:t>
        </w:r>
        <w:r w:rsidRPr="009E61C4">
          <w:rPr>
            <w:rFonts w:ascii="Arial" w:eastAsia="Times New Roman" w:hAnsi="Arial" w:cs="Arial"/>
            <w:color w:val="262626" w:themeColor="text1" w:themeTint="D9"/>
            <w:szCs w:val="24"/>
          </w:rPr>
          <w:t>(includes removal of bladder, fallopian tubes, ovaries, urethra, uterus, vagina)</w:t>
        </w:r>
      </w:ins>
    </w:p>
    <w:p w:rsidR="00AE2870" w:rsidRPr="009E61C4" w:rsidRDefault="00AE2870" w:rsidP="00AE2870">
      <w:pPr>
        <w:pStyle w:val="ListParagraph"/>
        <w:numPr>
          <w:ilvl w:val="0"/>
          <w:numId w:val="19"/>
        </w:numPr>
        <w:spacing w:after="240" w:line="276" w:lineRule="auto"/>
        <w:rPr>
          <w:ins w:id="320" w:author="Tracy Thompson" w:date="2015-09-15T07:13:00Z"/>
          <w:rFonts w:ascii="Arial" w:eastAsia="Times New Roman" w:hAnsi="Arial" w:cs="Arial"/>
          <w:color w:val="262626" w:themeColor="text1" w:themeTint="D9"/>
          <w:szCs w:val="24"/>
        </w:rPr>
      </w:pPr>
      <w:ins w:id="321" w:author="Tracy Thompson" w:date="2015-09-15T07:13:00Z">
        <w:r>
          <w:fldChar w:fldCharType="begin"/>
        </w:r>
        <w:r>
          <w:instrText xml:space="preserve"> HYPERLINK "file:///C:\\Program%20Files%20(x86)\\CodeXpert\\html\\90450-01" </w:instrText>
        </w:r>
        <w:r>
          <w:fldChar w:fldCharType="separate"/>
        </w:r>
        <w:r w:rsidRPr="009E61C4">
          <w:rPr>
            <w:rFonts w:ascii="Arial" w:hAnsi="Arial" w:cs="Arial"/>
            <w:color w:val="262626" w:themeColor="text1" w:themeTint="D9"/>
            <w:szCs w:val="24"/>
          </w:rPr>
          <w:t>90450-01</w:t>
        </w:r>
        <w:r>
          <w:rPr>
            <w:rFonts w:ascii="Arial" w:hAnsi="Arial" w:cs="Arial"/>
            <w:color w:val="262626" w:themeColor="text1" w:themeTint="D9"/>
            <w:szCs w:val="24"/>
          </w:rPr>
          <w:fldChar w:fldCharType="end"/>
        </w:r>
        <w:r w:rsidRPr="009E61C4">
          <w:rPr>
            <w:rFonts w:ascii="Arial" w:hAnsi="Arial" w:cs="Arial"/>
            <w:color w:val="262626" w:themeColor="text1" w:themeTint="D9"/>
            <w:szCs w:val="24"/>
          </w:rPr>
          <w:t xml:space="preserve"> [989]</w:t>
        </w:r>
        <w:r>
          <w:rPr>
            <w:rFonts w:eastAsia="Times New Roman" w:cstheme="minorHAnsi"/>
            <w:bCs/>
            <w:lang w:val="en-AU"/>
          </w:rPr>
          <w:t xml:space="preserve"> </w:t>
        </w:r>
        <w:r w:rsidRPr="009E61C4">
          <w:rPr>
            <w:rFonts w:ascii="Arial" w:eastAsia="Times New Roman" w:hAnsi="Arial" w:cs="Arial"/>
            <w:i/>
            <w:color w:val="262626" w:themeColor="text1" w:themeTint="D9"/>
            <w:szCs w:val="24"/>
          </w:rPr>
          <w:t>Posterior pelvic exenteration</w:t>
        </w:r>
        <w:r>
          <w:rPr>
            <w:rFonts w:eastAsia="Times New Roman" w:cstheme="minorHAnsi"/>
            <w:bCs/>
            <w:lang w:val="en-AU"/>
          </w:rPr>
          <w:t xml:space="preserve"> </w:t>
        </w:r>
        <w:r w:rsidRPr="009E61C4">
          <w:rPr>
            <w:rFonts w:ascii="Arial" w:eastAsia="Times New Roman" w:hAnsi="Arial" w:cs="Arial"/>
            <w:color w:val="262626" w:themeColor="text1" w:themeTint="D9"/>
            <w:szCs w:val="24"/>
          </w:rPr>
          <w:t>(includes removal of anal canal, fallopian tubes, ovaries, rectum, sigmoid colon, uterus, vagina)</w:t>
        </w:r>
      </w:ins>
    </w:p>
    <w:p w:rsidR="00AE2870" w:rsidRPr="009E61C4" w:rsidRDefault="00AE2870" w:rsidP="00AE2870">
      <w:pPr>
        <w:pStyle w:val="ListParagraph"/>
        <w:numPr>
          <w:ilvl w:val="0"/>
          <w:numId w:val="19"/>
        </w:numPr>
        <w:spacing w:after="240" w:line="276" w:lineRule="auto"/>
        <w:rPr>
          <w:ins w:id="322" w:author="Tracy Thompson" w:date="2015-09-15T07:13:00Z"/>
          <w:rFonts w:ascii="Arial" w:eastAsia="Times New Roman" w:hAnsi="Arial" w:cs="Arial"/>
          <w:i/>
          <w:color w:val="262626" w:themeColor="text1" w:themeTint="D9"/>
          <w:szCs w:val="24"/>
        </w:rPr>
      </w:pPr>
      <w:ins w:id="323" w:author="Tracy Thompson" w:date="2015-09-15T07:13:00Z">
        <w:r>
          <w:fldChar w:fldCharType="begin"/>
        </w:r>
        <w:r>
          <w:instrText xml:space="preserve"> HYPERLINK "file:///C:\\Program%20Files%20(x86)\\CodeXpert\\html\\90450-02" </w:instrText>
        </w:r>
        <w:r>
          <w:fldChar w:fldCharType="separate"/>
        </w:r>
        <w:r w:rsidRPr="009E61C4">
          <w:rPr>
            <w:rFonts w:ascii="Arial" w:hAnsi="Arial" w:cs="Arial"/>
            <w:color w:val="262626" w:themeColor="text1" w:themeTint="D9"/>
            <w:szCs w:val="24"/>
          </w:rPr>
          <w:t>90450-02</w:t>
        </w:r>
        <w:r>
          <w:rPr>
            <w:rFonts w:ascii="Arial" w:hAnsi="Arial" w:cs="Arial"/>
            <w:color w:val="262626" w:themeColor="text1" w:themeTint="D9"/>
            <w:szCs w:val="24"/>
          </w:rPr>
          <w:fldChar w:fldCharType="end"/>
        </w:r>
        <w:r w:rsidRPr="009E61C4">
          <w:rPr>
            <w:rFonts w:ascii="Arial" w:hAnsi="Arial" w:cs="Arial"/>
            <w:color w:val="262626" w:themeColor="text1" w:themeTint="D9"/>
            <w:szCs w:val="24"/>
          </w:rPr>
          <w:t xml:space="preserve"> [989]</w:t>
        </w:r>
        <w:r>
          <w:rPr>
            <w:rFonts w:eastAsia="Times New Roman" w:cstheme="minorHAnsi"/>
            <w:bCs/>
            <w:lang w:val="en-AU"/>
          </w:rPr>
          <w:t xml:space="preserve"> </w:t>
        </w:r>
        <w:r w:rsidRPr="009E61C4">
          <w:rPr>
            <w:rFonts w:ascii="Arial" w:eastAsia="Times New Roman" w:hAnsi="Arial" w:cs="Arial"/>
            <w:i/>
            <w:color w:val="262626" w:themeColor="text1" w:themeTint="D9"/>
            <w:szCs w:val="24"/>
          </w:rPr>
          <w:t>Total pelvic exenteration</w:t>
        </w:r>
      </w:ins>
    </w:p>
    <w:p w:rsidR="00AE2870" w:rsidRPr="00040DF6" w:rsidRDefault="00AE2870" w:rsidP="00AE2870">
      <w:pPr>
        <w:rPr>
          <w:ins w:id="324" w:author="Tracy Thompson" w:date="2015-09-15T07:13:00Z"/>
          <w:rFonts w:ascii="Arial" w:hAnsi="Arial" w:cs="Arial"/>
          <w:b/>
          <w:color w:val="333333"/>
          <w:szCs w:val="24"/>
        </w:rPr>
      </w:pPr>
      <w:ins w:id="325" w:author="Tracy Thompson" w:date="2015-09-15T07:13:00Z">
        <w:r w:rsidRPr="00040DF6">
          <w:rPr>
            <w:rFonts w:ascii="Arial" w:hAnsi="Arial" w:cs="Arial"/>
            <w:b/>
            <w:color w:val="333333"/>
            <w:szCs w:val="24"/>
          </w:rPr>
          <w:t xml:space="preserve">Cytoreduction </w:t>
        </w:r>
      </w:ins>
      <w:ins w:id="326" w:author="Tracy Thompson" w:date="2015-09-15T09:19:00Z">
        <w:r w:rsidR="00511E4F">
          <w:rPr>
            <w:rFonts w:ascii="Arial" w:hAnsi="Arial" w:cs="Arial"/>
            <w:b/>
            <w:color w:val="333333"/>
            <w:szCs w:val="24"/>
          </w:rPr>
          <w:t>Surgery</w:t>
        </w:r>
      </w:ins>
      <w:ins w:id="327" w:author="Tracy Thompson" w:date="2015-09-15T09:20:00Z">
        <w:r w:rsidR="00511E4F">
          <w:rPr>
            <w:rFonts w:ascii="Arial" w:hAnsi="Arial" w:cs="Arial"/>
            <w:b/>
            <w:color w:val="333333"/>
            <w:szCs w:val="24"/>
          </w:rPr>
          <w:t xml:space="preserve"> (CRS)</w:t>
        </w:r>
      </w:ins>
    </w:p>
    <w:p w:rsidR="00AE2870" w:rsidRPr="00E76AC6" w:rsidRDefault="00AE2870" w:rsidP="00AE2870">
      <w:pPr>
        <w:rPr>
          <w:ins w:id="328" w:author="Tracy Thompson" w:date="2015-09-15T07:13:00Z"/>
          <w:rFonts w:ascii="Arial" w:hAnsi="Arial" w:cs="Arial"/>
          <w:color w:val="333333"/>
          <w:szCs w:val="24"/>
        </w:rPr>
      </w:pPr>
      <w:ins w:id="329" w:author="Tracy Thompson" w:date="2015-09-15T07:17:00Z">
        <w:r>
          <w:rPr>
            <w:rFonts w:ascii="Arial" w:hAnsi="Arial" w:cs="Arial"/>
            <w:color w:val="333333"/>
            <w:szCs w:val="24"/>
          </w:rPr>
          <w:t>Cytoreduction surgery e</w:t>
        </w:r>
      </w:ins>
      <w:ins w:id="330" w:author="Tracy Thompson" w:date="2015-09-15T07:13:00Z">
        <w:r>
          <w:rPr>
            <w:rFonts w:ascii="Arial" w:hAnsi="Arial" w:cs="Arial"/>
            <w:color w:val="333333"/>
            <w:szCs w:val="24"/>
          </w:rPr>
          <w:t>vent records are identified as those having a principal diagnosis</w:t>
        </w:r>
        <w:r w:rsidRPr="00E76AC6">
          <w:rPr>
            <w:rFonts w:ascii="Arial" w:hAnsi="Arial" w:cs="Arial"/>
            <w:color w:val="333333"/>
            <w:szCs w:val="24"/>
          </w:rPr>
          <w:t xml:space="preserve"> of:</w:t>
        </w:r>
      </w:ins>
    </w:p>
    <w:p w:rsidR="00AE2870" w:rsidRDefault="00AE2870" w:rsidP="00AE2870">
      <w:pPr>
        <w:rPr>
          <w:ins w:id="331" w:author="Tracy Thompson" w:date="2015-09-15T07:13:00Z"/>
          <w:rFonts w:ascii="Arial" w:hAnsi="Arial" w:cs="Arial"/>
          <w:color w:val="333333"/>
          <w:szCs w:val="24"/>
        </w:rPr>
      </w:pPr>
      <w:ins w:id="332" w:author="Tracy Thompson" w:date="2015-09-15T07:13:00Z">
        <w:r w:rsidRPr="00E76AC6">
          <w:rPr>
            <w:rFonts w:ascii="Arial" w:hAnsi="Arial" w:cs="Arial"/>
            <w:color w:val="333333"/>
            <w:szCs w:val="24"/>
          </w:rPr>
          <w:t xml:space="preserve">C451 </w:t>
        </w:r>
        <w:r w:rsidRPr="00E76AC6">
          <w:rPr>
            <w:rFonts w:ascii="Arial" w:hAnsi="Arial" w:cs="Arial"/>
            <w:i/>
            <w:color w:val="333333"/>
            <w:szCs w:val="24"/>
          </w:rPr>
          <w:t xml:space="preserve">Mesothelioma of </w:t>
        </w:r>
      </w:ins>
      <w:ins w:id="333" w:author="Tracy Thompson" w:date="2015-09-15T07:54:00Z">
        <w:r w:rsidR="007D28F5" w:rsidRPr="00E76AC6">
          <w:rPr>
            <w:rFonts w:ascii="Arial" w:hAnsi="Arial" w:cs="Arial"/>
            <w:i/>
            <w:color w:val="333333"/>
            <w:szCs w:val="24"/>
          </w:rPr>
          <w:t>peritoneum</w:t>
        </w:r>
      </w:ins>
      <w:ins w:id="334" w:author="Tracy Thompson" w:date="2015-09-15T07:13:00Z">
        <w:r w:rsidRPr="00E76AC6">
          <w:rPr>
            <w:rFonts w:ascii="Arial" w:hAnsi="Arial" w:cs="Arial"/>
            <w:color w:val="333333"/>
            <w:szCs w:val="24"/>
          </w:rPr>
          <w:t xml:space="preserve"> </w:t>
        </w:r>
      </w:ins>
    </w:p>
    <w:p w:rsidR="00AE2870" w:rsidRDefault="00AE2870" w:rsidP="00AE2870">
      <w:pPr>
        <w:ind w:firstLine="720"/>
        <w:rPr>
          <w:ins w:id="335" w:author="Tracy Thompson" w:date="2015-09-15T07:13:00Z"/>
          <w:rFonts w:ascii="Arial" w:hAnsi="Arial" w:cs="Arial"/>
          <w:color w:val="333333"/>
          <w:szCs w:val="24"/>
        </w:rPr>
      </w:pPr>
      <w:ins w:id="336" w:author="Tracy Thompson" w:date="2015-09-15T07:13:00Z">
        <w:r>
          <w:rPr>
            <w:rFonts w:ascii="Arial" w:hAnsi="Arial" w:cs="Arial"/>
            <w:color w:val="333333"/>
            <w:szCs w:val="24"/>
          </w:rPr>
          <w:t>OR</w:t>
        </w:r>
        <w:r w:rsidRPr="00E76AC6">
          <w:rPr>
            <w:rFonts w:ascii="Arial" w:hAnsi="Arial" w:cs="Arial"/>
            <w:color w:val="333333"/>
            <w:szCs w:val="24"/>
          </w:rPr>
          <w:br/>
          <w:t xml:space="preserve">C181 </w:t>
        </w:r>
        <w:r w:rsidRPr="00854A33">
          <w:rPr>
            <w:rFonts w:ascii="Arial" w:hAnsi="Arial" w:cs="Arial"/>
            <w:i/>
            <w:color w:val="333333"/>
            <w:szCs w:val="24"/>
          </w:rPr>
          <w:t>Malignant neoplasm of appendix</w:t>
        </w:r>
        <w:r w:rsidRPr="00E76AC6">
          <w:rPr>
            <w:rFonts w:ascii="Arial" w:hAnsi="Arial" w:cs="Arial"/>
            <w:color w:val="333333"/>
            <w:szCs w:val="24"/>
          </w:rPr>
          <w:t xml:space="preserve"> </w:t>
        </w:r>
      </w:ins>
    </w:p>
    <w:p w:rsidR="00AE2870" w:rsidRDefault="00AE2870" w:rsidP="00AE2870">
      <w:pPr>
        <w:ind w:firstLine="720"/>
        <w:rPr>
          <w:ins w:id="337" w:author="Tracy Thompson" w:date="2015-09-15T07:13:00Z"/>
          <w:rFonts w:ascii="Arial" w:hAnsi="Arial" w:cs="Arial"/>
          <w:color w:val="333333"/>
          <w:szCs w:val="24"/>
        </w:rPr>
      </w:pPr>
      <w:ins w:id="338" w:author="Tracy Thompson" w:date="2015-09-15T07:13:00Z">
        <w:r>
          <w:rPr>
            <w:rFonts w:ascii="Arial" w:hAnsi="Arial" w:cs="Arial"/>
            <w:color w:val="333333"/>
            <w:szCs w:val="24"/>
          </w:rPr>
          <w:t>OR</w:t>
        </w:r>
        <w:r w:rsidRPr="00E76AC6">
          <w:rPr>
            <w:rFonts w:ascii="Arial" w:hAnsi="Arial" w:cs="Arial"/>
            <w:color w:val="333333"/>
            <w:szCs w:val="24"/>
          </w:rPr>
          <w:t xml:space="preserve"> </w:t>
        </w:r>
        <w:r w:rsidRPr="00E76AC6">
          <w:rPr>
            <w:rFonts w:ascii="Arial" w:hAnsi="Arial" w:cs="Arial"/>
            <w:color w:val="333333"/>
            <w:szCs w:val="24"/>
          </w:rPr>
          <w:br/>
          <w:t xml:space="preserve">C786 </w:t>
        </w:r>
        <w:r w:rsidRPr="00854A33">
          <w:rPr>
            <w:rFonts w:ascii="Arial" w:hAnsi="Arial" w:cs="Arial"/>
            <w:i/>
            <w:color w:val="333333"/>
            <w:szCs w:val="24"/>
          </w:rPr>
          <w:t>Secondary malignant neoplasm of ret</w:t>
        </w:r>
      </w:ins>
      <w:ins w:id="339" w:author="Tracy Thompson" w:date="2015-09-15T07:55:00Z">
        <w:r w:rsidR="007D28F5">
          <w:rPr>
            <w:rFonts w:ascii="Arial" w:hAnsi="Arial" w:cs="Arial"/>
            <w:i/>
            <w:color w:val="333333"/>
            <w:szCs w:val="24"/>
          </w:rPr>
          <w:t>r</w:t>
        </w:r>
      </w:ins>
      <w:ins w:id="340" w:author="Tracy Thompson" w:date="2015-09-15T07:13:00Z">
        <w:r w:rsidRPr="00854A33">
          <w:rPr>
            <w:rFonts w:ascii="Arial" w:hAnsi="Arial" w:cs="Arial"/>
            <w:i/>
            <w:color w:val="333333"/>
            <w:szCs w:val="24"/>
          </w:rPr>
          <w:t xml:space="preserve">operitoneum and peritoneum </w:t>
        </w:r>
        <w:r>
          <w:rPr>
            <w:rFonts w:ascii="Arial" w:hAnsi="Arial" w:cs="Arial"/>
            <w:color w:val="333333"/>
            <w:szCs w:val="24"/>
          </w:rPr>
          <w:t xml:space="preserve">WITH a secondary diagnosis C181 </w:t>
        </w:r>
        <w:r w:rsidRPr="00854A33">
          <w:rPr>
            <w:rFonts w:ascii="Arial" w:hAnsi="Arial" w:cs="Arial"/>
            <w:i/>
            <w:color w:val="333333"/>
            <w:szCs w:val="24"/>
          </w:rPr>
          <w:t>Malignant neoplasm of appendix</w:t>
        </w:r>
      </w:ins>
    </w:p>
    <w:p w:rsidR="00AE2870" w:rsidRDefault="00AE2870" w:rsidP="00AE2870">
      <w:pPr>
        <w:ind w:firstLine="720"/>
        <w:rPr>
          <w:ins w:id="341" w:author="Tracy Thompson" w:date="2015-09-15T07:13:00Z"/>
          <w:rFonts w:ascii="Arial" w:hAnsi="Arial" w:cs="Arial"/>
          <w:color w:val="333333"/>
          <w:szCs w:val="24"/>
        </w:rPr>
      </w:pPr>
      <w:ins w:id="342" w:author="Tracy Thompson" w:date="2015-09-15T07:13:00Z">
        <w:r>
          <w:rPr>
            <w:rFonts w:ascii="Arial" w:hAnsi="Arial" w:cs="Arial"/>
            <w:color w:val="333333"/>
            <w:szCs w:val="24"/>
          </w:rPr>
          <w:t>OR</w:t>
        </w:r>
        <w:r w:rsidRPr="00E76AC6">
          <w:rPr>
            <w:rFonts w:ascii="Arial" w:hAnsi="Arial" w:cs="Arial"/>
            <w:color w:val="333333"/>
            <w:szCs w:val="24"/>
          </w:rPr>
          <w:t xml:space="preserve"> </w:t>
        </w:r>
        <w:r w:rsidRPr="00E76AC6">
          <w:rPr>
            <w:rFonts w:ascii="Arial" w:hAnsi="Arial" w:cs="Arial"/>
            <w:color w:val="333333"/>
            <w:szCs w:val="24"/>
          </w:rPr>
          <w:br/>
          <w:t xml:space="preserve">D121 </w:t>
        </w:r>
        <w:r w:rsidRPr="00854A33">
          <w:rPr>
            <w:rFonts w:ascii="Arial" w:hAnsi="Arial" w:cs="Arial"/>
            <w:i/>
            <w:color w:val="333333"/>
            <w:szCs w:val="24"/>
          </w:rPr>
          <w:t>Benign neoplasm of appendix</w:t>
        </w:r>
      </w:ins>
    </w:p>
    <w:p w:rsidR="00AE2870" w:rsidRDefault="00AE2870" w:rsidP="00AE2870">
      <w:pPr>
        <w:ind w:firstLine="720"/>
        <w:rPr>
          <w:ins w:id="343" w:author="Tracy Thompson" w:date="2015-09-15T07:13:00Z"/>
          <w:rFonts w:ascii="Arial" w:hAnsi="Arial" w:cs="Arial"/>
          <w:color w:val="333333"/>
          <w:szCs w:val="24"/>
        </w:rPr>
      </w:pPr>
      <w:ins w:id="344" w:author="Tracy Thompson" w:date="2015-09-15T07:13:00Z">
        <w:r>
          <w:rPr>
            <w:rFonts w:ascii="Arial" w:hAnsi="Arial" w:cs="Arial"/>
            <w:color w:val="333333"/>
            <w:szCs w:val="24"/>
          </w:rPr>
          <w:t>OR</w:t>
        </w:r>
        <w:r w:rsidRPr="00E76AC6">
          <w:rPr>
            <w:rFonts w:ascii="Arial" w:hAnsi="Arial" w:cs="Arial"/>
            <w:color w:val="333333"/>
            <w:szCs w:val="24"/>
          </w:rPr>
          <w:t xml:space="preserve"> </w:t>
        </w:r>
        <w:r w:rsidRPr="00E76AC6">
          <w:rPr>
            <w:rFonts w:ascii="Arial" w:hAnsi="Arial" w:cs="Arial"/>
            <w:color w:val="333333"/>
            <w:szCs w:val="24"/>
          </w:rPr>
          <w:br/>
          <w:t xml:space="preserve">D373 </w:t>
        </w:r>
        <w:r w:rsidRPr="00854A33">
          <w:rPr>
            <w:rFonts w:ascii="Arial" w:hAnsi="Arial" w:cs="Arial"/>
            <w:i/>
            <w:color w:val="333333"/>
            <w:szCs w:val="24"/>
          </w:rPr>
          <w:t>Neoplasm of uncertain or unknown behaviour of appendix</w:t>
        </w:r>
        <w:r w:rsidRPr="00E76AC6">
          <w:rPr>
            <w:rFonts w:ascii="Arial" w:hAnsi="Arial" w:cs="Arial"/>
            <w:color w:val="333333"/>
            <w:szCs w:val="24"/>
          </w:rPr>
          <w:t xml:space="preserve"> </w:t>
        </w:r>
      </w:ins>
    </w:p>
    <w:p w:rsidR="00AE2870" w:rsidRDefault="00AE2870" w:rsidP="00AE2870">
      <w:pPr>
        <w:ind w:firstLine="720"/>
        <w:rPr>
          <w:ins w:id="345" w:author="Tracy Thompson" w:date="2015-09-15T07:13:00Z"/>
          <w:rFonts w:ascii="Arial" w:hAnsi="Arial" w:cs="Arial"/>
          <w:color w:val="333333"/>
          <w:szCs w:val="24"/>
        </w:rPr>
      </w:pPr>
      <w:ins w:id="346" w:author="Tracy Thompson" w:date="2015-09-15T07:13:00Z">
        <w:r w:rsidRPr="00E76AC6">
          <w:rPr>
            <w:rFonts w:ascii="Arial" w:hAnsi="Arial" w:cs="Arial"/>
            <w:color w:val="333333"/>
            <w:szCs w:val="24"/>
          </w:rPr>
          <w:t xml:space="preserve">AND </w:t>
        </w:r>
        <w:r w:rsidRPr="00E76AC6">
          <w:rPr>
            <w:rFonts w:ascii="Arial" w:hAnsi="Arial" w:cs="Arial"/>
            <w:color w:val="333333"/>
            <w:szCs w:val="24"/>
          </w:rPr>
          <w:br/>
          <w:t xml:space="preserve">one of </w:t>
        </w:r>
        <w:r>
          <w:rPr>
            <w:rFonts w:ascii="Arial" w:hAnsi="Arial" w:cs="Arial"/>
            <w:color w:val="333333"/>
            <w:szCs w:val="24"/>
          </w:rPr>
          <w:t xml:space="preserve">the </w:t>
        </w:r>
        <w:r w:rsidRPr="00E76AC6">
          <w:rPr>
            <w:rFonts w:ascii="Arial" w:hAnsi="Arial" w:cs="Arial"/>
            <w:color w:val="333333"/>
            <w:szCs w:val="24"/>
          </w:rPr>
          <w:t>two ACHI 6th Edition procedure codes</w:t>
        </w:r>
        <w:r>
          <w:rPr>
            <w:rFonts w:ascii="Arial" w:hAnsi="Arial" w:cs="Arial"/>
            <w:color w:val="333333"/>
            <w:szCs w:val="24"/>
          </w:rPr>
          <w:t>:</w:t>
        </w:r>
      </w:ins>
    </w:p>
    <w:p w:rsidR="008B4580" w:rsidRDefault="00AE2870" w:rsidP="00AE2870">
      <w:pPr>
        <w:rPr>
          <w:ins w:id="347" w:author="Michael Rains" w:date="2015-09-21T10:39:00Z"/>
          <w:rFonts w:ascii="Arial" w:hAnsi="Arial" w:cs="Arial"/>
          <w:color w:val="333333"/>
          <w:szCs w:val="24"/>
        </w:rPr>
      </w:pPr>
      <w:ins w:id="348" w:author="Tracy Thompson" w:date="2015-09-15T07:18:00Z">
        <w:r>
          <w:rPr>
            <w:rFonts w:ascii="Arial" w:hAnsi="Arial" w:cs="Arial"/>
            <w:color w:val="333333"/>
            <w:szCs w:val="24"/>
          </w:rPr>
          <w:t>(</w:t>
        </w:r>
      </w:ins>
      <w:ins w:id="349" w:author="Tracy Thompson" w:date="2015-09-15T07:13:00Z">
        <w:r w:rsidRPr="00E76AC6">
          <w:rPr>
            <w:rFonts w:ascii="Arial" w:hAnsi="Arial" w:cs="Arial"/>
            <w:color w:val="333333"/>
            <w:szCs w:val="24"/>
          </w:rPr>
          <w:t xml:space="preserve">30392-00 [989] </w:t>
        </w:r>
        <w:r w:rsidRPr="00854A33">
          <w:rPr>
            <w:rFonts w:ascii="Arial" w:hAnsi="Arial" w:cs="Arial"/>
            <w:i/>
            <w:color w:val="333333"/>
            <w:szCs w:val="24"/>
          </w:rPr>
          <w:t>Debulking of intra-abdominal lesion</w:t>
        </w:r>
        <w:r>
          <w:rPr>
            <w:rFonts w:ascii="Arial" w:hAnsi="Arial" w:cs="Arial"/>
            <w:color w:val="333333"/>
            <w:szCs w:val="24"/>
          </w:rPr>
          <w:t xml:space="preserve"> or </w:t>
        </w:r>
        <w:r w:rsidRPr="00E76AC6">
          <w:rPr>
            <w:rFonts w:ascii="Arial" w:hAnsi="Arial" w:cs="Arial"/>
            <w:color w:val="333333"/>
            <w:szCs w:val="24"/>
          </w:rPr>
          <w:t xml:space="preserve">35720-00 [1299] </w:t>
        </w:r>
        <w:r w:rsidRPr="00854A33">
          <w:rPr>
            <w:rFonts w:ascii="Arial" w:hAnsi="Arial" w:cs="Arial"/>
            <w:i/>
            <w:color w:val="333333"/>
            <w:szCs w:val="24"/>
          </w:rPr>
          <w:t>Debulking of lesion of pelvic cavity</w:t>
        </w:r>
      </w:ins>
      <w:ins w:id="350" w:author="Tracy Thompson" w:date="2015-09-15T07:18:00Z">
        <w:r>
          <w:rPr>
            <w:rFonts w:ascii="Arial" w:hAnsi="Arial" w:cs="Arial"/>
            <w:i/>
            <w:color w:val="333333"/>
            <w:szCs w:val="24"/>
          </w:rPr>
          <w:t>)</w:t>
        </w:r>
      </w:ins>
      <w:ins w:id="351" w:author="Tracy Thompson" w:date="2015-09-15T07:13:00Z">
        <w:r w:rsidRPr="00E76AC6">
          <w:rPr>
            <w:rFonts w:ascii="Arial" w:hAnsi="Arial" w:cs="Arial"/>
            <w:color w:val="333333"/>
            <w:szCs w:val="24"/>
          </w:rPr>
          <w:t xml:space="preserve"> occurs in the first 30 procedure codes</w:t>
        </w:r>
        <w:r>
          <w:rPr>
            <w:rFonts w:ascii="Arial" w:hAnsi="Arial" w:cs="Arial"/>
            <w:color w:val="333333"/>
            <w:szCs w:val="24"/>
          </w:rPr>
          <w:t>.</w:t>
        </w:r>
        <w:r w:rsidRPr="00E76AC6">
          <w:rPr>
            <w:rFonts w:ascii="Arial" w:hAnsi="Arial" w:cs="Arial"/>
            <w:color w:val="333333"/>
            <w:szCs w:val="24"/>
          </w:rPr>
          <w:br/>
        </w:r>
        <w:r w:rsidRPr="00E76AC6">
          <w:rPr>
            <w:rFonts w:ascii="Arial" w:hAnsi="Arial" w:cs="Arial"/>
            <w:color w:val="333333"/>
            <w:szCs w:val="24"/>
          </w:rPr>
          <w:br/>
        </w:r>
      </w:ins>
      <w:ins w:id="352" w:author="Michael Rains" w:date="2015-09-21T10:39:00Z">
        <w:r w:rsidR="008B4580">
          <w:rPr>
            <w:rFonts w:ascii="Arial" w:hAnsi="Arial" w:cs="Arial"/>
            <w:color w:val="333333"/>
            <w:szCs w:val="24"/>
          </w:rPr>
          <w:t>Events satisfying either of these two definitions will map to</w:t>
        </w:r>
      </w:ins>
      <w:r w:rsidR="001F5B2F">
        <w:rPr>
          <w:rFonts w:ascii="Arial" w:hAnsi="Arial" w:cs="Arial"/>
          <w:color w:val="333333"/>
          <w:szCs w:val="24"/>
        </w:rPr>
        <w:t xml:space="preserve"> </w:t>
      </w:r>
      <w:ins w:id="353" w:author="Michael Rains" w:date="2015-09-21T10:39:00Z">
        <w:r w:rsidR="008B4580">
          <w:rPr>
            <w:rFonts w:ascii="Arial" w:hAnsi="Arial" w:cs="Arial"/>
            <w:color w:val="333333"/>
            <w:szCs w:val="24"/>
          </w:rPr>
          <w:t>A39W.</w:t>
        </w:r>
      </w:ins>
    </w:p>
    <w:p w:rsidR="008B4580" w:rsidRDefault="008B4580" w:rsidP="00AE2870">
      <w:pPr>
        <w:rPr>
          <w:ins w:id="354" w:author="Michael Rains" w:date="2015-09-21T10:39:00Z"/>
          <w:rFonts w:ascii="Arial" w:hAnsi="Arial" w:cs="Arial"/>
          <w:color w:val="333333"/>
          <w:szCs w:val="24"/>
        </w:rPr>
      </w:pPr>
    </w:p>
    <w:p w:rsidR="00AE2870" w:rsidRDefault="008B4580" w:rsidP="00AE2870">
      <w:pPr>
        <w:rPr>
          <w:ins w:id="355" w:author="Tracy Thompson" w:date="2015-09-15T07:13:00Z"/>
          <w:rFonts w:ascii="Arial" w:hAnsi="Arial" w:cs="Arial"/>
          <w:color w:val="333333"/>
          <w:szCs w:val="24"/>
        </w:rPr>
      </w:pPr>
      <w:ins w:id="356" w:author="Michael Rains" w:date="2015-09-21T10:39:00Z">
        <w:r>
          <w:rPr>
            <w:rFonts w:ascii="Arial" w:hAnsi="Arial" w:cs="Arial"/>
            <w:color w:val="333333"/>
            <w:szCs w:val="24"/>
          </w:rPr>
          <w:t xml:space="preserve">Note: </w:t>
        </w:r>
      </w:ins>
      <w:ins w:id="357" w:author="Tracy Thompson" w:date="2015-09-15T07:13:00Z">
        <w:r w:rsidR="00AE2870" w:rsidRPr="00E76AC6">
          <w:rPr>
            <w:rFonts w:ascii="Arial" w:hAnsi="Arial" w:cs="Arial"/>
            <w:color w:val="333333"/>
            <w:szCs w:val="24"/>
          </w:rPr>
          <w:t xml:space="preserve">For event records reported from 1 July 2014 (8th Edition) there is the specific procedure code </w:t>
        </w:r>
        <w:r w:rsidR="00AE2870">
          <w:rPr>
            <w:rFonts w:ascii="Arial" w:hAnsi="Arial" w:cs="Arial"/>
            <w:color w:val="333333"/>
            <w:szCs w:val="24"/>
          </w:rPr>
          <w:t xml:space="preserve">for cytoreduction surgery (CRS) </w:t>
        </w:r>
        <w:r w:rsidR="00AE2870" w:rsidRPr="00E76AC6">
          <w:rPr>
            <w:rFonts w:ascii="Arial" w:hAnsi="Arial" w:cs="Arial"/>
            <w:color w:val="333333"/>
            <w:szCs w:val="24"/>
          </w:rPr>
          <w:t xml:space="preserve">96211-00 [989] </w:t>
        </w:r>
        <w:r w:rsidR="00AE2870" w:rsidRPr="00854A33">
          <w:rPr>
            <w:rFonts w:ascii="Arial" w:hAnsi="Arial" w:cs="Arial"/>
            <w:i/>
            <w:color w:val="333333"/>
            <w:szCs w:val="24"/>
          </w:rPr>
          <w:t>Peritonectomy</w:t>
        </w:r>
        <w:r w:rsidR="00AE2870">
          <w:rPr>
            <w:rFonts w:ascii="Arial" w:hAnsi="Arial" w:cs="Arial"/>
            <w:color w:val="333333"/>
            <w:szCs w:val="24"/>
          </w:rPr>
          <w:t xml:space="preserve">.  </w:t>
        </w:r>
      </w:ins>
    </w:p>
    <w:p w:rsidR="00AE2870" w:rsidRDefault="00AE2870" w:rsidP="00AE2870">
      <w:pPr>
        <w:rPr>
          <w:ins w:id="358" w:author="Tracy Thompson" w:date="2015-09-15T07:13:00Z"/>
          <w:rFonts w:ascii="Arial" w:hAnsi="Arial" w:cs="Arial"/>
          <w:color w:val="333333"/>
          <w:szCs w:val="24"/>
        </w:rPr>
      </w:pPr>
      <w:ins w:id="359" w:author="Tracy Thompson" w:date="2015-09-15T07:13:00Z">
        <w:r>
          <w:rPr>
            <w:rFonts w:ascii="Arial" w:hAnsi="Arial" w:cs="Arial"/>
            <w:color w:val="333333"/>
            <w:szCs w:val="24"/>
          </w:rPr>
          <w:t>T</w:t>
        </w:r>
        <w:r w:rsidRPr="00E76AC6">
          <w:rPr>
            <w:rFonts w:ascii="Arial" w:hAnsi="Arial" w:cs="Arial"/>
            <w:color w:val="333333"/>
            <w:szCs w:val="24"/>
          </w:rPr>
          <w:t xml:space="preserve">his code </w:t>
        </w:r>
        <w:r>
          <w:rPr>
            <w:rFonts w:ascii="Arial" w:hAnsi="Arial" w:cs="Arial"/>
            <w:color w:val="333333"/>
            <w:szCs w:val="24"/>
          </w:rPr>
          <w:t xml:space="preserve">96211-00 [989] </w:t>
        </w:r>
        <w:r w:rsidRPr="00E76AC6">
          <w:rPr>
            <w:rFonts w:ascii="Arial" w:hAnsi="Arial" w:cs="Arial"/>
            <w:color w:val="333333"/>
            <w:szCs w:val="24"/>
          </w:rPr>
          <w:t xml:space="preserve">back maps to 30392-00 [989] </w:t>
        </w:r>
        <w:r w:rsidRPr="00854A33">
          <w:rPr>
            <w:rFonts w:ascii="Arial" w:hAnsi="Arial" w:cs="Arial"/>
            <w:i/>
            <w:color w:val="333333"/>
            <w:szCs w:val="24"/>
          </w:rPr>
          <w:t>Debulking of intra-abdominal lesion</w:t>
        </w:r>
        <w:r w:rsidRPr="00E76AC6">
          <w:rPr>
            <w:rFonts w:ascii="Arial" w:hAnsi="Arial" w:cs="Arial"/>
            <w:color w:val="333333"/>
            <w:szCs w:val="24"/>
          </w:rPr>
          <w:t>.</w:t>
        </w:r>
      </w:ins>
    </w:p>
    <w:p w:rsidR="00DF65C9" w:rsidRPr="00BA2072" w:rsidRDefault="00DF65C9" w:rsidP="00CD2AA3">
      <w:pPr>
        <w:rPr>
          <w:rFonts w:ascii="Arial" w:hAnsi="Arial" w:cs="Arial"/>
          <w:color w:val="333333"/>
        </w:rPr>
      </w:pPr>
    </w:p>
    <w:p w:rsidR="00BF2D2C" w:rsidRPr="00BA2072" w:rsidRDefault="00E33EA0" w:rsidP="008E1C07">
      <w:pPr>
        <w:rPr>
          <w:rFonts w:ascii="Arial" w:hAnsi="Arial" w:cs="Arial"/>
          <w:b/>
          <w:szCs w:val="24"/>
        </w:rPr>
      </w:pPr>
      <w:r w:rsidRPr="00BA2072">
        <w:rPr>
          <w:rFonts w:ascii="Arial" w:hAnsi="Arial" w:cs="Arial"/>
          <w:b/>
          <w:szCs w:val="24"/>
        </w:rPr>
        <w:t xml:space="preserve">O66T </w:t>
      </w:r>
      <w:r w:rsidRPr="00BA2072">
        <w:rPr>
          <w:rFonts w:ascii="Arial" w:hAnsi="Arial" w:cs="Arial"/>
          <w:b/>
          <w:i/>
          <w:szCs w:val="24"/>
        </w:rPr>
        <w:t>SFLP for Twin to Twin Transfusion Syndrome</w:t>
      </w:r>
    </w:p>
    <w:p w:rsidR="004B5B4F" w:rsidRDefault="00BF2D2C" w:rsidP="008E1C07">
      <w:pPr>
        <w:rPr>
          <w:rFonts w:ascii="Arial" w:hAnsi="Arial" w:cs="Arial"/>
          <w:color w:val="262626" w:themeColor="text1" w:themeTint="D9"/>
          <w:szCs w:val="24"/>
        </w:rPr>
      </w:pPr>
      <w:r w:rsidRPr="00F105EB">
        <w:rPr>
          <w:rFonts w:ascii="Arial" w:hAnsi="Arial" w:cs="Arial"/>
          <w:color w:val="262626" w:themeColor="text1" w:themeTint="D9"/>
          <w:szCs w:val="24"/>
        </w:rPr>
        <w:t>Analysis showed a small number of event</w:t>
      </w:r>
      <w:r w:rsidR="00A458C1">
        <w:rPr>
          <w:rFonts w:ascii="Arial" w:hAnsi="Arial" w:cs="Arial"/>
          <w:color w:val="262626" w:themeColor="text1" w:themeTint="D9"/>
          <w:szCs w:val="24"/>
        </w:rPr>
        <w:t xml:space="preserve"> record</w:t>
      </w:r>
      <w:r w:rsidRPr="00F105EB">
        <w:rPr>
          <w:rFonts w:ascii="Arial" w:hAnsi="Arial" w:cs="Arial"/>
          <w:color w:val="262626" w:themeColor="text1" w:themeTint="D9"/>
          <w:szCs w:val="24"/>
        </w:rPr>
        <w:t>s within a large throughput pair of DRG</w:t>
      </w:r>
      <w:r w:rsidR="003151EC" w:rsidRPr="00F105EB">
        <w:rPr>
          <w:rFonts w:ascii="Arial" w:hAnsi="Arial" w:cs="Arial"/>
          <w:color w:val="262626" w:themeColor="text1" w:themeTint="D9"/>
          <w:szCs w:val="24"/>
        </w:rPr>
        <w:t xml:space="preserve">s, in this case O66A </w:t>
      </w:r>
      <w:r w:rsidR="00DB37C0" w:rsidRPr="00DB37C0">
        <w:rPr>
          <w:rFonts w:ascii="Arial" w:hAnsi="Arial" w:cs="Arial"/>
          <w:i/>
          <w:color w:val="262626" w:themeColor="text1" w:themeTint="D9"/>
          <w:szCs w:val="24"/>
        </w:rPr>
        <w:t>Antenatal and Other Obstetric Admission</w:t>
      </w:r>
      <w:r w:rsidR="00DB37C0">
        <w:rPr>
          <w:rFonts w:ascii="Arial" w:hAnsi="Arial" w:cs="Arial"/>
          <w:color w:val="262626" w:themeColor="text1" w:themeTint="D9"/>
          <w:szCs w:val="24"/>
        </w:rPr>
        <w:t xml:space="preserve"> </w:t>
      </w:r>
      <w:r w:rsidR="003151EC" w:rsidRPr="00F105EB">
        <w:rPr>
          <w:rFonts w:ascii="Arial" w:hAnsi="Arial" w:cs="Arial"/>
          <w:color w:val="262626" w:themeColor="text1" w:themeTint="D9"/>
          <w:szCs w:val="24"/>
        </w:rPr>
        <w:t>and O66B</w:t>
      </w:r>
      <w:r w:rsidR="00DB37C0" w:rsidRPr="00DB37C0">
        <w:rPr>
          <w:rFonts w:ascii="Arial" w:hAnsi="Arial" w:cs="Arial"/>
          <w:color w:val="262626" w:themeColor="text1" w:themeTint="D9"/>
          <w:szCs w:val="24"/>
        </w:rPr>
        <w:t xml:space="preserve"> </w:t>
      </w:r>
      <w:r w:rsidR="00DB37C0" w:rsidRPr="00DB37C0">
        <w:rPr>
          <w:rFonts w:ascii="Arial" w:hAnsi="Arial" w:cs="Arial"/>
          <w:i/>
          <w:color w:val="262626" w:themeColor="text1" w:themeTint="D9"/>
          <w:szCs w:val="24"/>
        </w:rPr>
        <w:t>Antenatal and Other Obstetric Admission, Same Day</w:t>
      </w:r>
      <w:r w:rsidR="003151EC" w:rsidRPr="00F105EB">
        <w:rPr>
          <w:rFonts w:ascii="Arial" w:hAnsi="Arial" w:cs="Arial"/>
          <w:color w:val="262626" w:themeColor="text1" w:themeTint="D9"/>
          <w:szCs w:val="24"/>
        </w:rPr>
        <w:t xml:space="preserve">.  </w:t>
      </w:r>
      <w:r w:rsidRPr="00F105EB">
        <w:rPr>
          <w:rFonts w:ascii="Arial" w:hAnsi="Arial" w:cs="Arial"/>
          <w:color w:val="262626" w:themeColor="text1" w:themeTint="D9"/>
          <w:szCs w:val="24"/>
        </w:rPr>
        <w:t>The costs of the new treatment method are swamped by t</w:t>
      </w:r>
      <w:r w:rsidR="003151EC" w:rsidRPr="00F105EB">
        <w:rPr>
          <w:rFonts w:ascii="Arial" w:hAnsi="Arial" w:cs="Arial"/>
          <w:color w:val="262626" w:themeColor="text1" w:themeTint="D9"/>
          <w:szCs w:val="24"/>
        </w:rPr>
        <w:t>he costs of these other event</w:t>
      </w:r>
      <w:r w:rsidR="00A458C1">
        <w:rPr>
          <w:rFonts w:ascii="Arial" w:hAnsi="Arial" w:cs="Arial"/>
          <w:color w:val="262626" w:themeColor="text1" w:themeTint="D9"/>
          <w:szCs w:val="24"/>
        </w:rPr>
        <w:t xml:space="preserve"> record</w:t>
      </w:r>
      <w:r w:rsidR="003151EC" w:rsidRPr="00F105EB">
        <w:rPr>
          <w:rFonts w:ascii="Arial" w:hAnsi="Arial" w:cs="Arial"/>
          <w:color w:val="262626" w:themeColor="text1" w:themeTint="D9"/>
          <w:szCs w:val="24"/>
        </w:rPr>
        <w:t xml:space="preserve">s.  </w:t>
      </w:r>
      <w:r w:rsidRPr="00F105EB">
        <w:rPr>
          <w:rFonts w:ascii="Arial" w:hAnsi="Arial" w:cs="Arial"/>
          <w:color w:val="262626" w:themeColor="text1" w:themeTint="D9"/>
          <w:szCs w:val="24"/>
        </w:rPr>
        <w:t>It was decided to develop a</w:t>
      </w:r>
      <w:r w:rsidR="007D407E" w:rsidRPr="00F105EB">
        <w:rPr>
          <w:rFonts w:ascii="Arial" w:hAnsi="Arial" w:cs="Arial"/>
          <w:color w:val="262626" w:themeColor="text1" w:themeTint="D9"/>
          <w:szCs w:val="24"/>
        </w:rPr>
        <w:t xml:space="preserve"> </w:t>
      </w:r>
      <w:r w:rsidRPr="00F105EB">
        <w:rPr>
          <w:rFonts w:ascii="Arial" w:hAnsi="Arial" w:cs="Arial"/>
          <w:color w:val="262626" w:themeColor="text1" w:themeTint="D9"/>
          <w:szCs w:val="24"/>
        </w:rPr>
        <w:t>NZ</w:t>
      </w:r>
      <w:r w:rsidR="00485952" w:rsidRPr="00F105EB">
        <w:rPr>
          <w:rFonts w:ascii="Arial" w:hAnsi="Arial" w:cs="Arial"/>
          <w:color w:val="262626" w:themeColor="text1" w:themeTint="D9"/>
          <w:szCs w:val="24"/>
        </w:rPr>
        <w:t xml:space="preserve"> </w:t>
      </w:r>
      <w:r w:rsidR="00353B68" w:rsidRPr="00F105EB">
        <w:rPr>
          <w:rFonts w:ascii="Arial" w:hAnsi="Arial" w:cs="Arial"/>
          <w:color w:val="262626" w:themeColor="text1" w:themeTint="D9"/>
          <w:szCs w:val="24"/>
        </w:rPr>
        <w:t>specific</w:t>
      </w:r>
      <w:r w:rsidR="003151EC" w:rsidRPr="00F105EB">
        <w:rPr>
          <w:rFonts w:ascii="Arial" w:hAnsi="Arial" w:cs="Arial"/>
          <w:color w:val="262626" w:themeColor="text1" w:themeTint="D9"/>
          <w:szCs w:val="24"/>
        </w:rPr>
        <w:t xml:space="preserve"> </w:t>
      </w:r>
      <w:r w:rsidRPr="00F105EB">
        <w:rPr>
          <w:rFonts w:ascii="Arial" w:hAnsi="Arial" w:cs="Arial"/>
          <w:color w:val="262626" w:themeColor="text1" w:themeTint="D9"/>
          <w:szCs w:val="24"/>
        </w:rPr>
        <w:t>DRG</w:t>
      </w:r>
      <w:r w:rsidR="003151EC" w:rsidRPr="00F105EB">
        <w:rPr>
          <w:rFonts w:ascii="Arial" w:hAnsi="Arial" w:cs="Arial"/>
          <w:color w:val="262626" w:themeColor="text1" w:themeTint="D9"/>
          <w:szCs w:val="24"/>
        </w:rPr>
        <w:t xml:space="preserve"> </w:t>
      </w:r>
      <w:r w:rsidRPr="00F105EB">
        <w:rPr>
          <w:rFonts w:ascii="Arial" w:hAnsi="Arial" w:cs="Arial"/>
          <w:color w:val="262626" w:themeColor="text1" w:themeTint="D9"/>
          <w:szCs w:val="24"/>
        </w:rPr>
        <w:t>O66T</w:t>
      </w:r>
      <w:r w:rsidR="003151EC" w:rsidRPr="00F105EB">
        <w:rPr>
          <w:rFonts w:ascii="Arial" w:hAnsi="Arial" w:cs="Arial"/>
          <w:color w:val="262626" w:themeColor="text1" w:themeTint="D9"/>
          <w:szCs w:val="24"/>
        </w:rPr>
        <w:t xml:space="preserve"> </w:t>
      </w:r>
      <w:r w:rsidRPr="00F105EB">
        <w:rPr>
          <w:rFonts w:ascii="Arial" w:hAnsi="Arial" w:cs="Arial"/>
          <w:color w:val="262626" w:themeColor="text1" w:themeTint="D9"/>
          <w:szCs w:val="24"/>
        </w:rPr>
        <w:t>for this new treatment regime, with weights based on the reported costs without adjustment</w:t>
      </w:r>
      <w:r w:rsidR="00EF7DE7" w:rsidRPr="00F105EB">
        <w:rPr>
          <w:rFonts w:ascii="Arial" w:hAnsi="Arial" w:cs="Arial"/>
          <w:color w:val="262626" w:themeColor="text1" w:themeTint="D9"/>
          <w:szCs w:val="24"/>
        </w:rPr>
        <w:t xml:space="preserve">. </w:t>
      </w:r>
    </w:p>
    <w:p w:rsidR="00DB37C0" w:rsidRDefault="00DB37C0" w:rsidP="008E1C07">
      <w:pPr>
        <w:rPr>
          <w:rFonts w:ascii="Arial" w:hAnsi="Arial" w:cs="Arial"/>
          <w:color w:val="262626" w:themeColor="text1" w:themeTint="D9"/>
          <w:szCs w:val="24"/>
        </w:rPr>
      </w:pPr>
    </w:p>
    <w:p w:rsidR="007D407E" w:rsidRPr="00F105EB" w:rsidRDefault="004B5B4F" w:rsidP="008E1C07">
      <w:pPr>
        <w:rPr>
          <w:rFonts w:ascii="Arial" w:hAnsi="Arial" w:cs="Arial"/>
          <w:color w:val="262626" w:themeColor="text1" w:themeTint="D9"/>
          <w:szCs w:val="24"/>
        </w:rPr>
      </w:pPr>
      <w:r>
        <w:rPr>
          <w:rFonts w:ascii="Arial" w:hAnsi="Arial" w:cs="Arial"/>
          <w:color w:val="262626" w:themeColor="text1" w:themeTint="D9"/>
          <w:szCs w:val="24"/>
        </w:rPr>
        <w:t>This NZ DRG O66T was created in WIESNZ13</w:t>
      </w:r>
      <w:r w:rsidR="00E1229E" w:rsidRPr="00F105EB">
        <w:rPr>
          <w:rFonts w:ascii="Arial" w:hAnsi="Arial" w:cs="Arial"/>
          <w:color w:val="262626" w:themeColor="text1" w:themeTint="D9"/>
          <w:szCs w:val="24"/>
        </w:rPr>
        <w:t xml:space="preserve"> </w:t>
      </w:r>
      <w:r>
        <w:rPr>
          <w:rFonts w:ascii="Arial" w:hAnsi="Arial" w:cs="Arial"/>
          <w:color w:val="262626" w:themeColor="text1" w:themeTint="D9"/>
          <w:szCs w:val="24"/>
        </w:rPr>
        <w:t xml:space="preserve">and </w:t>
      </w:r>
      <w:r w:rsidR="00A408E4">
        <w:rPr>
          <w:rFonts w:ascii="Arial" w:hAnsi="Arial" w:cs="Arial"/>
          <w:color w:val="262626" w:themeColor="text1" w:themeTint="D9"/>
          <w:szCs w:val="24"/>
        </w:rPr>
        <w:t>remain</w:t>
      </w:r>
      <w:r>
        <w:rPr>
          <w:rFonts w:ascii="Arial" w:hAnsi="Arial" w:cs="Arial"/>
          <w:color w:val="262626" w:themeColor="text1" w:themeTint="D9"/>
          <w:szCs w:val="24"/>
        </w:rPr>
        <w:t xml:space="preserve">s current for </w:t>
      </w:r>
      <w:del w:id="360" w:author="Tracy Thompson" w:date="2015-08-05T10:10:00Z">
        <w:r w:rsidDel="001B4F92">
          <w:rPr>
            <w:rFonts w:ascii="Arial" w:hAnsi="Arial" w:cs="Arial"/>
            <w:color w:val="262626" w:themeColor="text1" w:themeTint="D9"/>
            <w:szCs w:val="24"/>
          </w:rPr>
          <w:delText>WIESNZ1</w:delText>
        </w:r>
        <w:r w:rsidR="005134CC" w:rsidDel="001B4F92">
          <w:rPr>
            <w:rFonts w:ascii="Arial" w:hAnsi="Arial" w:cs="Arial"/>
            <w:color w:val="262626" w:themeColor="text1" w:themeTint="D9"/>
            <w:szCs w:val="24"/>
          </w:rPr>
          <w:delText>5</w:delText>
        </w:r>
      </w:del>
      <w:ins w:id="361" w:author="Tracy Thompson" w:date="2015-08-05T10:10:00Z">
        <w:r w:rsidR="001B4F92">
          <w:rPr>
            <w:rFonts w:ascii="Arial" w:hAnsi="Arial" w:cs="Arial"/>
            <w:color w:val="262626" w:themeColor="text1" w:themeTint="D9"/>
            <w:szCs w:val="24"/>
          </w:rPr>
          <w:t>WIESNZ16</w:t>
        </w:r>
      </w:ins>
      <w:r>
        <w:rPr>
          <w:rFonts w:ascii="Arial" w:hAnsi="Arial" w:cs="Arial"/>
          <w:color w:val="262626" w:themeColor="text1" w:themeTint="D9"/>
          <w:szCs w:val="24"/>
        </w:rPr>
        <w:t>.</w:t>
      </w:r>
    </w:p>
    <w:p w:rsidR="004B5B4F" w:rsidRDefault="004B5B4F" w:rsidP="008E1C07">
      <w:pPr>
        <w:rPr>
          <w:rFonts w:ascii="Arial" w:hAnsi="Arial" w:cs="Arial"/>
          <w:color w:val="333333"/>
          <w:szCs w:val="24"/>
        </w:rPr>
      </w:pPr>
    </w:p>
    <w:p w:rsidR="00BF2D2C" w:rsidRPr="00BA2072" w:rsidRDefault="00DA0216" w:rsidP="008E1C07">
      <w:pPr>
        <w:rPr>
          <w:rFonts w:ascii="Arial" w:hAnsi="Arial" w:cs="Arial"/>
          <w:color w:val="333333"/>
        </w:rPr>
      </w:pPr>
      <w:r w:rsidRPr="00BA2072">
        <w:rPr>
          <w:rFonts w:ascii="Arial" w:hAnsi="Arial" w:cs="Arial"/>
          <w:color w:val="333333"/>
          <w:szCs w:val="24"/>
        </w:rPr>
        <w:t>These event</w:t>
      </w:r>
      <w:r w:rsidR="00A458C1">
        <w:rPr>
          <w:rFonts w:ascii="Arial" w:hAnsi="Arial" w:cs="Arial"/>
          <w:color w:val="333333"/>
          <w:szCs w:val="24"/>
        </w:rPr>
        <w:t xml:space="preserve"> records</w:t>
      </w:r>
      <w:r w:rsidRPr="00BA2072">
        <w:rPr>
          <w:rFonts w:ascii="Arial" w:hAnsi="Arial" w:cs="Arial"/>
          <w:color w:val="333333"/>
          <w:szCs w:val="24"/>
        </w:rPr>
        <w:t xml:space="preserve"> are identified as those which have a principal diagnosis of O430 </w:t>
      </w:r>
      <w:r w:rsidR="00905BA1" w:rsidRPr="00BA2072">
        <w:rPr>
          <w:rFonts w:ascii="Arial" w:hAnsi="Arial" w:cs="Arial"/>
          <w:i/>
          <w:color w:val="333333"/>
          <w:szCs w:val="24"/>
        </w:rPr>
        <w:t>Placental</w:t>
      </w:r>
      <w:r w:rsidR="00905BA1" w:rsidRPr="00BA2072">
        <w:rPr>
          <w:rFonts w:ascii="Arial" w:hAnsi="Arial" w:cs="Arial"/>
          <w:i/>
          <w:color w:val="333333"/>
        </w:rPr>
        <w:t xml:space="preserve"> transfusion syndromes</w:t>
      </w:r>
      <w:r w:rsidR="003151EC">
        <w:rPr>
          <w:rFonts w:ascii="Arial" w:hAnsi="Arial" w:cs="Arial"/>
          <w:i/>
          <w:color w:val="333333"/>
        </w:rPr>
        <w:t xml:space="preserve"> </w:t>
      </w:r>
      <w:r w:rsidRPr="00BA2072">
        <w:rPr>
          <w:rFonts w:ascii="Arial" w:hAnsi="Arial" w:cs="Arial"/>
          <w:color w:val="333333"/>
        </w:rPr>
        <w:t>and</w:t>
      </w:r>
      <w:r w:rsidR="003151EC">
        <w:rPr>
          <w:rFonts w:ascii="Arial" w:hAnsi="Arial" w:cs="Arial"/>
          <w:color w:val="333333"/>
        </w:rPr>
        <w:t xml:space="preserve"> </w:t>
      </w:r>
      <w:r w:rsidR="008234BE" w:rsidRPr="00BA2072">
        <w:rPr>
          <w:rFonts w:ascii="Arial" w:hAnsi="Arial" w:cs="Arial"/>
          <w:color w:val="333333"/>
        </w:rPr>
        <w:t xml:space="preserve">one of the first 30 </w:t>
      </w:r>
      <w:r w:rsidR="00ED4885">
        <w:rPr>
          <w:rFonts w:ascii="Arial" w:hAnsi="Arial" w:cs="Arial"/>
          <w:color w:val="333333"/>
        </w:rPr>
        <w:t>ACHI</w:t>
      </w:r>
      <w:r w:rsidR="00FF6883" w:rsidRPr="00BA2072">
        <w:rPr>
          <w:rFonts w:ascii="Arial" w:hAnsi="Arial" w:cs="Arial"/>
          <w:color w:val="333333"/>
        </w:rPr>
        <w:t xml:space="preserve"> 6th Edition procedure code</w:t>
      </w:r>
      <w:r w:rsidR="008234BE" w:rsidRPr="00BA2072">
        <w:rPr>
          <w:rFonts w:ascii="Arial" w:hAnsi="Arial" w:cs="Arial"/>
          <w:color w:val="333333"/>
        </w:rPr>
        <w:t>s</w:t>
      </w:r>
      <w:r w:rsidR="001A132E">
        <w:rPr>
          <w:rFonts w:ascii="Arial" w:hAnsi="Arial" w:cs="Arial"/>
          <w:color w:val="333333"/>
        </w:rPr>
        <w:t xml:space="preserve"> m</w:t>
      </w:r>
      <w:r w:rsidR="008234BE" w:rsidRPr="00BA2072">
        <w:rPr>
          <w:rFonts w:ascii="Arial" w:hAnsi="Arial" w:cs="Arial"/>
          <w:color w:val="333333"/>
        </w:rPr>
        <w:t xml:space="preserve">ust be </w:t>
      </w:r>
      <w:r w:rsidR="00FF6883" w:rsidRPr="00BA2072">
        <w:rPr>
          <w:rFonts w:ascii="Arial" w:hAnsi="Arial" w:cs="Arial"/>
          <w:color w:val="333333"/>
        </w:rPr>
        <w:t>9048800</w:t>
      </w:r>
      <w:r w:rsidR="00905BA1" w:rsidRPr="00BA2072">
        <w:rPr>
          <w:rFonts w:ascii="Arial" w:hAnsi="Arial" w:cs="Arial"/>
          <w:color w:val="333333"/>
        </w:rPr>
        <w:t xml:space="preserve"> [1330] </w:t>
      </w:r>
      <w:r w:rsidR="00905BA1" w:rsidRPr="00BA2072">
        <w:rPr>
          <w:rFonts w:ascii="Arial" w:hAnsi="Arial" w:cs="Arial"/>
          <w:i/>
          <w:iCs/>
          <w:color w:val="333333"/>
        </w:rPr>
        <w:t>Endoscopic ablation of vessels of placenta</w:t>
      </w:r>
      <w:r w:rsidR="008234BE" w:rsidRPr="00BA2072">
        <w:rPr>
          <w:rFonts w:ascii="Arial" w:hAnsi="Arial" w:cs="Arial"/>
          <w:i/>
          <w:iCs/>
          <w:color w:val="333333"/>
        </w:rPr>
        <w:t xml:space="preserve">. </w:t>
      </w:r>
    </w:p>
    <w:p w:rsidR="007D4655" w:rsidRDefault="007D4655" w:rsidP="008E1C07">
      <w:pPr>
        <w:rPr>
          <w:rFonts w:ascii="Arial" w:hAnsi="Arial" w:cs="Arial"/>
          <w:color w:val="333333"/>
        </w:rPr>
      </w:pPr>
    </w:p>
    <w:p w:rsidR="00BF2D2C" w:rsidRPr="003D3E91" w:rsidRDefault="00E33EA0" w:rsidP="008E1C07">
      <w:pPr>
        <w:rPr>
          <w:rFonts w:ascii="Arial" w:hAnsi="Arial" w:cs="Arial"/>
          <w:b/>
          <w:szCs w:val="24"/>
        </w:rPr>
      </w:pPr>
      <w:r w:rsidRPr="003D3E91">
        <w:rPr>
          <w:rFonts w:ascii="Arial" w:hAnsi="Arial" w:cs="Arial"/>
          <w:b/>
          <w:szCs w:val="24"/>
        </w:rPr>
        <w:t xml:space="preserve">F03M </w:t>
      </w:r>
      <w:r w:rsidRPr="003D3E91">
        <w:rPr>
          <w:rFonts w:ascii="Arial" w:hAnsi="Arial" w:cs="Arial"/>
          <w:b/>
          <w:i/>
          <w:szCs w:val="24"/>
        </w:rPr>
        <w:t>Transc</w:t>
      </w:r>
      <w:r w:rsidR="007C068E" w:rsidRPr="003D3E91">
        <w:rPr>
          <w:rFonts w:ascii="Arial" w:hAnsi="Arial" w:cs="Arial"/>
          <w:b/>
          <w:i/>
          <w:szCs w:val="24"/>
        </w:rPr>
        <w:t>atheter Pulmonary Valve Implant</w:t>
      </w:r>
      <w:r w:rsidR="00E66335">
        <w:rPr>
          <w:rFonts w:ascii="Arial" w:hAnsi="Arial" w:cs="Arial"/>
          <w:b/>
          <w:i/>
          <w:szCs w:val="24"/>
        </w:rPr>
        <w:t xml:space="preserve"> </w:t>
      </w:r>
    </w:p>
    <w:p w:rsidR="00E35452" w:rsidRDefault="00BF2D2C" w:rsidP="008E1C07">
      <w:pPr>
        <w:rPr>
          <w:rFonts w:ascii="Arial" w:hAnsi="Arial" w:cs="Arial"/>
          <w:color w:val="333333"/>
          <w:szCs w:val="24"/>
        </w:rPr>
      </w:pPr>
      <w:r w:rsidRPr="003D3E91">
        <w:rPr>
          <w:rFonts w:ascii="Arial" w:hAnsi="Arial" w:cs="Arial"/>
          <w:color w:val="333333"/>
          <w:szCs w:val="24"/>
        </w:rPr>
        <w:t>Analysis of melody valve implant cases showed the implant costs were both inad</w:t>
      </w:r>
      <w:r w:rsidR="00A458C1">
        <w:rPr>
          <w:rFonts w:ascii="Arial" w:hAnsi="Arial" w:cs="Arial"/>
          <w:color w:val="333333"/>
          <w:szCs w:val="24"/>
        </w:rPr>
        <w:t>equately reported and the event records</w:t>
      </w:r>
      <w:r w:rsidRPr="003D3E91">
        <w:rPr>
          <w:rFonts w:ascii="Arial" w:hAnsi="Arial" w:cs="Arial"/>
          <w:color w:val="333333"/>
          <w:szCs w:val="24"/>
        </w:rPr>
        <w:t xml:space="preserve"> for these cases formed only a small proportion of the current throughput for the DRGs they appear</w:t>
      </w:r>
      <w:r w:rsidR="008234BE" w:rsidRPr="003D3E91">
        <w:rPr>
          <w:rFonts w:ascii="Arial" w:hAnsi="Arial" w:cs="Arial"/>
          <w:color w:val="333333"/>
          <w:szCs w:val="24"/>
        </w:rPr>
        <w:t>ed in, namely F04</w:t>
      </w:r>
      <w:r w:rsidRPr="003D3E91">
        <w:rPr>
          <w:rFonts w:ascii="Arial" w:hAnsi="Arial" w:cs="Arial"/>
          <w:color w:val="333333"/>
          <w:szCs w:val="24"/>
        </w:rPr>
        <w:t xml:space="preserve">A, F04B, F03A, and F03B. </w:t>
      </w:r>
      <w:r w:rsidR="00E1229E" w:rsidRPr="003D3E91">
        <w:rPr>
          <w:rFonts w:ascii="Arial" w:hAnsi="Arial" w:cs="Arial"/>
          <w:color w:val="333333"/>
          <w:szCs w:val="24"/>
        </w:rPr>
        <w:t xml:space="preserve"> </w:t>
      </w:r>
    </w:p>
    <w:p w:rsidR="00DB37C0" w:rsidRDefault="00DB37C0" w:rsidP="008E1C07">
      <w:pPr>
        <w:rPr>
          <w:rFonts w:ascii="Arial" w:hAnsi="Arial" w:cs="Arial"/>
          <w:color w:val="333333"/>
          <w:szCs w:val="24"/>
        </w:rPr>
      </w:pPr>
    </w:p>
    <w:p w:rsidR="007D407E" w:rsidRDefault="00BF2D2C" w:rsidP="008E1C07">
      <w:pPr>
        <w:rPr>
          <w:rFonts w:ascii="Arial" w:hAnsi="Arial" w:cs="Arial"/>
          <w:color w:val="333333"/>
          <w:szCs w:val="24"/>
        </w:rPr>
      </w:pPr>
      <w:r w:rsidRPr="003D3E91">
        <w:rPr>
          <w:rFonts w:ascii="Arial" w:hAnsi="Arial" w:cs="Arial"/>
          <w:color w:val="333333"/>
          <w:szCs w:val="24"/>
        </w:rPr>
        <w:t xml:space="preserve">However, the use of this new technology is expected to increase. </w:t>
      </w:r>
      <w:r w:rsidR="00E1229E" w:rsidRPr="003D3E91">
        <w:rPr>
          <w:rFonts w:ascii="Arial" w:hAnsi="Arial" w:cs="Arial"/>
          <w:color w:val="333333"/>
          <w:szCs w:val="24"/>
        </w:rPr>
        <w:t xml:space="preserve"> </w:t>
      </w:r>
      <w:r w:rsidRPr="003D3E91">
        <w:rPr>
          <w:rFonts w:ascii="Arial" w:hAnsi="Arial" w:cs="Arial"/>
          <w:color w:val="333333"/>
          <w:szCs w:val="24"/>
        </w:rPr>
        <w:t>To adequately recompense for this, it was decided to develop a</w:t>
      </w:r>
      <w:r w:rsidR="00353B68" w:rsidRPr="003D3E91">
        <w:rPr>
          <w:rFonts w:ascii="Arial" w:hAnsi="Arial" w:cs="Arial"/>
          <w:color w:val="333333"/>
          <w:szCs w:val="24"/>
        </w:rPr>
        <w:t>n</w:t>
      </w:r>
      <w:r w:rsidRPr="003D3E91">
        <w:rPr>
          <w:rFonts w:ascii="Arial" w:hAnsi="Arial" w:cs="Arial"/>
          <w:color w:val="333333"/>
          <w:szCs w:val="24"/>
        </w:rPr>
        <w:t xml:space="preserve"> NZ</w:t>
      </w:r>
      <w:r w:rsidR="008234BE" w:rsidRPr="003D3E91">
        <w:rPr>
          <w:rFonts w:ascii="Arial" w:hAnsi="Arial" w:cs="Arial"/>
          <w:color w:val="333333"/>
          <w:szCs w:val="24"/>
        </w:rPr>
        <w:t xml:space="preserve"> </w:t>
      </w:r>
      <w:r w:rsidR="00353B68" w:rsidRPr="003D3E91">
        <w:rPr>
          <w:rFonts w:ascii="Arial" w:hAnsi="Arial" w:cs="Arial"/>
          <w:color w:val="333333"/>
          <w:szCs w:val="24"/>
        </w:rPr>
        <w:t>specific</w:t>
      </w:r>
      <w:r w:rsidRPr="003D3E91">
        <w:rPr>
          <w:rFonts w:ascii="Arial" w:hAnsi="Arial" w:cs="Arial"/>
          <w:color w:val="333333"/>
          <w:szCs w:val="24"/>
        </w:rPr>
        <w:t xml:space="preserve"> DRG F03M</w:t>
      </w:r>
      <w:r w:rsidR="00353B68" w:rsidRPr="003D3E91">
        <w:rPr>
          <w:rFonts w:ascii="Arial" w:hAnsi="Arial" w:cs="Arial"/>
          <w:color w:val="333333"/>
          <w:szCs w:val="24"/>
        </w:rPr>
        <w:t>,</w:t>
      </w:r>
      <w:r w:rsidRPr="003D3E91">
        <w:rPr>
          <w:rFonts w:ascii="Arial" w:hAnsi="Arial" w:cs="Arial"/>
          <w:color w:val="333333"/>
          <w:szCs w:val="24"/>
        </w:rPr>
        <w:t xml:space="preserve"> and </w:t>
      </w:r>
      <w:r w:rsidR="003F5C3F" w:rsidRPr="003D3E91">
        <w:rPr>
          <w:rFonts w:ascii="Arial" w:hAnsi="Arial" w:cs="Arial"/>
          <w:color w:val="333333"/>
          <w:szCs w:val="24"/>
        </w:rPr>
        <w:t xml:space="preserve">set </w:t>
      </w:r>
      <w:r w:rsidRPr="003D3E91">
        <w:rPr>
          <w:rFonts w:ascii="Arial" w:hAnsi="Arial" w:cs="Arial"/>
          <w:color w:val="333333"/>
          <w:szCs w:val="24"/>
        </w:rPr>
        <w:t>weights by adjusting the event level cost data to show the current actual cost of the implant</w:t>
      </w:r>
      <w:r w:rsidR="00EF7DE7" w:rsidRPr="003D3E91">
        <w:rPr>
          <w:rFonts w:ascii="Arial" w:hAnsi="Arial" w:cs="Arial"/>
          <w:color w:val="333333"/>
          <w:szCs w:val="24"/>
        </w:rPr>
        <w:t>.</w:t>
      </w:r>
      <w:r w:rsidR="003F5C3F" w:rsidRPr="003D3E91">
        <w:rPr>
          <w:rFonts w:ascii="Arial" w:hAnsi="Arial" w:cs="Arial"/>
          <w:color w:val="333333"/>
          <w:szCs w:val="24"/>
        </w:rPr>
        <w:t xml:space="preserve">  </w:t>
      </w:r>
    </w:p>
    <w:p w:rsidR="00E35452" w:rsidRDefault="00E35452" w:rsidP="004B5B4F">
      <w:pPr>
        <w:rPr>
          <w:rFonts w:ascii="Arial" w:hAnsi="Arial" w:cs="Arial"/>
          <w:color w:val="262626" w:themeColor="text1" w:themeTint="D9"/>
          <w:szCs w:val="24"/>
        </w:rPr>
      </w:pPr>
    </w:p>
    <w:p w:rsidR="004B5B4F" w:rsidRDefault="004B5B4F" w:rsidP="004B5B4F">
      <w:pPr>
        <w:rPr>
          <w:ins w:id="362" w:author="Tracy Thompson" w:date="2015-09-15T09:23:00Z"/>
          <w:rFonts w:ascii="Arial" w:hAnsi="Arial" w:cs="Arial"/>
          <w:color w:val="262626" w:themeColor="text1" w:themeTint="D9"/>
          <w:szCs w:val="24"/>
        </w:rPr>
      </w:pPr>
      <w:r>
        <w:rPr>
          <w:rFonts w:ascii="Arial" w:hAnsi="Arial" w:cs="Arial"/>
          <w:color w:val="262626" w:themeColor="text1" w:themeTint="D9"/>
          <w:szCs w:val="24"/>
        </w:rPr>
        <w:t>This NZ DRG F03M was created in WIESNZ13</w:t>
      </w:r>
      <w:r w:rsidRPr="00F105EB">
        <w:rPr>
          <w:rFonts w:ascii="Arial" w:hAnsi="Arial" w:cs="Arial"/>
          <w:color w:val="262626" w:themeColor="text1" w:themeTint="D9"/>
          <w:szCs w:val="24"/>
        </w:rPr>
        <w:t xml:space="preserve"> </w:t>
      </w:r>
      <w:r>
        <w:rPr>
          <w:rFonts w:ascii="Arial" w:hAnsi="Arial" w:cs="Arial"/>
          <w:color w:val="262626" w:themeColor="text1" w:themeTint="D9"/>
          <w:szCs w:val="24"/>
        </w:rPr>
        <w:t xml:space="preserve">and is still current for </w:t>
      </w:r>
      <w:del w:id="363" w:author="Tracy Thompson" w:date="2015-08-05T10:10:00Z">
        <w:r w:rsidDel="001B4F92">
          <w:rPr>
            <w:rFonts w:ascii="Arial" w:hAnsi="Arial" w:cs="Arial"/>
            <w:color w:val="262626" w:themeColor="text1" w:themeTint="D9"/>
            <w:szCs w:val="24"/>
          </w:rPr>
          <w:delText>WIESNZ1</w:delText>
        </w:r>
        <w:r w:rsidR="005134CC" w:rsidDel="001B4F92">
          <w:rPr>
            <w:rFonts w:ascii="Arial" w:hAnsi="Arial" w:cs="Arial"/>
            <w:color w:val="262626" w:themeColor="text1" w:themeTint="D9"/>
            <w:szCs w:val="24"/>
          </w:rPr>
          <w:delText>5</w:delText>
        </w:r>
      </w:del>
      <w:ins w:id="364" w:author="Tracy Thompson" w:date="2015-08-05T10:10:00Z">
        <w:r w:rsidR="001B4F92">
          <w:rPr>
            <w:rFonts w:ascii="Arial" w:hAnsi="Arial" w:cs="Arial"/>
            <w:color w:val="262626" w:themeColor="text1" w:themeTint="D9"/>
            <w:szCs w:val="24"/>
          </w:rPr>
          <w:t>WIESNZ16</w:t>
        </w:r>
      </w:ins>
      <w:r>
        <w:rPr>
          <w:rFonts w:ascii="Arial" w:hAnsi="Arial" w:cs="Arial"/>
          <w:color w:val="262626" w:themeColor="text1" w:themeTint="D9"/>
          <w:szCs w:val="24"/>
        </w:rPr>
        <w:t>.</w:t>
      </w:r>
    </w:p>
    <w:p w:rsidR="00F20865" w:rsidRPr="00F105EB" w:rsidRDefault="00F20865" w:rsidP="004B5B4F">
      <w:pPr>
        <w:rPr>
          <w:rFonts w:ascii="Arial" w:hAnsi="Arial" w:cs="Arial"/>
          <w:color w:val="262626" w:themeColor="text1" w:themeTint="D9"/>
          <w:szCs w:val="24"/>
        </w:rPr>
      </w:pPr>
    </w:p>
    <w:p w:rsidR="00F65315" w:rsidRPr="008B77BC" w:rsidRDefault="004B5B4F" w:rsidP="008E1C07">
      <w:pPr>
        <w:rPr>
          <w:rFonts w:ascii="Arial" w:hAnsi="Arial" w:cs="Arial"/>
          <w:color w:val="333333"/>
          <w:szCs w:val="24"/>
        </w:rPr>
      </w:pPr>
      <w:r w:rsidRPr="00A52A2A">
        <w:rPr>
          <w:rFonts w:ascii="Arial" w:hAnsi="Arial" w:cs="Arial"/>
          <w:b/>
          <w:color w:val="333333"/>
          <w:szCs w:val="24"/>
        </w:rPr>
        <w:t xml:space="preserve">Note: </w:t>
      </w:r>
      <w:r w:rsidRPr="00A52A2A">
        <w:rPr>
          <w:rFonts w:ascii="Arial" w:hAnsi="Arial" w:cs="Arial"/>
          <w:color w:val="333333"/>
          <w:szCs w:val="24"/>
        </w:rPr>
        <w:t xml:space="preserve">This rule </w:t>
      </w:r>
      <w:r w:rsidR="00E66335">
        <w:rPr>
          <w:rFonts w:ascii="Arial" w:hAnsi="Arial" w:cs="Arial"/>
          <w:color w:val="333333"/>
          <w:szCs w:val="24"/>
        </w:rPr>
        <w:t xml:space="preserve">uses </w:t>
      </w:r>
      <w:r w:rsidRPr="00A52A2A">
        <w:rPr>
          <w:rFonts w:ascii="Arial" w:hAnsi="Arial" w:cs="Arial"/>
          <w:color w:val="333333"/>
          <w:szCs w:val="24"/>
        </w:rPr>
        <w:t xml:space="preserve">an </w:t>
      </w:r>
      <w:r w:rsidR="00ED4885">
        <w:rPr>
          <w:rFonts w:ascii="Arial" w:hAnsi="Arial" w:cs="Arial"/>
          <w:color w:val="333333"/>
          <w:szCs w:val="24"/>
        </w:rPr>
        <w:t>ACHI</w:t>
      </w:r>
      <w:r w:rsidRPr="00A52A2A">
        <w:rPr>
          <w:rFonts w:ascii="Arial" w:hAnsi="Arial" w:cs="Arial"/>
          <w:color w:val="333333"/>
          <w:szCs w:val="24"/>
        </w:rPr>
        <w:t xml:space="preserve"> 8th Edition </w:t>
      </w:r>
      <w:r w:rsidR="00F65315">
        <w:rPr>
          <w:rFonts w:ascii="Arial" w:hAnsi="Arial" w:cs="Arial"/>
          <w:color w:val="333333"/>
          <w:szCs w:val="24"/>
        </w:rPr>
        <w:t xml:space="preserve">procedure </w:t>
      </w:r>
      <w:r w:rsidRPr="00A52A2A">
        <w:rPr>
          <w:rFonts w:ascii="Arial" w:hAnsi="Arial" w:cs="Arial"/>
          <w:color w:val="333333"/>
          <w:szCs w:val="24"/>
        </w:rPr>
        <w:t>code</w:t>
      </w:r>
      <w:r w:rsidR="00A52A2A">
        <w:rPr>
          <w:rFonts w:ascii="Arial" w:hAnsi="Arial" w:cs="Arial"/>
          <w:color w:val="333333"/>
          <w:szCs w:val="24"/>
        </w:rPr>
        <w:t xml:space="preserve"> and is the only rule in </w:t>
      </w:r>
      <w:del w:id="365" w:author="Tracy Thompson" w:date="2015-08-05T10:10:00Z">
        <w:r w:rsidR="00F65315" w:rsidRPr="008B77BC" w:rsidDel="001B4F92">
          <w:rPr>
            <w:rFonts w:ascii="Arial" w:hAnsi="Arial" w:cs="Arial"/>
            <w:color w:val="333333"/>
          </w:rPr>
          <w:delText>WIESNZ1</w:delText>
        </w:r>
        <w:r w:rsidR="005134CC" w:rsidDel="001B4F92">
          <w:rPr>
            <w:rFonts w:ascii="Arial" w:hAnsi="Arial" w:cs="Arial"/>
            <w:color w:val="333333"/>
          </w:rPr>
          <w:delText>5</w:delText>
        </w:r>
      </w:del>
      <w:ins w:id="366" w:author="Tracy Thompson" w:date="2015-08-05T10:10:00Z">
        <w:r w:rsidR="001B4F92">
          <w:rPr>
            <w:rFonts w:ascii="Arial" w:hAnsi="Arial" w:cs="Arial"/>
            <w:color w:val="333333"/>
          </w:rPr>
          <w:t>WIESNZ16</w:t>
        </w:r>
      </w:ins>
      <w:r w:rsidR="00F65315" w:rsidRPr="008B77BC">
        <w:rPr>
          <w:rFonts w:ascii="Arial" w:hAnsi="Arial" w:cs="Arial"/>
          <w:color w:val="333333"/>
        </w:rPr>
        <w:t xml:space="preserve"> that is based on an 8th Edition code.  </w:t>
      </w:r>
    </w:p>
    <w:p w:rsidR="00267558" w:rsidRDefault="00267558" w:rsidP="008E1C07">
      <w:pPr>
        <w:rPr>
          <w:rFonts w:ascii="Arial" w:hAnsi="Arial" w:cs="Arial"/>
          <w:color w:val="333333"/>
          <w:szCs w:val="24"/>
        </w:rPr>
      </w:pPr>
    </w:p>
    <w:p w:rsidR="00E33EA0" w:rsidRDefault="002F5E39" w:rsidP="008E1C07">
      <w:pPr>
        <w:rPr>
          <w:ins w:id="367" w:author="Tracy Thompson" w:date="2015-08-12T14:11:00Z"/>
          <w:rFonts w:ascii="Arial" w:hAnsi="Arial" w:cs="Arial"/>
          <w:color w:val="333333"/>
          <w:szCs w:val="24"/>
        </w:rPr>
      </w:pPr>
      <w:r w:rsidRPr="003D3E91">
        <w:rPr>
          <w:rFonts w:ascii="Arial" w:hAnsi="Arial" w:cs="Arial"/>
          <w:color w:val="333333"/>
          <w:szCs w:val="24"/>
        </w:rPr>
        <w:t>These event</w:t>
      </w:r>
      <w:r w:rsidR="00A458C1">
        <w:rPr>
          <w:rFonts w:ascii="Arial" w:hAnsi="Arial" w:cs="Arial"/>
          <w:color w:val="333333"/>
          <w:szCs w:val="24"/>
        </w:rPr>
        <w:t xml:space="preserve"> record</w:t>
      </w:r>
      <w:r w:rsidRPr="003D3E91">
        <w:rPr>
          <w:rFonts w:ascii="Arial" w:hAnsi="Arial" w:cs="Arial"/>
          <w:color w:val="333333"/>
          <w:szCs w:val="24"/>
        </w:rPr>
        <w:t xml:space="preserve">s are identified as those </w:t>
      </w:r>
      <w:r w:rsidR="003F5C3F" w:rsidRPr="003D3E91">
        <w:rPr>
          <w:rFonts w:ascii="Arial" w:hAnsi="Arial" w:cs="Arial"/>
          <w:color w:val="333333"/>
          <w:szCs w:val="24"/>
        </w:rPr>
        <w:t xml:space="preserve">having the </w:t>
      </w:r>
      <w:r w:rsidR="00ED4885">
        <w:rPr>
          <w:rFonts w:ascii="Arial" w:hAnsi="Arial" w:cs="Arial"/>
          <w:color w:val="333333"/>
          <w:szCs w:val="24"/>
        </w:rPr>
        <w:t>ACHI</w:t>
      </w:r>
      <w:r w:rsidRPr="003D3E91">
        <w:rPr>
          <w:rFonts w:ascii="Arial" w:hAnsi="Arial" w:cs="Arial"/>
          <w:color w:val="333333"/>
          <w:szCs w:val="24"/>
        </w:rPr>
        <w:t xml:space="preserve"> </w:t>
      </w:r>
      <w:r w:rsidR="00152342">
        <w:rPr>
          <w:rFonts w:ascii="Arial" w:hAnsi="Arial" w:cs="Arial"/>
          <w:color w:val="333333"/>
          <w:szCs w:val="24"/>
        </w:rPr>
        <w:t>8</w:t>
      </w:r>
      <w:r w:rsidRPr="003D3E91">
        <w:rPr>
          <w:rFonts w:ascii="Arial" w:hAnsi="Arial" w:cs="Arial"/>
          <w:color w:val="333333"/>
          <w:szCs w:val="24"/>
        </w:rPr>
        <w:t>th Edition procedure code 38488</w:t>
      </w:r>
      <w:r w:rsidR="00152342">
        <w:rPr>
          <w:rFonts w:ascii="Arial" w:hAnsi="Arial" w:cs="Arial"/>
          <w:color w:val="333333"/>
          <w:szCs w:val="24"/>
        </w:rPr>
        <w:t>11</w:t>
      </w:r>
      <w:r w:rsidRPr="003D3E91">
        <w:rPr>
          <w:rFonts w:ascii="Arial" w:hAnsi="Arial" w:cs="Arial"/>
          <w:color w:val="333333"/>
          <w:szCs w:val="24"/>
        </w:rPr>
        <w:t xml:space="preserve"> </w:t>
      </w:r>
      <w:r w:rsidR="00EF7DE7" w:rsidRPr="003D3E91">
        <w:rPr>
          <w:rFonts w:ascii="Arial" w:hAnsi="Arial" w:cs="Arial"/>
          <w:color w:val="333333"/>
          <w:szCs w:val="24"/>
        </w:rPr>
        <w:t xml:space="preserve">[637] </w:t>
      </w:r>
      <w:r w:rsidR="00736F6C">
        <w:rPr>
          <w:rFonts w:ascii="Arial" w:hAnsi="Arial" w:cs="Arial"/>
          <w:i/>
          <w:color w:val="333333"/>
          <w:szCs w:val="24"/>
        </w:rPr>
        <w:t>Percutaneous r</w:t>
      </w:r>
      <w:r w:rsidR="00EF7DE7" w:rsidRPr="003D3E91">
        <w:rPr>
          <w:rFonts w:ascii="Arial" w:hAnsi="Arial" w:cs="Arial"/>
          <w:i/>
          <w:color w:val="333333"/>
          <w:szCs w:val="24"/>
        </w:rPr>
        <w:t>eplacement of pulmonary valve with bioprosthesis</w:t>
      </w:r>
      <w:r w:rsidR="00190D59" w:rsidRPr="003D3E91">
        <w:rPr>
          <w:rFonts w:ascii="Arial" w:hAnsi="Arial" w:cs="Arial"/>
          <w:i/>
          <w:color w:val="333333"/>
          <w:szCs w:val="24"/>
        </w:rPr>
        <w:t xml:space="preserve"> </w:t>
      </w:r>
      <w:r w:rsidR="00AB2DB9" w:rsidRPr="003D3E91">
        <w:rPr>
          <w:rFonts w:ascii="Arial" w:hAnsi="Arial" w:cs="Arial"/>
          <w:color w:val="333333"/>
          <w:szCs w:val="24"/>
        </w:rPr>
        <w:t xml:space="preserve">occurring </w:t>
      </w:r>
      <w:r w:rsidR="007D407E" w:rsidRPr="003D3E91">
        <w:rPr>
          <w:rFonts w:ascii="Arial" w:hAnsi="Arial" w:cs="Arial"/>
          <w:color w:val="333333"/>
          <w:szCs w:val="24"/>
        </w:rPr>
        <w:t xml:space="preserve">in the first 30 procedure codes </w:t>
      </w:r>
      <w:r w:rsidR="003F5C3F" w:rsidRPr="003D3E91">
        <w:rPr>
          <w:rFonts w:ascii="Arial" w:hAnsi="Arial" w:cs="Arial"/>
          <w:color w:val="333333"/>
          <w:szCs w:val="24"/>
        </w:rPr>
        <w:t>reported</w:t>
      </w:r>
      <w:r w:rsidR="00AB2DB9" w:rsidRPr="00BA2072">
        <w:rPr>
          <w:rFonts w:ascii="Arial" w:hAnsi="Arial" w:cs="Arial"/>
          <w:color w:val="333333"/>
          <w:szCs w:val="24"/>
        </w:rPr>
        <w:t>.</w:t>
      </w:r>
    </w:p>
    <w:p w:rsidR="008816A5" w:rsidRPr="00E76AC6" w:rsidRDefault="008816A5" w:rsidP="00854A33">
      <w:pPr>
        <w:rPr>
          <w:ins w:id="368" w:author="Tracy Thompson" w:date="2015-08-12T14:13:00Z"/>
          <w:rFonts w:ascii="Arial" w:hAnsi="Arial" w:cs="Arial"/>
          <w:color w:val="333333"/>
          <w:szCs w:val="24"/>
        </w:rPr>
      </w:pPr>
    </w:p>
    <w:p w:rsidR="001A2CC4" w:rsidRDefault="001A2CC4" w:rsidP="00990412">
      <w:pPr>
        <w:pStyle w:val="Heading3"/>
      </w:pPr>
      <w:bookmarkStart w:id="369" w:name="_Toc431452987"/>
      <w:r>
        <w:t>Ophthalmology Injections and Skin Lesion Procedures</w:t>
      </w:r>
      <w:bookmarkEnd w:id="369"/>
    </w:p>
    <w:p w:rsidR="00CD2AA3" w:rsidRPr="00BA2072" w:rsidRDefault="00CD2AA3" w:rsidP="00CD2AA3">
      <w:pPr>
        <w:rPr>
          <w:rFonts w:ascii="Arial" w:hAnsi="Arial" w:cs="Arial"/>
          <w:color w:val="333333"/>
          <w:szCs w:val="24"/>
        </w:rPr>
      </w:pPr>
      <w:r w:rsidRPr="00BA2072">
        <w:rPr>
          <w:rFonts w:ascii="Arial" w:hAnsi="Arial" w:cs="Arial"/>
          <w:color w:val="333333"/>
          <w:szCs w:val="24"/>
        </w:rPr>
        <w:t xml:space="preserve">Excluded </w:t>
      </w:r>
      <w:r w:rsidRPr="00E914D8">
        <w:rPr>
          <w:rFonts w:ascii="Arial" w:hAnsi="Arial" w:cs="Arial"/>
          <w:color w:val="333333"/>
          <w:szCs w:val="24"/>
        </w:rPr>
        <w:t>event</w:t>
      </w:r>
      <w:r w:rsidR="00A458C1">
        <w:rPr>
          <w:rFonts w:ascii="Arial" w:hAnsi="Arial" w:cs="Arial"/>
          <w:color w:val="333333"/>
          <w:szCs w:val="24"/>
        </w:rPr>
        <w:t xml:space="preserve"> record</w:t>
      </w:r>
      <w:r w:rsidRPr="00E914D8">
        <w:rPr>
          <w:rFonts w:ascii="Arial" w:hAnsi="Arial" w:cs="Arial"/>
          <w:color w:val="333333"/>
          <w:szCs w:val="24"/>
        </w:rPr>
        <w:t>s for Ophthalmology Injections and Skin Lesion Procedures</w:t>
      </w:r>
      <w:r w:rsidRPr="00BA2072">
        <w:rPr>
          <w:rFonts w:ascii="Arial" w:hAnsi="Arial" w:cs="Arial"/>
          <w:color w:val="333333"/>
          <w:szCs w:val="24"/>
        </w:rPr>
        <w:t xml:space="preserve"> are assigned to </w:t>
      </w:r>
      <w:r w:rsidR="00EA12D0" w:rsidRPr="00BA2072">
        <w:rPr>
          <w:rFonts w:ascii="Arial" w:hAnsi="Arial" w:cs="Arial"/>
          <w:color w:val="333333"/>
          <w:szCs w:val="24"/>
        </w:rPr>
        <w:t xml:space="preserve">their own </w:t>
      </w:r>
      <w:r w:rsidRPr="00BA2072">
        <w:rPr>
          <w:rFonts w:ascii="Arial" w:hAnsi="Arial" w:cs="Arial"/>
          <w:color w:val="333333"/>
          <w:szCs w:val="24"/>
        </w:rPr>
        <w:t>NZ</w:t>
      </w:r>
      <w:r w:rsidR="00267558">
        <w:rPr>
          <w:rFonts w:ascii="Arial" w:hAnsi="Arial" w:cs="Arial"/>
          <w:color w:val="333333"/>
          <w:szCs w:val="24"/>
        </w:rPr>
        <w:t xml:space="preserve"> </w:t>
      </w:r>
      <w:r w:rsidRPr="00BA2072">
        <w:rPr>
          <w:rFonts w:ascii="Arial" w:hAnsi="Arial" w:cs="Arial"/>
          <w:color w:val="333333"/>
          <w:szCs w:val="24"/>
        </w:rPr>
        <w:t>DRG</w:t>
      </w:r>
      <w:r w:rsidR="00327890" w:rsidRPr="00BA2072">
        <w:rPr>
          <w:rFonts w:ascii="Arial" w:hAnsi="Arial" w:cs="Arial"/>
          <w:color w:val="333333"/>
          <w:szCs w:val="24"/>
        </w:rPr>
        <w:t>,</w:t>
      </w:r>
      <w:r w:rsidR="00370AAA" w:rsidRPr="00BA2072">
        <w:rPr>
          <w:rFonts w:ascii="Arial" w:hAnsi="Arial" w:cs="Arial"/>
          <w:color w:val="333333"/>
          <w:szCs w:val="24"/>
        </w:rPr>
        <w:t xml:space="preserve"> </w:t>
      </w:r>
      <w:r w:rsidR="00EA12D0" w:rsidRPr="00BA2072">
        <w:rPr>
          <w:rFonts w:ascii="Arial" w:hAnsi="Arial" w:cs="Arial"/>
          <w:color w:val="333333"/>
          <w:szCs w:val="24"/>
        </w:rPr>
        <w:t xml:space="preserve">refer to </w:t>
      </w:r>
      <w:r w:rsidR="00B30E86" w:rsidRPr="00B30E86">
        <w:rPr>
          <w:rFonts w:ascii="Arial" w:hAnsi="Arial" w:cs="Arial"/>
          <w:color w:val="333333"/>
          <w:szCs w:val="24"/>
          <w:highlight w:val="lightGray"/>
        </w:rPr>
        <w:fldChar w:fldCharType="begin"/>
      </w:r>
      <w:r w:rsidR="00B30E86" w:rsidRPr="00B30E86">
        <w:rPr>
          <w:rFonts w:ascii="Arial" w:hAnsi="Arial" w:cs="Arial"/>
          <w:color w:val="333333"/>
          <w:szCs w:val="24"/>
          <w:highlight w:val="lightGray"/>
        </w:rPr>
        <w:instrText xml:space="preserve"> REF _Ref372102263 \r \h </w:instrText>
      </w:r>
      <w:r w:rsidR="00B30E86">
        <w:rPr>
          <w:rFonts w:ascii="Arial" w:hAnsi="Arial" w:cs="Arial"/>
          <w:color w:val="333333"/>
          <w:szCs w:val="24"/>
          <w:highlight w:val="lightGray"/>
        </w:rPr>
        <w:instrText xml:space="preserve"> \* MERGEFORMAT </w:instrText>
      </w:r>
      <w:r w:rsidR="00B30E86" w:rsidRPr="00B30E86">
        <w:rPr>
          <w:rFonts w:ascii="Arial" w:hAnsi="Arial" w:cs="Arial"/>
          <w:color w:val="333333"/>
          <w:szCs w:val="24"/>
          <w:highlight w:val="lightGray"/>
        </w:rPr>
      </w:r>
      <w:r w:rsidR="00B30E86" w:rsidRPr="00B30E86">
        <w:rPr>
          <w:rFonts w:ascii="Arial" w:hAnsi="Arial" w:cs="Arial"/>
          <w:color w:val="333333"/>
          <w:szCs w:val="24"/>
          <w:highlight w:val="lightGray"/>
        </w:rPr>
        <w:fldChar w:fldCharType="separate"/>
      </w:r>
      <w:r w:rsidR="009F48C4">
        <w:rPr>
          <w:rFonts w:ascii="Arial" w:hAnsi="Arial" w:cs="Arial"/>
          <w:color w:val="333333"/>
          <w:szCs w:val="24"/>
          <w:highlight w:val="lightGray"/>
        </w:rPr>
        <w:t>5.2.38</w:t>
      </w:r>
      <w:r w:rsidR="00B30E86" w:rsidRPr="00B30E86">
        <w:rPr>
          <w:rFonts w:ascii="Arial" w:hAnsi="Arial" w:cs="Arial"/>
          <w:color w:val="333333"/>
          <w:szCs w:val="24"/>
          <w:highlight w:val="lightGray"/>
        </w:rPr>
        <w:fldChar w:fldCharType="end"/>
      </w:r>
      <w:r w:rsidR="00EA12D0" w:rsidRPr="00BA2072">
        <w:rPr>
          <w:rFonts w:ascii="Arial" w:hAnsi="Arial" w:cs="Arial"/>
          <w:color w:val="333333"/>
          <w:szCs w:val="24"/>
        </w:rPr>
        <w:t xml:space="preserve"> and </w:t>
      </w:r>
      <w:r w:rsidR="001E18AC" w:rsidRPr="00BA2072">
        <w:rPr>
          <w:rFonts w:ascii="Arial" w:hAnsi="Arial" w:cs="Arial"/>
          <w:szCs w:val="24"/>
          <w:highlight w:val="lightGray"/>
        </w:rPr>
        <w:fldChar w:fldCharType="begin"/>
      </w:r>
      <w:r w:rsidR="001E18AC" w:rsidRPr="00BA2072">
        <w:rPr>
          <w:rFonts w:ascii="Arial" w:hAnsi="Arial" w:cs="Arial"/>
          <w:szCs w:val="24"/>
          <w:highlight w:val="lightGray"/>
        </w:rPr>
        <w:instrText xml:space="preserve"> REF _Ref292797236 \r \h  \* MERGEFORMAT </w:instrText>
      </w:r>
      <w:r w:rsidR="001E18AC" w:rsidRPr="00BA2072">
        <w:rPr>
          <w:rFonts w:ascii="Arial" w:hAnsi="Arial" w:cs="Arial"/>
          <w:szCs w:val="24"/>
          <w:highlight w:val="lightGray"/>
        </w:rPr>
      </w:r>
      <w:r w:rsidR="001E18AC" w:rsidRPr="00BA2072">
        <w:rPr>
          <w:rFonts w:ascii="Arial" w:hAnsi="Arial" w:cs="Arial"/>
          <w:szCs w:val="24"/>
          <w:highlight w:val="lightGray"/>
        </w:rPr>
        <w:fldChar w:fldCharType="separate"/>
      </w:r>
      <w:r w:rsidR="009F48C4" w:rsidRPr="009F48C4">
        <w:rPr>
          <w:rFonts w:ascii="Arial" w:hAnsi="Arial" w:cs="Arial"/>
          <w:color w:val="333333"/>
          <w:szCs w:val="24"/>
          <w:highlight w:val="lightGray"/>
        </w:rPr>
        <w:t>5.2.39</w:t>
      </w:r>
      <w:r w:rsidR="001E18AC" w:rsidRPr="00BA2072">
        <w:rPr>
          <w:rFonts w:ascii="Arial" w:hAnsi="Arial" w:cs="Arial"/>
          <w:szCs w:val="24"/>
          <w:highlight w:val="lightGray"/>
        </w:rPr>
        <w:fldChar w:fldCharType="end"/>
      </w:r>
      <w:r w:rsidR="00EA12D0" w:rsidRPr="00BA2072">
        <w:rPr>
          <w:rFonts w:ascii="Arial" w:hAnsi="Arial" w:cs="Arial"/>
          <w:color w:val="333333"/>
          <w:szCs w:val="24"/>
        </w:rPr>
        <w:t>.</w:t>
      </w:r>
    </w:p>
    <w:p w:rsidR="003E0211" w:rsidRPr="00BA2072" w:rsidRDefault="003E0211" w:rsidP="00516B28">
      <w:pPr>
        <w:rPr>
          <w:rFonts w:ascii="Arial" w:hAnsi="Arial" w:cs="Arial"/>
          <w:color w:val="333333"/>
        </w:rPr>
      </w:pPr>
    </w:p>
    <w:p w:rsidR="00CD2AA3" w:rsidRPr="00BA2072" w:rsidRDefault="00B65A2A" w:rsidP="00990412">
      <w:pPr>
        <w:pStyle w:val="Heading3"/>
      </w:pPr>
      <w:bookmarkStart w:id="370" w:name="_Ref335933387"/>
      <w:bookmarkStart w:id="371" w:name="_Ref335933412"/>
      <w:bookmarkStart w:id="372" w:name="_Toc431452988"/>
      <w:r w:rsidRPr="00BA2072">
        <w:t>All other AR-DRGs</w:t>
      </w:r>
      <w:bookmarkEnd w:id="289"/>
      <w:bookmarkEnd w:id="290"/>
      <w:bookmarkEnd w:id="370"/>
      <w:bookmarkEnd w:id="371"/>
      <w:bookmarkEnd w:id="372"/>
    </w:p>
    <w:p w:rsidR="00B65A2A" w:rsidRDefault="00B65A2A" w:rsidP="00B65A2A">
      <w:pPr>
        <w:rPr>
          <w:rFonts w:ascii="Arial" w:hAnsi="Arial" w:cs="Arial"/>
          <w:color w:val="333333"/>
        </w:rPr>
      </w:pPr>
      <w:r w:rsidRPr="00BA2072">
        <w:rPr>
          <w:rFonts w:ascii="Arial" w:hAnsi="Arial" w:cs="Arial"/>
          <w:color w:val="333333"/>
        </w:rPr>
        <w:t>All AR-DRGs v</w:t>
      </w:r>
      <w:r w:rsidR="003F1909" w:rsidRPr="00BA2072">
        <w:rPr>
          <w:rFonts w:ascii="Arial" w:hAnsi="Arial" w:cs="Arial"/>
          <w:color w:val="333333"/>
        </w:rPr>
        <w:t>6</w:t>
      </w:r>
      <w:r w:rsidRPr="00BA2072">
        <w:rPr>
          <w:rFonts w:ascii="Arial" w:hAnsi="Arial" w:cs="Arial"/>
          <w:color w:val="333333"/>
        </w:rPr>
        <w:t>.0</w:t>
      </w:r>
      <w:r w:rsidR="001470D4" w:rsidRPr="00BA2072">
        <w:rPr>
          <w:rFonts w:ascii="Arial" w:hAnsi="Arial" w:cs="Arial"/>
          <w:color w:val="333333"/>
        </w:rPr>
        <w:t>x</w:t>
      </w:r>
      <w:r w:rsidRPr="00BA2072">
        <w:rPr>
          <w:rFonts w:ascii="Arial" w:hAnsi="Arial" w:cs="Arial"/>
          <w:color w:val="333333"/>
        </w:rPr>
        <w:t xml:space="preserve"> not reallocated in the above tests are given the same DRG code, </w:t>
      </w:r>
      <w:r w:rsidR="00BE1EB3" w:rsidRPr="00BA2072">
        <w:rPr>
          <w:rFonts w:ascii="Arial" w:hAnsi="Arial" w:cs="Arial"/>
          <w:color w:val="333333"/>
        </w:rPr>
        <w:t>i.e.</w:t>
      </w:r>
      <w:r w:rsidRPr="00BA2072">
        <w:rPr>
          <w:rFonts w:ascii="Arial" w:hAnsi="Arial" w:cs="Arial"/>
          <w:color w:val="333333"/>
        </w:rPr>
        <w:t xml:space="preserve"> the NZdrg</w:t>
      </w:r>
      <w:r w:rsidR="003F1909" w:rsidRPr="00BA2072">
        <w:rPr>
          <w:rFonts w:ascii="Arial" w:hAnsi="Arial" w:cs="Arial"/>
          <w:color w:val="333333"/>
        </w:rPr>
        <w:t>6</w:t>
      </w:r>
      <w:r w:rsidRPr="00BA2072">
        <w:rPr>
          <w:rFonts w:ascii="Arial" w:hAnsi="Arial" w:cs="Arial"/>
          <w:color w:val="333333"/>
        </w:rPr>
        <w:t>0</w:t>
      </w:r>
      <w:r w:rsidR="000E176F" w:rsidRPr="00BA2072">
        <w:rPr>
          <w:rFonts w:ascii="Arial" w:hAnsi="Arial" w:cs="Arial"/>
          <w:color w:val="333333"/>
        </w:rPr>
        <w:t>x</w:t>
      </w:r>
      <w:r w:rsidRPr="00BA2072">
        <w:rPr>
          <w:rFonts w:ascii="Arial" w:hAnsi="Arial" w:cs="Arial"/>
          <w:color w:val="333333"/>
        </w:rPr>
        <w:t xml:space="preserve"> DRG is set to the same value as the AR-DRG</w:t>
      </w:r>
      <w:r w:rsidR="003F5C3F" w:rsidRPr="00BA2072">
        <w:rPr>
          <w:rFonts w:ascii="Arial" w:hAnsi="Arial" w:cs="Arial"/>
          <w:color w:val="333333"/>
        </w:rPr>
        <w:t xml:space="preserve"> </w:t>
      </w:r>
      <w:r w:rsidR="00CC567F" w:rsidRPr="00BA2072">
        <w:rPr>
          <w:rFonts w:ascii="Arial" w:hAnsi="Arial" w:cs="Arial"/>
          <w:color w:val="333333"/>
        </w:rPr>
        <w:t>6</w:t>
      </w:r>
      <w:r w:rsidRPr="00BA2072">
        <w:rPr>
          <w:rFonts w:ascii="Arial" w:hAnsi="Arial" w:cs="Arial"/>
          <w:color w:val="333333"/>
        </w:rPr>
        <w:t>.0</w:t>
      </w:r>
      <w:r w:rsidR="001470D4" w:rsidRPr="00BA2072">
        <w:rPr>
          <w:rFonts w:ascii="Arial" w:hAnsi="Arial" w:cs="Arial"/>
          <w:color w:val="333333"/>
        </w:rPr>
        <w:t>x</w:t>
      </w:r>
      <w:r w:rsidRPr="00BA2072">
        <w:rPr>
          <w:rFonts w:ascii="Arial" w:hAnsi="Arial" w:cs="Arial"/>
          <w:color w:val="333333"/>
        </w:rPr>
        <w:t>.</w:t>
      </w:r>
    </w:p>
    <w:p w:rsidR="00782181" w:rsidRPr="00BA2072" w:rsidRDefault="00782181" w:rsidP="00B65A2A">
      <w:pPr>
        <w:rPr>
          <w:rFonts w:ascii="Arial" w:hAnsi="Arial" w:cs="Arial"/>
          <w:color w:val="333333"/>
        </w:rPr>
      </w:pPr>
    </w:p>
    <w:p w:rsidR="00B65A2A" w:rsidRPr="00BA2072" w:rsidRDefault="00B65A2A" w:rsidP="00B30D17">
      <w:pPr>
        <w:pStyle w:val="Heading2"/>
      </w:pPr>
      <w:bookmarkStart w:id="373" w:name="_Toc511625989"/>
      <w:bookmarkStart w:id="374" w:name="_Toc515687088"/>
      <w:bookmarkStart w:id="375" w:name="_Ref183318263"/>
      <w:bookmarkStart w:id="376" w:name="_Toc431452989"/>
      <w:r w:rsidRPr="00BA2072">
        <w:t>Adjusted Mechanical Ventilation Days</w:t>
      </w:r>
      <w:bookmarkEnd w:id="373"/>
      <w:bookmarkEnd w:id="374"/>
      <w:bookmarkEnd w:id="375"/>
      <w:bookmarkEnd w:id="376"/>
    </w:p>
    <w:p w:rsidR="00B65A2A" w:rsidRPr="00BA2072" w:rsidRDefault="00B65A2A" w:rsidP="00B65A2A">
      <w:pPr>
        <w:rPr>
          <w:rFonts w:ascii="Arial" w:hAnsi="Arial" w:cs="Arial"/>
          <w:color w:val="333333"/>
        </w:rPr>
      </w:pPr>
      <w:r w:rsidRPr="00BA2072">
        <w:rPr>
          <w:rFonts w:ascii="Arial" w:hAnsi="Arial" w:cs="Arial"/>
          <w:color w:val="333333"/>
        </w:rPr>
        <w:t xml:space="preserve">The </w:t>
      </w:r>
      <w:del w:id="377" w:author="Tracy Thompson" w:date="2015-08-05T10:10:00Z">
        <w:r w:rsidR="00DB0FD6" w:rsidDel="001B4F92">
          <w:rPr>
            <w:rFonts w:ascii="Arial" w:hAnsi="Arial" w:cs="Arial"/>
            <w:color w:val="333333"/>
          </w:rPr>
          <w:delText>WIESNZ1</w:delText>
        </w:r>
        <w:r w:rsidR="005134CC" w:rsidDel="001B4F92">
          <w:rPr>
            <w:rFonts w:ascii="Arial" w:hAnsi="Arial" w:cs="Arial"/>
            <w:color w:val="333333"/>
          </w:rPr>
          <w:delText>5</w:delText>
        </w:r>
      </w:del>
      <w:ins w:id="378" w:author="Tracy Thompson" w:date="2015-08-05T10:10:00Z">
        <w:r w:rsidR="001B4F92">
          <w:rPr>
            <w:rFonts w:ascii="Arial" w:hAnsi="Arial" w:cs="Arial"/>
            <w:color w:val="333333"/>
          </w:rPr>
          <w:t>WIESNZ16</w:t>
        </w:r>
      </w:ins>
      <w:r w:rsidRPr="00BA2072">
        <w:rPr>
          <w:rFonts w:ascii="Arial" w:hAnsi="Arial" w:cs="Arial"/>
          <w:color w:val="333333"/>
        </w:rPr>
        <w:t xml:space="preserve"> calculation includes a component for Adjusted Mechanical </w:t>
      </w:r>
      <w:r w:rsidR="001A132E" w:rsidRPr="00BA2072">
        <w:rPr>
          <w:rFonts w:ascii="Arial" w:hAnsi="Arial" w:cs="Arial"/>
          <w:color w:val="333333"/>
        </w:rPr>
        <w:t xml:space="preserve">Ventilation </w:t>
      </w:r>
      <w:r w:rsidR="001A132E">
        <w:rPr>
          <w:rFonts w:ascii="Arial" w:hAnsi="Arial" w:cs="Arial"/>
          <w:color w:val="333333"/>
        </w:rPr>
        <w:t>Days</w:t>
      </w:r>
      <w:r w:rsidRPr="00BA2072">
        <w:rPr>
          <w:rFonts w:ascii="Arial" w:hAnsi="Arial" w:cs="Arial"/>
          <w:color w:val="333333"/>
        </w:rPr>
        <w:t xml:space="preserve"> used to calculate the mechanical ventilation (MV) </w:t>
      </w:r>
      <w:r w:rsidR="00365205" w:rsidRPr="00BA2072">
        <w:rPr>
          <w:rFonts w:ascii="Arial" w:hAnsi="Arial" w:cs="Arial"/>
          <w:color w:val="333333"/>
        </w:rPr>
        <w:t>co-payment</w:t>
      </w:r>
      <w:r w:rsidRPr="00BA2072">
        <w:rPr>
          <w:rFonts w:ascii="Arial" w:hAnsi="Arial" w:cs="Arial"/>
          <w:color w:val="333333"/>
        </w:rPr>
        <w:t>.  However, in some DRGs the majority of event</w:t>
      </w:r>
      <w:r w:rsidR="00A458C1">
        <w:rPr>
          <w:rFonts w:ascii="Arial" w:hAnsi="Arial" w:cs="Arial"/>
          <w:color w:val="333333"/>
        </w:rPr>
        <w:t xml:space="preserve"> record</w:t>
      </w:r>
      <w:r w:rsidRPr="00BA2072">
        <w:rPr>
          <w:rFonts w:ascii="Arial" w:hAnsi="Arial" w:cs="Arial"/>
          <w:color w:val="333333"/>
        </w:rPr>
        <w:t xml:space="preserve">s include mechanical ventilation and the cost of this is already reflected in the case weight for that DRG.  Therefore these DRGs have their adjusted MV days set to zero. </w:t>
      </w:r>
    </w:p>
    <w:p w:rsidR="00B65A2A" w:rsidRPr="00BA2072" w:rsidRDefault="00B65A2A" w:rsidP="00B65A2A">
      <w:pPr>
        <w:rPr>
          <w:rFonts w:ascii="Arial" w:hAnsi="Arial" w:cs="Arial"/>
        </w:rPr>
      </w:pPr>
    </w:p>
    <w:p w:rsidR="00B65A2A" w:rsidRPr="00BA2072" w:rsidRDefault="00F03E43" w:rsidP="00990412">
      <w:pPr>
        <w:pStyle w:val="Heading3"/>
      </w:pPr>
      <w:bookmarkStart w:id="379" w:name="_Ref335900406"/>
      <w:bookmarkStart w:id="380" w:name="_Toc431452990"/>
      <w:r w:rsidRPr="00BA2072">
        <w:t>DRGs Excluded from M</w:t>
      </w:r>
      <w:r w:rsidR="00B65A2A" w:rsidRPr="00BA2072">
        <w:t xml:space="preserve">echanical </w:t>
      </w:r>
      <w:r w:rsidRPr="00BA2072">
        <w:t>V</w:t>
      </w:r>
      <w:r w:rsidR="00B65A2A" w:rsidRPr="00BA2072">
        <w:t xml:space="preserve">entilation </w:t>
      </w:r>
      <w:r w:rsidRPr="00BA2072">
        <w:t>D</w:t>
      </w:r>
      <w:r w:rsidR="00B65A2A" w:rsidRPr="00BA2072">
        <w:t>ays</w:t>
      </w:r>
      <w:bookmarkEnd w:id="379"/>
      <w:bookmarkEnd w:id="380"/>
    </w:p>
    <w:p w:rsidR="00DD26F5" w:rsidRDefault="00DD26F5" w:rsidP="00B65A2A">
      <w:pPr>
        <w:rPr>
          <w:ins w:id="381" w:author="Tracy Thompson" w:date="2015-09-14T14:15:00Z"/>
          <w:rFonts w:ascii="Arial" w:hAnsi="Arial" w:cs="Arial"/>
          <w:color w:val="333333"/>
        </w:rPr>
      </w:pPr>
      <w:ins w:id="382" w:author="Tracy Thompson" w:date="2015-09-14T14:15:00Z">
        <w:r w:rsidRPr="00DD26F5">
          <w:rPr>
            <w:rFonts w:ascii="Arial" w:hAnsi="Arial" w:cs="Arial"/>
            <w:color w:val="333333"/>
          </w:rPr>
          <w:t xml:space="preserve">The mechanical ventilation distributions were examined for the neonatal DRGs, </w:t>
        </w:r>
      </w:ins>
      <w:r w:rsidR="008542B5">
        <w:rPr>
          <w:rFonts w:ascii="Arial" w:hAnsi="Arial" w:cs="Arial"/>
          <w:color w:val="333333"/>
        </w:rPr>
        <w:t xml:space="preserve">namely </w:t>
      </w:r>
      <w:ins w:id="383" w:author="Tracy Thompson" w:date="2015-09-14T14:15:00Z">
        <w:r w:rsidRPr="00DD26F5">
          <w:rPr>
            <w:rFonts w:ascii="Arial" w:hAnsi="Arial" w:cs="Arial"/>
            <w:color w:val="333333"/>
          </w:rPr>
          <w:t xml:space="preserve">those for the MDC </w:t>
        </w:r>
        <w:r w:rsidRPr="00DD26F5">
          <w:rPr>
            <w:rFonts w:ascii="Arial" w:hAnsi="Arial" w:cs="Arial"/>
            <w:i/>
            <w:color w:val="333333"/>
          </w:rPr>
          <w:t>Newborns and other Neonates</w:t>
        </w:r>
        <w:r w:rsidRPr="00DD26F5">
          <w:rPr>
            <w:rFonts w:ascii="Arial" w:hAnsi="Arial" w:cs="Arial"/>
            <w:color w:val="333333"/>
          </w:rPr>
          <w:t xml:space="preserve">. In all cases except for the DRG P02Z </w:t>
        </w:r>
        <w:r w:rsidRPr="00DD26F5">
          <w:rPr>
            <w:rFonts w:ascii="Arial" w:hAnsi="Arial" w:cs="Arial"/>
            <w:i/>
            <w:color w:val="333333"/>
          </w:rPr>
          <w:t>Cardiothoracic/Vascular Procedures for Neonates</w:t>
        </w:r>
        <w:r w:rsidRPr="00DD26F5">
          <w:rPr>
            <w:rFonts w:ascii="Arial" w:hAnsi="Arial" w:cs="Arial"/>
            <w:color w:val="333333"/>
          </w:rPr>
          <w:t xml:space="preserve"> the current designations were considered appropriate.</w:t>
        </w:r>
      </w:ins>
    </w:p>
    <w:p w:rsidR="00DD26F5" w:rsidRDefault="00DD26F5" w:rsidP="00B65A2A">
      <w:pPr>
        <w:rPr>
          <w:ins w:id="384" w:author="Tracy Thompson" w:date="2015-09-14T14:15:00Z"/>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Each of the following </w:t>
      </w:r>
      <w:r w:rsidR="00BB7B29" w:rsidRPr="00BA2072">
        <w:rPr>
          <w:rFonts w:ascii="Arial" w:hAnsi="Arial" w:cs="Arial"/>
          <w:color w:val="333333"/>
        </w:rPr>
        <w:t>NZ</w:t>
      </w:r>
      <w:r w:rsidR="00DB37C0">
        <w:rPr>
          <w:rFonts w:ascii="Arial" w:hAnsi="Arial" w:cs="Arial"/>
          <w:color w:val="333333"/>
        </w:rPr>
        <w:t>DRGs have their event records</w:t>
      </w:r>
      <w:r w:rsidRPr="00BA2072">
        <w:rPr>
          <w:rFonts w:ascii="Arial" w:hAnsi="Arial" w:cs="Arial"/>
          <w:color w:val="333333"/>
        </w:rPr>
        <w:t xml:space="preserve"> Adjusted Mechanical Ventilation Days set to zero and are ineligible for a MV </w:t>
      </w:r>
      <w:r w:rsidR="00365205" w:rsidRPr="00BA2072">
        <w:rPr>
          <w:rFonts w:ascii="Arial" w:hAnsi="Arial" w:cs="Arial"/>
          <w:color w:val="333333"/>
        </w:rPr>
        <w:t>co-payment</w:t>
      </w:r>
      <w:r w:rsidR="006C6886" w:rsidRPr="00BA2072">
        <w:rPr>
          <w:rFonts w:ascii="Arial" w:hAnsi="Arial" w:cs="Arial"/>
          <w:color w:val="333333"/>
        </w:rPr>
        <w:t>:</w:t>
      </w:r>
    </w:p>
    <w:p w:rsidR="00B65A2A" w:rsidRPr="00BA2072" w:rsidRDefault="00B65A2A" w:rsidP="00B65A2A">
      <w:pPr>
        <w:rPr>
          <w:rFonts w:ascii="Arial" w:hAnsi="Arial" w:cs="Arial"/>
          <w:color w:val="333333"/>
        </w:rPr>
      </w:pPr>
      <w:r w:rsidRPr="00BA2072">
        <w:rPr>
          <w:rFonts w:ascii="Arial" w:hAnsi="Arial" w:cs="Arial"/>
          <w:color w:val="333333"/>
        </w:rPr>
        <w:t xml:space="preserve">A01Z, A03Z, A05Z, </w:t>
      </w:r>
      <w:r w:rsidR="00C23F94" w:rsidRPr="00BA2072">
        <w:rPr>
          <w:rFonts w:ascii="Arial" w:hAnsi="Arial" w:cs="Arial"/>
          <w:color w:val="333333"/>
        </w:rPr>
        <w:t xml:space="preserve">B42A, B42B, </w:t>
      </w:r>
      <w:r w:rsidR="00EB2854" w:rsidRPr="00BA2072">
        <w:rPr>
          <w:rFonts w:ascii="Arial" w:hAnsi="Arial" w:cs="Arial"/>
          <w:color w:val="333333"/>
        </w:rPr>
        <w:t xml:space="preserve">C03W, </w:t>
      </w:r>
      <w:r w:rsidR="000E176F" w:rsidRPr="00BA2072">
        <w:rPr>
          <w:rFonts w:ascii="Arial" w:hAnsi="Arial" w:cs="Arial"/>
          <w:color w:val="333333"/>
        </w:rPr>
        <w:t xml:space="preserve">E40A, E40B, </w:t>
      </w:r>
      <w:r w:rsidR="00EB2854" w:rsidRPr="00BA2072">
        <w:rPr>
          <w:rFonts w:ascii="Arial" w:hAnsi="Arial" w:cs="Arial"/>
          <w:color w:val="333333"/>
        </w:rPr>
        <w:t xml:space="preserve">J11W, </w:t>
      </w:r>
      <w:r w:rsidR="00C23F94" w:rsidRPr="00BA2072">
        <w:rPr>
          <w:rFonts w:ascii="Arial" w:hAnsi="Arial" w:cs="Arial"/>
          <w:color w:val="333333"/>
        </w:rPr>
        <w:t xml:space="preserve">L61Z, </w:t>
      </w:r>
      <w:r w:rsidR="004F3185" w:rsidRPr="00BA2072">
        <w:rPr>
          <w:rFonts w:ascii="Arial" w:hAnsi="Arial" w:cs="Arial"/>
          <w:color w:val="333333"/>
        </w:rPr>
        <w:t>L68Z</w:t>
      </w:r>
      <w:r w:rsidRPr="00BA2072">
        <w:rPr>
          <w:rFonts w:ascii="Arial" w:hAnsi="Arial" w:cs="Arial"/>
          <w:color w:val="333333"/>
        </w:rPr>
        <w:t xml:space="preserve">, P01Z, </w:t>
      </w:r>
      <w:del w:id="385" w:author="Tracy Thompson" w:date="2015-09-14T12:53:00Z">
        <w:r w:rsidRPr="00BA2072" w:rsidDel="008816A5">
          <w:rPr>
            <w:rFonts w:ascii="Arial" w:hAnsi="Arial" w:cs="Arial"/>
            <w:color w:val="333333"/>
          </w:rPr>
          <w:delText xml:space="preserve">P02Z, </w:delText>
        </w:r>
      </w:del>
      <w:r w:rsidRPr="00BA2072">
        <w:rPr>
          <w:rFonts w:ascii="Arial" w:hAnsi="Arial" w:cs="Arial"/>
          <w:color w:val="333333"/>
        </w:rPr>
        <w:t xml:space="preserve">P03Z, P04Z, P05Z, P60A, P60B, P61Z, P62Z, P63Z, P64Z, P65A, P65B, P65C, P65D, P66A, P66B, P66C, P66D, P67A, P67B, P67C, P67D, </w:t>
      </w:r>
      <w:r w:rsidR="0064086E" w:rsidRPr="00BA2072">
        <w:rPr>
          <w:rFonts w:ascii="Arial" w:hAnsi="Arial" w:cs="Arial"/>
          <w:color w:val="333333"/>
        </w:rPr>
        <w:t>T40Z, X40Z,</w:t>
      </w:r>
      <w:r w:rsidR="00A22F72">
        <w:rPr>
          <w:rFonts w:ascii="Arial" w:hAnsi="Arial" w:cs="Arial"/>
          <w:color w:val="333333"/>
        </w:rPr>
        <w:t xml:space="preserve"> </w:t>
      </w:r>
      <w:r w:rsidR="006C6886" w:rsidRPr="00BA2072">
        <w:rPr>
          <w:rFonts w:ascii="Arial" w:hAnsi="Arial" w:cs="Arial"/>
          <w:color w:val="333333"/>
        </w:rPr>
        <w:t>960Z, 961Z</w:t>
      </w:r>
      <w:r w:rsidRPr="00BA2072">
        <w:rPr>
          <w:rFonts w:ascii="Arial" w:hAnsi="Arial" w:cs="Arial"/>
          <w:color w:val="333333"/>
        </w:rPr>
        <w:t xml:space="preserve">. </w:t>
      </w:r>
      <w:bookmarkStart w:id="386" w:name="OLE_LINK4"/>
      <w:r w:rsidR="00E1229E" w:rsidRPr="00BA2072">
        <w:rPr>
          <w:rFonts w:ascii="Arial" w:hAnsi="Arial" w:cs="Arial"/>
          <w:color w:val="333333"/>
        </w:rPr>
        <w:t xml:space="preserve"> </w:t>
      </w:r>
      <w:r w:rsidRPr="00BA2072">
        <w:rPr>
          <w:rFonts w:ascii="Arial" w:hAnsi="Arial" w:cs="Arial"/>
          <w:color w:val="333333"/>
        </w:rPr>
        <w:t>These DRGs are flagged as ‘I’</w:t>
      </w:r>
      <w:r w:rsidR="00267558">
        <w:rPr>
          <w:rFonts w:ascii="Arial" w:hAnsi="Arial" w:cs="Arial"/>
          <w:color w:val="333333"/>
        </w:rPr>
        <w:t xml:space="preserve"> (ineligible)</w:t>
      </w:r>
      <w:r w:rsidRPr="00BA2072">
        <w:rPr>
          <w:rFonts w:ascii="Arial" w:hAnsi="Arial" w:cs="Arial"/>
          <w:color w:val="333333"/>
        </w:rPr>
        <w:t xml:space="preserve"> in the field mvelig in the </w:t>
      </w:r>
      <w:del w:id="387" w:author="Tracy Thompson" w:date="2015-08-05T10:10:00Z">
        <w:r w:rsidR="00DB0FD6" w:rsidDel="001B4F92">
          <w:rPr>
            <w:rFonts w:ascii="Arial" w:hAnsi="Arial" w:cs="Arial"/>
            <w:color w:val="333333"/>
          </w:rPr>
          <w:delText>WIESNZ1</w:delText>
        </w:r>
        <w:r w:rsidR="00DB37C0" w:rsidDel="001B4F92">
          <w:rPr>
            <w:rFonts w:ascii="Arial" w:hAnsi="Arial" w:cs="Arial"/>
            <w:color w:val="333333"/>
          </w:rPr>
          <w:delText>5</w:delText>
        </w:r>
      </w:del>
      <w:ins w:id="388" w:author="Tracy Thompson" w:date="2015-08-05T10:10:00Z">
        <w:r w:rsidR="001B4F92">
          <w:rPr>
            <w:rFonts w:ascii="Arial" w:hAnsi="Arial" w:cs="Arial"/>
            <w:color w:val="333333"/>
          </w:rPr>
          <w:t>WIESNZ16</w:t>
        </w:r>
      </w:ins>
      <w:r w:rsidRPr="00BA2072">
        <w:rPr>
          <w:rFonts w:ascii="Arial" w:hAnsi="Arial" w:cs="Arial"/>
          <w:color w:val="333333"/>
        </w:rPr>
        <w:t xml:space="preserve"> </w:t>
      </w:r>
      <w:r w:rsidR="00F20865">
        <w:rPr>
          <w:rFonts w:ascii="Arial" w:hAnsi="Arial" w:cs="Arial"/>
          <w:color w:val="333333"/>
        </w:rPr>
        <w:t xml:space="preserve">weights </w:t>
      </w:r>
      <w:r w:rsidRPr="00BA2072">
        <w:rPr>
          <w:rFonts w:ascii="Arial" w:hAnsi="Arial" w:cs="Arial"/>
          <w:color w:val="333333"/>
        </w:rPr>
        <w:t>table.</w:t>
      </w:r>
    </w:p>
    <w:bookmarkEnd w:id="386"/>
    <w:p w:rsidR="00DD26F5" w:rsidRPr="00BA2072" w:rsidDel="00DD26F5" w:rsidRDefault="00DD26F5" w:rsidP="00B65A2A">
      <w:pPr>
        <w:rPr>
          <w:del w:id="389" w:author="Tracy Thompson" w:date="2015-09-14T14:15:00Z"/>
          <w:rFonts w:ascii="Arial" w:hAnsi="Arial" w:cs="Arial"/>
          <w:color w:val="333333"/>
        </w:rPr>
      </w:pPr>
    </w:p>
    <w:p w:rsidR="00B65A2A" w:rsidRDefault="00B65A2A" w:rsidP="00BF2C40">
      <w:pPr>
        <w:rPr>
          <w:ins w:id="390" w:author="Michael Rains" w:date="2015-09-21T10:41:00Z"/>
          <w:rFonts w:ascii="Arial" w:hAnsi="Arial" w:cs="Arial"/>
          <w:color w:val="333333"/>
        </w:rPr>
      </w:pPr>
      <w:r w:rsidRPr="00BA2072">
        <w:rPr>
          <w:rFonts w:ascii="Arial" w:hAnsi="Arial" w:cs="Arial"/>
          <w:color w:val="333333"/>
        </w:rPr>
        <w:t xml:space="preserve">For DRGS </w:t>
      </w:r>
      <w:r w:rsidR="004F3185" w:rsidRPr="00BA2072">
        <w:rPr>
          <w:rFonts w:ascii="Arial" w:hAnsi="Arial" w:cs="Arial"/>
          <w:bCs/>
          <w:color w:val="333333"/>
        </w:rPr>
        <w:t>A06A, A06B, A06C, A06D</w:t>
      </w:r>
      <w:r w:rsidRPr="00BA2072">
        <w:rPr>
          <w:rFonts w:ascii="Arial" w:hAnsi="Arial" w:cs="Arial"/>
          <w:color w:val="333333"/>
        </w:rPr>
        <w:t xml:space="preserve">, A07Z, A08A, A08B, </w:t>
      </w:r>
      <w:r w:rsidR="0064086E" w:rsidRPr="00BA2072">
        <w:rPr>
          <w:rFonts w:ascii="Arial" w:hAnsi="Arial" w:cs="Arial"/>
          <w:color w:val="333333"/>
        </w:rPr>
        <w:t xml:space="preserve">A10Z, </w:t>
      </w:r>
      <w:r w:rsidRPr="00BA2072">
        <w:rPr>
          <w:rFonts w:ascii="Arial" w:hAnsi="Arial" w:cs="Arial"/>
          <w:color w:val="333333"/>
        </w:rPr>
        <w:t>A40Z</w:t>
      </w:r>
      <w:r w:rsidR="001C16C0" w:rsidRPr="00BA2072">
        <w:rPr>
          <w:rFonts w:ascii="Arial" w:hAnsi="Arial" w:cs="Arial"/>
          <w:color w:val="333333"/>
        </w:rPr>
        <w:t>,</w:t>
      </w:r>
      <w:r w:rsidR="001C16C0" w:rsidRPr="00BA2072">
        <w:rPr>
          <w:rFonts w:ascii="Arial" w:hAnsi="Arial" w:cs="Arial"/>
          <w:bCs/>
          <w:color w:val="333333"/>
        </w:rPr>
        <w:t xml:space="preserve"> F40A</w:t>
      </w:r>
      <w:r w:rsidR="00BF2C40" w:rsidRPr="00BA2072">
        <w:rPr>
          <w:rFonts w:ascii="Arial" w:hAnsi="Arial" w:cs="Arial"/>
          <w:bCs/>
          <w:color w:val="333333"/>
        </w:rPr>
        <w:t>, F40B</w:t>
      </w:r>
      <w:r w:rsidRPr="00BA2072">
        <w:rPr>
          <w:rFonts w:ascii="Arial" w:hAnsi="Arial" w:cs="Arial"/>
          <w:color w:val="333333"/>
        </w:rPr>
        <w:t xml:space="preserve">, </w:t>
      </w:r>
      <w:r w:rsidR="0064086E" w:rsidRPr="00BA2072">
        <w:rPr>
          <w:rFonts w:ascii="Arial" w:hAnsi="Arial" w:cs="Arial"/>
          <w:color w:val="333333"/>
        </w:rPr>
        <w:t xml:space="preserve">and </w:t>
      </w:r>
      <w:r w:rsidRPr="00BA2072">
        <w:rPr>
          <w:rFonts w:ascii="Arial" w:hAnsi="Arial" w:cs="Arial"/>
          <w:color w:val="333333"/>
        </w:rPr>
        <w:t>W01Z</w:t>
      </w:r>
      <w:r w:rsidR="00A26162" w:rsidRPr="00BA2072">
        <w:rPr>
          <w:rFonts w:ascii="Arial" w:hAnsi="Arial" w:cs="Arial"/>
          <w:color w:val="333333"/>
        </w:rPr>
        <w:t xml:space="preserve"> the </w:t>
      </w:r>
      <w:r w:rsidRPr="00BA2072">
        <w:rPr>
          <w:rFonts w:ascii="Arial" w:hAnsi="Arial" w:cs="Arial"/>
          <w:color w:val="333333"/>
        </w:rPr>
        <w:t xml:space="preserve">hours of ventilation need to be &gt; 96 to qualify the event for </w:t>
      </w:r>
      <w:r w:rsidR="00A26162" w:rsidRPr="00BA2072">
        <w:rPr>
          <w:rFonts w:ascii="Arial" w:hAnsi="Arial" w:cs="Arial"/>
          <w:color w:val="333333"/>
        </w:rPr>
        <w:t xml:space="preserve">a </w:t>
      </w:r>
      <w:r w:rsidRPr="00BA2072">
        <w:rPr>
          <w:rFonts w:ascii="Arial" w:hAnsi="Arial" w:cs="Arial"/>
          <w:color w:val="333333"/>
        </w:rPr>
        <w:t xml:space="preserve">mechanical ventilation </w:t>
      </w:r>
      <w:r w:rsidR="00365205" w:rsidRPr="00BA2072">
        <w:rPr>
          <w:rFonts w:ascii="Arial" w:hAnsi="Arial" w:cs="Arial"/>
          <w:color w:val="333333"/>
        </w:rPr>
        <w:t>co-payment</w:t>
      </w:r>
      <w:r w:rsidRPr="00BA2072">
        <w:rPr>
          <w:rFonts w:ascii="Arial" w:hAnsi="Arial" w:cs="Arial"/>
          <w:color w:val="333333"/>
        </w:rPr>
        <w:t xml:space="preserve">. </w:t>
      </w:r>
      <w:r w:rsidR="00E1229E" w:rsidRPr="00BA2072">
        <w:rPr>
          <w:rFonts w:ascii="Arial" w:hAnsi="Arial" w:cs="Arial"/>
          <w:color w:val="333333"/>
        </w:rPr>
        <w:t xml:space="preserve"> </w:t>
      </w:r>
      <w:r w:rsidRPr="00BA2072">
        <w:rPr>
          <w:rFonts w:ascii="Arial" w:hAnsi="Arial" w:cs="Arial"/>
          <w:color w:val="333333"/>
        </w:rPr>
        <w:t xml:space="preserve">These DRGs are flagged as ‘4’ in the field mvelig in the </w:t>
      </w:r>
      <w:del w:id="391" w:author="Tracy Thompson" w:date="2015-08-05T10:10:00Z">
        <w:r w:rsidR="00DB0FD6" w:rsidDel="001B4F92">
          <w:rPr>
            <w:rFonts w:ascii="Arial" w:hAnsi="Arial" w:cs="Arial"/>
            <w:color w:val="333333"/>
          </w:rPr>
          <w:delText>WIESNZ1</w:delText>
        </w:r>
        <w:r w:rsidR="00DB37C0" w:rsidDel="001B4F92">
          <w:rPr>
            <w:rFonts w:ascii="Arial" w:hAnsi="Arial" w:cs="Arial"/>
            <w:color w:val="333333"/>
          </w:rPr>
          <w:delText>5</w:delText>
        </w:r>
      </w:del>
      <w:ins w:id="392" w:author="Tracy Thompson" w:date="2015-08-05T10:10:00Z">
        <w:r w:rsidR="001B4F92">
          <w:rPr>
            <w:rFonts w:ascii="Arial" w:hAnsi="Arial" w:cs="Arial"/>
            <w:color w:val="333333"/>
          </w:rPr>
          <w:t>WIESNZ16</w:t>
        </w:r>
      </w:ins>
      <w:r w:rsidRPr="00BA2072">
        <w:rPr>
          <w:rFonts w:ascii="Arial" w:hAnsi="Arial" w:cs="Arial"/>
          <w:color w:val="333333"/>
        </w:rPr>
        <w:t xml:space="preserve"> </w:t>
      </w:r>
      <w:r w:rsidR="00F20865">
        <w:rPr>
          <w:rFonts w:ascii="Arial" w:hAnsi="Arial" w:cs="Arial"/>
          <w:color w:val="333333"/>
        </w:rPr>
        <w:t xml:space="preserve">weights </w:t>
      </w:r>
      <w:r w:rsidRPr="00BA2072">
        <w:rPr>
          <w:rFonts w:ascii="Arial" w:hAnsi="Arial" w:cs="Arial"/>
          <w:color w:val="333333"/>
        </w:rPr>
        <w:t>table.</w:t>
      </w:r>
    </w:p>
    <w:p w:rsidR="008B4580" w:rsidRPr="00BA2072" w:rsidRDefault="008B4580" w:rsidP="00BF2C40">
      <w:pPr>
        <w:rPr>
          <w:rFonts w:ascii="Arial" w:hAnsi="Arial" w:cs="Arial"/>
          <w:color w:val="333333"/>
        </w:rPr>
      </w:pPr>
    </w:p>
    <w:p w:rsidR="00DD26F5" w:rsidRDefault="00DD26F5" w:rsidP="00DD26F5">
      <w:pPr>
        <w:rPr>
          <w:ins w:id="393" w:author="Tracy Thompson" w:date="2015-09-14T14:13:00Z"/>
          <w:rFonts w:ascii="Arial" w:hAnsi="Arial" w:cs="Arial"/>
          <w:color w:val="333333"/>
        </w:rPr>
      </w:pPr>
      <w:ins w:id="394" w:author="Tracy Thompson" w:date="2015-09-14T14:13:00Z">
        <w:r>
          <w:rPr>
            <w:rFonts w:ascii="Arial" w:hAnsi="Arial" w:cs="Arial"/>
            <w:color w:val="333333"/>
          </w:rPr>
          <w:t>The DRG</w:t>
        </w:r>
        <w:r w:rsidRPr="00BA2072">
          <w:rPr>
            <w:rFonts w:ascii="Arial" w:hAnsi="Arial" w:cs="Arial"/>
            <w:color w:val="333333"/>
          </w:rPr>
          <w:t xml:space="preserve"> P0</w:t>
        </w:r>
        <w:r>
          <w:rPr>
            <w:rFonts w:ascii="Arial" w:hAnsi="Arial" w:cs="Arial"/>
            <w:color w:val="333333"/>
          </w:rPr>
          <w:t xml:space="preserve">2Z is </w:t>
        </w:r>
        <w:r w:rsidRPr="00BA2072">
          <w:rPr>
            <w:rFonts w:ascii="Arial" w:hAnsi="Arial" w:cs="Arial"/>
            <w:color w:val="333333"/>
          </w:rPr>
          <w:t>flagge</w:t>
        </w:r>
        <w:r>
          <w:rPr>
            <w:rFonts w:ascii="Arial" w:hAnsi="Arial" w:cs="Arial"/>
            <w:color w:val="333333"/>
          </w:rPr>
          <w:t xml:space="preserve">d as ‘D’ (eligible for daily co-payments) </w:t>
        </w:r>
        <w:r w:rsidRPr="00BA2072">
          <w:rPr>
            <w:rFonts w:ascii="Arial" w:hAnsi="Arial" w:cs="Arial"/>
            <w:color w:val="333333"/>
          </w:rPr>
          <w:t xml:space="preserve">in the field mvelig in the </w:t>
        </w:r>
        <w:r>
          <w:rPr>
            <w:rFonts w:ascii="Arial" w:hAnsi="Arial" w:cs="Arial"/>
            <w:color w:val="333333"/>
          </w:rPr>
          <w:t>WIESNZ16</w:t>
        </w:r>
      </w:ins>
      <w:ins w:id="395" w:author="Tracy Thompson" w:date="2015-09-15T09:27:00Z">
        <w:r w:rsidR="00F20865">
          <w:rPr>
            <w:rFonts w:ascii="Arial" w:hAnsi="Arial" w:cs="Arial"/>
            <w:color w:val="333333"/>
          </w:rPr>
          <w:t xml:space="preserve"> weights</w:t>
        </w:r>
      </w:ins>
      <w:ins w:id="396" w:author="Tracy Thompson" w:date="2015-09-14T14:13:00Z">
        <w:r w:rsidRPr="00BA2072">
          <w:rPr>
            <w:rFonts w:ascii="Arial" w:hAnsi="Arial" w:cs="Arial"/>
            <w:color w:val="333333"/>
          </w:rPr>
          <w:t xml:space="preserve"> table.</w:t>
        </w:r>
      </w:ins>
    </w:p>
    <w:p w:rsidR="00DD26F5" w:rsidRDefault="00DD26F5" w:rsidP="001506C3">
      <w:pPr>
        <w:rPr>
          <w:ins w:id="397" w:author="Tracy Thompson" w:date="2015-09-14T12:55:00Z"/>
          <w:rFonts w:ascii="Arial" w:hAnsi="Arial" w:cs="Arial"/>
          <w:color w:val="333333"/>
        </w:rPr>
      </w:pPr>
    </w:p>
    <w:p w:rsidR="001506C3" w:rsidRDefault="001506C3" w:rsidP="001506C3">
      <w:pPr>
        <w:rPr>
          <w:rFonts w:ascii="Arial" w:hAnsi="Arial" w:cs="Arial"/>
          <w:color w:val="333333"/>
        </w:rPr>
      </w:pPr>
      <w:r w:rsidRPr="00BA2072">
        <w:rPr>
          <w:rFonts w:ascii="Arial" w:hAnsi="Arial" w:cs="Arial"/>
          <w:color w:val="333333"/>
        </w:rPr>
        <w:t>The DRGs P06A and P06B are flagge</w:t>
      </w:r>
      <w:r w:rsidR="00267558">
        <w:rPr>
          <w:rFonts w:ascii="Arial" w:hAnsi="Arial" w:cs="Arial"/>
          <w:color w:val="333333"/>
        </w:rPr>
        <w:t>d as ‘E’ (eligible</w:t>
      </w:r>
      <w:ins w:id="398" w:author="Tracy Thompson" w:date="2015-09-14T13:05:00Z">
        <w:r w:rsidR="0080542D">
          <w:rPr>
            <w:rFonts w:ascii="Arial" w:hAnsi="Arial" w:cs="Arial"/>
            <w:color w:val="333333"/>
          </w:rPr>
          <w:t xml:space="preserve"> for a co-payment</w:t>
        </w:r>
      </w:ins>
      <w:r w:rsidR="00267558">
        <w:rPr>
          <w:rFonts w:ascii="Arial" w:hAnsi="Arial" w:cs="Arial"/>
          <w:color w:val="333333"/>
        </w:rPr>
        <w:t xml:space="preserve">) </w:t>
      </w:r>
      <w:r w:rsidRPr="00BA2072">
        <w:rPr>
          <w:rFonts w:ascii="Arial" w:hAnsi="Arial" w:cs="Arial"/>
          <w:color w:val="333333"/>
        </w:rPr>
        <w:t xml:space="preserve">in the field mvelig in the </w:t>
      </w:r>
      <w:del w:id="399" w:author="Tracy Thompson" w:date="2015-08-05T10:10:00Z">
        <w:r w:rsidR="00DB0FD6" w:rsidDel="001B4F92">
          <w:rPr>
            <w:rFonts w:ascii="Arial" w:hAnsi="Arial" w:cs="Arial"/>
            <w:color w:val="333333"/>
          </w:rPr>
          <w:delText>WIESNZ1</w:delText>
        </w:r>
        <w:r w:rsidR="00DB37C0" w:rsidDel="001B4F92">
          <w:rPr>
            <w:rFonts w:ascii="Arial" w:hAnsi="Arial" w:cs="Arial"/>
            <w:color w:val="333333"/>
          </w:rPr>
          <w:delText>5</w:delText>
        </w:r>
      </w:del>
      <w:ins w:id="400" w:author="Tracy Thompson" w:date="2015-08-05T10:10:00Z">
        <w:r w:rsidR="001B4F92">
          <w:rPr>
            <w:rFonts w:ascii="Arial" w:hAnsi="Arial" w:cs="Arial"/>
            <w:color w:val="333333"/>
          </w:rPr>
          <w:t>WIESNZ16</w:t>
        </w:r>
      </w:ins>
      <w:r w:rsidRPr="00BA2072">
        <w:rPr>
          <w:rFonts w:ascii="Arial" w:hAnsi="Arial" w:cs="Arial"/>
          <w:color w:val="333333"/>
        </w:rPr>
        <w:t xml:space="preserve"> </w:t>
      </w:r>
      <w:r w:rsidR="00F20865">
        <w:rPr>
          <w:rFonts w:ascii="Arial" w:hAnsi="Arial" w:cs="Arial"/>
          <w:color w:val="333333"/>
        </w:rPr>
        <w:t xml:space="preserve">weights </w:t>
      </w:r>
      <w:r w:rsidRPr="00BA2072">
        <w:rPr>
          <w:rFonts w:ascii="Arial" w:hAnsi="Arial" w:cs="Arial"/>
          <w:color w:val="333333"/>
        </w:rPr>
        <w:t>table.</w:t>
      </w:r>
    </w:p>
    <w:p w:rsidR="00903E15" w:rsidRDefault="00903E15" w:rsidP="001506C3">
      <w:pPr>
        <w:rPr>
          <w:rFonts w:ascii="Arial" w:hAnsi="Arial" w:cs="Arial"/>
          <w:color w:val="333333"/>
        </w:rPr>
      </w:pPr>
    </w:p>
    <w:p w:rsidR="00B65A2A" w:rsidRPr="00BA2072" w:rsidRDefault="00F03E43" w:rsidP="00990412">
      <w:pPr>
        <w:pStyle w:val="Heading3"/>
      </w:pPr>
      <w:bookmarkStart w:id="401" w:name="_Toc511625991"/>
      <w:bookmarkStart w:id="402" w:name="_Toc515687090"/>
      <w:bookmarkStart w:id="403" w:name="_Toc431452991"/>
      <w:r w:rsidRPr="00BA2072">
        <w:t>Calculation of M</w:t>
      </w:r>
      <w:r w:rsidR="00B65A2A" w:rsidRPr="00BA2072">
        <w:t xml:space="preserve">echanical </w:t>
      </w:r>
      <w:r w:rsidRPr="00BA2072">
        <w:t>V</w:t>
      </w:r>
      <w:r w:rsidR="00B65A2A" w:rsidRPr="00BA2072">
        <w:t xml:space="preserve">entilation </w:t>
      </w:r>
      <w:r w:rsidRPr="00BA2072">
        <w:t>D</w:t>
      </w:r>
      <w:r w:rsidR="00B65A2A" w:rsidRPr="00BA2072">
        <w:t xml:space="preserve">ays from </w:t>
      </w:r>
      <w:r w:rsidRPr="00BA2072">
        <w:t>H</w:t>
      </w:r>
      <w:r w:rsidR="00B65A2A" w:rsidRPr="00BA2072">
        <w:t>ours</w:t>
      </w:r>
      <w:bookmarkEnd w:id="401"/>
      <w:bookmarkEnd w:id="402"/>
      <w:bookmarkEnd w:id="403"/>
    </w:p>
    <w:p w:rsidR="00B65A2A" w:rsidRPr="00BA2072" w:rsidRDefault="00B65A2A" w:rsidP="00B65A2A">
      <w:pPr>
        <w:rPr>
          <w:rFonts w:ascii="Arial" w:hAnsi="Arial" w:cs="Arial"/>
          <w:color w:val="333333"/>
        </w:rPr>
      </w:pPr>
      <w:r w:rsidRPr="00BA2072">
        <w:rPr>
          <w:rFonts w:ascii="Arial" w:hAnsi="Arial" w:cs="Arial"/>
          <w:color w:val="333333"/>
        </w:rPr>
        <w:t>For all other AR-DRGs, Adjusted Mechanical Ventilation Days is calculated in the following way:</w:t>
      </w:r>
    </w:p>
    <w:p w:rsidR="00B65A2A" w:rsidRPr="00BA2072" w:rsidRDefault="00B65A2A" w:rsidP="00CC31C2">
      <w:pPr>
        <w:numPr>
          <w:ilvl w:val="0"/>
          <w:numId w:val="6"/>
        </w:numPr>
        <w:rPr>
          <w:rFonts w:ascii="Arial" w:hAnsi="Arial" w:cs="Arial"/>
          <w:color w:val="333333"/>
        </w:rPr>
      </w:pPr>
      <w:r w:rsidRPr="00BA2072">
        <w:rPr>
          <w:rFonts w:ascii="Arial" w:hAnsi="Arial" w:cs="Arial"/>
          <w:color w:val="333333"/>
        </w:rPr>
        <w:t xml:space="preserve">If hours of ventilation are less than </w:t>
      </w:r>
      <w:r w:rsidR="001C2674" w:rsidRPr="00BA2072">
        <w:rPr>
          <w:rFonts w:ascii="Arial" w:hAnsi="Arial" w:cs="Arial"/>
          <w:color w:val="333333"/>
        </w:rPr>
        <w:t>six</w:t>
      </w:r>
      <w:r w:rsidRPr="00BA2072">
        <w:rPr>
          <w:rFonts w:ascii="Arial" w:hAnsi="Arial" w:cs="Arial"/>
          <w:color w:val="333333"/>
        </w:rPr>
        <w:t xml:space="preserve"> then Adjusted Mechanical </w:t>
      </w:r>
      <w:r w:rsidR="00E1229E" w:rsidRPr="00BA2072">
        <w:rPr>
          <w:rFonts w:ascii="Arial" w:hAnsi="Arial" w:cs="Arial"/>
          <w:color w:val="333333"/>
        </w:rPr>
        <w:t>Ventilation Days is set to zero</w:t>
      </w:r>
    </w:p>
    <w:p w:rsidR="00B65A2A" w:rsidRDefault="00B65A2A" w:rsidP="00CC31C2">
      <w:pPr>
        <w:numPr>
          <w:ilvl w:val="0"/>
          <w:numId w:val="6"/>
        </w:numPr>
        <w:rPr>
          <w:rFonts w:ascii="Arial" w:hAnsi="Arial" w:cs="Arial"/>
          <w:color w:val="333333"/>
        </w:rPr>
      </w:pPr>
      <w:r w:rsidRPr="00BA2072">
        <w:rPr>
          <w:rFonts w:ascii="Arial" w:hAnsi="Arial" w:cs="Arial"/>
          <w:color w:val="333333"/>
        </w:rPr>
        <w:t xml:space="preserve">If hours of ventilation are </w:t>
      </w:r>
      <w:r w:rsidR="001C2674" w:rsidRPr="00BA2072">
        <w:rPr>
          <w:rFonts w:ascii="Arial" w:hAnsi="Arial" w:cs="Arial"/>
          <w:color w:val="333333"/>
        </w:rPr>
        <w:t>six</w:t>
      </w:r>
      <w:r w:rsidRPr="00BA2072">
        <w:rPr>
          <w:rFonts w:ascii="Arial" w:hAnsi="Arial" w:cs="Arial"/>
          <w:color w:val="333333"/>
        </w:rPr>
        <w:t xml:space="preserve"> or more then Adjusted Mechanical Ventilation Days are calculated by adding 12 hours to the hours reported, dividing the result by 24 and rounding up to integer days.</w:t>
      </w:r>
    </w:p>
    <w:p w:rsidR="00D5750C" w:rsidRPr="00BA2072" w:rsidRDefault="00D5750C" w:rsidP="008B2902">
      <w:pPr>
        <w:ind w:left="720"/>
        <w:rPr>
          <w:rFonts w:ascii="Arial" w:hAnsi="Arial" w:cs="Arial"/>
          <w:color w:val="333333"/>
        </w:rPr>
      </w:pPr>
    </w:p>
    <w:p w:rsidR="00B65A2A" w:rsidRPr="00BA2072" w:rsidRDefault="00B65A2A" w:rsidP="00B30D17">
      <w:pPr>
        <w:pStyle w:val="Heading2"/>
      </w:pPr>
      <w:bookmarkStart w:id="404" w:name="_Toc511625993"/>
      <w:bookmarkStart w:id="405" w:name="_Toc515687092"/>
      <w:bookmarkStart w:id="406" w:name="_Toc431452992"/>
      <w:r w:rsidRPr="00BA2072">
        <w:t>General Calculation</w:t>
      </w:r>
      <w:bookmarkEnd w:id="404"/>
      <w:bookmarkEnd w:id="405"/>
      <w:bookmarkEnd w:id="406"/>
    </w:p>
    <w:p w:rsidR="00B65A2A" w:rsidRPr="00BA2072" w:rsidRDefault="00B65A2A" w:rsidP="00B65A2A">
      <w:pPr>
        <w:rPr>
          <w:rFonts w:ascii="Arial" w:hAnsi="Arial" w:cs="Arial"/>
          <w:color w:val="333333"/>
        </w:rPr>
      </w:pPr>
      <w:r w:rsidRPr="00BA2072">
        <w:rPr>
          <w:rFonts w:ascii="Arial" w:hAnsi="Arial" w:cs="Arial"/>
          <w:color w:val="333333"/>
        </w:rPr>
        <w:t xml:space="preserve">For the </w:t>
      </w:r>
      <w:del w:id="407" w:author="Tracy Thompson" w:date="2015-08-05T10:10:00Z">
        <w:r w:rsidR="00DB0FD6" w:rsidDel="001B4F92">
          <w:rPr>
            <w:rFonts w:ascii="Arial" w:hAnsi="Arial" w:cs="Arial"/>
            <w:color w:val="333333"/>
          </w:rPr>
          <w:delText>WIESNZ1</w:delText>
        </w:r>
        <w:r w:rsidR="005134CC" w:rsidDel="001B4F92">
          <w:rPr>
            <w:rFonts w:ascii="Arial" w:hAnsi="Arial" w:cs="Arial"/>
            <w:color w:val="333333"/>
          </w:rPr>
          <w:delText>5</w:delText>
        </w:r>
      </w:del>
      <w:ins w:id="408" w:author="Tracy Thompson" w:date="2015-08-05T10:10:00Z">
        <w:r w:rsidR="001B4F92">
          <w:rPr>
            <w:rFonts w:ascii="Arial" w:hAnsi="Arial" w:cs="Arial"/>
            <w:color w:val="333333"/>
          </w:rPr>
          <w:t>WIESNZ16</w:t>
        </w:r>
      </w:ins>
      <w:r w:rsidRPr="00BA2072">
        <w:rPr>
          <w:rFonts w:ascii="Arial" w:hAnsi="Arial" w:cs="Arial"/>
          <w:color w:val="333333"/>
        </w:rPr>
        <w:t xml:space="preserve"> calculation, each NMDS event </w:t>
      </w:r>
      <w:r w:rsidR="00267558">
        <w:rPr>
          <w:rFonts w:ascii="Arial" w:hAnsi="Arial" w:cs="Arial"/>
          <w:color w:val="333333"/>
        </w:rPr>
        <w:t xml:space="preserve">record </w:t>
      </w:r>
      <w:r w:rsidRPr="00BA2072">
        <w:rPr>
          <w:rFonts w:ascii="Arial" w:hAnsi="Arial" w:cs="Arial"/>
          <w:color w:val="333333"/>
        </w:rPr>
        <w:t>is initially allocated its NZdrg</w:t>
      </w:r>
      <w:r w:rsidR="00DE7721" w:rsidRPr="00BA2072">
        <w:rPr>
          <w:rFonts w:ascii="Arial" w:hAnsi="Arial" w:cs="Arial"/>
          <w:color w:val="333333"/>
        </w:rPr>
        <w:t>60</w:t>
      </w:r>
      <w:r w:rsidR="001470D4" w:rsidRPr="00BA2072">
        <w:rPr>
          <w:rFonts w:ascii="Arial" w:hAnsi="Arial" w:cs="Arial"/>
          <w:color w:val="333333"/>
        </w:rPr>
        <w:t>x</w:t>
      </w:r>
      <w:r w:rsidRPr="00BA2072">
        <w:rPr>
          <w:rFonts w:ascii="Arial" w:hAnsi="Arial" w:cs="Arial"/>
          <w:color w:val="333333"/>
        </w:rPr>
        <w:t xml:space="preserve"> and this DRG is then matched to the file containing the NZdrg</w:t>
      </w:r>
      <w:r w:rsidR="008E5627" w:rsidRPr="00BA2072">
        <w:rPr>
          <w:rFonts w:ascii="Arial" w:hAnsi="Arial" w:cs="Arial"/>
          <w:color w:val="333333"/>
        </w:rPr>
        <w:t>6</w:t>
      </w:r>
      <w:r w:rsidRPr="00BA2072">
        <w:rPr>
          <w:rFonts w:ascii="Arial" w:hAnsi="Arial" w:cs="Arial"/>
          <w:color w:val="333333"/>
        </w:rPr>
        <w:t>0</w:t>
      </w:r>
      <w:r w:rsidR="001470D4" w:rsidRPr="00BA2072">
        <w:rPr>
          <w:rFonts w:ascii="Arial" w:hAnsi="Arial" w:cs="Arial"/>
          <w:color w:val="333333"/>
        </w:rPr>
        <w:t>x</w:t>
      </w:r>
      <w:r w:rsidRPr="00BA2072">
        <w:rPr>
          <w:rFonts w:ascii="Arial" w:hAnsi="Arial" w:cs="Arial"/>
          <w:color w:val="333333"/>
        </w:rPr>
        <w:t xml:space="preserve"> cost weights and other associated variables.</w:t>
      </w:r>
    </w:p>
    <w:p w:rsidR="00B65A2A" w:rsidRPr="00BA2072" w:rsidRDefault="00B65A2A"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NZdrg</w:t>
      </w:r>
      <w:r w:rsidR="00DE7721" w:rsidRPr="00BA2072">
        <w:rPr>
          <w:rFonts w:ascii="Arial" w:hAnsi="Arial" w:cs="Arial"/>
          <w:color w:val="333333"/>
        </w:rPr>
        <w:t>6</w:t>
      </w:r>
      <w:r w:rsidRPr="00BA2072">
        <w:rPr>
          <w:rFonts w:ascii="Arial" w:hAnsi="Arial" w:cs="Arial"/>
          <w:color w:val="333333"/>
        </w:rPr>
        <w:t>0</w:t>
      </w:r>
      <w:r w:rsidR="001470D4" w:rsidRPr="00BA2072">
        <w:rPr>
          <w:rFonts w:ascii="Arial" w:hAnsi="Arial" w:cs="Arial"/>
          <w:color w:val="333333"/>
        </w:rPr>
        <w:t>x</w:t>
      </w:r>
      <w:r w:rsidRPr="00BA2072">
        <w:rPr>
          <w:rFonts w:ascii="Arial" w:hAnsi="Arial" w:cs="Arial"/>
          <w:color w:val="333333"/>
        </w:rPr>
        <w:t xml:space="preserve"> DRGs are flagged as Sameday, Oneday or other DRGs in this file by the S</w:t>
      </w:r>
      <w:r w:rsidR="00BD4D9A">
        <w:rPr>
          <w:rFonts w:ascii="Arial" w:hAnsi="Arial" w:cs="Arial"/>
          <w:color w:val="333333"/>
        </w:rPr>
        <w:t>D</w:t>
      </w:r>
      <w:r w:rsidR="00267558">
        <w:rPr>
          <w:rFonts w:ascii="Arial" w:hAnsi="Arial" w:cs="Arial"/>
          <w:color w:val="333333"/>
        </w:rPr>
        <w:t xml:space="preserve">OD </w:t>
      </w:r>
      <w:r w:rsidRPr="00BA2072">
        <w:rPr>
          <w:rFonts w:ascii="Arial" w:hAnsi="Arial" w:cs="Arial"/>
          <w:color w:val="333333"/>
        </w:rPr>
        <w:t>flag (Same Day/One Day WIES DRG Flag),</w:t>
      </w:r>
      <w:r w:rsidR="00D96C6E" w:rsidRPr="00BA2072">
        <w:rPr>
          <w:rFonts w:ascii="Arial" w:hAnsi="Arial" w:cs="Arial"/>
          <w:color w:val="333333"/>
        </w:rPr>
        <w:t xml:space="preserve"> but event</w:t>
      </w:r>
      <w:r w:rsidR="00BA7CDC">
        <w:rPr>
          <w:rFonts w:ascii="Arial" w:hAnsi="Arial" w:cs="Arial"/>
          <w:color w:val="333333"/>
        </w:rPr>
        <w:t xml:space="preserve"> records</w:t>
      </w:r>
      <w:r w:rsidR="00D96C6E" w:rsidRPr="00BA2072">
        <w:rPr>
          <w:rFonts w:ascii="Arial" w:hAnsi="Arial" w:cs="Arial"/>
          <w:color w:val="333333"/>
        </w:rPr>
        <w:t xml:space="preserve"> are classed as same</w:t>
      </w:r>
      <w:r w:rsidRPr="00BA2072">
        <w:rPr>
          <w:rFonts w:ascii="Arial" w:hAnsi="Arial" w:cs="Arial"/>
          <w:color w:val="333333"/>
        </w:rPr>
        <w:t>day, one day, or multiday as determined from admission a</w:t>
      </w:r>
      <w:r w:rsidR="00F102EF" w:rsidRPr="00BA2072">
        <w:rPr>
          <w:rFonts w:ascii="Arial" w:hAnsi="Arial" w:cs="Arial"/>
          <w:color w:val="333333"/>
        </w:rPr>
        <w:t xml:space="preserve">nd discharge dates or from LOS.  </w:t>
      </w:r>
      <w:r w:rsidRPr="00BA2072">
        <w:rPr>
          <w:rFonts w:ascii="Arial" w:hAnsi="Arial" w:cs="Arial"/>
          <w:color w:val="333333"/>
        </w:rPr>
        <w:t>The development of the weight schedule has followed the same pattern as before, though the calculation continues to be presented in an easier format.  It uses per diem rates for both high and low outliers, inlier weigh</w:t>
      </w:r>
      <w:r w:rsidR="00D96C6E" w:rsidRPr="00BA2072">
        <w:rPr>
          <w:rFonts w:ascii="Arial" w:hAnsi="Arial" w:cs="Arial"/>
          <w:color w:val="333333"/>
        </w:rPr>
        <w:t>t, a one day weight, and a same</w:t>
      </w:r>
      <w:r w:rsidRPr="00BA2072">
        <w:rPr>
          <w:rFonts w:ascii="Arial" w:hAnsi="Arial" w:cs="Arial"/>
          <w:color w:val="333333"/>
        </w:rPr>
        <w:t>day weight.</w:t>
      </w:r>
    </w:p>
    <w:p w:rsidR="00B65A2A" w:rsidRPr="00BA2072" w:rsidRDefault="00B65A2A" w:rsidP="00B65A2A">
      <w:pPr>
        <w:rPr>
          <w:rFonts w:ascii="Arial" w:hAnsi="Arial" w:cs="Arial"/>
          <w:color w:val="333333"/>
        </w:rPr>
      </w:pPr>
    </w:p>
    <w:p w:rsidR="00B65A2A" w:rsidRDefault="00B65A2A" w:rsidP="00B65A2A">
      <w:pPr>
        <w:pStyle w:val="BodyText2"/>
        <w:rPr>
          <w:rFonts w:ascii="Arial" w:hAnsi="Arial" w:cs="Arial"/>
          <w:color w:val="333333"/>
        </w:rPr>
      </w:pPr>
      <w:r w:rsidRPr="00BA2072">
        <w:rPr>
          <w:rFonts w:ascii="Arial" w:hAnsi="Arial" w:cs="Arial"/>
          <w:color w:val="333333"/>
        </w:rPr>
        <w:t>The base WIES weight for sameday episodes (inlier and low outlier), one</w:t>
      </w:r>
      <w:r w:rsidR="004D2957">
        <w:rPr>
          <w:rFonts w:ascii="Arial" w:hAnsi="Arial" w:cs="Arial"/>
          <w:color w:val="333333"/>
        </w:rPr>
        <w:t xml:space="preserve"> </w:t>
      </w:r>
      <w:r w:rsidRPr="00BA2072">
        <w:rPr>
          <w:rFonts w:ascii="Arial" w:hAnsi="Arial" w:cs="Arial"/>
          <w:color w:val="333333"/>
        </w:rPr>
        <w:t xml:space="preserve">day episodes (inlier and low outliers), and multiday inliers can be read directly from the </w:t>
      </w:r>
      <w:del w:id="409" w:author="Tracy Thompson" w:date="2015-08-05T10:10:00Z">
        <w:r w:rsidR="00DB0FD6" w:rsidDel="001B4F92">
          <w:rPr>
            <w:rFonts w:ascii="Arial" w:hAnsi="Arial" w:cs="Arial"/>
            <w:color w:val="333333"/>
          </w:rPr>
          <w:delText>WIESNZ1</w:delText>
        </w:r>
        <w:r w:rsidR="005134CC" w:rsidDel="001B4F92">
          <w:rPr>
            <w:rFonts w:ascii="Arial" w:hAnsi="Arial" w:cs="Arial"/>
            <w:color w:val="333333"/>
          </w:rPr>
          <w:delText>5</w:delText>
        </w:r>
      </w:del>
      <w:ins w:id="410" w:author="Tracy Thompson" w:date="2015-08-05T10:10:00Z">
        <w:r w:rsidR="001B4F92">
          <w:rPr>
            <w:rFonts w:ascii="Arial" w:hAnsi="Arial" w:cs="Arial"/>
            <w:color w:val="333333"/>
          </w:rPr>
          <w:t>WIESNZ16</w:t>
        </w:r>
      </w:ins>
      <w:r w:rsidRPr="00BA2072">
        <w:rPr>
          <w:rFonts w:ascii="Arial" w:hAnsi="Arial" w:cs="Arial"/>
          <w:color w:val="333333"/>
        </w:rPr>
        <w:t xml:space="preserve"> weights table using </w:t>
      </w:r>
      <w:r w:rsidR="00F102EF" w:rsidRPr="00BA2072">
        <w:rPr>
          <w:rFonts w:ascii="Arial" w:hAnsi="Arial" w:cs="Arial"/>
          <w:color w:val="333333"/>
        </w:rPr>
        <w:t xml:space="preserve">the appropriate column and row.  </w:t>
      </w:r>
      <w:r w:rsidRPr="00BA2072">
        <w:rPr>
          <w:rFonts w:ascii="Arial" w:hAnsi="Arial" w:cs="Arial"/>
          <w:color w:val="333333"/>
        </w:rPr>
        <w:t xml:space="preserve">The base WIES weight for multiday low outliers can be calculated by multiplying the per diem weight given in the </w:t>
      </w:r>
      <w:del w:id="411" w:author="Tracy Thompson" w:date="2015-08-05T10:10:00Z">
        <w:r w:rsidR="00DB0FD6" w:rsidDel="001B4F92">
          <w:rPr>
            <w:rFonts w:ascii="Arial" w:hAnsi="Arial" w:cs="Arial"/>
            <w:color w:val="333333"/>
          </w:rPr>
          <w:delText>WIESNZ1</w:delText>
        </w:r>
        <w:r w:rsidR="005134CC" w:rsidDel="001B4F92">
          <w:rPr>
            <w:rFonts w:ascii="Arial" w:hAnsi="Arial" w:cs="Arial"/>
            <w:color w:val="333333"/>
          </w:rPr>
          <w:delText>5</w:delText>
        </w:r>
      </w:del>
      <w:ins w:id="412" w:author="Tracy Thompson" w:date="2015-08-05T10:10:00Z">
        <w:r w:rsidR="001B4F92">
          <w:rPr>
            <w:rFonts w:ascii="Arial" w:hAnsi="Arial" w:cs="Arial"/>
            <w:color w:val="333333"/>
          </w:rPr>
          <w:t>WIESNZ16</w:t>
        </w:r>
      </w:ins>
      <w:r w:rsidRPr="00BA2072">
        <w:rPr>
          <w:rFonts w:ascii="Arial" w:hAnsi="Arial" w:cs="Arial"/>
          <w:color w:val="333333"/>
        </w:rPr>
        <w:t xml:space="preserve"> weights table by the patient’s (length of stay – 1) and addi</w:t>
      </w:r>
      <w:r w:rsidR="00F102EF" w:rsidRPr="00BA2072">
        <w:rPr>
          <w:rFonts w:ascii="Arial" w:hAnsi="Arial" w:cs="Arial"/>
          <w:color w:val="333333"/>
        </w:rPr>
        <w:t xml:space="preserve">ng the one day weight.  </w:t>
      </w:r>
      <w:r w:rsidRPr="00BA2072">
        <w:rPr>
          <w:rFonts w:ascii="Arial" w:hAnsi="Arial" w:cs="Arial"/>
          <w:color w:val="333333"/>
        </w:rPr>
        <w:t>The base WIES weight for high outliers is obtained by multiplying the number of high outlier days by the high outlier per diem weight (from table) and adding the multi</w:t>
      </w:r>
      <w:r w:rsidR="00F102EF" w:rsidRPr="00BA2072">
        <w:rPr>
          <w:rFonts w:ascii="Arial" w:hAnsi="Arial" w:cs="Arial"/>
          <w:color w:val="333333"/>
        </w:rPr>
        <w:t xml:space="preserve">day inlier weight (from table).  </w:t>
      </w:r>
      <w:r w:rsidRPr="00BA2072">
        <w:rPr>
          <w:rFonts w:ascii="Arial" w:hAnsi="Arial" w:cs="Arial"/>
          <w:color w:val="333333"/>
        </w:rPr>
        <w:t>Technical details are provided in the following sections.</w:t>
      </w:r>
    </w:p>
    <w:p w:rsidR="002B7DE8" w:rsidRPr="00BA2072" w:rsidRDefault="002B7DE8" w:rsidP="00B65A2A">
      <w:pPr>
        <w:pStyle w:val="BodyText2"/>
        <w:rPr>
          <w:rFonts w:ascii="Arial" w:hAnsi="Arial" w:cs="Arial"/>
          <w:color w:val="333333"/>
        </w:rPr>
      </w:pPr>
    </w:p>
    <w:p w:rsidR="00B65A2A" w:rsidRDefault="00B65A2A" w:rsidP="00B65A2A">
      <w:pPr>
        <w:rPr>
          <w:rFonts w:ascii="Arial" w:hAnsi="Arial" w:cs="Arial"/>
          <w:color w:val="333333"/>
        </w:rPr>
      </w:pPr>
      <w:r w:rsidRPr="00BA2072">
        <w:rPr>
          <w:rFonts w:ascii="Arial" w:hAnsi="Arial" w:cs="Arial"/>
          <w:color w:val="333333"/>
        </w:rPr>
        <w:t>An event</w:t>
      </w:r>
      <w:r w:rsidR="00BA7CDC">
        <w:rPr>
          <w:rFonts w:ascii="Arial" w:hAnsi="Arial" w:cs="Arial"/>
          <w:color w:val="333333"/>
        </w:rPr>
        <w:t xml:space="preserve"> record </w:t>
      </w:r>
      <w:r w:rsidRPr="00BA2072">
        <w:rPr>
          <w:rFonts w:ascii="Arial" w:hAnsi="Arial" w:cs="Arial"/>
          <w:color w:val="333333"/>
        </w:rPr>
        <w:t>LOS is compared with the NZdrg</w:t>
      </w:r>
      <w:r w:rsidR="00B80215" w:rsidRPr="00BA2072">
        <w:rPr>
          <w:rFonts w:ascii="Arial" w:hAnsi="Arial" w:cs="Arial"/>
          <w:color w:val="333333"/>
        </w:rPr>
        <w:t>6</w:t>
      </w:r>
      <w:r w:rsidRPr="00BA2072">
        <w:rPr>
          <w:rFonts w:ascii="Arial" w:hAnsi="Arial" w:cs="Arial"/>
          <w:color w:val="333333"/>
        </w:rPr>
        <w:t>0</w:t>
      </w:r>
      <w:r w:rsidR="001470D4" w:rsidRPr="00BA2072">
        <w:rPr>
          <w:rFonts w:ascii="Arial" w:hAnsi="Arial" w:cs="Arial"/>
          <w:color w:val="333333"/>
        </w:rPr>
        <w:t>x</w:t>
      </w:r>
      <w:r w:rsidRPr="00BA2072">
        <w:rPr>
          <w:rFonts w:ascii="Arial" w:hAnsi="Arial" w:cs="Arial"/>
          <w:color w:val="333333"/>
        </w:rPr>
        <w:t xml:space="preserve"> DRGs low and high LOS boundary points to determine the inlier category (Low, Inlier, High) and which particular cost w</w:t>
      </w:r>
      <w:r w:rsidR="00F102EF" w:rsidRPr="00BA2072">
        <w:rPr>
          <w:rFonts w:ascii="Arial" w:hAnsi="Arial" w:cs="Arial"/>
          <w:color w:val="333333"/>
        </w:rPr>
        <w:t xml:space="preserve">eight should be applied to it.  </w:t>
      </w:r>
      <w:r w:rsidRPr="00BA2072">
        <w:rPr>
          <w:rFonts w:ascii="Arial" w:hAnsi="Arial" w:cs="Arial"/>
          <w:color w:val="333333"/>
        </w:rPr>
        <w:t xml:space="preserve">In the following sections, shortened variable names from the </w:t>
      </w:r>
      <w:r w:rsidR="00F102EF" w:rsidRPr="00BA2072">
        <w:rPr>
          <w:rFonts w:ascii="Arial" w:hAnsi="Arial" w:cs="Arial"/>
          <w:color w:val="333333"/>
        </w:rPr>
        <w:t xml:space="preserve">WIES DRG weights file are used.  </w:t>
      </w:r>
      <w:r w:rsidRPr="00BA2072">
        <w:rPr>
          <w:rFonts w:ascii="Arial" w:hAnsi="Arial" w:cs="Arial"/>
          <w:color w:val="333333"/>
        </w:rPr>
        <w:t xml:space="preserve">Note that in the following table </w:t>
      </w:r>
      <w:r w:rsidR="00EA12D0" w:rsidRPr="00BA2072">
        <w:rPr>
          <w:rFonts w:ascii="Arial" w:hAnsi="Arial" w:cs="Arial"/>
          <w:i/>
          <w:color w:val="333333"/>
        </w:rPr>
        <w:t>NZ</w:t>
      </w:r>
      <w:r w:rsidRPr="00BA2072">
        <w:rPr>
          <w:rFonts w:ascii="Arial" w:hAnsi="Arial" w:cs="Arial"/>
          <w:i/>
          <w:color w:val="333333"/>
        </w:rPr>
        <w:t>-</w:t>
      </w:r>
      <w:r w:rsidR="008E5627" w:rsidRPr="00BA2072">
        <w:rPr>
          <w:rFonts w:ascii="Arial" w:hAnsi="Arial" w:cs="Arial"/>
          <w:i/>
          <w:color w:val="333333"/>
        </w:rPr>
        <w:t>DRG6</w:t>
      </w:r>
      <w:r w:rsidR="001470D4" w:rsidRPr="00BA2072">
        <w:rPr>
          <w:rFonts w:ascii="Arial" w:hAnsi="Arial" w:cs="Arial"/>
          <w:i/>
          <w:color w:val="333333"/>
        </w:rPr>
        <w:t>x</w:t>
      </w:r>
      <w:r w:rsidR="00C10BA9" w:rsidRPr="00BA2072">
        <w:rPr>
          <w:rFonts w:ascii="Arial" w:hAnsi="Arial" w:cs="Arial"/>
          <w:i/>
          <w:color w:val="333333"/>
        </w:rPr>
        <w:t xml:space="preserve"> </w:t>
      </w:r>
      <w:r w:rsidRPr="00BA2072">
        <w:rPr>
          <w:rFonts w:ascii="Arial" w:hAnsi="Arial" w:cs="Arial"/>
          <w:color w:val="333333"/>
        </w:rPr>
        <w:t xml:space="preserve">is synonymous with </w:t>
      </w:r>
      <w:r w:rsidR="00681306" w:rsidRPr="00BA2072">
        <w:rPr>
          <w:rFonts w:ascii="Arial" w:hAnsi="Arial" w:cs="Arial"/>
          <w:color w:val="333333"/>
        </w:rPr>
        <w:t>AR-DRG</w:t>
      </w:r>
      <w:r w:rsidR="009B1B99">
        <w:rPr>
          <w:rFonts w:ascii="Arial" w:hAnsi="Arial" w:cs="Arial"/>
          <w:color w:val="333333"/>
        </w:rPr>
        <w:t xml:space="preserve"> </w:t>
      </w:r>
      <w:r w:rsidR="00681306" w:rsidRPr="00BA2072">
        <w:rPr>
          <w:rFonts w:ascii="Arial" w:hAnsi="Arial" w:cs="Arial"/>
          <w:color w:val="333333"/>
        </w:rPr>
        <w:t>v6.0x</w:t>
      </w:r>
      <w:r w:rsidRPr="00BA2072">
        <w:rPr>
          <w:rFonts w:ascii="Arial" w:hAnsi="Arial" w:cs="Arial"/>
          <w:color w:val="333333"/>
        </w:rPr>
        <w:t>, while DRG_NZ, WIES DRG and NZdrg</w:t>
      </w:r>
      <w:r w:rsidR="00B80215" w:rsidRPr="00BA2072">
        <w:rPr>
          <w:rFonts w:ascii="Arial" w:hAnsi="Arial" w:cs="Arial"/>
          <w:color w:val="333333"/>
        </w:rPr>
        <w:t>6</w:t>
      </w:r>
      <w:r w:rsidRPr="00BA2072">
        <w:rPr>
          <w:rFonts w:ascii="Arial" w:hAnsi="Arial" w:cs="Arial"/>
          <w:color w:val="333333"/>
        </w:rPr>
        <w:t>0</w:t>
      </w:r>
      <w:r w:rsidR="001470D4" w:rsidRPr="00BA2072">
        <w:rPr>
          <w:rFonts w:ascii="Arial" w:hAnsi="Arial" w:cs="Arial"/>
          <w:color w:val="333333"/>
        </w:rPr>
        <w:t>x</w:t>
      </w:r>
      <w:r w:rsidRPr="00BA2072">
        <w:rPr>
          <w:rFonts w:ascii="Arial" w:hAnsi="Arial" w:cs="Arial"/>
          <w:color w:val="333333"/>
        </w:rPr>
        <w:t xml:space="preserve"> are synonymous for this classification when adapted to New Zealand.</w:t>
      </w:r>
    </w:p>
    <w:p w:rsidR="00B30D17" w:rsidRPr="00BA2072" w:rsidRDefault="00B30D17" w:rsidP="00B65A2A">
      <w:pPr>
        <w:rPr>
          <w:rFonts w:ascii="Arial" w:hAnsi="Arial" w:cs="Arial"/>
          <w:color w:val="333333"/>
        </w:rPr>
      </w:pPr>
    </w:p>
    <w:tbl>
      <w:tblPr>
        <w:tblW w:w="9727" w:type="dxa"/>
        <w:tblBorders>
          <w:top w:val="single" w:sz="6" w:space="0" w:color="auto"/>
          <w:bottom w:val="single" w:sz="6" w:space="0" w:color="auto"/>
          <w:insideH w:val="single" w:sz="6" w:space="0" w:color="auto"/>
        </w:tblBorders>
        <w:tblLayout w:type="fixed"/>
        <w:tblLook w:val="0000" w:firstRow="0" w:lastRow="0" w:firstColumn="0" w:lastColumn="0" w:noHBand="0" w:noVBand="0"/>
      </w:tblPr>
      <w:tblGrid>
        <w:gridCol w:w="2093"/>
        <w:gridCol w:w="1276"/>
        <w:gridCol w:w="6358"/>
      </w:tblGrid>
      <w:tr w:rsidR="00B65A2A" w:rsidRPr="00877B86" w:rsidTr="0036743A">
        <w:trPr>
          <w:cantSplit/>
          <w:tblHeader/>
        </w:trPr>
        <w:tc>
          <w:tcPr>
            <w:tcW w:w="2093" w:type="dxa"/>
            <w:tcBorders>
              <w:top w:val="single" w:sz="6" w:space="0" w:color="auto"/>
              <w:left w:val="nil"/>
              <w:bottom w:val="single" w:sz="6" w:space="0" w:color="auto"/>
              <w:right w:val="nil"/>
            </w:tcBorders>
            <w:shd w:val="clear" w:color="auto" w:fill="202020"/>
          </w:tcPr>
          <w:p w:rsidR="00B65A2A" w:rsidRPr="00877B86" w:rsidRDefault="00B65A2A" w:rsidP="002D55A5">
            <w:pPr>
              <w:pStyle w:val="tabletext"/>
              <w:widowControl/>
              <w:jc w:val="left"/>
              <w:rPr>
                <w:rFonts w:ascii="Arial" w:hAnsi="Arial" w:cs="Arial"/>
                <w:b/>
                <w:sz w:val="20"/>
              </w:rPr>
            </w:pPr>
            <w:r w:rsidRPr="00877B86">
              <w:rPr>
                <w:rFonts w:ascii="Arial" w:hAnsi="Arial" w:cs="Arial"/>
                <w:b/>
                <w:sz w:val="20"/>
              </w:rPr>
              <w:t>Variable</w:t>
            </w:r>
          </w:p>
          <w:p w:rsidR="00B65A2A" w:rsidRPr="00877B86" w:rsidRDefault="00B65A2A" w:rsidP="002D55A5">
            <w:pPr>
              <w:pStyle w:val="tabletext"/>
              <w:widowControl/>
              <w:jc w:val="left"/>
              <w:rPr>
                <w:rFonts w:ascii="Arial" w:hAnsi="Arial" w:cs="Arial"/>
                <w:b/>
                <w:sz w:val="20"/>
              </w:rPr>
            </w:pPr>
            <w:r w:rsidRPr="00877B86">
              <w:rPr>
                <w:rFonts w:ascii="Arial" w:hAnsi="Arial" w:cs="Arial"/>
                <w:b/>
                <w:sz w:val="20"/>
              </w:rPr>
              <w:t>(Column Heading)</w:t>
            </w:r>
          </w:p>
        </w:tc>
        <w:tc>
          <w:tcPr>
            <w:tcW w:w="1276" w:type="dxa"/>
            <w:tcBorders>
              <w:top w:val="single" w:sz="6" w:space="0" w:color="auto"/>
              <w:left w:val="single" w:sz="6" w:space="0" w:color="auto"/>
              <w:bottom w:val="single" w:sz="6" w:space="0" w:color="auto"/>
              <w:right w:val="nil"/>
            </w:tcBorders>
            <w:shd w:val="clear" w:color="auto" w:fill="202020"/>
          </w:tcPr>
          <w:p w:rsidR="00B65A2A" w:rsidRPr="00877B86" w:rsidRDefault="00B65A2A" w:rsidP="002D55A5">
            <w:pPr>
              <w:pStyle w:val="tabletext"/>
              <w:widowControl/>
              <w:jc w:val="left"/>
              <w:rPr>
                <w:rFonts w:ascii="Arial" w:hAnsi="Arial" w:cs="Arial"/>
                <w:b/>
                <w:sz w:val="20"/>
              </w:rPr>
            </w:pPr>
            <w:r w:rsidRPr="00877B86">
              <w:rPr>
                <w:rFonts w:ascii="Arial" w:hAnsi="Arial" w:cs="Arial"/>
                <w:b/>
                <w:sz w:val="20"/>
              </w:rPr>
              <w:t>Label</w:t>
            </w:r>
          </w:p>
        </w:tc>
        <w:tc>
          <w:tcPr>
            <w:tcW w:w="6358" w:type="dxa"/>
            <w:tcBorders>
              <w:top w:val="single" w:sz="6" w:space="0" w:color="auto"/>
              <w:left w:val="single" w:sz="6" w:space="0" w:color="auto"/>
              <w:bottom w:val="single" w:sz="6" w:space="0" w:color="auto"/>
              <w:right w:val="nil"/>
            </w:tcBorders>
            <w:shd w:val="clear" w:color="auto" w:fill="202020"/>
          </w:tcPr>
          <w:p w:rsidR="00B65A2A" w:rsidRPr="00877B86" w:rsidRDefault="00B65A2A" w:rsidP="002D55A5">
            <w:pPr>
              <w:pStyle w:val="tabletext"/>
              <w:widowControl/>
              <w:jc w:val="left"/>
              <w:rPr>
                <w:rFonts w:ascii="Arial" w:hAnsi="Arial" w:cs="Arial"/>
                <w:b/>
                <w:sz w:val="20"/>
              </w:rPr>
            </w:pPr>
            <w:r w:rsidRPr="00877B86">
              <w:rPr>
                <w:rFonts w:ascii="Arial" w:hAnsi="Arial" w:cs="Arial"/>
                <w:b/>
                <w:sz w:val="20"/>
              </w:rPr>
              <w:t>Description</w:t>
            </w:r>
          </w:p>
        </w:tc>
      </w:tr>
      <w:tr w:rsidR="00B65A2A" w:rsidRPr="00877B86" w:rsidTr="0036743A">
        <w:trPr>
          <w:cantSplit/>
        </w:trPr>
        <w:tc>
          <w:tcPr>
            <w:tcW w:w="2093" w:type="dxa"/>
            <w:tcBorders>
              <w:top w:val="single" w:sz="6" w:space="0" w:color="auto"/>
              <w:left w:val="nil"/>
              <w:bottom w:val="single" w:sz="6" w:space="0" w:color="auto"/>
              <w:right w:val="nil"/>
            </w:tcBorders>
          </w:tcPr>
          <w:p w:rsidR="00B65A2A" w:rsidRPr="00877B86" w:rsidRDefault="00EA12D0" w:rsidP="002D55A5">
            <w:pPr>
              <w:pStyle w:val="tabletext"/>
              <w:widowControl/>
              <w:jc w:val="left"/>
              <w:rPr>
                <w:rFonts w:ascii="Arial" w:hAnsi="Arial" w:cs="Arial"/>
                <w:color w:val="333333"/>
                <w:sz w:val="20"/>
              </w:rPr>
            </w:pPr>
            <w:r w:rsidRPr="00877B86">
              <w:rPr>
                <w:rFonts w:ascii="Arial" w:hAnsi="Arial" w:cs="Arial"/>
                <w:color w:val="333333"/>
                <w:sz w:val="20"/>
              </w:rPr>
              <w:t>New Zealand</w:t>
            </w:r>
            <w:r w:rsidR="00C10BA9" w:rsidRPr="00877B86">
              <w:rPr>
                <w:rFonts w:ascii="Arial" w:hAnsi="Arial" w:cs="Arial"/>
                <w:color w:val="333333"/>
                <w:sz w:val="20"/>
              </w:rPr>
              <w:t xml:space="preserve"> </w:t>
            </w:r>
            <w:r w:rsidR="00B65A2A" w:rsidRPr="00877B86">
              <w:rPr>
                <w:rFonts w:ascii="Arial" w:hAnsi="Arial" w:cs="Arial"/>
                <w:color w:val="333333"/>
                <w:sz w:val="20"/>
              </w:rPr>
              <w:t>DRG</w:t>
            </w:r>
          </w:p>
        </w:tc>
        <w:tc>
          <w:tcPr>
            <w:tcW w:w="1276" w:type="dxa"/>
            <w:tcBorders>
              <w:top w:val="single" w:sz="6" w:space="0" w:color="auto"/>
              <w:left w:val="single" w:sz="6" w:space="0" w:color="auto"/>
              <w:bottom w:val="single" w:sz="6" w:space="0" w:color="auto"/>
              <w:right w:val="nil"/>
            </w:tcBorders>
          </w:tcPr>
          <w:p w:rsidR="00B65A2A" w:rsidRPr="00877B86" w:rsidRDefault="00EA12D0" w:rsidP="002D55A5">
            <w:pPr>
              <w:pStyle w:val="tabletext"/>
              <w:widowControl/>
              <w:jc w:val="left"/>
              <w:rPr>
                <w:rFonts w:ascii="Arial" w:hAnsi="Arial" w:cs="Arial"/>
                <w:color w:val="333333"/>
                <w:sz w:val="20"/>
              </w:rPr>
            </w:pPr>
            <w:r w:rsidRPr="00877B86">
              <w:rPr>
                <w:rFonts w:ascii="Arial" w:hAnsi="Arial" w:cs="Arial"/>
                <w:color w:val="333333"/>
                <w:sz w:val="20"/>
              </w:rPr>
              <w:t>NZ</w:t>
            </w:r>
            <w:r w:rsidR="00B65A2A" w:rsidRPr="00877B86">
              <w:rPr>
                <w:rFonts w:ascii="Arial" w:hAnsi="Arial" w:cs="Arial"/>
                <w:color w:val="333333"/>
                <w:sz w:val="20"/>
              </w:rPr>
              <w:t>-DRG</w:t>
            </w:r>
            <w:r w:rsidR="008E5627" w:rsidRPr="00877B86">
              <w:rPr>
                <w:rFonts w:ascii="Arial" w:hAnsi="Arial" w:cs="Arial"/>
                <w:color w:val="333333"/>
                <w:sz w:val="20"/>
              </w:rPr>
              <w:t>6</w:t>
            </w:r>
            <w:r w:rsidR="00180033" w:rsidRPr="00877B86">
              <w:rPr>
                <w:rFonts w:ascii="Arial" w:hAnsi="Arial" w:cs="Arial"/>
                <w:color w:val="333333"/>
                <w:sz w:val="20"/>
              </w:rPr>
              <w:t>x</w:t>
            </w:r>
          </w:p>
        </w:tc>
        <w:tc>
          <w:tcPr>
            <w:tcW w:w="6358" w:type="dxa"/>
            <w:tcBorders>
              <w:top w:val="single" w:sz="6" w:space="0" w:color="auto"/>
              <w:left w:val="single" w:sz="6" w:space="0" w:color="auto"/>
              <w:bottom w:val="single" w:sz="6" w:space="0" w:color="auto"/>
              <w:right w:val="nil"/>
            </w:tcBorders>
          </w:tcPr>
          <w:p w:rsidR="00F365D0" w:rsidRPr="00877B86" w:rsidRDefault="00681306" w:rsidP="002D55A5">
            <w:pPr>
              <w:pStyle w:val="tabletext"/>
              <w:widowControl/>
              <w:jc w:val="left"/>
              <w:rPr>
                <w:rFonts w:ascii="Arial" w:hAnsi="Arial" w:cs="Arial"/>
                <w:color w:val="333333"/>
                <w:sz w:val="20"/>
              </w:rPr>
            </w:pPr>
            <w:r w:rsidRPr="00877B86">
              <w:rPr>
                <w:rFonts w:ascii="Arial" w:hAnsi="Arial" w:cs="Arial"/>
                <w:color w:val="333333"/>
                <w:sz w:val="20"/>
              </w:rPr>
              <w:t>AR-DRG</w:t>
            </w:r>
            <w:r w:rsidR="009B1B99">
              <w:rPr>
                <w:rFonts w:ascii="Arial" w:hAnsi="Arial" w:cs="Arial"/>
                <w:color w:val="333333"/>
                <w:sz w:val="20"/>
              </w:rPr>
              <w:t xml:space="preserve"> </w:t>
            </w:r>
            <w:r w:rsidRPr="00877B86">
              <w:rPr>
                <w:rFonts w:ascii="Arial" w:hAnsi="Arial" w:cs="Arial"/>
                <w:color w:val="333333"/>
                <w:sz w:val="20"/>
              </w:rPr>
              <w:t>v6.0x</w:t>
            </w:r>
            <w:r w:rsidR="00EA12D0" w:rsidRPr="00877B86">
              <w:rPr>
                <w:rFonts w:ascii="Arial" w:hAnsi="Arial" w:cs="Arial"/>
                <w:color w:val="333333"/>
                <w:sz w:val="20"/>
              </w:rPr>
              <w:t xml:space="preserve"> as adapted for New Zealand</w:t>
            </w:r>
          </w:p>
        </w:tc>
      </w:tr>
      <w:tr w:rsidR="00B65A2A" w:rsidRPr="00877B86" w:rsidTr="0036743A">
        <w:trPr>
          <w:cantSplit/>
        </w:trPr>
        <w:tc>
          <w:tcPr>
            <w:tcW w:w="2093" w:type="dxa"/>
            <w:tcBorders>
              <w:top w:val="single" w:sz="6" w:space="0" w:color="auto"/>
              <w:left w:val="nil"/>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 xml:space="preserve">Mechanical ventilation </w:t>
            </w:r>
          </w:p>
        </w:tc>
        <w:tc>
          <w:tcPr>
            <w:tcW w:w="1276" w:type="dxa"/>
            <w:tcBorders>
              <w:top w:val="single" w:sz="6" w:space="0" w:color="auto"/>
              <w:left w:val="single" w:sz="6" w:space="0" w:color="auto"/>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Mvelig</w:t>
            </w:r>
          </w:p>
        </w:tc>
        <w:tc>
          <w:tcPr>
            <w:tcW w:w="6358" w:type="dxa"/>
            <w:tcBorders>
              <w:top w:val="single" w:sz="6" w:space="0" w:color="auto"/>
              <w:left w:val="single" w:sz="6" w:space="0" w:color="auto"/>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 xml:space="preserve">This describes the way mechanical ventilation severity co-payments are calculated for the </w:t>
            </w:r>
            <w:r w:rsidR="00EA12D0" w:rsidRPr="00877B86">
              <w:rPr>
                <w:rFonts w:ascii="Arial" w:hAnsi="Arial" w:cs="Arial"/>
                <w:color w:val="333333"/>
                <w:sz w:val="20"/>
              </w:rPr>
              <w:t>NZ</w:t>
            </w:r>
            <w:r w:rsidRPr="00877B86">
              <w:rPr>
                <w:rFonts w:ascii="Arial" w:hAnsi="Arial" w:cs="Arial"/>
                <w:color w:val="333333"/>
                <w:sz w:val="20"/>
              </w:rPr>
              <w:t>-DRG</w:t>
            </w:r>
            <w:r w:rsidR="004B340C" w:rsidRPr="00877B86">
              <w:rPr>
                <w:rFonts w:ascii="Arial" w:hAnsi="Arial" w:cs="Arial"/>
                <w:color w:val="333333"/>
                <w:sz w:val="20"/>
              </w:rPr>
              <w:t>6</w:t>
            </w:r>
            <w:r w:rsidR="001470D4" w:rsidRPr="00877B86">
              <w:rPr>
                <w:rFonts w:ascii="Arial" w:hAnsi="Arial" w:cs="Arial"/>
                <w:color w:val="333333"/>
                <w:sz w:val="20"/>
              </w:rPr>
              <w:t>x</w:t>
            </w:r>
            <w:r w:rsidRPr="00877B86">
              <w:rPr>
                <w:rFonts w:ascii="Arial" w:hAnsi="Arial" w:cs="Arial"/>
                <w:color w:val="333333"/>
                <w:sz w:val="20"/>
              </w:rPr>
              <w:t>. Options are :-</w:t>
            </w:r>
          </w:p>
          <w:p w:rsidR="00B65A2A" w:rsidRPr="00877B86" w:rsidRDefault="00B65A2A" w:rsidP="0036743A">
            <w:pPr>
              <w:pStyle w:val="tabletext"/>
              <w:widowControl/>
              <w:ind w:left="175"/>
              <w:jc w:val="left"/>
              <w:rPr>
                <w:rFonts w:ascii="Arial" w:hAnsi="Arial" w:cs="Arial"/>
                <w:color w:val="333333"/>
                <w:sz w:val="20"/>
              </w:rPr>
            </w:pPr>
            <w:r w:rsidRPr="00877B86">
              <w:rPr>
                <w:rFonts w:ascii="Arial" w:hAnsi="Arial" w:cs="Arial"/>
                <w:color w:val="333333"/>
                <w:sz w:val="20"/>
              </w:rPr>
              <w:t xml:space="preserve">D: funded provided at least </w:t>
            </w:r>
            <w:r w:rsidR="009C2191" w:rsidRPr="00877B86">
              <w:rPr>
                <w:rFonts w:ascii="Arial" w:hAnsi="Arial" w:cs="Arial"/>
                <w:color w:val="333333"/>
                <w:sz w:val="20"/>
              </w:rPr>
              <w:t>6</w:t>
            </w:r>
            <w:r w:rsidRPr="00877B86">
              <w:rPr>
                <w:rFonts w:ascii="Arial" w:hAnsi="Arial" w:cs="Arial"/>
                <w:color w:val="333333"/>
                <w:sz w:val="20"/>
              </w:rPr>
              <w:t xml:space="preserve"> hours of ventilation is provided. Patients attract a daily rate of 0.7729 WIES</w:t>
            </w:r>
            <w:r w:rsidR="00CD58F9" w:rsidRPr="00877B86">
              <w:rPr>
                <w:rFonts w:ascii="Arial" w:hAnsi="Arial" w:cs="Arial"/>
                <w:color w:val="333333"/>
                <w:sz w:val="20"/>
              </w:rPr>
              <w:t>.</w:t>
            </w:r>
          </w:p>
          <w:p w:rsidR="00B65A2A" w:rsidRPr="00877B86" w:rsidRDefault="00B65A2A" w:rsidP="0036743A">
            <w:pPr>
              <w:pStyle w:val="tabletext"/>
              <w:widowControl/>
              <w:ind w:left="175"/>
              <w:jc w:val="left"/>
              <w:rPr>
                <w:rFonts w:ascii="Arial" w:hAnsi="Arial" w:cs="Arial"/>
                <w:color w:val="333333"/>
                <w:sz w:val="20"/>
              </w:rPr>
            </w:pPr>
            <w:r w:rsidRPr="00877B86">
              <w:rPr>
                <w:rFonts w:ascii="Arial" w:hAnsi="Arial" w:cs="Arial"/>
                <w:color w:val="333333"/>
                <w:sz w:val="20"/>
              </w:rPr>
              <w:t xml:space="preserve">E: </w:t>
            </w:r>
            <w:r w:rsidR="00CD58F9" w:rsidRPr="00877B86">
              <w:rPr>
                <w:rFonts w:ascii="Arial" w:hAnsi="Arial" w:cs="Arial"/>
                <w:color w:val="333333"/>
                <w:sz w:val="20"/>
              </w:rPr>
              <w:t>patients are</w:t>
            </w:r>
            <w:r w:rsidRPr="00877B86">
              <w:rPr>
                <w:rFonts w:ascii="Arial" w:hAnsi="Arial" w:cs="Arial"/>
                <w:color w:val="333333"/>
                <w:sz w:val="20"/>
              </w:rPr>
              <w:t xml:space="preserve"> funded an additional 3.1323 WIES</w:t>
            </w:r>
            <w:r w:rsidR="00CD58F9" w:rsidRPr="00877B86">
              <w:rPr>
                <w:rFonts w:ascii="Arial" w:hAnsi="Arial" w:cs="Arial"/>
                <w:color w:val="333333"/>
                <w:sz w:val="20"/>
              </w:rPr>
              <w:t>.</w:t>
            </w:r>
          </w:p>
          <w:p w:rsidR="00B65A2A" w:rsidRPr="00877B86" w:rsidRDefault="00B65A2A" w:rsidP="0036743A">
            <w:pPr>
              <w:pStyle w:val="tabletext"/>
              <w:widowControl/>
              <w:ind w:left="175"/>
              <w:jc w:val="left"/>
              <w:rPr>
                <w:rFonts w:ascii="Arial" w:hAnsi="Arial" w:cs="Arial"/>
                <w:color w:val="333333"/>
                <w:sz w:val="20"/>
              </w:rPr>
            </w:pPr>
            <w:r w:rsidRPr="00877B86">
              <w:rPr>
                <w:rFonts w:ascii="Arial" w:hAnsi="Arial" w:cs="Arial"/>
                <w:color w:val="333333"/>
                <w:sz w:val="20"/>
              </w:rPr>
              <w:t>4: funded for each day of mechanical ventilation after 4 days. Patients attract a daily rate of 0.7729 WIES.</w:t>
            </w:r>
          </w:p>
          <w:p w:rsidR="009E61C4" w:rsidRPr="00877B86" w:rsidRDefault="00B65A2A" w:rsidP="007D4655">
            <w:pPr>
              <w:pStyle w:val="tabletext"/>
              <w:widowControl/>
              <w:ind w:left="175"/>
              <w:jc w:val="left"/>
              <w:rPr>
                <w:rFonts w:ascii="Arial" w:hAnsi="Arial" w:cs="Arial"/>
                <w:color w:val="333333"/>
                <w:sz w:val="20"/>
              </w:rPr>
            </w:pPr>
            <w:r w:rsidRPr="00877B86">
              <w:rPr>
                <w:rFonts w:ascii="Arial" w:hAnsi="Arial" w:cs="Arial"/>
                <w:color w:val="333333"/>
                <w:sz w:val="20"/>
              </w:rPr>
              <w:t>I: ineligible for mechanical ventilation co-payments</w:t>
            </w:r>
            <w:r w:rsidR="00CD58F9" w:rsidRPr="00877B86">
              <w:rPr>
                <w:rFonts w:ascii="Arial" w:hAnsi="Arial" w:cs="Arial"/>
                <w:color w:val="333333"/>
                <w:sz w:val="20"/>
              </w:rPr>
              <w:t>.</w:t>
            </w:r>
          </w:p>
        </w:tc>
      </w:tr>
      <w:tr w:rsidR="00B65A2A" w:rsidRPr="00877B86" w:rsidTr="0036743A">
        <w:trPr>
          <w:cantSplit/>
        </w:trPr>
        <w:tc>
          <w:tcPr>
            <w:tcW w:w="2093" w:type="dxa"/>
            <w:tcBorders>
              <w:top w:val="single" w:sz="6" w:space="0" w:color="auto"/>
              <w:left w:val="nil"/>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Other co-payments</w:t>
            </w:r>
          </w:p>
          <w:p w:rsidR="00B65A2A" w:rsidRPr="00877B86" w:rsidRDefault="00B65A2A" w:rsidP="002D55A5">
            <w:pPr>
              <w:pStyle w:val="tabletext"/>
              <w:widowControl/>
              <w:jc w:val="left"/>
              <w:rPr>
                <w:rFonts w:ascii="Arial" w:hAnsi="Arial" w:cs="Arial"/>
                <w:color w:val="333333"/>
                <w:sz w:val="20"/>
              </w:rPr>
            </w:pPr>
          </w:p>
        </w:tc>
        <w:tc>
          <w:tcPr>
            <w:tcW w:w="1276" w:type="dxa"/>
            <w:tcBorders>
              <w:top w:val="single" w:sz="6" w:space="0" w:color="auto"/>
              <w:left w:val="single" w:sz="6" w:space="0" w:color="auto"/>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Copay</w:t>
            </w:r>
          </w:p>
        </w:tc>
        <w:tc>
          <w:tcPr>
            <w:tcW w:w="6358" w:type="dxa"/>
            <w:tcBorders>
              <w:top w:val="single" w:sz="6" w:space="0" w:color="auto"/>
              <w:left w:val="single" w:sz="6" w:space="0" w:color="auto"/>
              <w:bottom w:val="single" w:sz="6" w:space="0" w:color="auto"/>
              <w:right w:val="nil"/>
            </w:tcBorders>
          </w:tcPr>
          <w:p w:rsidR="000C4D84"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Some groups of patients attract additional funds in rec</w:t>
            </w:r>
            <w:r w:rsidR="00F102EF" w:rsidRPr="00877B86">
              <w:rPr>
                <w:rFonts w:ascii="Arial" w:hAnsi="Arial" w:cs="Arial"/>
                <w:color w:val="333333"/>
                <w:sz w:val="20"/>
              </w:rPr>
              <w:t xml:space="preserve">ognition of their higher costs.  </w:t>
            </w:r>
          </w:p>
          <w:p w:rsidR="000C4D84" w:rsidRPr="00877B86" w:rsidRDefault="000C4D84" w:rsidP="002D55A5">
            <w:pPr>
              <w:pStyle w:val="tabletext"/>
              <w:widowControl/>
              <w:jc w:val="left"/>
              <w:rPr>
                <w:rFonts w:ascii="Arial" w:hAnsi="Arial" w:cs="Arial"/>
                <w:color w:val="333333"/>
                <w:sz w:val="20"/>
              </w:rPr>
            </w:pPr>
          </w:p>
          <w:p w:rsidR="009B1B99" w:rsidRDefault="00B65A2A" w:rsidP="002D55A5">
            <w:pPr>
              <w:pStyle w:val="tabletext"/>
              <w:widowControl/>
              <w:jc w:val="left"/>
              <w:rPr>
                <w:rFonts w:ascii="Arial" w:hAnsi="Arial" w:cs="Arial"/>
                <w:color w:val="333333"/>
                <w:sz w:val="20"/>
              </w:rPr>
            </w:pPr>
            <w:r w:rsidRPr="00877B86">
              <w:rPr>
                <w:rFonts w:ascii="Arial" w:hAnsi="Arial" w:cs="Arial"/>
                <w:color w:val="333333"/>
                <w:sz w:val="20"/>
              </w:rPr>
              <w:t>For New Zealand there are co</w:t>
            </w:r>
            <w:r w:rsidR="009C2191" w:rsidRPr="00877B86">
              <w:rPr>
                <w:rFonts w:ascii="Arial" w:hAnsi="Arial" w:cs="Arial"/>
                <w:color w:val="333333"/>
                <w:sz w:val="20"/>
              </w:rPr>
              <w:t>-</w:t>
            </w:r>
            <w:r w:rsidRPr="00877B86">
              <w:rPr>
                <w:rFonts w:ascii="Arial" w:hAnsi="Arial" w:cs="Arial"/>
                <w:color w:val="333333"/>
                <w:sz w:val="20"/>
              </w:rPr>
              <w:t>payments for AAA stent</w:t>
            </w:r>
            <w:r w:rsidR="00365205" w:rsidRPr="00877B86">
              <w:rPr>
                <w:rFonts w:ascii="Arial" w:hAnsi="Arial" w:cs="Arial"/>
                <w:color w:val="333333"/>
                <w:sz w:val="20"/>
              </w:rPr>
              <w:t>, ASD</w:t>
            </w:r>
            <w:r w:rsidR="009A3470" w:rsidRPr="00877B86">
              <w:rPr>
                <w:rFonts w:ascii="Arial" w:hAnsi="Arial" w:cs="Arial"/>
                <w:color w:val="333333"/>
                <w:sz w:val="20"/>
              </w:rPr>
              <w:t>, EPS</w:t>
            </w:r>
            <w:r w:rsidR="005104A8">
              <w:rPr>
                <w:rFonts w:ascii="Arial" w:hAnsi="Arial" w:cs="Arial"/>
                <w:color w:val="333333"/>
                <w:sz w:val="20"/>
              </w:rPr>
              <w:t xml:space="preserve">, </w:t>
            </w:r>
            <w:r w:rsidRPr="00877B86">
              <w:rPr>
                <w:rFonts w:ascii="Arial" w:hAnsi="Arial" w:cs="Arial"/>
                <w:color w:val="333333"/>
                <w:sz w:val="20"/>
              </w:rPr>
              <w:t>scoliosis implants</w:t>
            </w:r>
            <w:r w:rsidR="007060B4">
              <w:rPr>
                <w:rFonts w:ascii="Arial" w:hAnsi="Arial" w:cs="Arial"/>
                <w:color w:val="333333"/>
                <w:sz w:val="20"/>
              </w:rPr>
              <w:t>, live donor nephrectomy</w:t>
            </w:r>
            <w:r w:rsidR="00AF08EC">
              <w:rPr>
                <w:rFonts w:ascii="Arial" w:hAnsi="Arial" w:cs="Arial"/>
                <w:color w:val="333333"/>
                <w:sz w:val="20"/>
              </w:rPr>
              <w:t>, and</w:t>
            </w:r>
            <w:r w:rsidR="009874DC">
              <w:rPr>
                <w:rFonts w:ascii="Arial" w:hAnsi="Arial" w:cs="Arial"/>
                <w:color w:val="333333"/>
                <w:sz w:val="20"/>
              </w:rPr>
              <w:t xml:space="preserve"> </w:t>
            </w:r>
            <w:r w:rsidR="009E61C4">
              <w:rPr>
                <w:rFonts w:ascii="Arial" w:hAnsi="Arial" w:cs="Arial"/>
                <w:color w:val="333333"/>
                <w:sz w:val="20"/>
              </w:rPr>
              <w:t>endovascular treatment</w:t>
            </w:r>
            <w:r w:rsidR="00AF08EC">
              <w:rPr>
                <w:rFonts w:ascii="Arial" w:hAnsi="Arial" w:cs="Arial"/>
                <w:color w:val="333333"/>
                <w:sz w:val="20"/>
              </w:rPr>
              <w:t xml:space="preserve"> of cerebral aneurysms</w:t>
            </w:r>
            <w:r w:rsidR="00F102EF" w:rsidRPr="00877B86">
              <w:rPr>
                <w:rFonts w:ascii="Arial" w:hAnsi="Arial" w:cs="Arial"/>
                <w:color w:val="333333"/>
                <w:sz w:val="20"/>
              </w:rPr>
              <w:t xml:space="preserve">.  </w:t>
            </w:r>
            <w:r w:rsidRPr="00877B86">
              <w:rPr>
                <w:rFonts w:ascii="Arial" w:hAnsi="Arial" w:cs="Arial"/>
                <w:color w:val="333333"/>
                <w:sz w:val="20"/>
              </w:rPr>
              <w:t>See Box 1b</w:t>
            </w:r>
            <w:r w:rsidR="007060B4">
              <w:rPr>
                <w:rFonts w:ascii="Arial" w:hAnsi="Arial" w:cs="Arial"/>
                <w:color w:val="333333"/>
                <w:sz w:val="20"/>
              </w:rPr>
              <w:t>, 1c</w:t>
            </w:r>
            <w:r w:rsidR="00A538A7">
              <w:rPr>
                <w:rFonts w:ascii="Arial" w:hAnsi="Arial" w:cs="Arial"/>
                <w:color w:val="333333"/>
                <w:sz w:val="20"/>
              </w:rPr>
              <w:t>,</w:t>
            </w:r>
            <w:r w:rsidR="00AE1B2E">
              <w:rPr>
                <w:rFonts w:ascii="Arial" w:hAnsi="Arial" w:cs="Arial"/>
                <w:color w:val="333333"/>
                <w:sz w:val="20"/>
              </w:rPr>
              <w:t xml:space="preserve"> 1</w:t>
            </w:r>
            <w:r w:rsidR="007060B4">
              <w:rPr>
                <w:rFonts w:ascii="Arial" w:hAnsi="Arial" w:cs="Arial"/>
                <w:color w:val="333333"/>
                <w:sz w:val="20"/>
              </w:rPr>
              <w:t>d</w:t>
            </w:r>
            <w:r w:rsidR="00A538A7">
              <w:rPr>
                <w:rFonts w:ascii="Arial" w:hAnsi="Arial" w:cs="Arial"/>
                <w:color w:val="333333"/>
                <w:sz w:val="20"/>
              </w:rPr>
              <w:t xml:space="preserve"> and 1e</w:t>
            </w:r>
            <w:r w:rsidR="007060B4">
              <w:rPr>
                <w:rFonts w:ascii="Arial" w:hAnsi="Arial" w:cs="Arial"/>
                <w:color w:val="333333"/>
                <w:sz w:val="20"/>
              </w:rPr>
              <w:t>.</w:t>
            </w:r>
            <w:r w:rsidR="00C10BA9" w:rsidRPr="00877B86">
              <w:rPr>
                <w:rFonts w:ascii="Arial" w:hAnsi="Arial" w:cs="Arial"/>
                <w:color w:val="333333"/>
                <w:sz w:val="20"/>
              </w:rPr>
              <w:t xml:space="preserve"> </w:t>
            </w:r>
          </w:p>
          <w:p w:rsidR="009E61C4"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Now coelig.</w:t>
            </w:r>
          </w:p>
        </w:tc>
      </w:tr>
      <w:tr w:rsidR="00B65A2A" w:rsidRPr="00877B86" w:rsidTr="0036743A">
        <w:trPr>
          <w:cantSplit/>
        </w:trPr>
        <w:tc>
          <w:tcPr>
            <w:tcW w:w="2093" w:type="dxa"/>
            <w:tcBorders>
              <w:top w:val="single" w:sz="6" w:space="0" w:color="auto"/>
              <w:left w:val="nil"/>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Low inlier boundary</w:t>
            </w:r>
          </w:p>
        </w:tc>
        <w:tc>
          <w:tcPr>
            <w:tcW w:w="1276" w:type="dxa"/>
            <w:tcBorders>
              <w:top w:val="single" w:sz="6" w:space="0" w:color="auto"/>
              <w:left w:val="single" w:sz="6" w:space="0" w:color="auto"/>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Lb</w:t>
            </w:r>
          </w:p>
        </w:tc>
        <w:tc>
          <w:tcPr>
            <w:tcW w:w="6358" w:type="dxa"/>
            <w:tcBorders>
              <w:top w:val="single" w:sz="6" w:space="0" w:color="auto"/>
              <w:left w:val="single" w:sz="6" w:space="0" w:color="auto"/>
              <w:bottom w:val="single" w:sz="6" w:space="0" w:color="auto"/>
              <w:right w:val="nil"/>
            </w:tcBorders>
          </w:tcPr>
          <w:p w:rsidR="00E1229E" w:rsidRPr="00877B86" w:rsidRDefault="00B65A2A" w:rsidP="00BB468A">
            <w:pPr>
              <w:pStyle w:val="tabletext"/>
              <w:widowControl/>
              <w:jc w:val="left"/>
              <w:rPr>
                <w:rFonts w:ascii="Arial" w:hAnsi="Arial" w:cs="Arial"/>
                <w:color w:val="333333"/>
                <w:sz w:val="20"/>
              </w:rPr>
            </w:pPr>
            <w:r w:rsidRPr="00877B86">
              <w:rPr>
                <w:rFonts w:ascii="Arial" w:hAnsi="Arial" w:cs="Arial"/>
                <w:color w:val="333333"/>
                <w:sz w:val="20"/>
              </w:rPr>
              <w:t xml:space="preserve">The low length of stay boundary for </w:t>
            </w:r>
            <w:r w:rsidR="001C16C0" w:rsidRPr="00877B86">
              <w:rPr>
                <w:rFonts w:ascii="Arial" w:hAnsi="Arial" w:cs="Arial"/>
                <w:color w:val="333333"/>
                <w:sz w:val="20"/>
              </w:rPr>
              <w:t>inliers.</w:t>
            </w:r>
            <w:r w:rsidR="00BB468A" w:rsidRPr="00877B86">
              <w:rPr>
                <w:rFonts w:ascii="Arial" w:hAnsi="Arial" w:cs="Arial"/>
                <w:color w:val="333333"/>
                <w:sz w:val="20"/>
              </w:rPr>
              <w:t xml:space="preserve"> </w:t>
            </w:r>
            <w:r w:rsidR="001C16C0" w:rsidRPr="00877B86">
              <w:rPr>
                <w:rFonts w:ascii="Arial" w:hAnsi="Arial" w:cs="Arial"/>
                <w:color w:val="333333"/>
                <w:sz w:val="20"/>
              </w:rPr>
              <w:t>Patients</w:t>
            </w:r>
            <w:r w:rsidRPr="00877B86">
              <w:rPr>
                <w:rFonts w:ascii="Arial" w:hAnsi="Arial" w:cs="Arial"/>
                <w:color w:val="333333"/>
                <w:sz w:val="20"/>
              </w:rPr>
              <w:t xml:space="preserve"> with a length of stay less than the low boundary are classed as low outliers. </w:t>
            </w:r>
          </w:p>
          <w:p w:rsidR="00E1229E" w:rsidRPr="00877B86" w:rsidRDefault="00E1229E" w:rsidP="00BB468A">
            <w:pPr>
              <w:pStyle w:val="tabletext"/>
              <w:widowControl/>
              <w:jc w:val="left"/>
              <w:rPr>
                <w:rFonts w:ascii="Arial" w:hAnsi="Arial" w:cs="Arial"/>
                <w:color w:val="333333"/>
                <w:sz w:val="20"/>
              </w:rPr>
            </w:pPr>
          </w:p>
          <w:p w:rsidR="009E61C4" w:rsidRPr="00877B86" w:rsidRDefault="00B65A2A" w:rsidP="00BB468A">
            <w:pPr>
              <w:pStyle w:val="tabletext"/>
              <w:widowControl/>
              <w:jc w:val="left"/>
              <w:rPr>
                <w:rFonts w:ascii="Arial" w:hAnsi="Arial" w:cs="Arial"/>
                <w:color w:val="333333"/>
                <w:sz w:val="20"/>
              </w:rPr>
            </w:pPr>
            <w:r w:rsidRPr="00877B86">
              <w:rPr>
                <w:rFonts w:ascii="Arial" w:hAnsi="Arial" w:cs="Arial"/>
                <w:color w:val="333333"/>
                <w:sz w:val="20"/>
              </w:rPr>
              <w:t xml:space="preserve">For most DRG_NZs the low boundary has been set at a third of the estimated average length of stay for the DRG_NZ. </w:t>
            </w:r>
            <w:r w:rsidR="009B1B99">
              <w:rPr>
                <w:rFonts w:ascii="Arial" w:hAnsi="Arial" w:cs="Arial"/>
                <w:color w:val="333333"/>
                <w:sz w:val="20"/>
              </w:rPr>
              <w:t xml:space="preserve"> </w:t>
            </w:r>
            <w:r w:rsidRPr="00877B86">
              <w:rPr>
                <w:rFonts w:ascii="Arial" w:hAnsi="Arial" w:cs="Arial"/>
                <w:color w:val="333333"/>
                <w:sz w:val="20"/>
              </w:rPr>
              <w:t>Boundaries are truncated to the nearest whole number.</w:t>
            </w:r>
          </w:p>
        </w:tc>
      </w:tr>
      <w:tr w:rsidR="00B65A2A" w:rsidRPr="00877B86" w:rsidTr="0036743A">
        <w:trPr>
          <w:cantSplit/>
        </w:trPr>
        <w:tc>
          <w:tcPr>
            <w:tcW w:w="2093" w:type="dxa"/>
            <w:tcBorders>
              <w:top w:val="single" w:sz="6" w:space="0" w:color="auto"/>
              <w:left w:val="nil"/>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High inlier boundary</w:t>
            </w:r>
          </w:p>
        </w:tc>
        <w:tc>
          <w:tcPr>
            <w:tcW w:w="1276" w:type="dxa"/>
            <w:tcBorders>
              <w:top w:val="single" w:sz="6" w:space="0" w:color="auto"/>
              <w:left w:val="single" w:sz="6" w:space="0" w:color="auto"/>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Hb</w:t>
            </w:r>
          </w:p>
        </w:tc>
        <w:tc>
          <w:tcPr>
            <w:tcW w:w="6358" w:type="dxa"/>
            <w:tcBorders>
              <w:top w:val="single" w:sz="6" w:space="0" w:color="auto"/>
              <w:left w:val="single" w:sz="6" w:space="0" w:color="auto"/>
              <w:bottom w:val="single" w:sz="6" w:space="0" w:color="auto"/>
              <w:right w:val="nil"/>
            </w:tcBorders>
          </w:tcPr>
          <w:p w:rsidR="00E1229E"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The high lengt</w:t>
            </w:r>
            <w:r w:rsidR="00F102EF" w:rsidRPr="00877B86">
              <w:rPr>
                <w:rFonts w:ascii="Arial" w:hAnsi="Arial" w:cs="Arial"/>
                <w:color w:val="333333"/>
                <w:sz w:val="20"/>
              </w:rPr>
              <w:t xml:space="preserve">h of stay boundary for inliers.  </w:t>
            </w:r>
            <w:r w:rsidRPr="00877B86">
              <w:rPr>
                <w:rFonts w:ascii="Arial" w:hAnsi="Arial" w:cs="Arial"/>
                <w:color w:val="333333"/>
                <w:sz w:val="20"/>
              </w:rPr>
              <w:t>Patients with a length of stay greater than the high boundar</w:t>
            </w:r>
            <w:r w:rsidR="00F102EF" w:rsidRPr="00877B86">
              <w:rPr>
                <w:rFonts w:ascii="Arial" w:hAnsi="Arial" w:cs="Arial"/>
                <w:color w:val="333333"/>
                <w:sz w:val="20"/>
              </w:rPr>
              <w:t xml:space="preserve">y are classed as high outliers.  </w:t>
            </w:r>
          </w:p>
          <w:p w:rsidR="00E1229E" w:rsidRPr="00877B86" w:rsidRDefault="00E1229E" w:rsidP="002D55A5">
            <w:pPr>
              <w:pStyle w:val="tabletext"/>
              <w:widowControl/>
              <w:jc w:val="left"/>
              <w:rPr>
                <w:rFonts w:ascii="Arial" w:hAnsi="Arial" w:cs="Arial"/>
                <w:color w:val="333333"/>
                <w:sz w:val="20"/>
              </w:rPr>
            </w:pPr>
          </w:p>
          <w:p w:rsidR="009E61C4"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For most DRG_NZs the high boundary has been set at three times the estimated average</w:t>
            </w:r>
            <w:r w:rsidR="00F102EF" w:rsidRPr="00877B86">
              <w:rPr>
                <w:rFonts w:ascii="Arial" w:hAnsi="Arial" w:cs="Arial"/>
                <w:color w:val="333333"/>
                <w:sz w:val="20"/>
              </w:rPr>
              <w:t xml:space="preserve"> length of stay for the DRG_NZ.  </w:t>
            </w:r>
            <w:r w:rsidRPr="00877B86">
              <w:rPr>
                <w:rFonts w:ascii="Arial" w:hAnsi="Arial" w:cs="Arial"/>
                <w:color w:val="333333"/>
                <w:sz w:val="20"/>
              </w:rPr>
              <w:t>Boundaries are rounded to the nearest whole number.</w:t>
            </w:r>
          </w:p>
        </w:tc>
      </w:tr>
      <w:tr w:rsidR="00B65A2A" w:rsidRPr="00877B86" w:rsidTr="0036743A">
        <w:trPr>
          <w:cantSplit/>
        </w:trPr>
        <w:tc>
          <w:tcPr>
            <w:tcW w:w="2093" w:type="dxa"/>
            <w:tcBorders>
              <w:top w:val="single" w:sz="6" w:space="0" w:color="auto"/>
              <w:left w:val="nil"/>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Inlier average length of stay</w:t>
            </w:r>
          </w:p>
        </w:tc>
        <w:tc>
          <w:tcPr>
            <w:tcW w:w="1276" w:type="dxa"/>
            <w:tcBorders>
              <w:top w:val="single" w:sz="6" w:space="0" w:color="auto"/>
              <w:left w:val="single" w:sz="6" w:space="0" w:color="auto"/>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alos</w:t>
            </w:r>
          </w:p>
        </w:tc>
        <w:tc>
          <w:tcPr>
            <w:tcW w:w="6358" w:type="dxa"/>
            <w:tcBorders>
              <w:top w:val="single" w:sz="6" w:space="0" w:color="auto"/>
              <w:left w:val="single" w:sz="6" w:space="0" w:color="auto"/>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The average length of stay (days) for inliers.</w:t>
            </w:r>
          </w:p>
          <w:p w:rsidR="00B65A2A" w:rsidRPr="00877B86" w:rsidRDefault="00B65A2A" w:rsidP="002D55A5">
            <w:pPr>
              <w:pStyle w:val="tabletext"/>
              <w:widowControl/>
              <w:jc w:val="left"/>
              <w:rPr>
                <w:rFonts w:ascii="Arial" w:hAnsi="Arial" w:cs="Arial"/>
                <w:color w:val="333333"/>
                <w:sz w:val="20"/>
              </w:rPr>
            </w:pPr>
          </w:p>
        </w:tc>
      </w:tr>
      <w:tr w:rsidR="00B65A2A" w:rsidRPr="00877B86" w:rsidTr="0036743A">
        <w:trPr>
          <w:cantSplit/>
          <w:trHeight w:val="453"/>
        </w:trPr>
        <w:tc>
          <w:tcPr>
            <w:tcW w:w="2093" w:type="dxa"/>
            <w:tcBorders>
              <w:top w:val="single" w:sz="6" w:space="0" w:color="auto"/>
              <w:left w:val="nil"/>
              <w:bottom w:val="single" w:sz="4" w:space="0" w:color="auto"/>
              <w:right w:val="nil"/>
            </w:tcBorders>
          </w:tcPr>
          <w:p w:rsidR="00B65A2A" w:rsidRPr="00877B86" w:rsidRDefault="00EA12D0" w:rsidP="002D55A5">
            <w:pPr>
              <w:pStyle w:val="tabletext"/>
              <w:widowControl/>
              <w:jc w:val="left"/>
              <w:rPr>
                <w:rFonts w:ascii="Arial" w:hAnsi="Arial" w:cs="Arial"/>
                <w:color w:val="333333"/>
                <w:sz w:val="20"/>
              </w:rPr>
            </w:pPr>
            <w:r w:rsidRPr="00877B86">
              <w:rPr>
                <w:rFonts w:ascii="Arial" w:hAnsi="Arial" w:cs="Arial"/>
                <w:color w:val="333333"/>
                <w:sz w:val="20"/>
              </w:rPr>
              <w:t>NZ</w:t>
            </w:r>
            <w:r w:rsidR="00B65A2A" w:rsidRPr="00877B86">
              <w:rPr>
                <w:rFonts w:ascii="Arial" w:hAnsi="Arial" w:cs="Arial"/>
                <w:color w:val="333333"/>
                <w:sz w:val="20"/>
              </w:rPr>
              <w:t>-DRG</w:t>
            </w:r>
            <w:r w:rsidR="009C2191" w:rsidRPr="00877B86">
              <w:rPr>
                <w:rFonts w:ascii="Arial" w:hAnsi="Arial" w:cs="Arial"/>
                <w:color w:val="333333"/>
                <w:sz w:val="20"/>
              </w:rPr>
              <w:t>6</w:t>
            </w:r>
            <w:r w:rsidR="001470D4" w:rsidRPr="00877B86">
              <w:rPr>
                <w:rFonts w:ascii="Arial" w:hAnsi="Arial" w:cs="Arial"/>
                <w:color w:val="333333"/>
                <w:sz w:val="20"/>
              </w:rPr>
              <w:t>x</w:t>
            </w:r>
            <w:r w:rsidR="00B65A2A" w:rsidRPr="00877B86">
              <w:rPr>
                <w:rFonts w:ascii="Arial" w:hAnsi="Arial" w:cs="Arial"/>
                <w:color w:val="333333"/>
                <w:sz w:val="20"/>
              </w:rPr>
              <w:t xml:space="preserve"> designation</w:t>
            </w:r>
          </w:p>
        </w:tc>
        <w:tc>
          <w:tcPr>
            <w:tcW w:w="1276" w:type="dxa"/>
            <w:tcBorders>
              <w:top w:val="single" w:sz="6" w:space="0" w:color="auto"/>
              <w:left w:val="single" w:sz="6" w:space="0" w:color="auto"/>
              <w:bottom w:val="single" w:sz="4"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Sd_od</w:t>
            </w:r>
          </w:p>
        </w:tc>
        <w:tc>
          <w:tcPr>
            <w:tcW w:w="6358" w:type="dxa"/>
            <w:tcBorders>
              <w:top w:val="single" w:sz="6" w:space="0" w:color="auto"/>
              <w:left w:val="single" w:sz="6" w:space="0" w:color="auto"/>
              <w:bottom w:val="single" w:sz="4"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Flag for designated sameday (S</w:t>
            </w:r>
            <w:r w:rsidR="0093404A">
              <w:rPr>
                <w:rFonts w:ascii="Arial" w:hAnsi="Arial" w:cs="Arial"/>
                <w:color w:val="333333"/>
                <w:sz w:val="20"/>
              </w:rPr>
              <w:t>D</w:t>
            </w:r>
            <w:r w:rsidRPr="00877B86">
              <w:rPr>
                <w:rFonts w:ascii="Arial" w:hAnsi="Arial" w:cs="Arial"/>
                <w:color w:val="333333"/>
                <w:sz w:val="20"/>
              </w:rPr>
              <w:t>) or one day (</w:t>
            </w:r>
            <w:r w:rsidR="0093404A">
              <w:rPr>
                <w:rFonts w:ascii="Arial" w:hAnsi="Arial" w:cs="Arial"/>
                <w:color w:val="333333"/>
                <w:sz w:val="20"/>
              </w:rPr>
              <w:t>OD</w:t>
            </w:r>
            <w:r w:rsidRPr="00877B86">
              <w:rPr>
                <w:rFonts w:ascii="Arial" w:hAnsi="Arial" w:cs="Arial"/>
                <w:color w:val="333333"/>
                <w:sz w:val="20"/>
              </w:rPr>
              <w:t xml:space="preserve">) </w:t>
            </w:r>
            <w:r w:rsidR="00EA12D0" w:rsidRPr="00877B86">
              <w:rPr>
                <w:rFonts w:ascii="Arial" w:hAnsi="Arial" w:cs="Arial"/>
                <w:color w:val="333333"/>
                <w:sz w:val="20"/>
              </w:rPr>
              <w:t>NZ</w:t>
            </w:r>
            <w:r w:rsidRPr="00877B86">
              <w:rPr>
                <w:rFonts w:ascii="Arial" w:hAnsi="Arial" w:cs="Arial"/>
                <w:color w:val="333333"/>
                <w:sz w:val="20"/>
              </w:rPr>
              <w:t>-DRG</w:t>
            </w:r>
            <w:r w:rsidR="004B340C" w:rsidRPr="00877B86">
              <w:rPr>
                <w:rFonts w:ascii="Arial" w:hAnsi="Arial" w:cs="Arial"/>
                <w:color w:val="333333"/>
                <w:sz w:val="20"/>
              </w:rPr>
              <w:t>6</w:t>
            </w:r>
            <w:r w:rsidR="001470D4" w:rsidRPr="00877B86">
              <w:rPr>
                <w:rFonts w:ascii="Arial" w:hAnsi="Arial" w:cs="Arial"/>
                <w:color w:val="333333"/>
                <w:sz w:val="20"/>
              </w:rPr>
              <w:t>x</w:t>
            </w:r>
            <w:r w:rsidRPr="00877B86">
              <w:rPr>
                <w:rFonts w:ascii="Arial" w:hAnsi="Arial" w:cs="Arial"/>
                <w:color w:val="333333"/>
                <w:sz w:val="20"/>
              </w:rPr>
              <w:t>s</w:t>
            </w:r>
          </w:p>
          <w:p w:rsidR="00B65A2A" w:rsidRPr="00877B86" w:rsidRDefault="00B65A2A" w:rsidP="002D55A5">
            <w:pPr>
              <w:pStyle w:val="tabletext"/>
              <w:widowControl/>
              <w:jc w:val="left"/>
              <w:rPr>
                <w:rFonts w:ascii="Arial" w:hAnsi="Arial" w:cs="Arial"/>
                <w:color w:val="333333"/>
                <w:sz w:val="20"/>
              </w:rPr>
            </w:pPr>
          </w:p>
        </w:tc>
      </w:tr>
      <w:tr w:rsidR="007D407E" w:rsidRPr="00877B86" w:rsidTr="0036743A">
        <w:trPr>
          <w:cantSplit/>
        </w:trPr>
        <w:tc>
          <w:tcPr>
            <w:tcW w:w="2093" w:type="dxa"/>
            <w:tcBorders>
              <w:top w:val="single" w:sz="4" w:space="0" w:color="auto"/>
              <w:left w:val="nil"/>
              <w:bottom w:val="single" w:sz="6" w:space="0" w:color="auto"/>
              <w:right w:val="nil"/>
            </w:tcBorders>
          </w:tcPr>
          <w:p w:rsidR="007D407E" w:rsidRPr="00877B86" w:rsidRDefault="007D407E" w:rsidP="000B1DD1">
            <w:pPr>
              <w:pStyle w:val="tabletext"/>
              <w:widowControl/>
              <w:jc w:val="left"/>
              <w:rPr>
                <w:rFonts w:ascii="Arial" w:hAnsi="Arial" w:cs="Arial"/>
                <w:color w:val="333333"/>
                <w:sz w:val="20"/>
              </w:rPr>
            </w:pPr>
            <w:r w:rsidRPr="00877B86">
              <w:rPr>
                <w:rFonts w:ascii="Arial" w:hAnsi="Arial" w:cs="Arial"/>
                <w:color w:val="333333"/>
                <w:sz w:val="20"/>
              </w:rPr>
              <w:t>Inlier weight</w:t>
            </w:r>
          </w:p>
        </w:tc>
        <w:tc>
          <w:tcPr>
            <w:tcW w:w="1276" w:type="dxa"/>
            <w:tcBorders>
              <w:top w:val="single" w:sz="4" w:space="0" w:color="auto"/>
              <w:left w:val="single" w:sz="6" w:space="0" w:color="auto"/>
              <w:bottom w:val="single" w:sz="6" w:space="0" w:color="auto"/>
              <w:right w:val="nil"/>
            </w:tcBorders>
          </w:tcPr>
          <w:p w:rsidR="007D407E" w:rsidRPr="00877B86" w:rsidRDefault="007D407E" w:rsidP="000B1DD1">
            <w:pPr>
              <w:pStyle w:val="tabletext"/>
              <w:widowControl/>
              <w:jc w:val="left"/>
              <w:rPr>
                <w:rFonts w:ascii="Arial" w:hAnsi="Arial" w:cs="Arial"/>
                <w:color w:val="333333"/>
                <w:sz w:val="20"/>
              </w:rPr>
            </w:pPr>
            <w:r w:rsidRPr="00877B86">
              <w:rPr>
                <w:rFonts w:ascii="Arial" w:hAnsi="Arial" w:cs="Arial"/>
                <w:color w:val="333333"/>
                <w:sz w:val="20"/>
              </w:rPr>
              <w:t>md_in</w:t>
            </w:r>
          </w:p>
        </w:tc>
        <w:tc>
          <w:tcPr>
            <w:tcW w:w="6358" w:type="dxa"/>
            <w:tcBorders>
              <w:top w:val="single" w:sz="4" w:space="0" w:color="auto"/>
              <w:left w:val="single" w:sz="6" w:space="0" w:color="auto"/>
              <w:bottom w:val="single" w:sz="6" w:space="0" w:color="auto"/>
              <w:right w:val="nil"/>
            </w:tcBorders>
          </w:tcPr>
          <w:p w:rsidR="007D407E" w:rsidRPr="00877B86" w:rsidRDefault="007D407E" w:rsidP="000B1DD1">
            <w:pPr>
              <w:pStyle w:val="tabletext"/>
              <w:widowControl/>
              <w:jc w:val="left"/>
              <w:rPr>
                <w:rFonts w:ascii="Arial" w:hAnsi="Arial" w:cs="Arial"/>
                <w:color w:val="333333"/>
                <w:sz w:val="20"/>
              </w:rPr>
            </w:pPr>
            <w:r w:rsidRPr="00877B86">
              <w:rPr>
                <w:rFonts w:ascii="Arial" w:hAnsi="Arial" w:cs="Arial"/>
                <w:color w:val="333333"/>
                <w:sz w:val="20"/>
              </w:rPr>
              <w:t>The inlier multiday weight is used to allocate WIES to inliers that have a length of stay of at least two days.</w:t>
            </w:r>
          </w:p>
          <w:p w:rsidR="007D407E" w:rsidRPr="00877B86" w:rsidRDefault="007D407E" w:rsidP="000B1DD1">
            <w:pPr>
              <w:pStyle w:val="tabletext"/>
              <w:widowControl/>
              <w:jc w:val="left"/>
              <w:rPr>
                <w:rFonts w:ascii="Arial" w:hAnsi="Arial" w:cs="Arial"/>
                <w:color w:val="333333"/>
                <w:sz w:val="20"/>
              </w:rPr>
            </w:pPr>
          </w:p>
          <w:p w:rsidR="009E61C4" w:rsidRPr="00877B86" w:rsidRDefault="007D407E" w:rsidP="000B1DD1">
            <w:pPr>
              <w:pStyle w:val="tabletext"/>
              <w:widowControl/>
              <w:jc w:val="left"/>
              <w:rPr>
                <w:rFonts w:ascii="Arial" w:hAnsi="Arial" w:cs="Arial"/>
                <w:color w:val="333333"/>
                <w:sz w:val="20"/>
              </w:rPr>
            </w:pPr>
            <w:r w:rsidRPr="00877B86">
              <w:rPr>
                <w:rFonts w:ascii="Arial" w:hAnsi="Arial" w:cs="Arial"/>
                <w:color w:val="333333"/>
                <w:sz w:val="20"/>
              </w:rPr>
              <w:t>For designated NZ-DRG6xs, sameday/one day patients are excluded when deriving the inlier multiday weight.</w:t>
            </w:r>
          </w:p>
        </w:tc>
      </w:tr>
      <w:tr w:rsidR="0036743A" w:rsidRPr="00877B86" w:rsidTr="0036743A">
        <w:trPr>
          <w:cantSplit/>
        </w:trPr>
        <w:tc>
          <w:tcPr>
            <w:tcW w:w="2093" w:type="dxa"/>
            <w:tcBorders>
              <w:top w:val="single" w:sz="4" w:space="0" w:color="auto"/>
              <w:left w:val="nil"/>
              <w:bottom w:val="single" w:sz="6" w:space="0" w:color="auto"/>
              <w:right w:val="nil"/>
            </w:tcBorders>
          </w:tcPr>
          <w:p w:rsidR="0036743A" w:rsidRPr="00877B86" w:rsidRDefault="0036743A" w:rsidP="0036743A">
            <w:pPr>
              <w:pStyle w:val="tabletext"/>
              <w:widowControl/>
              <w:jc w:val="left"/>
              <w:rPr>
                <w:rFonts w:ascii="Arial" w:hAnsi="Arial" w:cs="Arial"/>
                <w:color w:val="333333"/>
                <w:sz w:val="20"/>
              </w:rPr>
            </w:pPr>
            <w:r w:rsidRPr="00877B86">
              <w:rPr>
                <w:rFonts w:ascii="Arial" w:hAnsi="Arial" w:cs="Arial"/>
                <w:color w:val="333333"/>
                <w:sz w:val="20"/>
              </w:rPr>
              <w:br w:type="page"/>
              <w:t>Sameday weight</w:t>
            </w:r>
          </w:p>
          <w:p w:rsidR="0036743A" w:rsidRPr="00877B86" w:rsidRDefault="0036743A" w:rsidP="0036743A">
            <w:pPr>
              <w:pStyle w:val="tabletext"/>
              <w:widowControl/>
              <w:jc w:val="left"/>
              <w:rPr>
                <w:rFonts w:ascii="Arial" w:hAnsi="Arial" w:cs="Arial"/>
                <w:color w:val="333333"/>
                <w:sz w:val="20"/>
              </w:rPr>
            </w:pPr>
          </w:p>
        </w:tc>
        <w:tc>
          <w:tcPr>
            <w:tcW w:w="1276" w:type="dxa"/>
            <w:tcBorders>
              <w:top w:val="single" w:sz="4" w:space="0" w:color="auto"/>
              <w:left w:val="single" w:sz="6" w:space="0" w:color="auto"/>
              <w:bottom w:val="single" w:sz="6" w:space="0" w:color="auto"/>
              <w:right w:val="nil"/>
            </w:tcBorders>
          </w:tcPr>
          <w:p w:rsidR="0036743A" w:rsidRPr="00877B86" w:rsidRDefault="0036743A" w:rsidP="0036743A">
            <w:pPr>
              <w:pStyle w:val="tabletext"/>
              <w:widowControl/>
              <w:jc w:val="left"/>
              <w:rPr>
                <w:rFonts w:ascii="Arial" w:hAnsi="Arial" w:cs="Arial"/>
                <w:color w:val="333333"/>
                <w:sz w:val="20"/>
              </w:rPr>
            </w:pPr>
            <w:r w:rsidRPr="00877B86">
              <w:rPr>
                <w:rFonts w:ascii="Arial" w:hAnsi="Arial" w:cs="Arial"/>
                <w:color w:val="333333"/>
                <w:sz w:val="20"/>
              </w:rPr>
              <w:t>Sd</w:t>
            </w:r>
          </w:p>
        </w:tc>
        <w:tc>
          <w:tcPr>
            <w:tcW w:w="6358" w:type="dxa"/>
            <w:tcBorders>
              <w:top w:val="single" w:sz="4" w:space="0" w:color="auto"/>
              <w:left w:val="single" w:sz="6" w:space="0" w:color="auto"/>
              <w:bottom w:val="single" w:sz="6" w:space="0" w:color="auto"/>
              <w:right w:val="nil"/>
            </w:tcBorders>
          </w:tcPr>
          <w:p w:rsidR="0036743A" w:rsidRPr="00877B86" w:rsidRDefault="0036743A" w:rsidP="0036743A">
            <w:pPr>
              <w:pStyle w:val="tabletext"/>
              <w:widowControl/>
              <w:jc w:val="left"/>
              <w:rPr>
                <w:rFonts w:ascii="Arial" w:hAnsi="Arial" w:cs="Arial"/>
                <w:color w:val="333333"/>
                <w:sz w:val="20"/>
              </w:rPr>
            </w:pPr>
            <w:r w:rsidRPr="00877B86">
              <w:rPr>
                <w:rFonts w:ascii="Arial" w:hAnsi="Arial" w:cs="Arial"/>
                <w:color w:val="333333"/>
                <w:sz w:val="20"/>
              </w:rPr>
              <w:t>The sameday weight is used to allocate WIES to episodes where patients are admitted and discharged on the sameday.  Depending upon the NZ-DRG6x, sameday patients may be either low outliers or inliers:-</w:t>
            </w:r>
          </w:p>
          <w:p w:rsidR="0036743A" w:rsidRPr="0036743A" w:rsidRDefault="0036743A" w:rsidP="0036743A">
            <w:pPr>
              <w:pStyle w:val="tabletext"/>
              <w:widowControl/>
              <w:jc w:val="left"/>
              <w:rPr>
                <w:rFonts w:ascii="Arial" w:hAnsi="Arial" w:cs="Arial"/>
                <w:color w:val="333333"/>
                <w:sz w:val="20"/>
              </w:rPr>
            </w:pPr>
          </w:p>
          <w:p w:rsidR="0036743A" w:rsidRPr="0036743A" w:rsidRDefault="0036743A" w:rsidP="0036743A">
            <w:pPr>
              <w:pStyle w:val="tabletext"/>
              <w:widowControl/>
              <w:jc w:val="left"/>
              <w:rPr>
                <w:rFonts w:ascii="Arial" w:hAnsi="Arial" w:cs="Arial"/>
                <w:color w:val="333333"/>
                <w:sz w:val="20"/>
                <w:u w:val="single"/>
              </w:rPr>
            </w:pPr>
            <w:r w:rsidRPr="0036743A">
              <w:rPr>
                <w:rFonts w:ascii="Arial" w:hAnsi="Arial" w:cs="Arial"/>
                <w:color w:val="333333"/>
                <w:sz w:val="20"/>
                <w:u w:val="single"/>
              </w:rPr>
              <w:t>Designated Sameday</w:t>
            </w:r>
            <w:r w:rsidR="00AF08EC">
              <w:rPr>
                <w:rFonts w:ascii="Arial" w:hAnsi="Arial" w:cs="Arial"/>
                <w:color w:val="333333"/>
                <w:sz w:val="20"/>
                <w:u w:val="single"/>
              </w:rPr>
              <w:t>/Oneday</w:t>
            </w:r>
            <w:r w:rsidRPr="0036743A">
              <w:rPr>
                <w:rFonts w:ascii="Arial" w:hAnsi="Arial" w:cs="Arial"/>
                <w:color w:val="333333"/>
                <w:sz w:val="20"/>
                <w:u w:val="single"/>
              </w:rPr>
              <w:t xml:space="preserve"> NZ-DRG6xs</w:t>
            </w:r>
          </w:p>
          <w:p w:rsidR="0036743A" w:rsidRPr="00877B86" w:rsidRDefault="0036743A" w:rsidP="0036743A">
            <w:pPr>
              <w:pStyle w:val="tabletext"/>
              <w:widowControl/>
              <w:jc w:val="left"/>
              <w:rPr>
                <w:rFonts w:ascii="Arial" w:hAnsi="Arial" w:cs="Arial"/>
                <w:color w:val="333333"/>
                <w:sz w:val="20"/>
              </w:rPr>
            </w:pPr>
            <w:r w:rsidRPr="00877B86">
              <w:rPr>
                <w:rFonts w:ascii="Arial" w:hAnsi="Arial" w:cs="Arial"/>
                <w:color w:val="333333"/>
                <w:sz w:val="20"/>
              </w:rPr>
              <w:t>The sameday weight is based on the costs of sameday patients.</w:t>
            </w:r>
          </w:p>
          <w:p w:rsidR="0036743A" w:rsidRPr="0036743A" w:rsidRDefault="0036743A" w:rsidP="0036743A">
            <w:pPr>
              <w:pStyle w:val="tabletext"/>
              <w:widowControl/>
              <w:jc w:val="left"/>
              <w:rPr>
                <w:rFonts w:ascii="Arial" w:hAnsi="Arial" w:cs="Arial"/>
                <w:color w:val="333333"/>
                <w:sz w:val="20"/>
              </w:rPr>
            </w:pPr>
          </w:p>
          <w:p w:rsidR="0036743A" w:rsidRPr="0036743A" w:rsidRDefault="0036743A" w:rsidP="0036743A">
            <w:pPr>
              <w:pStyle w:val="tabletext"/>
              <w:widowControl/>
              <w:jc w:val="left"/>
              <w:rPr>
                <w:rFonts w:ascii="Arial" w:hAnsi="Arial" w:cs="Arial"/>
                <w:color w:val="333333"/>
                <w:sz w:val="20"/>
                <w:u w:val="single"/>
              </w:rPr>
            </w:pPr>
            <w:r w:rsidRPr="0036743A">
              <w:rPr>
                <w:rFonts w:ascii="Arial" w:hAnsi="Arial" w:cs="Arial"/>
                <w:color w:val="333333"/>
                <w:sz w:val="20"/>
                <w:u w:val="single"/>
              </w:rPr>
              <w:t>Non-Same Day</w:t>
            </w:r>
            <w:r w:rsidR="00AF08EC">
              <w:rPr>
                <w:rFonts w:ascii="Arial" w:hAnsi="Arial" w:cs="Arial"/>
                <w:color w:val="333333"/>
                <w:sz w:val="20"/>
                <w:u w:val="single"/>
              </w:rPr>
              <w:t>/One Day</w:t>
            </w:r>
            <w:r w:rsidRPr="0036743A">
              <w:rPr>
                <w:rFonts w:ascii="Arial" w:hAnsi="Arial" w:cs="Arial"/>
                <w:color w:val="333333"/>
                <w:sz w:val="20"/>
                <w:u w:val="single"/>
              </w:rPr>
              <w:t xml:space="preserve"> NZ-DRG6xs with a low boundary of zero days</w:t>
            </w:r>
          </w:p>
          <w:p w:rsidR="0036743A" w:rsidRPr="00877B86" w:rsidRDefault="0036743A" w:rsidP="0036743A">
            <w:pPr>
              <w:pStyle w:val="tabletext"/>
              <w:widowControl/>
              <w:jc w:val="left"/>
              <w:rPr>
                <w:rFonts w:ascii="Arial" w:hAnsi="Arial" w:cs="Arial"/>
                <w:color w:val="333333"/>
                <w:sz w:val="20"/>
              </w:rPr>
            </w:pPr>
            <w:r w:rsidRPr="00877B86">
              <w:rPr>
                <w:rFonts w:ascii="Arial" w:hAnsi="Arial" w:cs="Arial"/>
                <w:color w:val="333333"/>
                <w:sz w:val="20"/>
              </w:rPr>
              <w:t>The sameday weight is set at the multiday inlier weight.</w:t>
            </w:r>
          </w:p>
          <w:p w:rsidR="0036743A" w:rsidRPr="0036743A" w:rsidRDefault="0036743A" w:rsidP="0036743A">
            <w:pPr>
              <w:pStyle w:val="tabletext"/>
              <w:widowControl/>
              <w:jc w:val="left"/>
              <w:rPr>
                <w:rFonts w:ascii="Arial" w:hAnsi="Arial" w:cs="Arial"/>
                <w:color w:val="333333"/>
                <w:sz w:val="20"/>
              </w:rPr>
            </w:pPr>
          </w:p>
          <w:p w:rsidR="0036743A" w:rsidRPr="0036743A" w:rsidRDefault="0036743A" w:rsidP="0036743A">
            <w:pPr>
              <w:pStyle w:val="tabletext"/>
              <w:widowControl/>
              <w:jc w:val="left"/>
              <w:rPr>
                <w:rFonts w:ascii="Arial" w:hAnsi="Arial" w:cs="Arial"/>
                <w:color w:val="333333"/>
                <w:sz w:val="20"/>
                <w:u w:val="single"/>
              </w:rPr>
            </w:pPr>
            <w:r w:rsidRPr="0036743A">
              <w:rPr>
                <w:rFonts w:ascii="Arial" w:hAnsi="Arial" w:cs="Arial"/>
                <w:color w:val="333333"/>
                <w:sz w:val="20"/>
                <w:u w:val="single"/>
              </w:rPr>
              <w:t>Non-Same Day</w:t>
            </w:r>
            <w:r w:rsidR="00AF08EC">
              <w:rPr>
                <w:rFonts w:ascii="Arial" w:hAnsi="Arial" w:cs="Arial"/>
                <w:color w:val="333333"/>
                <w:sz w:val="20"/>
                <w:u w:val="single"/>
              </w:rPr>
              <w:t>/One Day</w:t>
            </w:r>
            <w:r w:rsidRPr="0036743A">
              <w:rPr>
                <w:rFonts w:ascii="Arial" w:hAnsi="Arial" w:cs="Arial"/>
                <w:color w:val="333333"/>
                <w:sz w:val="20"/>
                <w:u w:val="single"/>
              </w:rPr>
              <w:t xml:space="preserve"> NZ-DRG6xs with a low boundary of 1 day</w:t>
            </w:r>
          </w:p>
          <w:p w:rsidR="0036743A" w:rsidRPr="00877B86" w:rsidRDefault="0036743A" w:rsidP="0036743A">
            <w:pPr>
              <w:pStyle w:val="tabletext"/>
              <w:widowControl/>
              <w:jc w:val="left"/>
              <w:rPr>
                <w:rFonts w:ascii="Arial" w:hAnsi="Arial" w:cs="Arial"/>
                <w:color w:val="333333"/>
                <w:sz w:val="20"/>
              </w:rPr>
            </w:pPr>
            <w:r w:rsidRPr="00877B86">
              <w:rPr>
                <w:rFonts w:ascii="Arial" w:hAnsi="Arial" w:cs="Arial"/>
                <w:color w:val="333333"/>
                <w:sz w:val="20"/>
              </w:rPr>
              <w:t>The sameday weight is set based on the average cost of inliers.  For medical DRGs the weight is set at half of the inlier average cost and for procedural DRGs is based on 100% of theatre and prosthesis costs and 50% of the average of other costs.</w:t>
            </w:r>
          </w:p>
          <w:p w:rsidR="0036743A" w:rsidRPr="0036743A" w:rsidRDefault="0036743A" w:rsidP="0036743A">
            <w:pPr>
              <w:pStyle w:val="tabletext"/>
              <w:widowControl/>
              <w:jc w:val="left"/>
              <w:rPr>
                <w:rFonts w:ascii="Arial" w:hAnsi="Arial" w:cs="Arial"/>
                <w:color w:val="333333"/>
                <w:sz w:val="20"/>
              </w:rPr>
            </w:pPr>
          </w:p>
          <w:p w:rsidR="0036743A" w:rsidRPr="0036743A" w:rsidRDefault="0036743A" w:rsidP="0036743A">
            <w:pPr>
              <w:pStyle w:val="tabletext"/>
              <w:widowControl/>
              <w:jc w:val="left"/>
              <w:rPr>
                <w:rFonts w:ascii="Arial" w:hAnsi="Arial" w:cs="Arial"/>
                <w:color w:val="333333"/>
                <w:sz w:val="20"/>
                <w:u w:val="single"/>
              </w:rPr>
            </w:pPr>
            <w:r w:rsidRPr="0036743A">
              <w:rPr>
                <w:rFonts w:ascii="Arial" w:hAnsi="Arial" w:cs="Arial"/>
                <w:color w:val="333333"/>
                <w:sz w:val="20"/>
                <w:u w:val="single"/>
              </w:rPr>
              <w:t>Non-Same Day</w:t>
            </w:r>
            <w:r w:rsidR="00AF08EC">
              <w:rPr>
                <w:rFonts w:ascii="Arial" w:hAnsi="Arial" w:cs="Arial"/>
                <w:color w:val="333333"/>
                <w:sz w:val="20"/>
                <w:u w:val="single"/>
              </w:rPr>
              <w:t>/One Day</w:t>
            </w:r>
            <w:r w:rsidRPr="0036743A">
              <w:rPr>
                <w:rFonts w:ascii="Arial" w:hAnsi="Arial" w:cs="Arial"/>
                <w:color w:val="333333"/>
                <w:sz w:val="20"/>
                <w:u w:val="single"/>
              </w:rPr>
              <w:t xml:space="preserve"> NZ-DRG6xs with a low boundary of 2 days or more (low outliers)</w:t>
            </w:r>
          </w:p>
          <w:p w:rsidR="009E61C4" w:rsidRPr="00877B86" w:rsidRDefault="0036743A" w:rsidP="00AF08EC">
            <w:pPr>
              <w:pStyle w:val="tabletext"/>
              <w:widowControl/>
              <w:jc w:val="left"/>
              <w:rPr>
                <w:rFonts w:ascii="Arial" w:hAnsi="Arial" w:cs="Arial"/>
                <w:color w:val="333333"/>
                <w:sz w:val="20"/>
              </w:rPr>
            </w:pPr>
            <w:r w:rsidRPr="00877B86">
              <w:rPr>
                <w:rFonts w:ascii="Arial" w:hAnsi="Arial" w:cs="Arial"/>
                <w:color w:val="333333"/>
                <w:sz w:val="20"/>
              </w:rPr>
              <w:t>The sameday weight is based on 100% of theatre and prosthesis costs and 50% of the average of other costs, divided by the low boundary.</w:t>
            </w:r>
          </w:p>
        </w:tc>
      </w:tr>
      <w:tr w:rsidR="007D407E" w:rsidRPr="00877B86" w:rsidTr="0036743A">
        <w:trPr>
          <w:cantSplit/>
        </w:trPr>
        <w:tc>
          <w:tcPr>
            <w:tcW w:w="2093" w:type="dxa"/>
            <w:tcBorders>
              <w:top w:val="nil"/>
              <w:left w:val="nil"/>
              <w:bottom w:val="single" w:sz="6" w:space="0" w:color="auto"/>
              <w:right w:val="nil"/>
            </w:tcBorders>
          </w:tcPr>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One day weight</w:t>
            </w:r>
          </w:p>
        </w:tc>
        <w:tc>
          <w:tcPr>
            <w:tcW w:w="1276" w:type="dxa"/>
            <w:tcBorders>
              <w:top w:val="nil"/>
              <w:left w:val="single" w:sz="6" w:space="0" w:color="auto"/>
              <w:bottom w:val="single" w:sz="6" w:space="0" w:color="auto"/>
              <w:right w:val="nil"/>
            </w:tcBorders>
          </w:tcPr>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Od</w:t>
            </w:r>
          </w:p>
        </w:tc>
        <w:tc>
          <w:tcPr>
            <w:tcW w:w="6358" w:type="dxa"/>
            <w:tcBorders>
              <w:top w:val="nil"/>
              <w:left w:val="single" w:sz="6" w:space="0" w:color="auto"/>
              <w:bottom w:val="single" w:sz="6" w:space="0" w:color="auto"/>
              <w:right w:val="nil"/>
            </w:tcBorders>
          </w:tcPr>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The one day weight is used to allocate WIES to episodes where patients have a length of stay of one but who were not discharged on the sameday as they were admitted. Depending upon the NZ-DRG6x, one day patients may be either low outliers or inliers:-</w:t>
            </w:r>
          </w:p>
          <w:p w:rsidR="007D407E" w:rsidRPr="00877B86" w:rsidRDefault="007D407E" w:rsidP="002D55A5">
            <w:pPr>
              <w:pStyle w:val="tabletext"/>
              <w:widowControl/>
              <w:jc w:val="left"/>
              <w:rPr>
                <w:rFonts w:ascii="Arial" w:hAnsi="Arial" w:cs="Arial"/>
                <w:color w:val="333333"/>
                <w:sz w:val="20"/>
                <w:u w:val="single"/>
              </w:rPr>
            </w:pPr>
          </w:p>
          <w:p w:rsidR="007D407E" w:rsidRPr="00877B86" w:rsidRDefault="007D407E" w:rsidP="002D55A5">
            <w:pPr>
              <w:pStyle w:val="tabletext"/>
              <w:widowControl/>
              <w:jc w:val="left"/>
              <w:rPr>
                <w:rFonts w:ascii="Arial" w:hAnsi="Arial" w:cs="Arial"/>
                <w:color w:val="333333"/>
                <w:sz w:val="20"/>
                <w:u w:val="single"/>
              </w:rPr>
            </w:pPr>
            <w:r w:rsidRPr="00877B86">
              <w:rPr>
                <w:rFonts w:ascii="Arial" w:hAnsi="Arial" w:cs="Arial"/>
                <w:color w:val="333333"/>
                <w:sz w:val="20"/>
                <w:u w:val="single"/>
              </w:rPr>
              <w:t>Designated Sameday NZ-DRG6xs</w:t>
            </w:r>
          </w:p>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The one day weight is based on the costs of all inliers excluding sameday patients. If the patient is an inlier they attract the full multiday inlier weight. If the patient is a low outlier they attract the low outlier per diem weight.</w:t>
            </w:r>
          </w:p>
          <w:p w:rsidR="007D407E" w:rsidRPr="00877B86" w:rsidRDefault="007D407E" w:rsidP="002D55A5">
            <w:pPr>
              <w:pStyle w:val="tabletext"/>
              <w:widowControl/>
              <w:jc w:val="left"/>
              <w:rPr>
                <w:rFonts w:ascii="Arial" w:hAnsi="Arial" w:cs="Arial"/>
                <w:color w:val="333333"/>
                <w:sz w:val="20"/>
                <w:u w:val="single"/>
              </w:rPr>
            </w:pPr>
          </w:p>
          <w:p w:rsidR="007D407E" w:rsidRPr="00877B86" w:rsidRDefault="007D407E" w:rsidP="002D55A5">
            <w:pPr>
              <w:pStyle w:val="tabletext"/>
              <w:widowControl/>
              <w:jc w:val="left"/>
              <w:rPr>
                <w:rFonts w:ascii="Arial" w:hAnsi="Arial" w:cs="Arial"/>
                <w:color w:val="333333"/>
                <w:sz w:val="20"/>
                <w:u w:val="single"/>
              </w:rPr>
            </w:pPr>
            <w:r w:rsidRPr="00877B86">
              <w:rPr>
                <w:rFonts w:ascii="Arial" w:hAnsi="Arial" w:cs="Arial"/>
                <w:color w:val="333333"/>
                <w:sz w:val="20"/>
                <w:u w:val="single"/>
              </w:rPr>
              <w:t>Designated One day NZ-DRG6xs</w:t>
            </w:r>
          </w:p>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The one day weight is based on the costs of patients with a length of stay of one day.</w:t>
            </w:r>
          </w:p>
          <w:p w:rsidR="007D407E" w:rsidRPr="00877B86" w:rsidRDefault="007D407E" w:rsidP="002D55A5">
            <w:pPr>
              <w:pStyle w:val="tabletext"/>
              <w:widowControl/>
              <w:jc w:val="left"/>
              <w:rPr>
                <w:rFonts w:ascii="Arial" w:hAnsi="Arial" w:cs="Arial"/>
                <w:color w:val="333333"/>
                <w:sz w:val="20"/>
                <w:u w:val="single"/>
              </w:rPr>
            </w:pPr>
          </w:p>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u w:val="single"/>
              </w:rPr>
              <w:t>Non-Same/One Day NZ-DRG6xs with a low boundary of 1 day or less</w:t>
            </w:r>
          </w:p>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The one day weight is set at the multiday inlier weight.</w:t>
            </w:r>
          </w:p>
          <w:p w:rsidR="007D407E" w:rsidRPr="00877B86" w:rsidRDefault="007D407E" w:rsidP="002D55A5">
            <w:pPr>
              <w:pStyle w:val="tabletext"/>
              <w:widowControl/>
              <w:jc w:val="left"/>
              <w:rPr>
                <w:rFonts w:ascii="Arial" w:hAnsi="Arial" w:cs="Arial"/>
                <w:color w:val="333333"/>
                <w:sz w:val="20"/>
                <w:u w:val="single"/>
              </w:rPr>
            </w:pPr>
          </w:p>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u w:val="single"/>
              </w:rPr>
              <w:t>Non-Same/One Day NZ-DRG6xs with a low boundary of 2 days or more (low outliers)</w:t>
            </w:r>
          </w:p>
          <w:p w:rsidR="009E61C4" w:rsidRPr="00877B86" w:rsidRDefault="007D407E" w:rsidP="00AF08EC">
            <w:pPr>
              <w:pStyle w:val="tabletext"/>
              <w:widowControl/>
              <w:jc w:val="left"/>
              <w:rPr>
                <w:rFonts w:ascii="Arial" w:hAnsi="Arial" w:cs="Arial"/>
                <w:color w:val="333333"/>
                <w:sz w:val="20"/>
              </w:rPr>
            </w:pPr>
            <w:r w:rsidRPr="00877B86">
              <w:rPr>
                <w:rFonts w:ascii="Arial" w:hAnsi="Arial" w:cs="Arial"/>
                <w:color w:val="333333"/>
                <w:sz w:val="20"/>
              </w:rPr>
              <w:t>The one day weight is based on 100% of theatre and prosthesis costs and the average of other costs, divided by the low boundary.</w:t>
            </w:r>
          </w:p>
        </w:tc>
      </w:tr>
      <w:tr w:rsidR="00D5750C" w:rsidRPr="00877B86" w:rsidTr="00D5750C">
        <w:trPr>
          <w:cantSplit/>
        </w:trPr>
        <w:tc>
          <w:tcPr>
            <w:tcW w:w="2093" w:type="dxa"/>
            <w:tcBorders>
              <w:top w:val="nil"/>
              <w:left w:val="nil"/>
              <w:bottom w:val="single" w:sz="6" w:space="0" w:color="auto"/>
              <w:right w:val="nil"/>
            </w:tcBorders>
          </w:tcPr>
          <w:p w:rsidR="00D5750C"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Multiday low outlier per diem weight</w:t>
            </w:r>
          </w:p>
          <w:p w:rsidR="00D5750C" w:rsidRPr="00877B86" w:rsidRDefault="00D5750C" w:rsidP="00E908FB">
            <w:pPr>
              <w:pStyle w:val="tabletext"/>
              <w:widowControl/>
              <w:jc w:val="left"/>
              <w:rPr>
                <w:rFonts w:ascii="Arial" w:hAnsi="Arial" w:cs="Arial"/>
                <w:color w:val="333333"/>
                <w:sz w:val="20"/>
              </w:rPr>
            </w:pPr>
          </w:p>
        </w:tc>
        <w:tc>
          <w:tcPr>
            <w:tcW w:w="1276" w:type="dxa"/>
            <w:tcBorders>
              <w:top w:val="nil"/>
              <w:left w:val="single" w:sz="6" w:space="0" w:color="auto"/>
              <w:bottom w:val="single" w:sz="6" w:space="0" w:color="auto"/>
              <w:right w:val="nil"/>
            </w:tcBorders>
          </w:tcPr>
          <w:p w:rsidR="00D5750C"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Lo_pd</w:t>
            </w:r>
          </w:p>
        </w:tc>
        <w:tc>
          <w:tcPr>
            <w:tcW w:w="6358" w:type="dxa"/>
            <w:tcBorders>
              <w:top w:val="nil"/>
              <w:left w:val="single" w:sz="6" w:space="0" w:color="auto"/>
              <w:bottom w:val="single" w:sz="6" w:space="0" w:color="auto"/>
              <w:right w:val="nil"/>
            </w:tcBorders>
          </w:tcPr>
          <w:p w:rsidR="00D5750C"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 xml:space="preserve">The low outlier multiday per diem weight is used to allocate WIES to low outliers who have a length of stay of at least two days. </w:t>
            </w:r>
          </w:p>
          <w:p w:rsidR="00D5750C" w:rsidRPr="00877B86" w:rsidRDefault="00D5750C" w:rsidP="00E908FB">
            <w:pPr>
              <w:pStyle w:val="tabletext"/>
              <w:widowControl/>
              <w:jc w:val="left"/>
              <w:rPr>
                <w:rFonts w:ascii="Arial" w:hAnsi="Arial" w:cs="Arial"/>
                <w:color w:val="333333"/>
                <w:sz w:val="20"/>
              </w:rPr>
            </w:pPr>
          </w:p>
          <w:p w:rsidR="00D5750C"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Not all NZ-DRG6xs have low outliers. No weight is reported in these cases.</w:t>
            </w:r>
          </w:p>
          <w:p w:rsidR="00D5750C" w:rsidRPr="00877B86" w:rsidRDefault="00D5750C" w:rsidP="00E908FB">
            <w:pPr>
              <w:pStyle w:val="tabletext"/>
              <w:widowControl/>
              <w:jc w:val="left"/>
              <w:rPr>
                <w:rFonts w:ascii="Arial" w:hAnsi="Arial" w:cs="Arial"/>
                <w:color w:val="333333"/>
                <w:sz w:val="20"/>
              </w:rPr>
            </w:pPr>
          </w:p>
          <w:p w:rsidR="00D5750C"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For most NZ-DRG6xs the weight is derived from the average cost of multiday inliers excluding prosthesis and theatre costs, divided by the low boundary.</w:t>
            </w:r>
          </w:p>
          <w:p w:rsidR="00D5750C" w:rsidRPr="00877B86" w:rsidRDefault="00D5750C" w:rsidP="00E908FB">
            <w:pPr>
              <w:pStyle w:val="tabletext"/>
              <w:widowControl/>
              <w:jc w:val="left"/>
              <w:rPr>
                <w:rFonts w:ascii="Arial" w:hAnsi="Arial" w:cs="Arial"/>
                <w:color w:val="333333"/>
                <w:sz w:val="20"/>
              </w:rPr>
            </w:pPr>
          </w:p>
          <w:p w:rsidR="00D5750C"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The WIES value for low outliers is calculated by multiplying the low outlier multiday per diem weight by the patient’s length of stay less one day and then adding the one day weight, i.e.</w:t>
            </w:r>
          </w:p>
          <w:p w:rsidR="009E61C4"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Low outlier WIES = od + (LOS – 1)*lo_pd</w:t>
            </w:r>
          </w:p>
        </w:tc>
      </w:tr>
      <w:tr w:rsidR="007D407E" w:rsidRPr="00877B86" w:rsidTr="0036743A">
        <w:trPr>
          <w:cantSplit/>
        </w:trPr>
        <w:tc>
          <w:tcPr>
            <w:tcW w:w="2093" w:type="dxa"/>
            <w:tcBorders>
              <w:top w:val="single" w:sz="6" w:space="0" w:color="auto"/>
              <w:left w:val="nil"/>
              <w:bottom w:val="single" w:sz="6" w:space="0" w:color="auto"/>
              <w:right w:val="nil"/>
            </w:tcBorders>
          </w:tcPr>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High outlier per diem</w:t>
            </w:r>
          </w:p>
        </w:tc>
        <w:tc>
          <w:tcPr>
            <w:tcW w:w="1276" w:type="dxa"/>
            <w:tcBorders>
              <w:top w:val="single" w:sz="6" w:space="0" w:color="auto"/>
              <w:left w:val="single" w:sz="6" w:space="0" w:color="auto"/>
              <w:bottom w:val="single" w:sz="6" w:space="0" w:color="auto"/>
              <w:right w:val="nil"/>
            </w:tcBorders>
          </w:tcPr>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ho_pd</w:t>
            </w:r>
          </w:p>
        </w:tc>
        <w:tc>
          <w:tcPr>
            <w:tcW w:w="6358" w:type="dxa"/>
            <w:tcBorders>
              <w:top w:val="single" w:sz="6" w:space="0" w:color="auto"/>
              <w:left w:val="single" w:sz="6" w:space="0" w:color="auto"/>
              <w:bottom w:val="single" w:sz="6" w:space="0" w:color="auto"/>
              <w:right w:val="nil"/>
            </w:tcBorders>
          </w:tcPr>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The high outlier multiday per diem weight is used to allocate additional WIES for all days of stay in excess of the high boundary after adjusting for any MV co-payment days.</w:t>
            </w:r>
          </w:p>
          <w:p w:rsidR="007D407E" w:rsidRPr="00877B86" w:rsidRDefault="007D407E" w:rsidP="002D55A5">
            <w:pPr>
              <w:pStyle w:val="tabletext"/>
              <w:widowControl/>
              <w:jc w:val="left"/>
              <w:rPr>
                <w:rFonts w:ascii="Arial" w:hAnsi="Arial" w:cs="Arial"/>
                <w:color w:val="333333"/>
                <w:sz w:val="20"/>
              </w:rPr>
            </w:pPr>
          </w:p>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The high outlier multiday per diem rate is based on the average cost of inliers excluding all prosthesis and theatre costs according to the formula:-</w:t>
            </w:r>
          </w:p>
          <w:p w:rsidR="007D407E" w:rsidRPr="00877B86" w:rsidRDefault="007D407E" w:rsidP="002D55A5">
            <w:pPr>
              <w:pStyle w:val="tabletext"/>
              <w:widowControl/>
              <w:jc w:val="left"/>
              <w:rPr>
                <w:rFonts w:ascii="Arial" w:hAnsi="Arial" w:cs="Arial"/>
                <w:color w:val="333333"/>
                <w:sz w:val="20"/>
              </w:rPr>
            </w:pPr>
          </w:p>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High factor * (av inlier cost excl prosthesis and theatre costs) / alos</w:t>
            </w:r>
          </w:p>
          <w:p w:rsidR="007D407E" w:rsidRPr="00877B86" w:rsidRDefault="007D407E" w:rsidP="002D55A5">
            <w:pPr>
              <w:pStyle w:val="tabletext"/>
              <w:widowControl/>
              <w:jc w:val="left"/>
              <w:rPr>
                <w:rFonts w:ascii="Arial" w:hAnsi="Arial" w:cs="Arial"/>
                <w:color w:val="333333"/>
                <w:sz w:val="20"/>
              </w:rPr>
            </w:pPr>
          </w:p>
          <w:p w:rsidR="009E61C4"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Where the high factor is set at 0.7 for surgical NZ-DRG6xs, and 0.8 for medical NZ-DRG6xs to recognise the days at the end of a patients stay are less resource intensive than days at the beginning of a patients stay. However, some variations exist on this pattern, and the high factor may be set higher than one for some high cost NZ-DRG6xs. In addition, maximum and minimum criteria are also used.</w:t>
            </w:r>
          </w:p>
        </w:tc>
      </w:tr>
    </w:tbl>
    <w:p w:rsidR="00E35452" w:rsidRDefault="00E35452" w:rsidP="00B65A2A">
      <w:pPr>
        <w:rPr>
          <w:rFonts w:ascii="Arial" w:hAnsi="Arial"/>
        </w:rPr>
      </w:pPr>
    </w:p>
    <w:p w:rsidR="007D4655" w:rsidRDefault="007D4655" w:rsidP="00B65A2A">
      <w:pPr>
        <w:rPr>
          <w:rFonts w:ascii="Arial" w:hAnsi="Arial"/>
        </w:rPr>
      </w:pPr>
    </w:p>
    <w:p w:rsidR="007D4655" w:rsidRDefault="007D4655" w:rsidP="00B65A2A">
      <w:pPr>
        <w:rPr>
          <w:rFonts w:ascii="Arial" w:hAnsi="Arial"/>
        </w:rPr>
      </w:pPr>
    </w:p>
    <w:p w:rsidR="00B65A2A" w:rsidRPr="00BA2072" w:rsidRDefault="00B65A2A" w:rsidP="00990412">
      <w:pPr>
        <w:pStyle w:val="Heading3"/>
      </w:pPr>
      <w:bookmarkStart w:id="413" w:name="_Toc431452993"/>
      <w:r w:rsidRPr="00BA2072">
        <w:t xml:space="preserve">Calculating </w:t>
      </w:r>
      <w:del w:id="414" w:author="Tracy Thompson" w:date="2015-08-05T10:10:00Z">
        <w:r w:rsidR="00DB0FD6" w:rsidDel="001B4F92">
          <w:delText>WIESNZ1</w:delText>
        </w:r>
        <w:r w:rsidR="005134CC" w:rsidDel="001B4F92">
          <w:delText>5</w:delText>
        </w:r>
      </w:del>
      <w:ins w:id="415" w:author="Tracy Thompson" w:date="2015-08-05T10:10:00Z">
        <w:r w:rsidR="001B4F92">
          <w:t>WIESNZ16</w:t>
        </w:r>
      </w:ins>
      <w:bookmarkEnd w:id="413"/>
    </w:p>
    <w:p w:rsidR="00B65A2A" w:rsidRPr="00BA2072" w:rsidRDefault="002D7011" w:rsidP="00B65A2A">
      <w:pPr>
        <w:rPr>
          <w:rFonts w:ascii="Arial" w:hAnsi="Arial" w:cs="Arial"/>
          <w:color w:val="333333"/>
        </w:rPr>
      </w:pPr>
      <w:r>
        <w:rPr>
          <w:rFonts w:ascii="Arial" w:hAnsi="Arial" w:cs="Arial"/>
          <w:color w:val="333333"/>
        </w:rPr>
        <w:t xml:space="preserve">The remainder of this section 4.4 describes, in programming order, the components needed to determine the final cost weight for an event. The final weight consists of a base </w:t>
      </w:r>
      <w:r w:rsidR="00972EFA">
        <w:rPr>
          <w:rFonts w:ascii="Arial" w:hAnsi="Arial" w:cs="Arial"/>
          <w:color w:val="333333"/>
        </w:rPr>
        <w:t>WIES</w:t>
      </w:r>
      <w:r>
        <w:rPr>
          <w:rFonts w:ascii="Arial" w:hAnsi="Arial" w:cs="Arial"/>
          <w:color w:val="333333"/>
        </w:rPr>
        <w:t xml:space="preserve"> weight with additional co-payment weights in special circumstances. </w:t>
      </w:r>
      <w:r w:rsidR="00B65A2A" w:rsidRPr="00BA2072">
        <w:rPr>
          <w:rFonts w:ascii="Arial" w:hAnsi="Arial" w:cs="Arial"/>
          <w:color w:val="333333"/>
        </w:rPr>
        <w:t>To calculate the WIES weight allocated to a patient proceed as follows:-</w:t>
      </w:r>
    </w:p>
    <w:p w:rsidR="007D407E" w:rsidRPr="00BA2072" w:rsidRDefault="00B65A2A" w:rsidP="00885910">
      <w:pPr>
        <w:numPr>
          <w:ilvl w:val="0"/>
          <w:numId w:val="2"/>
        </w:numPr>
        <w:tabs>
          <w:tab w:val="clear" w:pos="720"/>
          <w:tab w:val="num" w:pos="1080"/>
        </w:tabs>
        <w:ind w:left="1080"/>
        <w:rPr>
          <w:rFonts w:ascii="Arial" w:hAnsi="Arial" w:cs="Arial"/>
          <w:color w:val="333333"/>
          <w:lang w:val="en-US"/>
        </w:rPr>
      </w:pPr>
      <w:r w:rsidRPr="00BA2072">
        <w:rPr>
          <w:rFonts w:ascii="Arial" w:hAnsi="Arial" w:cs="Arial"/>
          <w:color w:val="333333"/>
          <w:lang w:val="en-US"/>
        </w:rPr>
        <w:t>Calculate the WIES co-payment for MV</w:t>
      </w:r>
      <w:r w:rsidR="00BB468A" w:rsidRPr="00BA2072">
        <w:rPr>
          <w:rFonts w:ascii="Arial" w:hAnsi="Arial" w:cs="Arial"/>
          <w:color w:val="333333"/>
          <w:lang w:val="en-US"/>
        </w:rPr>
        <w:t xml:space="preserve"> </w:t>
      </w:r>
      <w:r w:rsidRPr="00BA2072">
        <w:rPr>
          <w:rFonts w:ascii="Arial" w:hAnsi="Arial" w:cs="Arial"/>
          <w:color w:val="333333"/>
          <w:lang w:val="en-US"/>
        </w:rPr>
        <w:t xml:space="preserve">(mv_copay) using the precalculated adjusted mechanical ventilation days (adjmvdays) see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_Ref183318263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9F48C4" w:rsidRPr="009F48C4">
        <w:rPr>
          <w:rFonts w:ascii="Arial" w:hAnsi="Arial" w:cs="Arial"/>
          <w:color w:val="333333"/>
          <w:highlight w:val="lightGray"/>
          <w:lang w:val="en-US"/>
        </w:rPr>
        <w:t>4.3</w:t>
      </w:r>
      <w:r w:rsidR="001E18AC" w:rsidRPr="00BA2072">
        <w:rPr>
          <w:rFonts w:ascii="Arial" w:hAnsi="Arial" w:cs="Arial"/>
          <w:highlight w:val="lightGray"/>
        </w:rPr>
        <w:fldChar w:fldCharType="end"/>
      </w:r>
      <w:r w:rsidRPr="00BA2072">
        <w:rPr>
          <w:rFonts w:ascii="Arial" w:hAnsi="Arial" w:cs="Arial"/>
          <w:color w:val="333333"/>
          <w:lang w:val="en-US"/>
        </w:rPr>
        <w:t xml:space="preserve"> and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_Ref211678324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9F48C4" w:rsidRPr="009F48C4">
        <w:rPr>
          <w:rFonts w:ascii="Arial" w:hAnsi="Arial" w:cs="Arial"/>
          <w:color w:val="333333"/>
          <w:highlight w:val="lightGray"/>
          <w:lang w:val="en-US"/>
        </w:rPr>
        <w:t>4.4.2</w:t>
      </w:r>
      <w:r w:rsidR="001E18AC" w:rsidRPr="00BA2072">
        <w:rPr>
          <w:rFonts w:ascii="Arial" w:hAnsi="Arial" w:cs="Arial"/>
          <w:highlight w:val="lightGray"/>
        </w:rPr>
        <w:fldChar w:fldCharType="end"/>
      </w:r>
      <w:r w:rsidRPr="00BA2072">
        <w:rPr>
          <w:rFonts w:ascii="Arial" w:hAnsi="Arial" w:cs="Arial"/>
          <w:color w:val="333333"/>
          <w:lang w:val="en-US"/>
        </w:rPr>
        <w:t xml:space="preserve"> </w:t>
      </w:r>
    </w:p>
    <w:p w:rsidR="00B65A2A" w:rsidRPr="00BA2072" w:rsidRDefault="00B65A2A" w:rsidP="007D407E">
      <w:pPr>
        <w:ind w:left="720" w:firstLine="360"/>
        <w:rPr>
          <w:rFonts w:ascii="Arial" w:hAnsi="Arial" w:cs="Arial"/>
          <w:color w:val="333333"/>
          <w:lang w:val="en-US"/>
        </w:rPr>
      </w:pPr>
      <w:r w:rsidRPr="00BA2072">
        <w:rPr>
          <w:rFonts w:ascii="Arial" w:hAnsi="Arial" w:cs="Arial"/>
          <w:color w:val="333333"/>
          <w:lang w:val="en-US"/>
        </w:rPr>
        <w:t xml:space="preserve">(see </w:t>
      </w:r>
      <w:r w:rsidR="00FC2EFA" w:rsidRPr="00BA2072">
        <w:rPr>
          <w:rFonts w:ascii="Arial" w:hAnsi="Arial" w:cs="Arial"/>
          <w:color w:val="333333"/>
          <w:lang w:val="en-US"/>
        </w:rPr>
        <w:t>B</w:t>
      </w:r>
      <w:r w:rsidRPr="00BA2072">
        <w:rPr>
          <w:rFonts w:ascii="Arial" w:hAnsi="Arial" w:cs="Arial"/>
          <w:color w:val="333333"/>
          <w:lang w:val="en-US"/>
        </w:rPr>
        <w:t>ox 1);</w:t>
      </w:r>
    </w:p>
    <w:p w:rsidR="007D407E" w:rsidRPr="00BA2072" w:rsidRDefault="00B65A2A" w:rsidP="00885910">
      <w:pPr>
        <w:numPr>
          <w:ilvl w:val="0"/>
          <w:numId w:val="2"/>
        </w:numPr>
        <w:tabs>
          <w:tab w:val="clear" w:pos="720"/>
          <w:tab w:val="num" w:pos="1080"/>
        </w:tabs>
        <w:ind w:left="1080"/>
        <w:rPr>
          <w:rFonts w:ascii="Arial" w:hAnsi="Arial" w:cs="Arial"/>
          <w:color w:val="333333"/>
          <w:lang w:val="en-US"/>
        </w:rPr>
      </w:pPr>
      <w:r w:rsidRPr="00BA2072">
        <w:rPr>
          <w:rFonts w:ascii="Arial" w:hAnsi="Arial" w:cs="Arial"/>
          <w:color w:val="333333"/>
          <w:lang w:val="en-US"/>
        </w:rPr>
        <w:t xml:space="preserve">Calculate the co-payment for AAA, ASD, </w:t>
      </w:r>
      <w:r w:rsidR="004B340C" w:rsidRPr="00BA2072">
        <w:rPr>
          <w:rFonts w:ascii="Arial" w:hAnsi="Arial" w:cs="Arial"/>
          <w:color w:val="333333"/>
          <w:lang w:val="en-US"/>
        </w:rPr>
        <w:t>EP</w:t>
      </w:r>
      <w:r w:rsidR="009C2191" w:rsidRPr="00BA2072">
        <w:rPr>
          <w:rFonts w:ascii="Arial" w:hAnsi="Arial" w:cs="Arial"/>
          <w:color w:val="333333"/>
          <w:lang w:val="en-US"/>
        </w:rPr>
        <w:t>S</w:t>
      </w:r>
      <w:r w:rsidR="004E4667">
        <w:rPr>
          <w:rFonts w:ascii="Arial" w:hAnsi="Arial" w:cs="Arial"/>
          <w:color w:val="333333"/>
          <w:lang w:val="en-US"/>
        </w:rPr>
        <w:t xml:space="preserve">, </w:t>
      </w:r>
      <w:r w:rsidRPr="00BA2072">
        <w:rPr>
          <w:rFonts w:ascii="Arial" w:hAnsi="Arial" w:cs="Arial"/>
          <w:color w:val="333333"/>
          <w:lang w:val="en-US"/>
        </w:rPr>
        <w:t>scoliosis</w:t>
      </w:r>
      <w:r w:rsidR="00BE0213">
        <w:rPr>
          <w:rFonts w:ascii="Arial" w:hAnsi="Arial" w:cs="Arial"/>
          <w:color w:val="333333"/>
          <w:lang w:val="en-US"/>
        </w:rPr>
        <w:t xml:space="preserve">, </w:t>
      </w:r>
      <w:r w:rsidR="004E4667">
        <w:rPr>
          <w:rFonts w:ascii="Arial" w:hAnsi="Arial" w:cs="Arial"/>
          <w:color w:val="333333"/>
          <w:lang w:val="en-US"/>
        </w:rPr>
        <w:t>live donor nephrectomy</w:t>
      </w:r>
      <w:r w:rsidR="00750B31">
        <w:rPr>
          <w:rFonts w:ascii="Arial" w:hAnsi="Arial" w:cs="Arial"/>
          <w:color w:val="333333"/>
          <w:lang w:val="en-US"/>
        </w:rPr>
        <w:t>,</w:t>
      </w:r>
      <w:r w:rsidR="009874DC">
        <w:rPr>
          <w:rFonts w:ascii="Arial" w:hAnsi="Arial" w:cs="Arial"/>
          <w:color w:val="333333"/>
          <w:lang w:val="en-US"/>
        </w:rPr>
        <w:t xml:space="preserve"> and  endovascular</w:t>
      </w:r>
      <w:r w:rsidR="00ED4885">
        <w:rPr>
          <w:rFonts w:ascii="Arial" w:hAnsi="Arial" w:cs="Arial"/>
          <w:color w:val="333333"/>
          <w:lang w:val="en-US"/>
        </w:rPr>
        <w:t xml:space="preserve"> treatment of cerebral aneurysm</w:t>
      </w:r>
      <w:r w:rsidR="004E4667">
        <w:rPr>
          <w:rFonts w:ascii="Arial" w:hAnsi="Arial" w:cs="Arial"/>
          <w:color w:val="333333"/>
          <w:lang w:val="en-US"/>
        </w:rPr>
        <w:t xml:space="preserve"> </w:t>
      </w:r>
      <w:r w:rsidRPr="00BA2072">
        <w:rPr>
          <w:rFonts w:ascii="Arial" w:hAnsi="Arial" w:cs="Arial"/>
          <w:color w:val="333333"/>
          <w:lang w:val="en-US"/>
        </w:rPr>
        <w:t>event</w:t>
      </w:r>
      <w:r w:rsidR="00BA7CDC">
        <w:rPr>
          <w:rFonts w:ascii="Arial" w:hAnsi="Arial" w:cs="Arial"/>
          <w:color w:val="333333"/>
          <w:lang w:val="en-US"/>
        </w:rPr>
        <w:t xml:space="preserve"> record</w:t>
      </w:r>
      <w:r w:rsidRPr="00BA2072">
        <w:rPr>
          <w:rFonts w:ascii="Arial" w:hAnsi="Arial" w:cs="Arial"/>
          <w:color w:val="333333"/>
          <w:lang w:val="en-US"/>
        </w:rPr>
        <w:t xml:space="preserve">s </w:t>
      </w:r>
    </w:p>
    <w:p w:rsidR="00B65A2A" w:rsidRPr="00BA2072" w:rsidRDefault="00B65A2A" w:rsidP="007D407E">
      <w:pPr>
        <w:ind w:left="720" w:firstLine="360"/>
        <w:rPr>
          <w:rFonts w:ascii="Arial" w:hAnsi="Arial" w:cs="Arial"/>
          <w:color w:val="333333"/>
          <w:lang w:val="en-US"/>
        </w:rPr>
      </w:pPr>
      <w:r w:rsidRPr="00BA2072">
        <w:rPr>
          <w:rFonts w:ascii="Arial" w:hAnsi="Arial" w:cs="Arial"/>
          <w:color w:val="333333"/>
          <w:lang w:val="en-US"/>
        </w:rPr>
        <w:t xml:space="preserve">(see </w:t>
      </w:r>
      <w:r w:rsidR="00FC2EFA" w:rsidRPr="00BA2072">
        <w:rPr>
          <w:rFonts w:ascii="Arial" w:hAnsi="Arial" w:cs="Arial"/>
          <w:color w:val="333333"/>
          <w:lang w:val="en-US"/>
        </w:rPr>
        <w:t>B</w:t>
      </w:r>
      <w:r w:rsidRPr="00BA2072">
        <w:rPr>
          <w:rFonts w:ascii="Arial" w:hAnsi="Arial" w:cs="Arial"/>
          <w:color w:val="333333"/>
          <w:lang w:val="en-US"/>
        </w:rPr>
        <w:t>oxes 1b</w:t>
      </w:r>
      <w:r w:rsidR="004E4667">
        <w:rPr>
          <w:rFonts w:ascii="Arial" w:hAnsi="Arial" w:cs="Arial"/>
          <w:color w:val="333333"/>
          <w:lang w:val="en-US"/>
        </w:rPr>
        <w:t xml:space="preserve">, </w:t>
      </w:r>
      <w:r w:rsidRPr="00BA2072">
        <w:rPr>
          <w:rFonts w:ascii="Arial" w:hAnsi="Arial" w:cs="Arial"/>
          <w:color w:val="333333"/>
          <w:lang w:val="en-US"/>
        </w:rPr>
        <w:t>1c</w:t>
      </w:r>
      <w:r w:rsidR="00B72BA8">
        <w:rPr>
          <w:rFonts w:ascii="Arial" w:hAnsi="Arial" w:cs="Arial"/>
          <w:color w:val="333333"/>
          <w:lang w:val="en-US"/>
        </w:rPr>
        <w:t xml:space="preserve">, </w:t>
      </w:r>
      <w:r w:rsidR="004E4667">
        <w:rPr>
          <w:rFonts w:ascii="Arial" w:hAnsi="Arial" w:cs="Arial"/>
          <w:color w:val="333333"/>
          <w:lang w:val="en-US"/>
        </w:rPr>
        <w:t>1d</w:t>
      </w:r>
      <w:r w:rsidR="00750B31">
        <w:rPr>
          <w:rFonts w:ascii="Arial" w:hAnsi="Arial" w:cs="Arial"/>
          <w:color w:val="333333"/>
          <w:lang w:val="en-US"/>
        </w:rPr>
        <w:t>,</w:t>
      </w:r>
      <w:r w:rsidR="00D47C89">
        <w:rPr>
          <w:rFonts w:ascii="Arial" w:hAnsi="Arial" w:cs="Arial"/>
          <w:color w:val="333333"/>
          <w:lang w:val="en-US"/>
        </w:rPr>
        <w:t xml:space="preserve"> and </w:t>
      </w:r>
      <w:r w:rsidR="00B72BA8">
        <w:rPr>
          <w:rFonts w:ascii="Arial" w:hAnsi="Arial" w:cs="Arial"/>
          <w:color w:val="333333"/>
          <w:lang w:val="en-US"/>
        </w:rPr>
        <w:t>1e</w:t>
      </w:r>
      <w:r w:rsidRPr="00BA2072">
        <w:rPr>
          <w:rFonts w:ascii="Arial" w:hAnsi="Arial" w:cs="Arial"/>
          <w:color w:val="333333"/>
          <w:lang w:val="en-US"/>
        </w:rPr>
        <w:t>);</w:t>
      </w:r>
    </w:p>
    <w:p w:rsidR="00B65A2A" w:rsidRPr="00BA2072" w:rsidRDefault="00B65A2A" w:rsidP="00885910">
      <w:pPr>
        <w:numPr>
          <w:ilvl w:val="0"/>
          <w:numId w:val="2"/>
        </w:numPr>
        <w:tabs>
          <w:tab w:val="clear" w:pos="720"/>
          <w:tab w:val="num" w:pos="1080"/>
        </w:tabs>
        <w:ind w:left="1080"/>
        <w:rPr>
          <w:rFonts w:ascii="Arial" w:hAnsi="Arial" w:cs="Arial"/>
          <w:color w:val="333333"/>
          <w:lang w:val="en-US"/>
        </w:rPr>
      </w:pPr>
      <w:r w:rsidRPr="00BA2072">
        <w:rPr>
          <w:rFonts w:ascii="Arial" w:hAnsi="Arial" w:cs="Arial"/>
          <w:color w:val="333333"/>
          <w:lang w:val="en-US"/>
        </w:rPr>
        <w:t>Calculate the base WIES allocation using the NZdrg</w:t>
      </w:r>
      <w:r w:rsidR="004B340C" w:rsidRPr="00BA2072">
        <w:rPr>
          <w:rFonts w:ascii="Arial" w:hAnsi="Arial" w:cs="Arial"/>
          <w:color w:val="333333"/>
          <w:lang w:val="en-US"/>
        </w:rPr>
        <w:t>6</w:t>
      </w:r>
      <w:r w:rsidRPr="00BA2072">
        <w:rPr>
          <w:rFonts w:ascii="Arial" w:hAnsi="Arial" w:cs="Arial"/>
          <w:color w:val="333333"/>
          <w:lang w:val="en-US"/>
        </w:rPr>
        <w:t>0</w:t>
      </w:r>
      <w:r w:rsidR="00642F39" w:rsidRPr="00BA2072">
        <w:rPr>
          <w:rFonts w:ascii="Arial" w:hAnsi="Arial" w:cs="Arial"/>
          <w:color w:val="333333"/>
          <w:lang w:val="en-US"/>
        </w:rPr>
        <w:t>x</w:t>
      </w:r>
      <w:r w:rsidRPr="00BA2072">
        <w:rPr>
          <w:rFonts w:ascii="Arial" w:hAnsi="Arial" w:cs="Arial"/>
          <w:color w:val="333333"/>
          <w:lang w:val="en-US"/>
        </w:rPr>
        <w:t xml:space="preserve"> DRG and the patient’s length of stay adjusted for mechanical ventilation per diem.  This can be done using the appropriate weights from the </w:t>
      </w:r>
      <w:del w:id="416" w:author="Tracy Thompson" w:date="2015-08-05T10:10:00Z">
        <w:r w:rsidR="00DB0FD6" w:rsidDel="001B4F92">
          <w:rPr>
            <w:rFonts w:ascii="Arial" w:hAnsi="Arial" w:cs="Arial"/>
            <w:color w:val="333333"/>
            <w:lang w:val="en-US"/>
          </w:rPr>
          <w:delText>WIESNZ1</w:delText>
        </w:r>
        <w:r w:rsidR="005134CC" w:rsidDel="001B4F92">
          <w:rPr>
            <w:rFonts w:ascii="Arial" w:hAnsi="Arial" w:cs="Arial"/>
            <w:color w:val="333333"/>
            <w:lang w:val="en-US"/>
          </w:rPr>
          <w:delText>5</w:delText>
        </w:r>
      </w:del>
      <w:ins w:id="417" w:author="Tracy Thompson" w:date="2015-08-05T10:10:00Z">
        <w:r w:rsidR="001B4F92">
          <w:rPr>
            <w:rFonts w:ascii="Arial" w:hAnsi="Arial" w:cs="Arial"/>
            <w:color w:val="333333"/>
            <w:lang w:val="en-US"/>
          </w:rPr>
          <w:t>WIESNZ16</w:t>
        </w:r>
      </w:ins>
      <w:r w:rsidRPr="00BA2072">
        <w:rPr>
          <w:rFonts w:ascii="Arial" w:hAnsi="Arial" w:cs="Arial"/>
          <w:color w:val="333333"/>
          <w:lang w:val="en-US"/>
        </w:rPr>
        <w:t xml:space="preserve"> weights table; and</w:t>
      </w:r>
    </w:p>
    <w:p w:rsidR="00B65A2A" w:rsidRPr="00BA2072" w:rsidRDefault="00BB468A" w:rsidP="00885910">
      <w:pPr>
        <w:numPr>
          <w:ilvl w:val="0"/>
          <w:numId w:val="2"/>
        </w:numPr>
        <w:tabs>
          <w:tab w:val="clear" w:pos="720"/>
          <w:tab w:val="num" w:pos="1080"/>
        </w:tabs>
        <w:ind w:left="1080"/>
        <w:rPr>
          <w:rFonts w:ascii="Arial" w:hAnsi="Arial" w:cs="Arial"/>
          <w:color w:val="333333"/>
          <w:lang w:val="en-US"/>
        </w:rPr>
      </w:pPr>
      <w:r w:rsidRPr="00BA2072">
        <w:rPr>
          <w:rFonts w:ascii="Arial" w:hAnsi="Arial" w:cs="Arial"/>
          <w:color w:val="333333"/>
          <w:lang w:val="en-US"/>
        </w:rPr>
        <w:t xml:space="preserve">Add the base </w:t>
      </w:r>
      <w:r w:rsidR="00B65A2A" w:rsidRPr="00BA2072">
        <w:rPr>
          <w:rFonts w:ascii="Arial" w:hAnsi="Arial" w:cs="Arial"/>
          <w:color w:val="333333"/>
          <w:lang w:val="en-US"/>
        </w:rPr>
        <w:t xml:space="preserve">WIES payment and co-payments (see </w:t>
      </w:r>
      <w:r w:rsidR="000D4B3D" w:rsidRPr="00BA2072">
        <w:rPr>
          <w:rFonts w:ascii="Arial" w:hAnsi="Arial" w:cs="Arial"/>
          <w:color w:val="333333"/>
          <w:lang w:val="en-US"/>
        </w:rPr>
        <w:t>B</w:t>
      </w:r>
      <w:r w:rsidR="00B65A2A" w:rsidRPr="00BA2072">
        <w:rPr>
          <w:rFonts w:ascii="Arial" w:hAnsi="Arial" w:cs="Arial"/>
          <w:color w:val="333333"/>
          <w:lang w:val="en-US"/>
        </w:rPr>
        <w:t>ox 3).</w:t>
      </w:r>
    </w:p>
    <w:p w:rsidR="00B65A2A" w:rsidRPr="00BA2072" w:rsidRDefault="00B65A2A"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The steps are described in detail with technical specifications provided in the </w:t>
      </w:r>
      <w:r w:rsidR="00D26FB7" w:rsidRPr="00BA2072">
        <w:rPr>
          <w:rFonts w:ascii="Arial" w:hAnsi="Arial" w:cs="Arial"/>
          <w:color w:val="333333"/>
        </w:rPr>
        <w:t xml:space="preserve">following </w:t>
      </w:r>
      <w:r w:rsidRPr="00BA2072">
        <w:rPr>
          <w:rFonts w:ascii="Arial" w:hAnsi="Arial" w:cs="Arial"/>
          <w:color w:val="333333"/>
        </w:rPr>
        <w:t>boxes.</w:t>
      </w:r>
    </w:p>
    <w:p w:rsidR="002F41CB" w:rsidRDefault="002F41CB" w:rsidP="00B65A2A">
      <w:pPr>
        <w:rPr>
          <w:rFonts w:ascii="Arial" w:hAnsi="Arial" w:cs="Arial"/>
        </w:rPr>
      </w:pPr>
    </w:p>
    <w:p w:rsidR="00B65A2A" w:rsidRPr="00BA2072" w:rsidRDefault="00B65A2A" w:rsidP="00990412">
      <w:pPr>
        <w:pStyle w:val="Heading3"/>
      </w:pPr>
      <w:bookmarkStart w:id="418" w:name="_Toc511625995"/>
      <w:bookmarkStart w:id="419" w:name="_Toc515687094"/>
      <w:bookmarkStart w:id="420" w:name="_Ref211678324"/>
      <w:bookmarkStart w:id="421" w:name="_Toc431452994"/>
      <w:r w:rsidRPr="00BA2072">
        <w:t>Co</w:t>
      </w:r>
      <w:r w:rsidR="00CA4ADF" w:rsidRPr="00BA2072">
        <w:t>-</w:t>
      </w:r>
      <w:r w:rsidRPr="00BA2072">
        <w:t>payment for Mechanical Ventilation</w:t>
      </w:r>
      <w:bookmarkEnd w:id="418"/>
      <w:bookmarkEnd w:id="419"/>
      <w:bookmarkEnd w:id="420"/>
      <w:bookmarkEnd w:id="421"/>
    </w:p>
    <w:p w:rsidR="00B65A2A" w:rsidRPr="00BA2072" w:rsidRDefault="00B65A2A" w:rsidP="00B65A2A">
      <w:pPr>
        <w:pStyle w:val="BodyText2"/>
        <w:rPr>
          <w:rFonts w:ascii="Arial" w:hAnsi="Arial" w:cs="Arial"/>
          <w:color w:val="333333"/>
        </w:rPr>
      </w:pPr>
      <w:r w:rsidRPr="00BA2072">
        <w:rPr>
          <w:rFonts w:ascii="Arial" w:hAnsi="Arial" w:cs="Arial"/>
          <w:color w:val="333333"/>
        </w:rPr>
        <w:t xml:space="preserve">Technical specifications for mechanical ventilation co-payments are given in </w:t>
      </w:r>
      <w:r w:rsidR="00677EC3" w:rsidRPr="00BA2072">
        <w:rPr>
          <w:rFonts w:ascii="Arial" w:hAnsi="Arial" w:cs="Arial"/>
          <w:color w:val="333333"/>
        </w:rPr>
        <w:t>B</w:t>
      </w:r>
      <w:r w:rsidRPr="00BA2072">
        <w:rPr>
          <w:rFonts w:ascii="Arial" w:hAnsi="Arial" w:cs="Arial"/>
          <w:color w:val="333333"/>
        </w:rPr>
        <w:t>ox 1.</w:t>
      </w:r>
    </w:p>
    <w:p w:rsidR="00B65A2A" w:rsidRPr="00BA2072" w:rsidRDefault="00B65A2A" w:rsidP="00B65A2A">
      <w:pPr>
        <w:pStyle w:val="BodyText2"/>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To be eligible for a mechanical ventilation co-payment the patient must have had at least </w:t>
      </w:r>
      <w:r w:rsidR="004B4BAB" w:rsidRPr="00BA2072">
        <w:rPr>
          <w:rFonts w:ascii="Arial" w:hAnsi="Arial" w:cs="Arial"/>
          <w:color w:val="333333"/>
        </w:rPr>
        <w:t>six</w:t>
      </w:r>
      <w:r w:rsidRPr="00BA2072">
        <w:rPr>
          <w:rFonts w:ascii="Arial" w:hAnsi="Arial" w:cs="Arial"/>
          <w:color w:val="333333"/>
        </w:rPr>
        <w:t xml:space="preserve"> hours of continuous mechanical ventilation and have been allocated to </w:t>
      </w:r>
      <w:r w:rsidR="008B4979" w:rsidRPr="00BA2072">
        <w:rPr>
          <w:rFonts w:ascii="Arial" w:hAnsi="Arial" w:cs="Arial"/>
          <w:color w:val="333333"/>
        </w:rPr>
        <w:t>an</w:t>
      </w:r>
      <w:r w:rsidRPr="00BA2072">
        <w:rPr>
          <w:rFonts w:ascii="Arial" w:hAnsi="Arial" w:cs="Arial"/>
          <w:color w:val="333333"/>
        </w:rPr>
        <w:t xml:space="preserve"> NZdrg</w:t>
      </w:r>
      <w:r w:rsidR="00B80215" w:rsidRPr="00BA2072">
        <w:rPr>
          <w:rFonts w:ascii="Arial" w:hAnsi="Arial" w:cs="Arial"/>
          <w:color w:val="333333"/>
        </w:rPr>
        <w:t>6</w:t>
      </w:r>
      <w:r w:rsidRPr="00BA2072">
        <w:rPr>
          <w:rFonts w:ascii="Arial" w:hAnsi="Arial" w:cs="Arial"/>
          <w:color w:val="333333"/>
        </w:rPr>
        <w:t>0</w:t>
      </w:r>
      <w:r w:rsidR="00642F39" w:rsidRPr="00BA2072">
        <w:rPr>
          <w:rFonts w:ascii="Arial" w:hAnsi="Arial" w:cs="Arial"/>
          <w:color w:val="333333"/>
        </w:rPr>
        <w:t>x</w:t>
      </w:r>
      <w:r w:rsidRPr="00BA2072">
        <w:rPr>
          <w:rFonts w:ascii="Arial" w:hAnsi="Arial" w:cs="Arial"/>
          <w:color w:val="333333"/>
        </w:rPr>
        <w:t xml:space="preserve"> DRG that is eligible for a mechanical ventilation co-payment.  NZdrg</w:t>
      </w:r>
      <w:r w:rsidR="00B80215" w:rsidRPr="00BA2072">
        <w:rPr>
          <w:rFonts w:ascii="Arial" w:hAnsi="Arial" w:cs="Arial"/>
          <w:color w:val="333333"/>
        </w:rPr>
        <w:t>6</w:t>
      </w:r>
      <w:r w:rsidRPr="00BA2072">
        <w:rPr>
          <w:rFonts w:ascii="Arial" w:hAnsi="Arial" w:cs="Arial"/>
          <w:color w:val="333333"/>
        </w:rPr>
        <w:t>0</w:t>
      </w:r>
      <w:r w:rsidR="00642F39" w:rsidRPr="00BA2072">
        <w:rPr>
          <w:rFonts w:ascii="Arial" w:hAnsi="Arial" w:cs="Arial"/>
          <w:color w:val="333333"/>
        </w:rPr>
        <w:t>x</w:t>
      </w:r>
      <w:r w:rsidRPr="00BA2072">
        <w:rPr>
          <w:rFonts w:ascii="Arial" w:hAnsi="Arial" w:cs="Arial"/>
          <w:color w:val="333333"/>
        </w:rPr>
        <w:t xml:space="preserve"> DRGs are classed as either:</w:t>
      </w:r>
    </w:p>
    <w:p w:rsidR="00B65A2A" w:rsidRPr="00BA2072" w:rsidRDefault="00B65A2A" w:rsidP="00885910">
      <w:pPr>
        <w:numPr>
          <w:ilvl w:val="0"/>
          <w:numId w:val="2"/>
        </w:numPr>
        <w:tabs>
          <w:tab w:val="clear" w:pos="720"/>
          <w:tab w:val="num" w:pos="1080"/>
        </w:tabs>
        <w:ind w:left="1080"/>
        <w:rPr>
          <w:rFonts w:ascii="Arial" w:hAnsi="Arial" w:cs="Arial"/>
          <w:color w:val="333333"/>
          <w:lang w:val="en-US"/>
        </w:rPr>
      </w:pPr>
      <w:r w:rsidRPr="00BA2072">
        <w:rPr>
          <w:rFonts w:ascii="Arial" w:hAnsi="Arial" w:cs="Arial"/>
          <w:color w:val="333333"/>
          <w:lang w:val="en-US"/>
        </w:rPr>
        <w:t xml:space="preserve">Eligible for daily co-payments of 0.7729 WIES (column mvelig =“D” in the </w:t>
      </w:r>
      <w:del w:id="422" w:author="Tracy Thompson" w:date="2015-08-05T10:10:00Z">
        <w:r w:rsidR="00DB0FD6" w:rsidDel="001B4F92">
          <w:rPr>
            <w:rFonts w:ascii="Arial" w:hAnsi="Arial" w:cs="Arial"/>
            <w:color w:val="333333"/>
            <w:lang w:val="en-US"/>
          </w:rPr>
          <w:delText>WIESNZ1</w:delText>
        </w:r>
        <w:r w:rsidR="009F12E5" w:rsidDel="001B4F92">
          <w:rPr>
            <w:rFonts w:ascii="Arial" w:hAnsi="Arial" w:cs="Arial"/>
            <w:color w:val="333333"/>
            <w:lang w:val="en-US"/>
          </w:rPr>
          <w:delText>5</w:delText>
        </w:r>
      </w:del>
      <w:ins w:id="423" w:author="Tracy Thompson" w:date="2015-08-05T10:10:00Z">
        <w:r w:rsidR="001B4F92">
          <w:rPr>
            <w:rFonts w:ascii="Arial" w:hAnsi="Arial" w:cs="Arial"/>
            <w:color w:val="333333"/>
            <w:lang w:val="en-US"/>
          </w:rPr>
          <w:t>WIESNZ16</w:t>
        </w:r>
      </w:ins>
      <w:r w:rsidRPr="00BA2072">
        <w:rPr>
          <w:rFonts w:ascii="Arial" w:hAnsi="Arial" w:cs="Arial"/>
          <w:color w:val="333333"/>
          <w:lang w:val="en-US"/>
        </w:rPr>
        <w:t xml:space="preserve"> weights table); </w:t>
      </w:r>
    </w:p>
    <w:p w:rsidR="00B65A2A" w:rsidRPr="00BA2072" w:rsidRDefault="00B65A2A" w:rsidP="00885910">
      <w:pPr>
        <w:numPr>
          <w:ilvl w:val="0"/>
          <w:numId w:val="2"/>
        </w:numPr>
        <w:tabs>
          <w:tab w:val="clear" w:pos="720"/>
          <w:tab w:val="num" w:pos="1080"/>
        </w:tabs>
        <w:ind w:left="1080"/>
        <w:rPr>
          <w:rFonts w:ascii="Arial" w:hAnsi="Arial" w:cs="Arial"/>
          <w:color w:val="333333"/>
          <w:lang w:val="en-US"/>
        </w:rPr>
      </w:pPr>
      <w:r w:rsidRPr="00BA2072">
        <w:rPr>
          <w:rFonts w:ascii="Arial" w:hAnsi="Arial" w:cs="Arial"/>
          <w:color w:val="333333"/>
          <w:lang w:val="en-US"/>
        </w:rPr>
        <w:t xml:space="preserve">Eligible for a co-payment of 3.1323 (column mvelig = “E” in the </w:t>
      </w:r>
      <w:del w:id="424" w:author="Tracy Thompson" w:date="2015-08-05T10:10:00Z">
        <w:r w:rsidR="00DB0FD6" w:rsidDel="001B4F92">
          <w:rPr>
            <w:rFonts w:ascii="Arial" w:hAnsi="Arial" w:cs="Arial"/>
            <w:color w:val="333333"/>
            <w:lang w:val="en-US"/>
          </w:rPr>
          <w:delText>WIESNZ1</w:delText>
        </w:r>
        <w:r w:rsidR="009F12E5" w:rsidDel="001B4F92">
          <w:rPr>
            <w:rFonts w:ascii="Arial" w:hAnsi="Arial" w:cs="Arial"/>
            <w:color w:val="333333"/>
            <w:lang w:val="en-US"/>
          </w:rPr>
          <w:delText>5</w:delText>
        </w:r>
      </w:del>
      <w:ins w:id="425" w:author="Tracy Thompson" w:date="2015-08-05T10:10:00Z">
        <w:r w:rsidR="001B4F92">
          <w:rPr>
            <w:rFonts w:ascii="Arial" w:hAnsi="Arial" w:cs="Arial"/>
            <w:color w:val="333333"/>
            <w:lang w:val="en-US"/>
          </w:rPr>
          <w:t>WIESNZ16</w:t>
        </w:r>
      </w:ins>
      <w:r w:rsidRPr="00BA2072">
        <w:rPr>
          <w:rFonts w:ascii="Arial" w:hAnsi="Arial" w:cs="Arial"/>
          <w:color w:val="333333"/>
          <w:lang w:val="en-US"/>
        </w:rPr>
        <w:t xml:space="preserve"> weights table</w:t>
      </w:r>
      <w:r w:rsidR="008A479A" w:rsidRPr="00BA2072">
        <w:rPr>
          <w:rFonts w:ascii="Arial" w:hAnsi="Arial" w:cs="Arial"/>
          <w:color w:val="333333"/>
          <w:lang w:val="en-US"/>
        </w:rPr>
        <w:t>)</w:t>
      </w:r>
      <w:r w:rsidRPr="00BA2072">
        <w:rPr>
          <w:rFonts w:ascii="Arial" w:hAnsi="Arial" w:cs="Arial"/>
          <w:color w:val="333333"/>
          <w:lang w:val="en-US"/>
        </w:rPr>
        <w:t>;</w:t>
      </w:r>
    </w:p>
    <w:p w:rsidR="00B65A2A" w:rsidRPr="00BA2072" w:rsidRDefault="00B65A2A" w:rsidP="00885910">
      <w:pPr>
        <w:numPr>
          <w:ilvl w:val="0"/>
          <w:numId w:val="2"/>
        </w:numPr>
        <w:tabs>
          <w:tab w:val="clear" w:pos="720"/>
          <w:tab w:val="num" w:pos="1080"/>
        </w:tabs>
        <w:ind w:left="1080"/>
        <w:rPr>
          <w:rFonts w:ascii="Arial" w:hAnsi="Arial" w:cs="Arial"/>
          <w:color w:val="333333"/>
          <w:lang w:val="en-US"/>
        </w:rPr>
      </w:pPr>
      <w:r w:rsidRPr="00BA2072">
        <w:rPr>
          <w:rFonts w:ascii="Arial" w:hAnsi="Arial" w:cs="Arial"/>
          <w:color w:val="333333"/>
          <w:lang w:val="en-US"/>
        </w:rPr>
        <w:t xml:space="preserve">Eligible for daily co-payments at 0.7729 WIES for ventilated days in excess of four days (96 hours) mechanical ventilation (column mvelig = “4” in the </w:t>
      </w:r>
      <w:del w:id="426" w:author="Tracy Thompson" w:date="2015-08-05T10:10:00Z">
        <w:r w:rsidR="00DB0FD6" w:rsidDel="001B4F92">
          <w:rPr>
            <w:rFonts w:ascii="Arial" w:hAnsi="Arial" w:cs="Arial"/>
            <w:color w:val="333333"/>
            <w:lang w:val="en-US"/>
          </w:rPr>
          <w:delText>WIESNZ1</w:delText>
        </w:r>
        <w:r w:rsidR="009F12E5" w:rsidDel="001B4F92">
          <w:rPr>
            <w:rFonts w:ascii="Arial" w:hAnsi="Arial" w:cs="Arial"/>
            <w:color w:val="333333"/>
            <w:lang w:val="en-US"/>
          </w:rPr>
          <w:delText>5</w:delText>
        </w:r>
      </w:del>
      <w:ins w:id="427" w:author="Tracy Thompson" w:date="2015-08-05T10:10:00Z">
        <w:r w:rsidR="001B4F92">
          <w:rPr>
            <w:rFonts w:ascii="Arial" w:hAnsi="Arial" w:cs="Arial"/>
            <w:color w:val="333333"/>
            <w:lang w:val="en-US"/>
          </w:rPr>
          <w:t>WIESNZ16</w:t>
        </w:r>
      </w:ins>
      <w:r w:rsidRPr="00BA2072">
        <w:rPr>
          <w:rFonts w:ascii="Arial" w:hAnsi="Arial" w:cs="Arial"/>
          <w:color w:val="333333"/>
          <w:lang w:val="en-US"/>
        </w:rPr>
        <w:t xml:space="preserve"> weights table); or</w:t>
      </w:r>
    </w:p>
    <w:p w:rsidR="00B65A2A" w:rsidRPr="00BA2072" w:rsidRDefault="00B65A2A" w:rsidP="00B65A2A">
      <w:pPr>
        <w:numPr>
          <w:ilvl w:val="0"/>
          <w:numId w:val="2"/>
        </w:numPr>
        <w:tabs>
          <w:tab w:val="clear" w:pos="720"/>
          <w:tab w:val="num" w:pos="1080"/>
        </w:tabs>
        <w:ind w:left="1080"/>
        <w:rPr>
          <w:rFonts w:ascii="Arial" w:hAnsi="Arial" w:cs="Arial"/>
        </w:rPr>
      </w:pPr>
      <w:r w:rsidRPr="00BA2072">
        <w:rPr>
          <w:rFonts w:ascii="Arial" w:hAnsi="Arial" w:cs="Arial"/>
          <w:color w:val="333333"/>
          <w:lang w:val="en-US"/>
        </w:rPr>
        <w:t xml:space="preserve">Ineligible for co-payments (column mvelig = “I” in the </w:t>
      </w:r>
      <w:del w:id="428" w:author="Tracy Thompson" w:date="2015-08-05T10:10:00Z">
        <w:r w:rsidR="00DB0FD6" w:rsidDel="001B4F92">
          <w:rPr>
            <w:rFonts w:ascii="Arial" w:hAnsi="Arial" w:cs="Arial"/>
            <w:color w:val="333333"/>
            <w:lang w:val="en-US"/>
          </w:rPr>
          <w:delText>WIESNZ1</w:delText>
        </w:r>
        <w:r w:rsidR="009F12E5" w:rsidDel="001B4F92">
          <w:rPr>
            <w:rFonts w:ascii="Arial" w:hAnsi="Arial" w:cs="Arial"/>
            <w:color w:val="333333"/>
            <w:lang w:val="en-US"/>
          </w:rPr>
          <w:delText>5</w:delText>
        </w:r>
      </w:del>
      <w:ins w:id="429" w:author="Tracy Thompson" w:date="2015-08-05T10:10:00Z">
        <w:r w:rsidR="001B4F92">
          <w:rPr>
            <w:rFonts w:ascii="Arial" w:hAnsi="Arial" w:cs="Arial"/>
            <w:color w:val="333333"/>
            <w:lang w:val="en-US"/>
          </w:rPr>
          <w:t>WIESNZ16</w:t>
        </w:r>
      </w:ins>
      <w:r w:rsidRPr="00BA2072">
        <w:rPr>
          <w:rFonts w:ascii="Arial" w:hAnsi="Arial" w:cs="Arial"/>
          <w:color w:val="333333"/>
          <w:lang w:val="en-US"/>
        </w:rPr>
        <w:t xml:space="preserve"> weights table).</w:t>
      </w:r>
    </w:p>
    <w:p w:rsidR="001C2674" w:rsidRPr="00BA2072" w:rsidRDefault="001C2674" w:rsidP="00266113">
      <w:pPr>
        <w:ind w:left="720"/>
        <w:rPr>
          <w:rFonts w:ascii="Arial" w:hAnsi="Arial" w:cs="Arial"/>
        </w:rPr>
      </w:pPr>
    </w:p>
    <w:p w:rsidR="00B65A2A" w:rsidRPr="00BA2072" w:rsidRDefault="00B65A2A" w:rsidP="00716AC3">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1:</w:t>
      </w:r>
      <w:r w:rsidRPr="00BA2072">
        <w:rPr>
          <w:rFonts w:ascii="Arial" w:hAnsi="Arial" w:cs="Arial"/>
          <w:b/>
          <w:sz w:val="20"/>
        </w:rPr>
        <w:tab/>
        <w:t xml:space="preserve"> Calculating Mechanical Ventilation Co-payments</w:t>
      </w:r>
    </w:p>
    <w:p w:rsidR="00B65A2A" w:rsidRPr="00BA2072" w:rsidRDefault="00B65A2A" w:rsidP="00716AC3">
      <w:pPr>
        <w:pStyle w:val="tabletext"/>
        <w:widowControl/>
        <w:pBdr>
          <w:top w:val="single" w:sz="6" w:space="1" w:color="auto"/>
          <w:left w:val="single" w:sz="6" w:space="4" w:color="auto"/>
          <w:bottom w:val="single" w:sz="6" w:space="1" w:color="auto"/>
          <w:right w:val="single" w:sz="6" w:space="4" w:color="auto"/>
        </w:pBdr>
        <w:rPr>
          <w:rFonts w:ascii="Arial" w:hAnsi="Arial" w:cs="Arial"/>
          <w:sz w:val="20"/>
        </w:rPr>
      </w:pPr>
    </w:p>
    <w:p w:rsidR="00B65A2A" w:rsidRPr="00BA2072" w:rsidRDefault="00B65A2A" w:rsidP="00716AC3">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Select mv_elig</w:t>
      </w:r>
    </w:p>
    <w:p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720"/>
        <w:rPr>
          <w:rFonts w:ascii="Arial" w:hAnsi="Arial" w:cs="Arial"/>
          <w:color w:val="333333"/>
          <w:sz w:val="20"/>
        </w:rPr>
      </w:pPr>
      <w:r w:rsidRPr="00BA2072">
        <w:rPr>
          <w:rFonts w:ascii="Arial" w:hAnsi="Arial" w:cs="Arial"/>
          <w:color w:val="333333"/>
          <w:sz w:val="20"/>
        </w:rPr>
        <w:t>case “D” then</w:t>
      </w:r>
    </w:p>
    <w:p w:rsidR="00B65A2A" w:rsidRPr="00BA2072" w:rsidRDefault="00365205" w:rsidP="00AF1F42">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if (</w:t>
      </w:r>
      <w:r w:rsidR="00B65A2A" w:rsidRPr="00BA2072">
        <w:rPr>
          <w:rFonts w:ascii="Arial" w:hAnsi="Arial" w:cs="Arial"/>
          <w:color w:val="333333"/>
          <w:sz w:val="20"/>
        </w:rPr>
        <w:t xml:space="preserve">hours on mechanical ventilation is greater than or equal to </w:t>
      </w:r>
      <w:r w:rsidRPr="00BA2072">
        <w:rPr>
          <w:rFonts w:ascii="Arial" w:hAnsi="Arial" w:cs="Arial"/>
          <w:color w:val="333333"/>
          <w:sz w:val="20"/>
        </w:rPr>
        <w:t>6)</w:t>
      </w:r>
      <w:r w:rsidR="00B65A2A" w:rsidRPr="00BA2072">
        <w:rPr>
          <w:rFonts w:ascii="Arial" w:hAnsi="Arial" w:cs="Arial"/>
          <w:color w:val="333333"/>
          <w:sz w:val="20"/>
        </w:rPr>
        <w:t xml:space="preserve"> then</w:t>
      </w:r>
    </w:p>
    <w:p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Adjmvday = round</w:t>
      </w:r>
      <w:r w:rsidR="00120BF8" w:rsidRPr="00BA2072">
        <w:rPr>
          <w:rFonts w:ascii="Arial" w:hAnsi="Arial" w:cs="Arial"/>
          <w:color w:val="333333"/>
          <w:sz w:val="20"/>
        </w:rPr>
        <w:t xml:space="preserve"> </w:t>
      </w:r>
      <w:r w:rsidRPr="00BA2072">
        <w:rPr>
          <w:rFonts w:ascii="Arial" w:hAnsi="Arial" w:cs="Arial"/>
          <w:color w:val="333333"/>
          <w:sz w:val="20"/>
        </w:rPr>
        <w:t>((hours mechanical ventilation +12)/24)</w:t>
      </w:r>
    </w:p>
    <w:p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mv_copay = adjmvday</w:t>
      </w:r>
      <w:r w:rsidR="00AF1F42" w:rsidRPr="00BA2072">
        <w:rPr>
          <w:rFonts w:ascii="Arial" w:hAnsi="Arial" w:cs="Arial"/>
          <w:color w:val="333333"/>
          <w:sz w:val="20"/>
        </w:rPr>
        <w:t xml:space="preserve"> </w:t>
      </w:r>
      <w:r w:rsidR="00C10769" w:rsidRPr="00BA2072">
        <w:rPr>
          <w:rFonts w:ascii="Arial" w:hAnsi="Arial" w:cs="Arial"/>
          <w:color w:val="333333"/>
          <w:sz w:val="20"/>
        </w:rPr>
        <w:fldChar w:fldCharType="begin"/>
      </w:r>
      <w:r w:rsidRPr="00BA2072">
        <w:rPr>
          <w:rFonts w:ascii="Arial" w:hAnsi="Arial" w:cs="Arial"/>
          <w:color w:val="333333"/>
          <w:sz w:val="20"/>
        </w:rPr>
        <w:instrText>symbol 180 \f "Symbol" \s 12</w:instrText>
      </w:r>
      <w:r w:rsidR="00C10769" w:rsidRPr="00BA2072">
        <w:rPr>
          <w:rFonts w:ascii="Arial" w:hAnsi="Arial" w:cs="Arial"/>
          <w:color w:val="333333"/>
          <w:sz w:val="20"/>
        </w:rPr>
        <w:fldChar w:fldCharType="separate"/>
      </w:r>
      <w:r w:rsidRPr="00BA2072">
        <w:rPr>
          <w:rFonts w:ascii="Arial" w:hAnsi="Arial" w:cs="Arial"/>
          <w:color w:val="333333"/>
          <w:sz w:val="20"/>
        </w:rPr>
        <w:t>´</w:t>
      </w:r>
      <w:r w:rsidR="00C10769" w:rsidRPr="00BA2072">
        <w:rPr>
          <w:rFonts w:ascii="Arial" w:hAnsi="Arial" w:cs="Arial"/>
          <w:color w:val="333333"/>
          <w:sz w:val="20"/>
        </w:rPr>
        <w:fldChar w:fldCharType="end"/>
      </w:r>
      <w:r w:rsidRPr="00BA2072">
        <w:rPr>
          <w:rFonts w:ascii="Arial" w:hAnsi="Arial" w:cs="Arial"/>
          <w:color w:val="333333"/>
          <w:sz w:val="20"/>
        </w:rPr>
        <w:t xml:space="preserve"> 0.7729</w:t>
      </w:r>
    </w:p>
    <w:p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1985"/>
        <w:rPr>
          <w:rFonts w:ascii="Arial" w:hAnsi="Arial" w:cs="Arial"/>
          <w:color w:val="333333"/>
          <w:sz w:val="20"/>
        </w:rPr>
      </w:pPr>
      <w:r w:rsidRPr="00BA2072">
        <w:rPr>
          <w:rFonts w:ascii="Arial" w:hAnsi="Arial" w:cs="Arial"/>
          <w:color w:val="333333"/>
          <w:sz w:val="20"/>
        </w:rPr>
        <w:t>else</w:t>
      </w:r>
    </w:p>
    <w:p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adjmvday = 0</w:t>
      </w:r>
    </w:p>
    <w:p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mv_copay = 0</w:t>
      </w:r>
    </w:p>
    <w:p w:rsidR="00B65A2A"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go to box 1b</w:t>
      </w:r>
    </w:p>
    <w:p w:rsidR="00B65A2A" w:rsidRPr="00BA2072" w:rsidRDefault="00B65A2A" w:rsidP="00716AC3">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
    <w:p w:rsidR="00B65A2A"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case “E” then</w:t>
      </w:r>
    </w:p>
    <w:p w:rsidR="00B65A2A"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 xml:space="preserve">if (hours on mechanical ventilation is greater than or equal to </w:t>
      </w:r>
      <w:r w:rsidR="00120BF8" w:rsidRPr="00BA2072">
        <w:rPr>
          <w:rFonts w:ascii="Arial" w:hAnsi="Arial" w:cs="Arial"/>
          <w:color w:val="333333"/>
          <w:sz w:val="20"/>
        </w:rPr>
        <w:t>6)</w:t>
      </w:r>
      <w:r w:rsidRPr="00BA2072">
        <w:rPr>
          <w:rFonts w:ascii="Arial" w:hAnsi="Arial" w:cs="Arial"/>
          <w:color w:val="333333"/>
          <w:sz w:val="20"/>
        </w:rPr>
        <w:t xml:space="preserve"> then</w:t>
      </w:r>
    </w:p>
    <w:p w:rsidR="00B65A2A"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Adjmvday = round</w:t>
      </w:r>
      <w:r w:rsidR="0063211C" w:rsidRPr="00BA2072">
        <w:rPr>
          <w:rFonts w:ascii="Arial" w:hAnsi="Arial" w:cs="Arial"/>
          <w:color w:val="333333"/>
          <w:sz w:val="20"/>
        </w:rPr>
        <w:t xml:space="preserve"> </w:t>
      </w:r>
      <w:r w:rsidRPr="00BA2072">
        <w:rPr>
          <w:rFonts w:ascii="Arial" w:hAnsi="Arial" w:cs="Arial"/>
          <w:color w:val="333333"/>
          <w:sz w:val="20"/>
        </w:rPr>
        <w:t>((hours mechanical ventilation +12)/24)</w:t>
      </w:r>
    </w:p>
    <w:p w:rsidR="00B65A2A"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mv_copay = 3.1323</w:t>
      </w:r>
    </w:p>
    <w:p w:rsidR="0027571E"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1985"/>
        <w:rPr>
          <w:rFonts w:ascii="Arial" w:hAnsi="Arial" w:cs="Arial"/>
          <w:color w:val="333333"/>
          <w:sz w:val="20"/>
        </w:rPr>
      </w:pPr>
      <w:r w:rsidRPr="00BA2072">
        <w:rPr>
          <w:rFonts w:ascii="Arial" w:hAnsi="Arial" w:cs="Arial"/>
          <w:color w:val="333333"/>
          <w:sz w:val="20"/>
        </w:rPr>
        <w:t>else</w:t>
      </w:r>
    </w:p>
    <w:p w:rsidR="007A5EF8"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adjmvday = 0</w:t>
      </w:r>
    </w:p>
    <w:p w:rsidR="007A5EF8"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mv_copay = 0</w:t>
      </w:r>
    </w:p>
    <w:p w:rsidR="00327584"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go to box 1b</w:t>
      </w:r>
    </w:p>
    <w:p w:rsidR="007D407E" w:rsidRPr="00BA2072" w:rsidRDefault="007D407E" w:rsidP="00472A60">
      <w:pPr>
        <w:pStyle w:val="tabletext"/>
        <w:widowControl/>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p>
    <w:p w:rsidR="00327584"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 xml:space="preserve">case “4” then </w:t>
      </w:r>
    </w:p>
    <w:p w:rsidR="00327584"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if (hours on mechanical ventilation &gt; 96) then</w:t>
      </w:r>
    </w:p>
    <w:p w:rsidR="00AF3DA5" w:rsidRPr="00BA2072" w:rsidRDefault="00327584" w:rsidP="00AF3DA5">
      <w:pPr>
        <w:pStyle w:val="tabletext"/>
        <w:widowControl/>
        <w:pBdr>
          <w:top w:val="single" w:sz="6" w:space="1" w:color="auto"/>
          <w:left w:val="single" w:sz="6" w:space="4" w:color="auto"/>
          <w:bottom w:val="single" w:sz="6" w:space="1" w:color="auto"/>
          <w:right w:val="single" w:sz="6" w:space="4" w:color="auto"/>
        </w:pBdr>
        <w:ind w:firstLine="2268"/>
        <w:jc w:val="left"/>
        <w:rPr>
          <w:rFonts w:ascii="Arial" w:hAnsi="Arial" w:cs="Arial"/>
          <w:color w:val="333333"/>
          <w:sz w:val="20"/>
        </w:rPr>
      </w:pPr>
      <w:r w:rsidRPr="00BA2072">
        <w:rPr>
          <w:rFonts w:ascii="Arial" w:hAnsi="Arial" w:cs="Arial"/>
          <w:color w:val="333333"/>
          <w:sz w:val="20"/>
        </w:rPr>
        <w:t>A</w:t>
      </w:r>
      <w:r w:rsidR="00B65A2A" w:rsidRPr="00BA2072">
        <w:rPr>
          <w:rFonts w:ascii="Arial" w:hAnsi="Arial" w:cs="Arial"/>
          <w:color w:val="333333"/>
          <w:sz w:val="20"/>
        </w:rPr>
        <w:t>djmvday</w:t>
      </w:r>
      <w:r w:rsidR="00BD7589">
        <w:rPr>
          <w:rFonts w:ascii="Arial" w:hAnsi="Arial" w:cs="Arial"/>
          <w:color w:val="333333"/>
          <w:sz w:val="20"/>
        </w:rPr>
        <w:t xml:space="preserve"> </w:t>
      </w:r>
      <w:r w:rsidR="00B65A2A" w:rsidRPr="00BA2072">
        <w:rPr>
          <w:rFonts w:ascii="Arial" w:hAnsi="Arial" w:cs="Arial"/>
          <w:color w:val="333333"/>
          <w:sz w:val="20"/>
        </w:rPr>
        <w:t>= round</w:t>
      </w:r>
      <w:r w:rsidR="00120BF8" w:rsidRPr="00BA2072">
        <w:rPr>
          <w:rFonts w:ascii="Arial" w:hAnsi="Arial" w:cs="Arial"/>
          <w:color w:val="333333"/>
          <w:sz w:val="20"/>
        </w:rPr>
        <w:t xml:space="preserve"> </w:t>
      </w:r>
      <w:r w:rsidR="00B65A2A" w:rsidRPr="00BA2072">
        <w:rPr>
          <w:rFonts w:ascii="Arial" w:hAnsi="Arial" w:cs="Arial"/>
          <w:color w:val="333333"/>
          <w:sz w:val="20"/>
        </w:rPr>
        <w:t xml:space="preserve">((hours mechanical ventilation +12)/24) – 4     </w:t>
      </w:r>
    </w:p>
    <w:p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2268"/>
        <w:jc w:val="left"/>
        <w:rPr>
          <w:rFonts w:ascii="Arial" w:hAnsi="Arial" w:cs="Arial"/>
          <w:color w:val="333333"/>
          <w:sz w:val="20"/>
        </w:rPr>
      </w:pPr>
      <w:r w:rsidRPr="00BA2072">
        <w:rPr>
          <w:rFonts w:ascii="Arial" w:hAnsi="Arial" w:cs="Arial"/>
          <w:color w:val="333333"/>
          <w:sz w:val="20"/>
        </w:rPr>
        <w:t>mv_copay = adjmvday</w:t>
      </w:r>
      <w:r w:rsidR="00AF3DA5" w:rsidRPr="00BA2072">
        <w:rPr>
          <w:rFonts w:ascii="Arial" w:hAnsi="Arial" w:cs="Arial"/>
          <w:color w:val="333333"/>
          <w:sz w:val="20"/>
        </w:rPr>
        <w:t xml:space="preserve"> </w:t>
      </w:r>
      <w:r w:rsidR="00C10769" w:rsidRPr="00BA2072">
        <w:rPr>
          <w:rFonts w:ascii="Arial" w:hAnsi="Arial" w:cs="Arial"/>
          <w:color w:val="333333"/>
          <w:sz w:val="20"/>
        </w:rPr>
        <w:fldChar w:fldCharType="begin"/>
      </w:r>
      <w:r w:rsidRPr="00BA2072">
        <w:rPr>
          <w:rFonts w:ascii="Arial" w:hAnsi="Arial" w:cs="Arial"/>
          <w:color w:val="333333"/>
          <w:sz w:val="20"/>
        </w:rPr>
        <w:instrText>symbol 180 \f "Symbol" \s 12</w:instrText>
      </w:r>
      <w:r w:rsidR="00C10769" w:rsidRPr="00BA2072">
        <w:rPr>
          <w:rFonts w:ascii="Arial" w:hAnsi="Arial" w:cs="Arial"/>
          <w:color w:val="333333"/>
          <w:sz w:val="20"/>
        </w:rPr>
        <w:fldChar w:fldCharType="separate"/>
      </w:r>
      <w:r w:rsidRPr="00BA2072">
        <w:rPr>
          <w:rFonts w:ascii="Arial" w:hAnsi="Arial" w:cs="Arial"/>
          <w:color w:val="333333"/>
          <w:sz w:val="20"/>
        </w:rPr>
        <w:t>´</w:t>
      </w:r>
      <w:r w:rsidR="00C10769" w:rsidRPr="00BA2072">
        <w:rPr>
          <w:rFonts w:ascii="Arial" w:hAnsi="Arial" w:cs="Arial"/>
          <w:color w:val="333333"/>
          <w:sz w:val="20"/>
        </w:rPr>
        <w:fldChar w:fldCharType="end"/>
      </w:r>
      <w:r w:rsidRPr="00BA2072">
        <w:rPr>
          <w:rFonts w:ascii="Arial" w:hAnsi="Arial" w:cs="Arial"/>
          <w:color w:val="333333"/>
          <w:sz w:val="20"/>
        </w:rPr>
        <w:t xml:space="preserve"> 0.7729</w:t>
      </w:r>
    </w:p>
    <w:p w:rsidR="00327584" w:rsidRPr="00BA2072" w:rsidRDefault="00327584" w:rsidP="00AF3DA5">
      <w:pPr>
        <w:pStyle w:val="tabletext"/>
        <w:widowControl/>
        <w:pBdr>
          <w:top w:val="single" w:sz="6" w:space="1" w:color="auto"/>
          <w:left w:val="single" w:sz="6" w:space="4" w:color="auto"/>
          <w:bottom w:val="single" w:sz="6" w:space="1" w:color="auto"/>
          <w:right w:val="single" w:sz="6" w:space="4" w:color="auto"/>
        </w:pBdr>
        <w:ind w:firstLine="1985"/>
        <w:rPr>
          <w:rFonts w:ascii="Arial" w:hAnsi="Arial" w:cs="Arial"/>
          <w:color w:val="333333"/>
          <w:sz w:val="20"/>
        </w:rPr>
      </w:pPr>
      <w:r w:rsidRPr="00BA2072">
        <w:rPr>
          <w:rFonts w:ascii="Arial" w:hAnsi="Arial" w:cs="Arial"/>
          <w:color w:val="333333"/>
          <w:sz w:val="20"/>
        </w:rPr>
        <w:t>e</w:t>
      </w:r>
      <w:r w:rsidR="00B65A2A" w:rsidRPr="00BA2072">
        <w:rPr>
          <w:rFonts w:ascii="Arial" w:hAnsi="Arial" w:cs="Arial"/>
          <w:color w:val="333333"/>
          <w:sz w:val="20"/>
        </w:rPr>
        <w:t>lse</w:t>
      </w:r>
    </w:p>
    <w:p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adjmvday = 0</w:t>
      </w:r>
    </w:p>
    <w:p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mv_copay = 0</w:t>
      </w:r>
    </w:p>
    <w:p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go to box 1b</w:t>
      </w:r>
    </w:p>
    <w:p w:rsidR="00327584" w:rsidRPr="00BA2072" w:rsidRDefault="00327584" w:rsidP="00716AC3">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
    <w:p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otherwise do</w:t>
      </w:r>
    </w:p>
    <w:p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adjmvday = 0</w:t>
      </w:r>
    </w:p>
    <w:p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mv_copay = 0</w:t>
      </w:r>
    </w:p>
    <w:p w:rsidR="00B65A2A"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go to box 1b</w:t>
      </w:r>
    </w:p>
    <w:p w:rsidR="00716AC3" w:rsidRPr="00BA2072" w:rsidRDefault="00716AC3" w:rsidP="00B65A2A">
      <w:pPr>
        <w:pStyle w:val="BodyText2"/>
        <w:rPr>
          <w:rFonts w:ascii="Arial" w:hAnsi="Arial" w:cs="Arial"/>
          <w:color w:val="333333"/>
        </w:rPr>
      </w:pPr>
    </w:p>
    <w:p w:rsidR="00B65A2A" w:rsidRDefault="00B65A2A" w:rsidP="00B65A2A">
      <w:pPr>
        <w:pStyle w:val="BodyText2"/>
        <w:rPr>
          <w:rFonts w:ascii="Arial" w:hAnsi="Arial" w:cs="Arial"/>
          <w:color w:val="333333"/>
        </w:rPr>
      </w:pPr>
      <w:r w:rsidRPr="00BA2072">
        <w:rPr>
          <w:rFonts w:ascii="Arial" w:hAnsi="Arial" w:cs="Arial"/>
          <w:color w:val="333333"/>
        </w:rPr>
        <w:t xml:space="preserve">Note that additional WIES payments for high outliers do not start until the LOS exceeds high boundary outlier days (column hb in </w:t>
      </w:r>
      <w:del w:id="430" w:author="Tracy Thompson" w:date="2015-08-05T10:10:00Z">
        <w:r w:rsidR="00DB0FD6" w:rsidDel="001B4F92">
          <w:rPr>
            <w:rFonts w:ascii="Arial" w:hAnsi="Arial" w:cs="Arial"/>
            <w:color w:val="333333"/>
          </w:rPr>
          <w:delText>WIESNZ1</w:delText>
        </w:r>
        <w:r w:rsidR="009F12E5" w:rsidDel="001B4F92">
          <w:rPr>
            <w:rFonts w:ascii="Arial" w:hAnsi="Arial" w:cs="Arial"/>
            <w:color w:val="333333"/>
          </w:rPr>
          <w:delText>5</w:delText>
        </w:r>
      </w:del>
      <w:ins w:id="431" w:author="Tracy Thompson" w:date="2015-08-05T10:10:00Z">
        <w:r w:rsidR="001B4F92">
          <w:rPr>
            <w:rFonts w:ascii="Arial" w:hAnsi="Arial" w:cs="Arial"/>
            <w:color w:val="333333"/>
          </w:rPr>
          <w:t>WIESNZ16</w:t>
        </w:r>
      </w:ins>
      <w:r w:rsidRPr="00BA2072">
        <w:rPr>
          <w:rFonts w:ascii="Arial" w:hAnsi="Arial" w:cs="Arial"/>
          <w:color w:val="333333"/>
        </w:rPr>
        <w:t xml:space="preserve"> </w:t>
      </w:r>
      <w:r w:rsidR="00077980">
        <w:rPr>
          <w:rFonts w:ascii="Arial" w:hAnsi="Arial" w:cs="Arial"/>
          <w:color w:val="333333"/>
        </w:rPr>
        <w:t xml:space="preserve">weights </w:t>
      </w:r>
      <w:r w:rsidRPr="00BA2072">
        <w:rPr>
          <w:rFonts w:ascii="Arial" w:hAnsi="Arial" w:cs="Arial"/>
          <w:color w:val="333333"/>
        </w:rPr>
        <w:t>table) plus adjusted mechanical ventilation days (“adjmvday” i</w:t>
      </w:r>
      <w:r w:rsidR="00677EC3" w:rsidRPr="00BA2072">
        <w:rPr>
          <w:rFonts w:ascii="Arial" w:hAnsi="Arial" w:cs="Arial"/>
          <w:color w:val="333333"/>
        </w:rPr>
        <w:t>n the technical specifications B</w:t>
      </w:r>
      <w:r w:rsidRPr="00BA2072">
        <w:rPr>
          <w:rFonts w:ascii="Arial" w:hAnsi="Arial" w:cs="Arial"/>
          <w:color w:val="333333"/>
        </w:rPr>
        <w:t>ox 1).</w:t>
      </w:r>
    </w:p>
    <w:p w:rsidR="00577F84" w:rsidRDefault="00577F84" w:rsidP="00B65A2A">
      <w:pPr>
        <w:pStyle w:val="BodyText2"/>
        <w:rPr>
          <w:rFonts w:ascii="Arial" w:hAnsi="Arial" w:cs="Arial"/>
          <w:color w:val="333333"/>
        </w:rPr>
      </w:pPr>
    </w:p>
    <w:p w:rsidR="00B65A2A" w:rsidRPr="00BA2072" w:rsidRDefault="00B65A2A" w:rsidP="00990412">
      <w:pPr>
        <w:pStyle w:val="Heading3"/>
      </w:pPr>
      <w:bookmarkStart w:id="432" w:name="_Ref183317898"/>
      <w:bookmarkStart w:id="433" w:name="_Toc431452995"/>
      <w:r w:rsidRPr="00BA2072">
        <w:t>Co</w:t>
      </w:r>
      <w:r w:rsidR="00CA4ADF" w:rsidRPr="00BA2072">
        <w:t>-</w:t>
      </w:r>
      <w:r w:rsidRPr="00BA2072">
        <w:t>payment for AAA and ASD</w:t>
      </w:r>
      <w:bookmarkEnd w:id="432"/>
      <w:bookmarkEnd w:id="433"/>
    </w:p>
    <w:p w:rsidR="00B65A2A" w:rsidRDefault="00B65A2A" w:rsidP="00B65A2A">
      <w:pPr>
        <w:pStyle w:val="BodyText2"/>
        <w:rPr>
          <w:rFonts w:ascii="Arial" w:hAnsi="Arial" w:cs="Arial"/>
          <w:color w:val="333333"/>
        </w:rPr>
      </w:pPr>
      <w:r w:rsidRPr="00BA2072">
        <w:rPr>
          <w:rFonts w:ascii="Arial" w:hAnsi="Arial" w:cs="Arial"/>
          <w:color w:val="333333"/>
        </w:rPr>
        <w:t xml:space="preserve">Technical specifications for abdominal aortic aneurysm </w:t>
      </w:r>
      <w:r w:rsidR="00D26FB7" w:rsidRPr="00BA2072">
        <w:rPr>
          <w:rFonts w:ascii="Arial" w:hAnsi="Arial" w:cs="Arial"/>
          <w:color w:val="333333"/>
        </w:rPr>
        <w:t xml:space="preserve">(AAA) </w:t>
      </w:r>
      <w:r w:rsidRPr="00BA2072">
        <w:rPr>
          <w:rFonts w:ascii="Arial" w:hAnsi="Arial" w:cs="Arial"/>
          <w:color w:val="333333"/>
        </w:rPr>
        <w:t>and atrial septal defect</w:t>
      </w:r>
      <w:r w:rsidR="00D26FB7" w:rsidRPr="00BA2072">
        <w:rPr>
          <w:rFonts w:ascii="Arial" w:hAnsi="Arial" w:cs="Arial"/>
          <w:color w:val="333333"/>
        </w:rPr>
        <w:t xml:space="preserve"> (ASD) </w:t>
      </w:r>
      <w:r w:rsidR="00677EC3" w:rsidRPr="00BA2072">
        <w:rPr>
          <w:rFonts w:ascii="Arial" w:hAnsi="Arial" w:cs="Arial"/>
          <w:color w:val="333333"/>
        </w:rPr>
        <w:t>stent co-payments are given in B</w:t>
      </w:r>
      <w:r w:rsidRPr="00BA2072">
        <w:rPr>
          <w:rFonts w:ascii="Arial" w:hAnsi="Arial" w:cs="Arial"/>
          <w:color w:val="333333"/>
        </w:rPr>
        <w:t>ox 1b in this section.  Note that changes to the list of valid agencies will be made by the C</w:t>
      </w:r>
      <w:r w:rsidR="00D26FB7" w:rsidRPr="00BA2072">
        <w:rPr>
          <w:rFonts w:ascii="Arial" w:hAnsi="Arial" w:cs="Arial"/>
          <w:color w:val="333333"/>
        </w:rPr>
        <w:t xml:space="preserve">ost Weights </w:t>
      </w:r>
      <w:r w:rsidRPr="00BA2072">
        <w:rPr>
          <w:rFonts w:ascii="Arial" w:hAnsi="Arial" w:cs="Arial"/>
          <w:color w:val="333333"/>
        </w:rPr>
        <w:t>Group following advice from the providing DHB.</w:t>
      </w:r>
    </w:p>
    <w:p w:rsidR="008D074C" w:rsidRPr="00BA2072" w:rsidRDefault="008D074C" w:rsidP="00B65A2A">
      <w:pPr>
        <w:pStyle w:val="BodyText2"/>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To be eligible for a AAA co-payment of </w:t>
      </w:r>
      <w:r w:rsidR="001205E0">
        <w:rPr>
          <w:rFonts w:ascii="Arial" w:hAnsi="Arial" w:cs="Arial"/>
          <w:color w:val="333333"/>
        </w:rPr>
        <w:t>4.3219</w:t>
      </w:r>
      <w:r w:rsidRPr="00BA2072">
        <w:rPr>
          <w:rFonts w:ascii="Arial" w:hAnsi="Arial" w:cs="Arial"/>
          <w:color w:val="333333"/>
        </w:rPr>
        <w:t xml:space="preserve"> WIES the </w:t>
      </w:r>
      <w:r w:rsidR="00665D64" w:rsidRPr="00BA2072">
        <w:rPr>
          <w:rFonts w:ascii="Arial" w:hAnsi="Arial" w:cs="Arial"/>
          <w:color w:val="333333"/>
        </w:rPr>
        <w:t xml:space="preserve">facility </w:t>
      </w:r>
      <w:r w:rsidRPr="00BA2072">
        <w:rPr>
          <w:rFonts w:ascii="Arial" w:hAnsi="Arial" w:cs="Arial"/>
          <w:color w:val="333333"/>
        </w:rPr>
        <w:t xml:space="preserve">recorded for the event </w:t>
      </w:r>
      <w:r w:rsidR="009F12E5">
        <w:rPr>
          <w:rFonts w:ascii="Arial" w:hAnsi="Arial" w:cs="Arial"/>
          <w:color w:val="333333"/>
        </w:rPr>
        <w:t xml:space="preserve">record </w:t>
      </w:r>
      <w:r w:rsidRPr="00BA2072">
        <w:rPr>
          <w:rFonts w:ascii="Arial" w:hAnsi="Arial" w:cs="Arial"/>
          <w:color w:val="333333"/>
        </w:rPr>
        <w:t xml:space="preserve">must be one of the </w:t>
      </w:r>
      <w:r w:rsidR="00886BAF" w:rsidRPr="00BA2072">
        <w:rPr>
          <w:rFonts w:ascii="Arial" w:hAnsi="Arial" w:cs="Arial"/>
          <w:color w:val="333333"/>
        </w:rPr>
        <w:t xml:space="preserve">facilities </w:t>
      </w:r>
      <w:r w:rsidRPr="00BA2072">
        <w:rPr>
          <w:rFonts w:ascii="Arial" w:hAnsi="Arial" w:cs="Arial"/>
          <w:color w:val="333333"/>
        </w:rPr>
        <w:t xml:space="preserve">listed and one of the first 30 </w:t>
      </w:r>
      <w:r w:rsidR="00ED4885">
        <w:rPr>
          <w:rFonts w:ascii="Arial" w:hAnsi="Arial" w:cs="Arial"/>
          <w:color w:val="333333"/>
        </w:rPr>
        <w:t>ACHI</w:t>
      </w:r>
      <w:r w:rsidR="00B80215" w:rsidRPr="00BA2072">
        <w:rPr>
          <w:rFonts w:ascii="Arial" w:hAnsi="Arial" w:cs="Arial"/>
          <w:color w:val="333333"/>
        </w:rPr>
        <w:t xml:space="preserve"> 6</w:t>
      </w:r>
      <w:r w:rsidR="00CE42CD" w:rsidRPr="00BA2072">
        <w:rPr>
          <w:rFonts w:ascii="Arial" w:hAnsi="Arial" w:cs="Arial"/>
          <w:color w:val="333333"/>
        </w:rPr>
        <w:t xml:space="preserve">th </w:t>
      </w:r>
      <w:r w:rsidRPr="00BA2072">
        <w:rPr>
          <w:rFonts w:ascii="Arial" w:hAnsi="Arial" w:cs="Arial"/>
          <w:color w:val="333333"/>
        </w:rPr>
        <w:t>Edition procedure code must be 3311600 [762]</w:t>
      </w:r>
      <w:r w:rsidR="001A132E">
        <w:rPr>
          <w:rFonts w:ascii="Arial" w:hAnsi="Arial" w:cs="Arial"/>
          <w:color w:val="333333"/>
        </w:rPr>
        <w:t xml:space="preserve"> </w:t>
      </w:r>
      <w:r w:rsidR="00522317" w:rsidRPr="00BA2072">
        <w:rPr>
          <w:rFonts w:ascii="Arial" w:hAnsi="Arial" w:cs="Arial"/>
          <w:i/>
          <w:color w:val="333333"/>
        </w:rPr>
        <w:t>Endovascular repair of aneurysm</w:t>
      </w:r>
      <w:r w:rsidRPr="00BA2072">
        <w:rPr>
          <w:rFonts w:ascii="Arial" w:hAnsi="Arial" w:cs="Arial"/>
          <w:color w:val="333333"/>
        </w:rPr>
        <w:t>, and the event must fall into one of the following DRGs F08A</w:t>
      </w:r>
      <w:r w:rsidR="001A132E">
        <w:rPr>
          <w:rFonts w:ascii="Arial" w:hAnsi="Arial" w:cs="Arial"/>
          <w:color w:val="333333"/>
        </w:rPr>
        <w:t xml:space="preserve"> </w:t>
      </w:r>
      <w:r w:rsidR="00CE42CD" w:rsidRPr="00BA2072">
        <w:rPr>
          <w:rFonts w:ascii="Arial" w:hAnsi="Arial" w:cs="Arial"/>
          <w:i/>
          <w:color w:val="333333"/>
        </w:rPr>
        <w:t xml:space="preserve">Major Reconstruct Vascular Procedures W/O CPB Pump W Catastrophic CC </w:t>
      </w:r>
      <w:r w:rsidRPr="00BA2072">
        <w:rPr>
          <w:rFonts w:ascii="Arial" w:hAnsi="Arial" w:cs="Arial"/>
          <w:color w:val="333333"/>
        </w:rPr>
        <w:t>or F08B</w:t>
      </w:r>
      <w:r w:rsidR="00CE42CD" w:rsidRPr="00BA2072">
        <w:rPr>
          <w:rFonts w:ascii="Arial" w:hAnsi="Arial" w:cs="Arial"/>
          <w:i/>
          <w:color w:val="333333"/>
        </w:rPr>
        <w:t xml:space="preserve"> Major Reconstruct Vascular Procedures W/O CPB Pump W/O Catastrophic CC</w:t>
      </w:r>
      <w:r w:rsidRPr="00BA2072">
        <w:rPr>
          <w:rFonts w:ascii="Arial" w:hAnsi="Arial" w:cs="Arial"/>
          <w:color w:val="333333"/>
        </w:rPr>
        <w:t>.</w:t>
      </w:r>
    </w:p>
    <w:p w:rsidR="00B65A2A" w:rsidRPr="00BA2072" w:rsidRDefault="00B65A2A"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To be eligible for an ASD co-payment of </w:t>
      </w:r>
      <w:r w:rsidR="001205E0">
        <w:rPr>
          <w:rFonts w:ascii="Arial" w:hAnsi="Arial" w:cs="Arial"/>
          <w:color w:val="333333"/>
        </w:rPr>
        <w:t>1.5493</w:t>
      </w:r>
      <w:r w:rsidRPr="00BA2072">
        <w:rPr>
          <w:rFonts w:ascii="Arial" w:hAnsi="Arial" w:cs="Arial"/>
          <w:color w:val="333333"/>
        </w:rPr>
        <w:t xml:space="preserve"> WIES the </w:t>
      </w:r>
      <w:r w:rsidR="00665D64" w:rsidRPr="00BA2072">
        <w:rPr>
          <w:rFonts w:ascii="Arial" w:hAnsi="Arial" w:cs="Arial"/>
          <w:color w:val="333333"/>
        </w:rPr>
        <w:t>facility</w:t>
      </w:r>
      <w:r w:rsidRPr="00BA2072">
        <w:rPr>
          <w:rFonts w:ascii="Arial" w:hAnsi="Arial" w:cs="Arial"/>
          <w:color w:val="333333"/>
        </w:rPr>
        <w:t xml:space="preserve"> recorded for the event </w:t>
      </w:r>
      <w:r w:rsidR="009F12E5">
        <w:rPr>
          <w:rFonts w:ascii="Arial" w:hAnsi="Arial" w:cs="Arial"/>
          <w:color w:val="333333"/>
        </w:rPr>
        <w:t xml:space="preserve">record </w:t>
      </w:r>
      <w:r w:rsidRPr="00BA2072">
        <w:rPr>
          <w:rFonts w:ascii="Arial" w:hAnsi="Arial" w:cs="Arial"/>
          <w:color w:val="333333"/>
        </w:rPr>
        <w:t xml:space="preserve">must be one of the </w:t>
      </w:r>
      <w:r w:rsidR="00886BAF" w:rsidRPr="00BA2072">
        <w:rPr>
          <w:rFonts w:ascii="Arial" w:hAnsi="Arial" w:cs="Arial"/>
          <w:color w:val="333333"/>
        </w:rPr>
        <w:t xml:space="preserve">facilities </w:t>
      </w:r>
      <w:r w:rsidRPr="00BA2072">
        <w:rPr>
          <w:rFonts w:ascii="Arial" w:hAnsi="Arial" w:cs="Arial"/>
          <w:color w:val="333333"/>
        </w:rPr>
        <w:t xml:space="preserve">listed and one of the first 30 </w:t>
      </w:r>
      <w:r w:rsidR="00ED4885">
        <w:rPr>
          <w:rFonts w:ascii="Arial" w:hAnsi="Arial" w:cs="Arial"/>
          <w:color w:val="333333"/>
        </w:rPr>
        <w:t>ACHI</w:t>
      </w:r>
      <w:r w:rsidRPr="00BA2072">
        <w:rPr>
          <w:rFonts w:ascii="Arial" w:hAnsi="Arial" w:cs="Arial"/>
          <w:color w:val="333333"/>
        </w:rPr>
        <w:t xml:space="preserve"> </w:t>
      </w:r>
      <w:r w:rsidR="00B80215" w:rsidRPr="00BA2072">
        <w:rPr>
          <w:rFonts w:ascii="Arial" w:hAnsi="Arial" w:cs="Arial"/>
          <w:color w:val="333333"/>
        </w:rPr>
        <w:t>6</w:t>
      </w:r>
      <w:r w:rsidR="007D7603" w:rsidRPr="00BA2072">
        <w:rPr>
          <w:rFonts w:ascii="Arial" w:hAnsi="Arial" w:cs="Arial"/>
          <w:color w:val="333333"/>
        </w:rPr>
        <w:t xml:space="preserve">th </w:t>
      </w:r>
      <w:r w:rsidRPr="00BA2072">
        <w:rPr>
          <w:rFonts w:ascii="Arial" w:hAnsi="Arial" w:cs="Arial"/>
          <w:color w:val="333333"/>
        </w:rPr>
        <w:t>Edition procedure codes must be 3874200 [617]</w:t>
      </w:r>
      <w:r w:rsidR="001A132E">
        <w:rPr>
          <w:rFonts w:ascii="Arial" w:hAnsi="Arial" w:cs="Arial"/>
          <w:color w:val="333333"/>
        </w:rPr>
        <w:t xml:space="preserve"> </w:t>
      </w:r>
      <w:r w:rsidR="00522317" w:rsidRPr="00BA2072">
        <w:rPr>
          <w:rFonts w:ascii="Arial" w:hAnsi="Arial" w:cs="Arial"/>
          <w:i/>
          <w:color w:val="333333"/>
        </w:rPr>
        <w:t>Percutaneous closure of atrial septal defect</w:t>
      </w:r>
      <w:r w:rsidRPr="00BA2072">
        <w:rPr>
          <w:rFonts w:ascii="Arial" w:hAnsi="Arial" w:cs="Arial"/>
          <w:color w:val="333333"/>
        </w:rPr>
        <w:t>, and the event must fall into the DRG F19Z</w:t>
      </w:r>
      <w:r w:rsidR="001A132E">
        <w:rPr>
          <w:rFonts w:ascii="Arial" w:hAnsi="Arial" w:cs="Arial"/>
        </w:rPr>
        <w:t xml:space="preserve"> </w:t>
      </w:r>
      <w:r w:rsidR="007D7603" w:rsidRPr="00BA2072">
        <w:rPr>
          <w:rFonts w:ascii="Arial" w:hAnsi="Arial" w:cs="Arial"/>
          <w:i/>
          <w:color w:val="333333"/>
        </w:rPr>
        <w:t>Trans-Vascular Percutaneous Cardiac Intervention</w:t>
      </w:r>
      <w:r w:rsidRPr="00BA2072">
        <w:rPr>
          <w:rFonts w:ascii="Arial" w:hAnsi="Arial" w:cs="Arial"/>
          <w:color w:val="333333"/>
        </w:rPr>
        <w:t>.</w:t>
      </w:r>
    </w:p>
    <w:p w:rsidR="00136E39" w:rsidRPr="00BA2072" w:rsidRDefault="00136E39" w:rsidP="00B65A2A">
      <w:pPr>
        <w:rPr>
          <w:rFonts w:ascii="Arial" w:hAnsi="Arial" w:cs="Arial"/>
        </w:rPr>
      </w:pPr>
    </w:p>
    <w:p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1b:</w:t>
      </w:r>
      <w:r w:rsidRPr="00BA2072">
        <w:rPr>
          <w:rFonts w:ascii="Arial" w:hAnsi="Arial" w:cs="Arial"/>
          <w:b/>
          <w:sz w:val="20"/>
        </w:rPr>
        <w:tab/>
        <w:t xml:space="preserve"> Calculating AAA and ASD Co-payments</w:t>
      </w:r>
    </w:p>
    <w:p w:rsidR="00F102EF" w:rsidRPr="00BA2072" w:rsidRDefault="00F102EF"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p>
    <w:p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rPr>
          <w:rFonts w:ascii="Arial" w:hAnsi="Arial" w:cs="Arial"/>
          <w:b/>
          <w:sz w:val="20"/>
        </w:rPr>
      </w:pPr>
      <w:r w:rsidRPr="00BA2072">
        <w:rPr>
          <w:rFonts w:ascii="Arial" w:hAnsi="Arial" w:cs="Arial"/>
          <w:b/>
          <w:sz w:val="20"/>
        </w:rPr>
        <w:t xml:space="preserve">When event </w:t>
      </w:r>
      <w:r w:rsidR="009F12E5">
        <w:rPr>
          <w:rFonts w:ascii="Arial" w:hAnsi="Arial" w:cs="Arial"/>
          <w:b/>
          <w:sz w:val="20"/>
        </w:rPr>
        <w:t xml:space="preserve">record </w:t>
      </w:r>
      <w:r w:rsidRPr="00BA2072">
        <w:rPr>
          <w:rFonts w:ascii="Arial" w:hAnsi="Arial" w:cs="Arial"/>
          <w:b/>
          <w:sz w:val="20"/>
        </w:rPr>
        <w:t xml:space="preserve">falls into DRG F08A or F08B and </w:t>
      </w:r>
    </w:p>
    <w:p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 xml:space="preserve">When </w:t>
      </w:r>
      <w:r w:rsidR="008C1CEB" w:rsidRPr="00BA2072">
        <w:rPr>
          <w:rFonts w:ascii="Arial" w:hAnsi="Arial" w:cs="Arial"/>
          <w:color w:val="333333"/>
          <w:sz w:val="20"/>
        </w:rPr>
        <w:t>facility is</w:t>
      </w:r>
      <w:r w:rsidRPr="00BA2072">
        <w:rPr>
          <w:rFonts w:ascii="Arial" w:hAnsi="Arial" w:cs="Arial"/>
          <w:color w:val="333333"/>
          <w:sz w:val="20"/>
        </w:rPr>
        <w:t xml:space="preserve"> in (‘</w:t>
      </w:r>
      <w:r w:rsidR="007A741B" w:rsidRPr="00BA2072">
        <w:rPr>
          <w:rFonts w:ascii="Arial" w:hAnsi="Arial" w:cs="Arial"/>
          <w:color w:val="333333"/>
          <w:sz w:val="20"/>
        </w:rPr>
        <w:t>3260</w:t>
      </w:r>
      <w:r w:rsidRPr="00BA2072">
        <w:rPr>
          <w:rFonts w:ascii="Arial" w:hAnsi="Arial" w:cs="Arial"/>
          <w:color w:val="333333"/>
          <w:sz w:val="20"/>
        </w:rPr>
        <w:t>’,’</w:t>
      </w:r>
      <w:r w:rsidR="007A741B" w:rsidRPr="00BA2072">
        <w:rPr>
          <w:rFonts w:ascii="Arial" w:hAnsi="Arial" w:cs="Arial"/>
          <w:color w:val="333333"/>
          <w:sz w:val="20"/>
        </w:rPr>
        <w:t>3214</w:t>
      </w:r>
      <w:r w:rsidRPr="00BA2072">
        <w:rPr>
          <w:rFonts w:ascii="Arial" w:hAnsi="Arial" w:cs="Arial"/>
          <w:color w:val="333333"/>
          <w:sz w:val="20"/>
        </w:rPr>
        <w:t>’,</w:t>
      </w:r>
      <w:r w:rsidR="00437E18">
        <w:rPr>
          <w:rFonts w:ascii="Arial" w:hAnsi="Arial" w:cs="Arial"/>
          <w:color w:val="333333"/>
          <w:sz w:val="20"/>
        </w:rPr>
        <w:t>’3612’,</w:t>
      </w:r>
      <w:r w:rsidR="00A34D14">
        <w:rPr>
          <w:rFonts w:ascii="Arial" w:hAnsi="Arial" w:cs="Arial"/>
          <w:color w:val="333333"/>
          <w:sz w:val="20"/>
        </w:rPr>
        <w:t>’3911’,</w:t>
      </w:r>
      <w:r w:rsidRPr="00BA2072">
        <w:rPr>
          <w:rFonts w:ascii="Arial" w:hAnsi="Arial" w:cs="Arial"/>
          <w:color w:val="333333"/>
          <w:sz w:val="20"/>
        </w:rPr>
        <w:t>’</w:t>
      </w:r>
      <w:r w:rsidR="007A741B" w:rsidRPr="00BA2072">
        <w:rPr>
          <w:rFonts w:ascii="Arial" w:hAnsi="Arial" w:cs="Arial"/>
          <w:color w:val="333333"/>
          <w:sz w:val="20"/>
        </w:rPr>
        <w:t>5311</w:t>
      </w:r>
      <w:r w:rsidRPr="00BA2072">
        <w:rPr>
          <w:rFonts w:ascii="Arial" w:hAnsi="Arial" w:cs="Arial"/>
          <w:color w:val="333333"/>
          <w:sz w:val="20"/>
        </w:rPr>
        <w:t>’,’</w:t>
      </w:r>
      <w:r w:rsidR="007A741B" w:rsidRPr="00BA2072">
        <w:rPr>
          <w:rFonts w:ascii="Arial" w:hAnsi="Arial" w:cs="Arial"/>
          <w:color w:val="333333"/>
          <w:sz w:val="20"/>
        </w:rPr>
        <w:t>4911</w:t>
      </w:r>
      <w:r w:rsidRPr="00BA2072">
        <w:rPr>
          <w:rFonts w:ascii="Arial" w:hAnsi="Arial" w:cs="Arial"/>
          <w:color w:val="333333"/>
          <w:sz w:val="20"/>
        </w:rPr>
        <w:t>’,’</w:t>
      </w:r>
      <w:r w:rsidR="007A741B" w:rsidRPr="00BA2072">
        <w:rPr>
          <w:rFonts w:ascii="Arial" w:hAnsi="Arial" w:cs="Arial"/>
          <w:color w:val="333333"/>
          <w:sz w:val="20"/>
        </w:rPr>
        <w:t>5811</w:t>
      </w:r>
      <w:r w:rsidRPr="00BA2072">
        <w:rPr>
          <w:rFonts w:ascii="Arial" w:hAnsi="Arial" w:cs="Arial"/>
          <w:color w:val="333333"/>
          <w:sz w:val="20"/>
        </w:rPr>
        <w:t>’,’</w:t>
      </w:r>
      <w:r w:rsidR="007A741B" w:rsidRPr="00BA2072">
        <w:rPr>
          <w:rFonts w:ascii="Arial" w:hAnsi="Arial" w:cs="Arial"/>
          <w:color w:val="333333"/>
          <w:sz w:val="20"/>
        </w:rPr>
        <w:t>4011</w:t>
      </w:r>
      <w:r w:rsidRPr="00BA2072">
        <w:rPr>
          <w:rFonts w:ascii="Arial" w:hAnsi="Arial" w:cs="Arial"/>
          <w:color w:val="333333"/>
          <w:sz w:val="20"/>
        </w:rPr>
        <w:t>’,</w:t>
      </w:r>
      <w:r w:rsidR="007A741B" w:rsidRPr="00BA2072">
        <w:rPr>
          <w:rFonts w:ascii="Arial" w:hAnsi="Arial" w:cs="Arial"/>
          <w:color w:val="333333"/>
          <w:sz w:val="20"/>
        </w:rPr>
        <w:t>’4211</w:t>
      </w:r>
      <w:r w:rsidRPr="00BA2072">
        <w:rPr>
          <w:rFonts w:ascii="Arial" w:hAnsi="Arial" w:cs="Arial"/>
          <w:color w:val="333333"/>
          <w:sz w:val="20"/>
        </w:rPr>
        <w:t>’)</w:t>
      </w:r>
    </w:p>
    <w:p w:rsidR="00B65A2A" w:rsidRPr="00BA2072" w:rsidRDefault="00B65A2A" w:rsidP="007D7603">
      <w:pPr>
        <w:pStyle w:val="tabletext"/>
        <w:widowControl/>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 xml:space="preserve">and any of the first 30 recorded procedures = ‘3311600’ then aaa_pay = </w:t>
      </w:r>
      <w:r w:rsidR="001205E0">
        <w:rPr>
          <w:rFonts w:ascii="Arial" w:hAnsi="Arial" w:cs="Arial"/>
          <w:color w:val="333333"/>
          <w:sz w:val="20"/>
        </w:rPr>
        <w:t>4.3219</w:t>
      </w:r>
    </w:p>
    <w:p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else</w:t>
      </w:r>
      <w:r w:rsidR="009871F6" w:rsidRPr="00BA2072">
        <w:rPr>
          <w:rFonts w:ascii="Arial" w:hAnsi="Arial" w:cs="Arial"/>
          <w:color w:val="333333"/>
          <w:sz w:val="20"/>
        </w:rPr>
        <w:t xml:space="preserve"> </w:t>
      </w:r>
      <w:r w:rsidRPr="00BA2072">
        <w:rPr>
          <w:rFonts w:ascii="Arial" w:hAnsi="Arial" w:cs="Arial"/>
          <w:color w:val="333333"/>
          <w:sz w:val="20"/>
        </w:rPr>
        <w:t>aaa_pay = 0;</w:t>
      </w:r>
    </w:p>
    <w:p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
    <w:p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rPr>
          <w:rFonts w:ascii="Arial" w:hAnsi="Arial" w:cs="Arial"/>
          <w:b/>
          <w:sz w:val="20"/>
        </w:rPr>
      </w:pPr>
      <w:r w:rsidRPr="00BA2072">
        <w:rPr>
          <w:rFonts w:ascii="Arial" w:hAnsi="Arial" w:cs="Arial"/>
          <w:b/>
          <w:sz w:val="20"/>
        </w:rPr>
        <w:t xml:space="preserve">When event </w:t>
      </w:r>
      <w:r w:rsidR="009F12E5">
        <w:rPr>
          <w:rFonts w:ascii="Arial" w:hAnsi="Arial" w:cs="Arial"/>
          <w:b/>
          <w:sz w:val="20"/>
        </w:rPr>
        <w:t xml:space="preserve">record </w:t>
      </w:r>
      <w:r w:rsidRPr="00BA2072">
        <w:rPr>
          <w:rFonts w:ascii="Arial" w:hAnsi="Arial" w:cs="Arial"/>
          <w:b/>
          <w:sz w:val="20"/>
        </w:rPr>
        <w:t xml:space="preserve">falls into DRG F19Z and </w:t>
      </w:r>
    </w:p>
    <w:p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 xml:space="preserve">When </w:t>
      </w:r>
      <w:r w:rsidR="008C1CEB" w:rsidRPr="00BA2072">
        <w:rPr>
          <w:rFonts w:ascii="Arial" w:hAnsi="Arial" w:cs="Arial"/>
          <w:color w:val="333333"/>
          <w:sz w:val="20"/>
        </w:rPr>
        <w:t>facility is</w:t>
      </w:r>
      <w:r w:rsidRPr="00BA2072">
        <w:rPr>
          <w:rFonts w:ascii="Arial" w:hAnsi="Arial" w:cs="Arial"/>
          <w:color w:val="333333"/>
          <w:sz w:val="20"/>
        </w:rPr>
        <w:t xml:space="preserve"> in (‘</w:t>
      </w:r>
      <w:r w:rsidR="00A070E7" w:rsidRPr="00BA2072">
        <w:rPr>
          <w:rFonts w:ascii="Arial" w:hAnsi="Arial" w:cs="Arial"/>
          <w:color w:val="333333"/>
          <w:sz w:val="20"/>
        </w:rPr>
        <w:t>3260</w:t>
      </w:r>
      <w:r w:rsidRPr="00BA2072">
        <w:rPr>
          <w:rFonts w:ascii="Arial" w:hAnsi="Arial" w:cs="Arial"/>
          <w:color w:val="333333"/>
          <w:sz w:val="20"/>
        </w:rPr>
        <w:t>’,’</w:t>
      </w:r>
      <w:r w:rsidR="00A070E7" w:rsidRPr="00BA2072">
        <w:rPr>
          <w:rFonts w:ascii="Arial" w:hAnsi="Arial" w:cs="Arial"/>
          <w:color w:val="333333"/>
          <w:sz w:val="20"/>
        </w:rPr>
        <w:t>5311</w:t>
      </w:r>
      <w:r w:rsidRPr="00BA2072">
        <w:rPr>
          <w:rFonts w:ascii="Arial" w:hAnsi="Arial" w:cs="Arial"/>
          <w:color w:val="333333"/>
          <w:sz w:val="20"/>
        </w:rPr>
        <w:t>’,’</w:t>
      </w:r>
      <w:r w:rsidR="00A070E7" w:rsidRPr="00BA2072">
        <w:rPr>
          <w:rFonts w:ascii="Arial" w:hAnsi="Arial" w:cs="Arial"/>
          <w:color w:val="333333"/>
          <w:sz w:val="20"/>
        </w:rPr>
        <w:t>5811</w:t>
      </w:r>
      <w:r w:rsidRPr="00BA2072">
        <w:rPr>
          <w:rFonts w:ascii="Arial" w:hAnsi="Arial" w:cs="Arial"/>
          <w:color w:val="333333"/>
          <w:sz w:val="20"/>
        </w:rPr>
        <w:t>’, ’</w:t>
      </w:r>
      <w:r w:rsidR="00A070E7" w:rsidRPr="00BA2072">
        <w:rPr>
          <w:rFonts w:ascii="Arial" w:hAnsi="Arial" w:cs="Arial"/>
          <w:color w:val="333333"/>
          <w:sz w:val="20"/>
        </w:rPr>
        <w:t>4011</w:t>
      </w:r>
      <w:r w:rsidRPr="00BA2072">
        <w:rPr>
          <w:rFonts w:ascii="Arial" w:hAnsi="Arial" w:cs="Arial"/>
          <w:color w:val="333333"/>
          <w:sz w:val="20"/>
        </w:rPr>
        <w:t>’,’</w:t>
      </w:r>
      <w:r w:rsidR="00A070E7" w:rsidRPr="00BA2072">
        <w:rPr>
          <w:rFonts w:ascii="Arial" w:hAnsi="Arial" w:cs="Arial"/>
          <w:color w:val="333333"/>
          <w:sz w:val="20"/>
        </w:rPr>
        <w:t>4211</w:t>
      </w:r>
      <w:r w:rsidRPr="00BA2072">
        <w:rPr>
          <w:rFonts w:ascii="Arial" w:hAnsi="Arial" w:cs="Arial"/>
          <w:color w:val="333333"/>
          <w:sz w:val="20"/>
        </w:rPr>
        <w:t>’)</w:t>
      </w:r>
    </w:p>
    <w:p w:rsidR="00B65A2A" w:rsidRPr="00BA2072" w:rsidRDefault="00B65A2A" w:rsidP="007D7603">
      <w:pPr>
        <w:pStyle w:val="tabletext"/>
        <w:widowControl/>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 xml:space="preserve">and any of the first 30 recorded procedures = ‘3874200’ then asd_pay = </w:t>
      </w:r>
      <w:r w:rsidR="001205E0">
        <w:rPr>
          <w:rFonts w:ascii="Arial" w:hAnsi="Arial" w:cs="Arial"/>
          <w:color w:val="333333"/>
          <w:sz w:val="20"/>
        </w:rPr>
        <w:t>1.5493</w:t>
      </w:r>
    </w:p>
    <w:p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else</w:t>
      </w:r>
      <w:r w:rsidR="009871F6" w:rsidRPr="00BA2072">
        <w:rPr>
          <w:rFonts w:ascii="Arial" w:hAnsi="Arial" w:cs="Arial"/>
          <w:color w:val="333333"/>
          <w:sz w:val="20"/>
        </w:rPr>
        <w:t xml:space="preserve"> </w:t>
      </w:r>
      <w:r w:rsidRPr="00BA2072">
        <w:rPr>
          <w:rFonts w:ascii="Arial" w:hAnsi="Arial" w:cs="Arial"/>
          <w:color w:val="333333"/>
          <w:sz w:val="20"/>
        </w:rPr>
        <w:t>asd_pay = 0;</w:t>
      </w:r>
    </w:p>
    <w:p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rPr>
          <w:rFonts w:ascii="Arial" w:hAnsi="Arial" w:cs="Arial"/>
          <w:b/>
          <w:color w:val="333333"/>
          <w:sz w:val="20"/>
        </w:rPr>
      </w:pPr>
    </w:p>
    <w:p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go to box 1c</w:t>
      </w:r>
    </w:p>
    <w:p w:rsidR="00E35452" w:rsidRDefault="00E35452" w:rsidP="009C41DD">
      <w:pPr>
        <w:rPr>
          <w:rFonts w:ascii="Arial" w:hAnsi="Arial" w:cs="Arial"/>
        </w:rPr>
      </w:pPr>
      <w:bookmarkStart w:id="434" w:name="_Ref211677785"/>
    </w:p>
    <w:p w:rsidR="007D4655" w:rsidRDefault="007D4655" w:rsidP="009C41DD">
      <w:pPr>
        <w:rPr>
          <w:rFonts w:ascii="Arial" w:hAnsi="Arial" w:cs="Arial"/>
        </w:rPr>
      </w:pPr>
    </w:p>
    <w:p w:rsidR="007D4655" w:rsidRDefault="007D4655" w:rsidP="009C41DD">
      <w:pPr>
        <w:rPr>
          <w:rFonts w:ascii="Arial" w:hAnsi="Arial" w:cs="Arial"/>
        </w:rPr>
      </w:pPr>
    </w:p>
    <w:p w:rsidR="00B65A2A" w:rsidRPr="00BA2072" w:rsidRDefault="00B65A2A" w:rsidP="00990412">
      <w:pPr>
        <w:pStyle w:val="Heading3"/>
      </w:pPr>
      <w:bookmarkStart w:id="435" w:name="_Ref304016029"/>
      <w:bookmarkStart w:id="436" w:name="_Ref304016060"/>
      <w:bookmarkStart w:id="437" w:name="_Toc431452996"/>
      <w:r w:rsidRPr="00BA2072">
        <w:t>Co</w:t>
      </w:r>
      <w:r w:rsidR="00CA4ADF" w:rsidRPr="00BA2072">
        <w:t>-</w:t>
      </w:r>
      <w:r w:rsidRPr="00BA2072">
        <w:t>payment</w:t>
      </w:r>
      <w:r w:rsidR="009871F6" w:rsidRPr="00BA2072">
        <w:t>s</w:t>
      </w:r>
      <w:r w:rsidRPr="00BA2072">
        <w:t xml:space="preserve"> for Scoliosis </w:t>
      </w:r>
      <w:r w:rsidR="00F03E43" w:rsidRPr="00BA2072">
        <w:t>I</w:t>
      </w:r>
      <w:r w:rsidRPr="00BA2072">
        <w:t>mplants</w:t>
      </w:r>
      <w:bookmarkEnd w:id="434"/>
      <w:r w:rsidR="009871F6" w:rsidRPr="00BA2072">
        <w:t xml:space="preserve"> and </w:t>
      </w:r>
      <w:r w:rsidR="00BD20C6" w:rsidRPr="00BA2072">
        <w:t>Electrophysiological Studies</w:t>
      </w:r>
      <w:bookmarkEnd w:id="435"/>
      <w:bookmarkEnd w:id="436"/>
      <w:bookmarkEnd w:id="437"/>
    </w:p>
    <w:p w:rsidR="00B65A2A" w:rsidRPr="00BA2072" w:rsidRDefault="00B65A2A" w:rsidP="00B65A2A">
      <w:pPr>
        <w:rPr>
          <w:rFonts w:ascii="Arial" w:hAnsi="Arial" w:cs="Arial"/>
        </w:rPr>
      </w:pPr>
    </w:p>
    <w:p w:rsidR="004B340C" w:rsidRPr="00BA2072" w:rsidRDefault="00F03E43" w:rsidP="00BD20C6">
      <w:pPr>
        <w:pStyle w:val="NormalArial"/>
        <w:rPr>
          <w:rFonts w:cs="Arial"/>
          <w:b/>
          <w:bCs/>
        </w:rPr>
      </w:pPr>
      <w:r w:rsidRPr="00BA2072">
        <w:rPr>
          <w:rFonts w:cs="Arial"/>
          <w:b/>
          <w:bCs/>
        </w:rPr>
        <w:t>Scoliosis I</w:t>
      </w:r>
      <w:r w:rsidR="004B340C" w:rsidRPr="00BA2072">
        <w:rPr>
          <w:rFonts w:cs="Arial"/>
          <w:b/>
          <w:bCs/>
        </w:rPr>
        <w:t>mplants</w:t>
      </w:r>
    </w:p>
    <w:p w:rsidR="00B65A2A" w:rsidRPr="00BA2072" w:rsidRDefault="00B65A2A" w:rsidP="00B65A2A">
      <w:pPr>
        <w:autoSpaceDE w:val="0"/>
        <w:autoSpaceDN w:val="0"/>
        <w:adjustRightInd w:val="0"/>
        <w:spacing w:line="240" w:lineRule="atLeast"/>
        <w:rPr>
          <w:rFonts w:ascii="Arial" w:hAnsi="Arial" w:cs="Arial"/>
          <w:color w:val="333333"/>
          <w:lang w:val="en-GB"/>
        </w:rPr>
      </w:pPr>
      <w:r w:rsidRPr="00BA2072">
        <w:rPr>
          <w:rFonts w:ascii="Arial" w:hAnsi="Arial" w:cs="Arial"/>
          <w:color w:val="333333"/>
        </w:rPr>
        <w:t>T</w:t>
      </w:r>
      <w:r w:rsidRPr="00BA2072">
        <w:rPr>
          <w:rFonts w:ascii="Arial" w:hAnsi="Arial" w:cs="Arial"/>
          <w:color w:val="333333"/>
          <w:lang w:val="en-GB"/>
        </w:rPr>
        <w:t>his rule applies to all event</w:t>
      </w:r>
      <w:r w:rsidR="00A458C1">
        <w:rPr>
          <w:rFonts w:ascii="Arial" w:hAnsi="Arial" w:cs="Arial"/>
          <w:color w:val="333333"/>
          <w:lang w:val="en-GB"/>
        </w:rPr>
        <w:t xml:space="preserve"> record</w:t>
      </w:r>
      <w:r w:rsidRPr="00BA2072">
        <w:rPr>
          <w:rFonts w:ascii="Arial" w:hAnsi="Arial" w:cs="Arial"/>
          <w:color w:val="333333"/>
          <w:lang w:val="en-GB"/>
        </w:rPr>
        <w:t xml:space="preserve">s and is not associated with any specific DRGs.  </w:t>
      </w:r>
      <w:r w:rsidR="00161423" w:rsidRPr="00BA2072">
        <w:rPr>
          <w:rFonts w:ascii="Arial" w:hAnsi="Arial" w:cs="Arial"/>
          <w:color w:val="333333"/>
          <w:lang w:val="en-GB"/>
        </w:rPr>
        <w:t>H</w:t>
      </w:r>
      <w:r w:rsidRPr="00BA2072">
        <w:rPr>
          <w:rFonts w:ascii="Arial" w:hAnsi="Arial" w:cs="Arial"/>
          <w:color w:val="333333"/>
          <w:lang w:val="en-GB"/>
        </w:rPr>
        <w:t xml:space="preserve">owever, the DRGs the co-payment appears on will generally be confined to a small group. </w:t>
      </w:r>
      <w:r w:rsidR="005B496C" w:rsidRPr="00BA2072">
        <w:rPr>
          <w:rFonts w:ascii="Arial" w:hAnsi="Arial" w:cs="Arial"/>
          <w:color w:val="333333"/>
          <w:lang w:val="en-GB"/>
        </w:rPr>
        <w:t xml:space="preserve"> </w:t>
      </w:r>
      <w:r w:rsidRPr="00BA2072">
        <w:rPr>
          <w:rFonts w:ascii="Arial" w:hAnsi="Arial" w:cs="Arial"/>
          <w:color w:val="333333"/>
          <w:lang w:val="en-GB"/>
        </w:rPr>
        <w:t xml:space="preserve">The co-payment value is </w:t>
      </w:r>
      <w:r w:rsidR="001205E0">
        <w:rPr>
          <w:rFonts w:ascii="Arial" w:hAnsi="Arial" w:cs="Arial"/>
          <w:color w:val="333333"/>
          <w:lang w:val="en-GB"/>
        </w:rPr>
        <w:t>5.7751</w:t>
      </w:r>
      <w:r w:rsidRPr="00BA2072">
        <w:rPr>
          <w:rFonts w:ascii="Arial" w:hAnsi="Arial" w:cs="Arial"/>
          <w:color w:val="333333"/>
        </w:rPr>
        <w:t xml:space="preserve"> </w:t>
      </w:r>
      <w:r w:rsidR="00886BAF" w:rsidRPr="00BA2072">
        <w:rPr>
          <w:rFonts w:ascii="Arial" w:hAnsi="Arial" w:cs="Arial"/>
          <w:color w:val="333333"/>
        </w:rPr>
        <w:t>WIES</w:t>
      </w:r>
      <w:r w:rsidRPr="00BA2072">
        <w:rPr>
          <w:rFonts w:ascii="Arial" w:hAnsi="Arial" w:cs="Arial"/>
          <w:color w:val="333333"/>
        </w:rPr>
        <w:t>.</w:t>
      </w:r>
    </w:p>
    <w:p w:rsidR="00B65A2A" w:rsidRPr="00BA2072" w:rsidRDefault="00B65A2A" w:rsidP="00B65A2A">
      <w:pPr>
        <w:rPr>
          <w:rFonts w:ascii="Arial" w:hAnsi="Arial" w:cs="Arial"/>
          <w:color w:val="333333"/>
        </w:rPr>
      </w:pPr>
    </w:p>
    <w:p w:rsidR="001F42E5" w:rsidRPr="00BA2072" w:rsidRDefault="00B65A2A" w:rsidP="00B65A2A">
      <w:pPr>
        <w:tabs>
          <w:tab w:val="num" w:pos="792"/>
        </w:tabs>
        <w:autoSpaceDE w:val="0"/>
        <w:autoSpaceDN w:val="0"/>
        <w:adjustRightInd w:val="0"/>
        <w:spacing w:line="240" w:lineRule="atLeast"/>
        <w:rPr>
          <w:rFonts w:ascii="Arial" w:hAnsi="Arial" w:cs="Arial"/>
          <w:color w:val="333333"/>
          <w:lang w:val="en-GB"/>
        </w:rPr>
      </w:pPr>
      <w:r w:rsidRPr="00BA2072">
        <w:rPr>
          <w:rFonts w:ascii="Arial" w:hAnsi="Arial" w:cs="Arial"/>
          <w:color w:val="333333"/>
          <w:lang w:val="en-GB"/>
        </w:rPr>
        <w:t>To be eligible for a scoliosis co-payment, the age at admission must be less than</w:t>
      </w:r>
      <w:r w:rsidR="008A68A4" w:rsidRPr="00BA2072">
        <w:rPr>
          <w:rFonts w:ascii="Arial" w:hAnsi="Arial" w:cs="Arial"/>
          <w:color w:val="333333"/>
          <w:lang w:val="en-GB"/>
        </w:rPr>
        <w:t xml:space="preserve"> 19</w:t>
      </w:r>
      <w:r w:rsidRPr="00BA2072">
        <w:rPr>
          <w:rFonts w:ascii="Arial" w:hAnsi="Arial" w:cs="Arial"/>
          <w:color w:val="333333"/>
          <w:lang w:val="en-GB"/>
        </w:rPr>
        <w:t xml:space="preserve"> years and the </w:t>
      </w:r>
      <w:r w:rsidR="009220B9">
        <w:rPr>
          <w:rFonts w:ascii="Arial" w:hAnsi="Arial" w:cs="Arial"/>
          <w:color w:val="333333"/>
          <w:lang w:val="en-GB"/>
        </w:rPr>
        <w:t xml:space="preserve">DHB funding agency </w:t>
      </w:r>
      <w:r w:rsidRPr="00BA2072">
        <w:rPr>
          <w:rFonts w:ascii="Arial" w:hAnsi="Arial" w:cs="Arial"/>
          <w:color w:val="333333"/>
          <w:lang w:val="en-GB"/>
        </w:rPr>
        <w:t>must be</w:t>
      </w:r>
      <w:r w:rsidR="00F12BEE" w:rsidRPr="00BA2072">
        <w:rPr>
          <w:rFonts w:ascii="Arial" w:hAnsi="Arial" w:cs="Arial"/>
          <w:color w:val="333333"/>
          <w:lang w:val="en-GB"/>
        </w:rPr>
        <w:t>:</w:t>
      </w:r>
      <w:r w:rsidR="005B496C" w:rsidRPr="00BA2072">
        <w:rPr>
          <w:rFonts w:ascii="Arial" w:hAnsi="Arial" w:cs="Arial"/>
          <w:color w:val="333333"/>
          <w:lang w:val="en-GB"/>
        </w:rPr>
        <w:t xml:space="preserve"> </w:t>
      </w:r>
    </w:p>
    <w:p w:rsidR="00B65A2A" w:rsidRPr="00BA2072" w:rsidRDefault="009220B9" w:rsidP="00B65A2A">
      <w:pPr>
        <w:tabs>
          <w:tab w:val="num" w:pos="792"/>
        </w:tabs>
        <w:autoSpaceDE w:val="0"/>
        <w:autoSpaceDN w:val="0"/>
        <w:adjustRightInd w:val="0"/>
        <w:spacing w:line="240" w:lineRule="atLeast"/>
        <w:rPr>
          <w:rFonts w:ascii="Arial" w:hAnsi="Arial" w:cs="Arial"/>
          <w:color w:val="333333"/>
          <w:lang w:val="en-GB"/>
        </w:rPr>
      </w:pPr>
      <w:r>
        <w:rPr>
          <w:rFonts w:ascii="Arial" w:hAnsi="Arial" w:cs="Arial"/>
          <w:color w:val="333333"/>
          <w:lang w:val="en-GB"/>
        </w:rPr>
        <w:t>1022</w:t>
      </w:r>
      <w:r w:rsidR="00F12BEE" w:rsidRPr="00BA2072">
        <w:rPr>
          <w:rFonts w:ascii="Arial" w:hAnsi="Arial" w:cs="Arial"/>
          <w:color w:val="333333"/>
          <w:lang w:val="en-GB"/>
        </w:rPr>
        <w:t xml:space="preserve"> </w:t>
      </w:r>
      <w:r w:rsidR="00136E39" w:rsidRPr="00BA2072">
        <w:rPr>
          <w:rFonts w:ascii="Arial" w:hAnsi="Arial" w:cs="Arial"/>
          <w:color w:val="333333"/>
          <w:lang w:val="en-GB"/>
        </w:rPr>
        <w:t>(</w:t>
      </w:r>
      <w:r w:rsidR="00B65A2A" w:rsidRPr="00BA2072">
        <w:rPr>
          <w:rFonts w:ascii="Arial" w:hAnsi="Arial" w:cs="Arial"/>
          <w:color w:val="333333"/>
          <w:lang w:val="en-GB"/>
        </w:rPr>
        <w:t>Auckland</w:t>
      </w:r>
      <w:r w:rsidR="00A72C6F" w:rsidRPr="00BA2072">
        <w:rPr>
          <w:rFonts w:ascii="Arial" w:hAnsi="Arial" w:cs="Arial"/>
          <w:color w:val="333333"/>
          <w:lang w:val="en-GB"/>
        </w:rPr>
        <w:t xml:space="preserve"> </w:t>
      </w:r>
      <w:r>
        <w:rPr>
          <w:rFonts w:ascii="Arial" w:hAnsi="Arial" w:cs="Arial"/>
          <w:color w:val="333333"/>
          <w:lang w:val="en-GB"/>
        </w:rPr>
        <w:t>DHB</w:t>
      </w:r>
      <w:r w:rsidR="00136E39" w:rsidRPr="00BA2072">
        <w:rPr>
          <w:rFonts w:ascii="Arial" w:hAnsi="Arial" w:cs="Arial"/>
          <w:color w:val="333333"/>
          <w:lang w:val="en-GB"/>
        </w:rPr>
        <w:t>)</w:t>
      </w:r>
      <w:r w:rsidR="00B65A2A" w:rsidRPr="00BA2072">
        <w:rPr>
          <w:rFonts w:ascii="Arial" w:hAnsi="Arial" w:cs="Arial"/>
          <w:color w:val="333333"/>
          <w:lang w:val="en-GB"/>
        </w:rPr>
        <w:t xml:space="preserve">, </w:t>
      </w:r>
      <w:r>
        <w:rPr>
          <w:rFonts w:ascii="Arial" w:hAnsi="Arial" w:cs="Arial"/>
          <w:color w:val="333333"/>
          <w:lang w:val="en-GB"/>
        </w:rPr>
        <w:t>3091</w:t>
      </w:r>
      <w:r w:rsidR="00F12BEE" w:rsidRPr="00BA2072">
        <w:rPr>
          <w:rFonts w:ascii="Arial" w:hAnsi="Arial" w:cs="Arial"/>
          <w:color w:val="333333"/>
          <w:lang w:val="en-GB"/>
        </w:rPr>
        <w:t xml:space="preserve"> </w:t>
      </w:r>
      <w:r w:rsidR="00136E39" w:rsidRPr="00BA2072">
        <w:rPr>
          <w:rFonts w:ascii="Arial" w:hAnsi="Arial" w:cs="Arial"/>
          <w:color w:val="333333"/>
          <w:lang w:val="en-GB"/>
        </w:rPr>
        <w:t>(</w:t>
      </w:r>
      <w:r>
        <w:rPr>
          <w:rFonts w:ascii="Arial" w:hAnsi="Arial" w:cs="Arial"/>
          <w:color w:val="333333"/>
          <w:lang w:val="en-GB"/>
        </w:rPr>
        <w:t>Capital and Coast DHB</w:t>
      </w:r>
      <w:r w:rsidR="00136E39" w:rsidRPr="00BA2072">
        <w:rPr>
          <w:rFonts w:ascii="Arial" w:hAnsi="Arial" w:cs="Arial"/>
          <w:color w:val="333333"/>
          <w:lang w:val="en-GB"/>
        </w:rPr>
        <w:t>)</w:t>
      </w:r>
      <w:r w:rsidR="00B65A2A" w:rsidRPr="00BA2072">
        <w:rPr>
          <w:rFonts w:ascii="Arial" w:hAnsi="Arial" w:cs="Arial"/>
          <w:color w:val="333333"/>
          <w:lang w:val="en-GB"/>
        </w:rPr>
        <w:t xml:space="preserve">, or </w:t>
      </w:r>
      <w:r>
        <w:rPr>
          <w:rFonts w:ascii="Arial" w:hAnsi="Arial" w:cs="Arial"/>
          <w:color w:val="333333"/>
          <w:lang w:val="en-GB"/>
        </w:rPr>
        <w:t>4160</w:t>
      </w:r>
      <w:r w:rsidR="00F12BEE" w:rsidRPr="00BA2072">
        <w:rPr>
          <w:rFonts w:ascii="Arial" w:hAnsi="Arial" w:cs="Arial"/>
          <w:color w:val="333333"/>
          <w:lang w:val="en-GB"/>
        </w:rPr>
        <w:t xml:space="preserve"> </w:t>
      </w:r>
      <w:r w:rsidR="00136E39" w:rsidRPr="00BA2072">
        <w:rPr>
          <w:rFonts w:ascii="Arial" w:hAnsi="Arial" w:cs="Arial"/>
          <w:color w:val="333333"/>
          <w:lang w:val="en-GB"/>
        </w:rPr>
        <w:t>(</w:t>
      </w:r>
      <w:r>
        <w:rPr>
          <w:rFonts w:ascii="Arial" w:hAnsi="Arial" w:cs="Arial"/>
          <w:color w:val="333333"/>
          <w:lang w:val="en-GB"/>
        </w:rPr>
        <w:t>Southern DHB</w:t>
      </w:r>
      <w:r w:rsidR="00136E39" w:rsidRPr="00BA2072">
        <w:rPr>
          <w:rFonts w:ascii="Arial" w:hAnsi="Arial" w:cs="Arial"/>
          <w:color w:val="333333"/>
          <w:lang w:val="en-GB"/>
        </w:rPr>
        <w:t>)</w:t>
      </w:r>
      <w:r w:rsidR="00B65A2A" w:rsidRPr="00BA2072">
        <w:rPr>
          <w:rFonts w:ascii="Arial" w:hAnsi="Arial" w:cs="Arial"/>
          <w:color w:val="333333"/>
          <w:lang w:val="en-GB"/>
        </w:rPr>
        <w:t xml:space="preserve"> and</w:t>
      </w:r>
    </w:p>
    <w:p w:rsidR="00B65A2A" w:rsidRPr="00BA2072" w:rsidRDefault="00B65A2A" w:rsidP="00B65A2A">
      <w:pPr>
        <w:tabs>
          <w:tab w:val="num" w:pos="792"/>
        </w:tabs>
        <w:autoSpaceDE w:val="0"/>
        <w:autoSpaceDN w:val="0"/>
        <w:adjustRightInd w:val="0"/>
        <w:spacing w:line="240" w:lineRule="atLeast"/>
        <w:rPr>
          <w:rFonts w:ascii="Arial" w:hAnsi="Arial" w:cs="Arial"/>
          <w:color w:val="333333"/>
          <w:lang w:val="en-GB"/>
        </w:rPr>
      </w:pPr>
      <w:r w:rsidRPr="00BA2072">
        <w:rPr>
          <w:rFonts w:ascii="Arial" w:hAnsi="Arial" w:cs="Arial"/>
          <w:color w:val="333333"/>
          <w:lang w:val="en-GB"/>
        </w:rPr>
        <w:t xml:space="preserve">EITHER the </w:t>
      </w:r>
      <w:r w:rsidR="003D03C6" w:rsidRPr="00BA2072">
        <w:rPr>
          <w:rFonts w:ascii="Arial" w:hAnsi="Arial" w:cs="Arial"/>
          <w:color w:val="333333"/>
          <w:lang w:val="en-GB"/>
        </w:rPr>
        <w:t>NZ</w:t>
      </w:r>
      <w:r w:rsidRPr="00BA2072">
        <w:rPr>
          <w:rFonts w:ascii="Arial" w:hAnsi="Arial" w:cs="Arial"/>
          <w:color w:val="333333"/>
          <w:lang w:val="en-GB"/>
        </w:rPr>
        <w:t>drg</w:t>
      </w:r>
      <w:r w:rsidR="004C0CDA" w:rsidRPr="00BA2072">
        <w:rPr>
          <w:rFonts w:ascii="Arial" w:hAnsi="Arial" w:cs="Arial"/>
          <w:color w:val="333333"/>
          <w:lang w:val="en-GB"/>
        </w:rPr>
        <w:t>60</w:t>
      </w:r>
      <w:r w:rsidR="003D03C6" w:rsidRPr="00BA2072">
        <w:rPr>
          <w:rFonts w:ascii="Arial" w:hAnsi="Arial" w:cs="Arial"/>
          <w:color w:val="333333"/>
          <w:lang w:val="en-GB"/>
        </w:rPr>
        <w:t>x</w:t>
      </w:r>
      <w:r w:rsidRPr="00BA2072">
        <w:rPr>
          <w:rFonts w:ascii="Arial" w:hAnsi="Arial" w:cs="Arial"/>
          <w:color w:val="333333"/>
          <w:lang w:val="en-GB"/>
        </w:rPr>
        <w:t xml:space="preserve"> must be 'I06Z' </w:t>
      </w:r>
    </w:p>
    <w:p w:rsidR="00B65A2A" w:rsidRDefault="00B65A2A" w:rsidP="00B65A2A">
      <w:pPr>
        <w:tabs>
          <w:tab w:val="num" w:pos="792"/>
        </w:tabs>
        <w:autoSpaceDE w:val="0"/>
        <w:autoSpaceDN w:val="0"/>
        <w:adjustRightInd w:val="0"/>
        <w:spacing w:line="240" w:lineRule="atLeast"/>
        <w:rPr>
          <w:rFonts w:ascii="Arial" w:hAnsi="Arial" w:cs="Arial"/>
          <w:color w:val="333333"/>
          <w:lang w:val="en-GB"/>
        </w:rPr>
      </w:pPr>
      <w:r w:rsidRPr="00BA2072">
        <w:rPr>
          <w:rFonts w:ascii="Arial" w:hAnsi="Arial" w:cs="Arial"/>
          <w:color w:val="333333"/>
          <w:lang w:val="en-GB"/>
        </w:rPr>
        <w:t xml:space="preserve">OR the </w:t>
      </w:r>
      <w:r w:rsidR="003D03C6" w:rsidRPr="00BA2072">
        <w:rPr>
          <w:rFonts w:ascii="Arial" w:hAnsi="Arial" w:cs="Arial"/>
          <w:color w:val="333333"/>
          <w:lang w:val="en-GB"/>
        </w:rPr>
        <w:t>NZ</w:t>
      </w:r>
      <w:r w:rsidRPr="00BA2072">
        <w:rPr>
          <w:rFonts w:ascii="Arial" w:hAnsi="Arial" w:cs="Arial"/>
          <w:color w:val="333333"/>
          <w:lang w:val="en-GB"/>
        </w:rPr>
        <w:t>drg</w:t>
      </w:r>
      <w:r w:rsidR="004C0CDA" w:rsidRPr="00BA2072">
        <w:rPr>
          <w:rFonts w:ascii="Arial" w:hAnsi="Arial" w:cs="Arial"/>
          <w:color w:val="333333"/>
          <w:lang w:val="en-GB"/>
        </w:rPr>
        <w:t>6</w:t>
      </w:r>
      <w:r w:rsidRPr="00BA2072">
        <w:rPr>
          <w:rFonts w:ascii="Arial" w:hAnsi="Arial" w:cs="Arial"/>
          <w:color w:val="333333"/>
          <w:lang w:val="en-GB"/>
        </w:rPr>
        <w:t>0</w:t>
      </w:r>
      <w:r w:rsidR="00235547" w:rsidRPr="00BA2072">
        <w:rPr>
          <w:rFonts w:ascii="Arial" w:hAnsi="Arial" w:cs="Arial"/>
          <w:color w:val="333333"/>
          <w:lang w:val="en-GB"/>
        </w:rPr>
        <w:t>x</w:t>
      </w:r>
      <w:r w:rsidRPr="00BA2072">
        <w:rPr>
          <w:rFonts w:ascii="Arial" w:hAnsi="Arial" w:cs="Arial"/>
          <w:color w:val="333333"/>
          <w:lang w:val="en-GB"/>
        </w:rPr>
        <w:t xml:space="preserve"> must be 'I09A' and either one</w:t>
      </w:r>
      <w:r w:rsidR="001F42E5" w:rsidRPr="00BA2072">
        <w:rPr>
          <w:rFonts w:ascii="Arial" w:hAnsi="Arial" w:cs="Arial"/>
          <w:color w:val="333333"/>
          <w:lang w:val="en-GB"/>
        </w:rPr>
        <w:t xml:space="preserve"> of the first 2 diagnoses is in </w:t>
      </w:r>
      <w:r w:rsidRPr="00BA2072">
        <w:rPr>
          <w:rFonts w:ascii="Arial" w:hAnsi="Arial" w:cs="Arial"/>
          <w:color w:val="333333"/>
          <w:lang w:val="en-GB"/>
        </w:rPr>
        <w:t>'M41',</w:t>
      </w:r>
      <w:r w:rsidR="00344780" w:rsidRPr="00BA2072">
        <w:rPr>
          <w:rFonts w:ascii="Arial" w:hAnsi="Arial" w:cs="Arial"/>
          <w:color w:val="333333"/>
          <w:lang w:val="en-GB"/>
        </w:rPr>
        <w:t xml:space="preserve"> </w:t>
      </w:r>
      <w:r w:rsidRPr="00BA2072">
        <w:rPr>
          <w:rFonts w:ascii="Arial" w:hAnsi="Arial" w:cs="Arial"/>
          <w:color w:val="333333"/>
          <w:lang w:val="en-GB"/>
        </w:rPr>
        <w:t>'Q763',</w:t>
      </w:r>
      <w:r w:rsidR="00344780" w:rsidRPr="00BA2072">
        <w:rPr>
          <w:rFonts w:ascii="Arial" w:hAnsi="Arial" w:cs="Arial"/>
          <w:color w:val="333333"/>
          <w:lang w:val="en-GB"/>
        </w:rPr>
        <w:t xml:space="preserve"> </w:t>
      </w:r>
      <w:r w:rsidRPr="00BA2072">
        <w:rPr>
          <w:rFonts w:ascii="Arial" w:hAnsi="Arial" w:cs="Arial"/>
          <w:color w:val="333333"/>
          <w:lang w:val="en-GB"/>
        </w:rPr>
        <w:t>'Q675',</w:t>
      </w:r>
      <w:r w:rsidR="00344780" w:rsidRPr="00BA2072">
        <w:rPr>
          <w:rFonts w:ascii="Arial" w:hAnsi="Arial" w:cs="Arial"/>
          <w:color w:val="333333"/>
          <w:lang w:val="en-GB"/>
        </w:rPr>
        <w:t xml:space="preserve"> </w:t>
      </w:r>
      <w:r w:rsidRPr="00BA2072">
        <w:rPr>
          <w:rFonts w:ascii="Arial" w:hAnsi="Arial" w:cs="Arial"/>
          <w:color w:val="333333"/>
          <w:lang w:val="en-GB"/>
        </w:rPr>
        <w:t>'M962',</w:t>
      </w:r>
      <w:r w:rsidR="00344780" w:rsidRPr="00BA2072">
        <w:rPr>
          <w:rFonts w:ascii="Arial" w:hAnsi="Arial" w:cs="Arial"/>
          <w:color w:val="333333"/>
          <w:lang w:val="en-GB"/>
        </w:rPr>
        <w:t xml:space="preserve"> </w:t>
      </w:r>
      <w:r w:rsidRPr="00BA2072">
        <w:rPr>
          <w:rFonts w:ascii="Arial" w:hAnsi="Arial" w:cs="Arial"/>
          <w:color w:val="333333"/>
          <w:lang w:val="en-GB"/>
        </w:rPr>
        <w:t>'M963',</w:t>
      </w:r>
      <w:r w:rsidR="00344780" w:rsidRPr="00BA2072">
        <w:rPr>
          <w:rFonts w:ascii="Arial" w:hAnsi="Arial" w:cs="Arial"/>
          <w:color w:val="333333"/>
          <w:lang w:val="en-GB"/>
        </w:rPr>
        <w:t xml:space="preserve"> </w:t>
      </w:r>
      <w:r w:rsidRPr="00BA2072">
        <w:rPr>
          <w:rFonts w:ascii="Arial" w:hAnsi="Arial" w:cs="Arial"/>
          <w:color w:val="333333"/>
          <w:lang w:val="en-GB"/>
        </w:rPr>
        <w:t xml:space="preserve">'M965' or one of the first 3 procedures is in </w:t>
      </w:r>
      <w:r w:rsidR="001F42E5" w:rsidRPr="00BA2072">
        <w:rPr>
          <w:rFonts w:ascii="Arial" w:hAnsi="Arial" w:cs="Arial"/>
          <w:color w:val="333333"/>
          <w:lang w:val="en-GB"/>
        </w:rPr>
        <w:t>‘</w:t>
      </w:r>
      <w:r w:rsidRPr="00BA2072">
        <w:rPr>
          <w:rFonts w:ascii="Arial" w:hAnsi="Arial" w:cs="Arial"/>
          <w:color w:val="333333"/>
          <w:lang w:val="en-GB"/>
        </w:rPr>
        <w:t>4031600',</w:t>
      </w:r>
      <w:r w:rsidR="00344780" w:rsidRPr="00BA2072">
        <w:rPr>
          <w:rFonts w:ascii="Arial" w:hAnsi="Arial" w:cs="Arial"/>
          <w:color w:val="333333"/>
          <w:lang w:val="en-GB"/>
        </w:rPr>
        <w:t xml:space="preserve"> </w:t>
      </w:r>
      <w:r w:rsidRPr="00BA2072">
        <w:rPr>
          <w:rFonts w:ascii="Arial" w:hAnsi="Arial" w:cs="Arial"/>
          <w:color w:val="333333"/>
          <w:lang w:val="en-GB"/>
        </w:rPr>
        <w:t>'4867800',</w:t>
      </w:r>
      <w:r w:rsidR="00344780" w:rsidRPr="00BA2072">
        <w:rPr>
          <w:rFonts w:ascii="Arial" w:hAnsi="Arial" w:cs="Arial"/>
          <w:color w:val="333333"/>
          <w:lang w:val="en-GB"/>
        </w:rPr>
        <w:t xml:space="preserve"> </w:t>
      </w:r>
      <w:r w:rsidRPr="00BA2072">
        <w:rPr>
          <w:rFonts w:ascii="Arial" w:hAnsi="Arial" w:cs="Arial"/>
          <w:color w:val="333333"/>
          <w:lang w:val="en-GB"/>
        </w:rPr>
        <w:t>'4868100',</w:t>
      </w:r>
      <w:r w:rsidR="00344780" w:rsidRPr="00BA2072">
        <w:rPr>
          <w:rFonts w:ascii="Arial" w:hAnsi="Arial" w:cs="Arial"/>
          <w:color w:val="333333"/>
          <w:lang w:val="en-GB"/>
        </w:rPr>
        <w:t xml:space="preserve"> </w:t>
      </w:r>
      <w:r w:rsidRPr="00BA2072">
        <w:rPr>
          <w:rFonts w:ascii="Arial" w:hAnsi="Arial" w:cs="Arial"/>
          <w:color w:val="333333"/>
          <w:lang w:val="en-GB"/>
        </w:rPr>
        <w:t>'4868400', '4868700',</w:t>
      </w:r>
      <w:r w:rsidR="00DF6EE2" w:rsidRPr="00BA2072">
        <w:rPr>
          <w:rFonts w:ascii="Arial" w:hAnsi="Arial" w:cs="Arial"/>
          <w:color w:val="333333"/>
          <w:lang w:val="en-GB"/>
        </w:rPr>
        <w:t xml:space="preserve"> </w:t>
      </w:r>
      <w:r w:rsidRPr="00BA2072">
        <w:rPr>
          <w:rFonts w:ascii="Arial" w:hAnsi="Arial" w:cs="Arial"/>
          <w:color w:val="333333"/>
          <w:lang w:val="en-GB"/>
        </w:rPr>
        <w:t xml:space="preserve">'4869000' </w:t>
      </w:r>
      <w:r w:rsidR="0029129C">
        <w:rPr>
          <w:rFonts w:ascii="Arial" w:hAnsi="Arial" w:cs="Arial"/>
          <w:color w:val="333333"/>
          <w:lang w:val="en-GB"/>
        </w:rPr>
        <w:t xml:space="preserve">[1390] </w:t>
      </w:r>
      <w:r w:rsidRPr="00BA2072">
        <w:rPr>
          <w:rFonts w:ascii="Arial" w:hAnsi="Arial" w:cs="Arial"/>
          <w:color w:val="333333"/>
          <w:lang w:val="en-GB"/>
        </w:rPr>
        <w:t xml:space="preserve">OR for any other </w:t>
      </w:r>
      <w:r w:rsidR="003D03C6" w:rsidRPr="00BA2072">
        <w:rPr>
          <w:rFonts w:ascii="Arial" w:hAnsi="Arial" w:cs="Arial"/>
          <w:color w:val="333333"/>
          <w:lang w:val="en-GB"/>
        </w:rPr>
        <w:t>NZ</w:t>
      </w:r>
      <w:r w:rsidRPr="00BA2072">
        <w:rPr>
          <w:rFonts w:ascii="Arial" w:hAnsi="Arial" w:cs="Arial"/>
          <w:color w:val="333333"/>
          <w:lang w:val="en-GB"/>
        </w:rPr>
        <w:t>drg</w:t>
      </w:r>
      <w:r w:rsidR="004B340C" w:rsidRPr="00BA2072">
        <w:rPr>
          <w:rFonts w:ascii="Arial" w:hAnsi="Arial" w:cs="Arial"/>
          <w:color w:val="333333"/>
          <w:lang w:val="en-GB"/>
        </w:rPr>
        <w:t>6</w:t>
      </w:r>
      <w:r w:rsidRPr="00BA2072">
        <w:rPr>
          <w:rFonts w:ascii="Arial" w:hAnsi="Arial" w:cs="Arial"/>
          <w:color w:val="333333"/>
          <w:lang w:val="en-GB"/>
        </w:rPr>
        <w:t>0</w:t>
      </w:r>
      <w:r w:rsidR="00642F39" w:rsidRPr="00BA2072">
        <w:rPr>
          <w:rFonts w:ascii="Arial" w:hAnsi="Arial" w:cs="Arial"/>
          <w:color w:val="333333"/>
          <w:lang w:val="en-GB"/>
        </w:rPr>
        <w:t>x</w:t>
      </w:r>
      <w:r w:rsidRPr="00BA2072">
        <w:rPr>
          <w:rFonts w:ascii="Arial" w:hAnsi="Arial" w:cs="Arial"/>
          <w:color w:val="333333"/>
          <w:lang w:val="en-GB"/>
        </w:rPr>
        <w:t xml:space="preserve"> both the diagnosis and procedure criteria shown above </w:t>
      </w:r>
      <w:r w:rsidR="001C16C0" w:rsidRPr="00BA2072">
        <w:rPr>
          <w:rFonts w:ascii="Arial" w:hAnsi="Arial" w:cs="Arial"/>
          <w:color w:val="333333"/>
          <w:lang w:val="en-GB"/>
        </w:rPr>
        <w:t>must apply</w:t>
      </w:r>
      <w:r w:rsidRPr="00BA2072">
        <w:rPr>
          <w:rFonts w:ascii="Arial" w:hAnsi="Arial" w:cs="Arial"/>
          <w:color w:val="333333"/>
          <w:lang w:val="en-GB"/>
        </w:rPr>
        <w:t>.</w:t>
      </w:r>
    </w:p>
    <w:p w:rsidR="00D5750C" w:rsidRDefault="00D5750C" w:rsidP="00B65A2A">
      <w:pPr>
        <w:tabs>
          <w:tab w:val="num" w:pos="792"/>
        </w:tabs>
        <w:autoSpaceDE w:val="0"/>
        <w:autoSpaceDN w:val="0"/>
        <w:adjustRightInd w:val="0"/>
        <w:spacing w:line="240" w:lineRule="atLeast"/>
        <w:rPr>
          <w:rFonts w:ascii="Arial" w:hAnsi="Arial" w:cs="Arial"/>
          <w:color w:val="333333"/>
          <w:lang w:val="en-GB"/>
        </w:rPr>
      </w:pPr>
    </w:p>
    <w:p w:rsidR="00ED5BFF" w:rsidRPr="00BA2072" w:rsidRDefault="004B340C" w:rsidP="00B65A2A">
      <w:pPr>
        <w:tabs>
          <w:tab w:val="num" w:pos="792"/>
        </w:tabs>
        <w:autoSpaceDE w:val="0"/>
        <w:autoSpaceDN w:val="0"/>
        <w:adjustRightInd w:val="0"/>
        <w:spacing w:line="240" w:lineRule="atLeast"/>
        <w:rPr>
          <w:rFonts w:ascii="Arial" w:hAnsi="Arial" w:cs="Arial"/>
          <w:b/>
          <w:lang w:val="en-GB"/>
        </w:rPr>
      </w:pPr>
      <w:r w:rsidRPr="00BA2072">
        <w:rPr>
          <w:rFonts w:ascii="Arial" w:hAnsi="Arial" w:cs="Arial"/>
          <w:b/>
          <w:lang w:val="en-GB"/>
        </w:rPr>
        <w:t>E</w:t>
      </w:r>
      <w:r w:rsidR="00BD20C6" w:rsidRPr="00BA2072">
        <w:rPr>
          <w:rFonts w:ascii="Arial" w:hAnsi="Arial" w:cs="Arial"/>
          <w:b/>
          <w:lang w:val="en-GB"/>
        </w:rPr>
        <w:t xml:space="preserve">lectrophysiological Studies (EPS) </w:t>
      </w:r>
    </w:p>
    <w:p w:rsidR="00DC20CA" w:rsidRDefault="00DC20CA" w:rsidP="00B65A2A">
      <w:pPr>
        <w:tabs>
          <w:tab w:val="num" w:pos="792"/>
        </w:tabs>
        <w:autoSpaceDE w:val="0"/>
        <w:autoSpaceDN w:val="0"/>
        <w:adjustRightInd w:val="0"/>
        <w:spacing w:line="240" w:lineRule="atLeast"/>
        <w:rPr>
          <w:ins w:id="438" w:author="Tracy Thompson" w:date="2015-09-14T12:09:00Z"/>
          <w:rFonts w:ascii="Arial" w:hAnsi="Arial" w:cs="Arial"/>
          <w:color w:val="333333"/>
          <w:lang w:val="en-GB"/>
        </w:rPr>
      </w:pPr>
      <w:ins w:id="439" w:author="Tracy Thompson" w:date="2015-09-14T12:09:00Z">
        <w:r>
          <w:rPr>
            <w:rFonts w:ascii="Arial" w:hAnsi="Arial" w:cs="Arial"/>
            <w:color w:val="333333"/>
            <w:lang w:val="en-GB"/>
          </w:rPr>
          <w:t xml:space="preserve">A review of the EPS events revealed that most EPS are </w:t>
        </w:r>
      </w:ins>
      <w:ins w:id="440" w:author="Tracy Thompson" w:date="2015-09-14T12:10:00Z">
        <w:r>
          <w:t xml:space="preserve">accompanied by </w:t>
        </w:r>
      </w:ins>
      <w:ins w:id="441" w:author="Tracy Thompson" w:date="2015-09-14T12:13:00Z">
        <w:r>
          <w:t xml:space="preserve">cardiac </w:t>
        </w:r>
      </w:ins>
      <w:ins w:id="442" w:author="Tracy Thompson" w:date="2015-09-14T12:10:00Z">
        <w:r>
          <w:t>ablation</w:t>
        </w:r>
      </w:ins>
      <w:ins w:id="443" w:author="Tracy Thompson" w:date="2015-09-14T12:11:00Z">
        <w:r>
          <w:t>. Therefore</w:t>
        </w:r>
      </w:ins>
      <w:ins w:id="444" w:author="Tracy Thompson" w:date="2015-09-14T12:20:00Z">
        <w:r w:rsidR="009F00B8">
          <w:t>,</w:t>
        </w:r>
      </w:ins>
      <w:ins w:id="445" w:author="Tracy Thompson" w:date="2015-09-14T12:11:00Z">
        <w:r>
          <w:t xml:space="preserve"> the EPS co-payment has been </w:t>
        </w:r>
      </w:ins>
      <w:ins w:id="446" w:author="Tracy Thompson" w:date="2015-09-14T12:12:00Z">
        <w:r>
          <w:t xml:space="preserve">revised to include </w:t>
        </w:r>
      </w:ins>
      <w:ins w:id="447" w:author="Tracy Thompson" w:date="2015-09-14T12:14:00Z">
        <w:r>
          <w:t xml:space="preserve">cardiac </w:t>
        </w:r>
      </w:ins>
      <w:ins w:id="448" w:author="Tracy Thompson" w:date="2015-09-14T12:12:00Z">
        <w:r>
          <w:t xml:space="preserve">ablation </w:t>
        </w:r>
      </w:ins>
      <w:ins w:id="449" w:author="Tracy Thompson" w:date="2015-09-15T07:23:00Z">
        <w:r w:rsidR="0051192E">
          <w:t xml:space="preserve">only </w:t>
        </w:r>
      </w:ins>
      <w:ins w:id="450" w:author="Tracy Thompson" w:date="2015-09-14T12:13:00Z">
        <w:r>
          <w:t>events</w:t>
        </w:r>
      </w:ins>
      <w:ins w:id="451" w:author="Tracy Thompson" w:date="2015-09-15T09:40:00Z">
        <w:r w:rsidR="00077980">
          <w:t xml:space="preserve">, which </w:t>
        </w:r>
      </w:ins>
      <w:ins w:id="452" w:author="Tracy Thompson" w:date="2015-09-15T09:39:00Z">
        <w:r w:rsidR="00077980">
          <w:t xml:space="preserve">will </w:t>
        </w:r>
      </w:ins>
      <w:ins w:id="453" w:author="Tracy Thompson" w:date="2015-09-15T09:41:00Z">
        <w:r w:rsidR="00077980">
          <w:t xml:space="preserve">also </w:t>
        </w:r>
      </w:ins>
      <w:ins w:id="454" w:author="Tracy Thompson" w:date="2015-09-15T09:39:00Z">
        <w:r w:rsidR="00077980">
          <w:t>m</w:t>
        </w:r>
      </w:ins>
      <w:ins w:id="455" w:author="Tracy Thompson" w:date="2015-09-14T12:13:00Z">
        <w:r>
          <w:t xml:space="preserve">ake it consistent with the </w:t>
        </w:r>
      </w:ins>
      <w:ins w:id="456" w:author="Tracy Thompson" w:date="2015-09-14T12:14:00Z">
        <w:r>
          <w:t xml:space="preserve">procedure </w:t>
        </w:r>
      </w:ins>
      <w:ins w:id="457" w:author="Tracy Thompson" w:date="2015-09-14T12:13:00Z">
        <w:r>
          <w:t xml:space="preserve">coding </w:t>
        </w:r>
      </w:ins>
      <w:ins w:id="458" w:author="Tracy Thompson" w:date="2015-09-14T12:14:00Z">
        <w:r>
          <w:t xml:space="preserve">for 8th Edition. </w:t>
        </w:r>
      </w:ins>
      <w:ins w:id="459" w:author="Tracy Thompson" w:date="2015-09-14T12:13:00Z">
        <w:r>
          <w:t xml:space="preserve"> </w:t>
        </w:r>
      </w:ins>
      <w:ins w:id="460" w:author="Tracy Thompson" w:date="2015-09-14T12:12:00Z">
        <w:r>
          <w:t xml:space="preserve"> </w:t>
        </w:r>
      </w:ins>
    </w:p>
    <w:p w:rsidR="00DC20CA" w:rsidRDefault="00DC20CA" w:rsidP="00B65A2A">
      <w:pPr>
        <w:tabs>
          <w:tab w:val="num" w:pos="792"/>
        </w:tabs>
        <w:autoSpaceDE w:val="0"/>
        <w:autoSpaceDN w:val="0"/>
        <w:adjustRightInd w:val="0"/>
        <w:spacing w:line="240" w:lineRule="atLeast"/>
        <w:rPr>
          <w:ins w:id="461" w:author="Tracy Thompson" w:date="2015-09-14T12:17:00Z"/>
          <w:rFonts w:ascii="Arial" w:hAnsi="Arial" w:cs="Arial"/>
          <w:color w:val="333333"/>
          <w:lang w:val="en-GB"/>
        </w:rPr>
      </w:pPr>
    </w:p>
    <w:p w:rsidR="00DC20CA" w:rsidRDefault="004B340C" w:rsidP="00B65A2A">
      <w:pPr>
        <w:tabs>
          <w:tab w:val="num" w:pos="792"/>
        </w:tabs>
        <w:autoSpaceDE w:val="0"/>
        <w:autoSpaceDN w:val="0"/>
        <w:adjustRightInd w:val="0"/>
        <w:spacing w:line="240" w:lineRule="atLeast"/>
        <w:rPr>
          <w:ins w:id="462" w:author="Tracy Thompson" w:date="2015-09-14T12:18:00Z"/>
          <w:rFonts w:ascii="Arial" w:hAnsi="Arial" w:cs="Arial"/>
          <w:color w:val="333333"/>
          <w:lang w:val="en-GB"/>
        </w:rPr>
      </w:pPr>
      <w:r w:rsidRPr="00BA2072">
        <w:rPr>
          <w:rFonts w:ascii="Arial" w:hAnsi="Arial" w:cs="Arial"/>
          <w:color w:val="333333"/>
          <w:lang w:val="en-GB"/>
        </w:rPr>
        <w:t>To be eligible for an EP</w:t>
      </w:r>
      <w:r w:rsidR="004C0CDA" w:rsidRPr="00BA2072">
        <w:rPr>
          <w:rFonts w:ascii="Arial" w:hAnsi="Arial" w:cs="Arial"/>
          <w:color w:val="333333"/>
          <w:lang w:val="en-GB"/>
        </w:rPr>
        <w:t>S</w:t>
      </w:r>
      <w:r w:rsidRPr="00BA2072">
        <w:rPr>
          <w:rFonts w:ascii="Arial" w:hAnsi="Arial" w:cs="Arial"/>
          <w:color w:val="333333"/>
          <w:lang w:val="en-GB"/>
        </w:rPr>
        <w:t xml:space="preserve"> co-payment</w:t>
      </w:r>
      <w:r w:rsidR="00886BAF" w:rsidRPr="00BA2072">
        <w:rPr>
          <w:rFonts w:ascii="Arial" w:hAnsi="Arial" w:cs="Arial"/>
          <w:color w:val="333333"/>
          <w:lang w:val="en-GB"/>
        </w:rPr>
        <w:t xml:space="preserve"> of 2.2266 WIES</w:t>
      </w:r>
      <w:r w:rsidRPr="00BA2072">
        <w:rPr>
          <w:rFonts w:ascii="Arial" w:hAnsi="Arial" w:cs="Arial"/>
          <w:color w:val="333333"/>
          <w:lang w:val="en-GB"/>
        </w:rPr>
        <w:t xml:space="preserve">, the </w:t>
      </w:r>
      <w:r w:rsidR="00886BAF" w:rsidRPr="00BA2072">
        <w:rPr>
          <w:rFonts w:ascii="Arial" w:hAnsi="Arial" w:cs="Arial"/>
          <w:color w:val="333333"/>
          <w:lang w:val="en-GB"/>
        </w:rPr>
        <w:t xml:space="preserve">facility recorded for the event </w:t>
      </w:r>
      <w:r w:rsidR="009F12E5">
        <w:rPr>
          <w:rFonts w:ascii="Arial" w:hAnsi="Arial" w:cs="Arial"/>
          <w:color w:val="333333"/>
          <w:lang w:val="en-GB"/>
        </w:rPr>
        <w:t xml:space="preserve">record </w:t>
      </w:r>
      <w:r w:rsidR="00886BAF" w:rsidRPr="00BA2072">
        <w:rPr>
          <w:rFonts w:ascii="Arial" w:hAnsi="Arial" w:cs="Arial"/>
          <w:color w:val="333333"/>
          <w:lang w:val="en-GB"/>
        </w:rPr>
        <w:t xml:space="preserve">must be one of the facilities listed and one of the </w:t>
      </w:r>
      <w:r w:rsidRPr="00BA2072">
        <w:rPr>
          <w:rFonts w:ascii="Arial" w:hAnsi="Arial" w:cs="Arial"/>
          <w:color w:val="333333"/>
          <w:lang w:val="en-GB"/>
        </w:rPr>
        <w:t xml:space="preserve">first 30 </w:t>
      </w:r>
      <w:r w:rsidR="00ED4885">
        <w:rPr>
          <w:rFonts w:ascii="Arial" w:hAnsi="Arial" w:cs="Arial"/>
          <w:color w:val="333333"/>
          <w:lang w:val="en-GB"/>
        </w:rPr>
        <w:t>ACHI</w:t>
      </w:r>
      <w:r w:rsidR="00886BAF" w:rsidRPr="00BA2072">
        <w:rPr>
          <w:rFonts w:ascii="Arial" w:hAnsi="Arial" w:cs="Arial"/>
          <w:color w:val="333333"/>
          <w:lang w:val="en-GB"/>
        </w:rPr>
        <w:t xml:space="preserve"> 6</w:t>
      </w:r>
      <w:r w:rsidR="00642F39" w:rsidRPr="00BA2072">
        <w:rPr>
          <w:rFonts w:ascii="Arial" w:hAnsi="Arial" w:cs="Arial"/>
          <w:color w:val="333333"/>
          <w:lang w:val="en-GB"/>
        </w:rPr>
        <w:t>th</w:t>
      </w:r>
      <w:r w:rsidR="00886BAF" w:rsidRPr="00BA2072">
        <w:rPr>
          <w:rFonts w:ascii="Arial" w:hAnsi="Arial" w:cs="Arial"/>
          <w:color w:val="333333"/>
          <w:lang w:val="en-GB"/>
        </w:rPr>
        <w:t xml:space="preserve"> Edition </w:t>
      </w:r>
      <w:r w:rsidRPr="00BA2072">
        <w:rPr>
          <w:rFonts w:ascii="Arial" w:hAnsi="Arial" w:cs="Arial"/>
          <w:color w:val="333333"/>
          <w:lang w:val="en-GB"/>
        </w:rPr>
        <w:t>procedure</w:t>
      </w:r>
      <w:r w:rsidR="00886BAF" w:rsidRPr="00BA2072">
        <w:rPr>
          <w:rFonts w:ascii="Arial" w:hAnsi="Arial" w:cs="Arial"/>
          <w:color w:val="333333"/>
          <w:lang w:val="en-GB"/>
        </w:rPr>
        <w:t xml:space="preserve"> codes must be</w:t>
      </w:r>
      <w:ins w:id="463" w:author="Tracy Thompson" w:date="2015-09-14T12:18:00Z">
        <w:r w:rsidR="00DC20CA">
          <w:rPr>
            <w:rFonts w:ascii="Arial" w:hAnsi="Arial" w:cs="Arial"/>
            <w:color w:val="333333"/>
            <w:lang w:val="en-GB"/>
          </w:rPr>
          <w:t>:</w:t>
        </w:r>
      </w:ins>
    </w:p>
    <w:p w:rsidR="009F00B8" w:rsidRPr="009F00B8" w:rsidRDefault="004B340C" w:rsidP="009F00B8">
      <w:pPr>
        <w:pStyle w:val="ListParagraph"/>
        <w:numPr>
          <w:ilvl w:val="0"/>
          <w:numId w:val="30"/>
        </w:numPr>
        <w:autoSpaceDE w:val="0"/>
        <w:autoSpaceDN w:val="0"/>
        <w:adjustRightInd w:val="0"/>
        <w:spacing w:line="240" w:lineRule="atLeast"/>
        <w:rPr>
          <w:rFonts w:ascii="Arial" w:hAnsi="Arial" w:cs="Arial"/>
          <w:color w:val="333333"/>
          <w:lang w:val="en-GB"/>
        </w:rPr>
      </w:pPr>
      <w:r w:rsidRPr="009F00B8">
        <w:rPr>
          <w:rFonts w:ascii="Arial" w:hAnsi="Arial" w:cs="Arial"/>
          <w:color w:val="333333"/>
          <w:lang w:val="en-GB"/>
        </w:rPr>
        <w:t>3820900</w:t>
      </w:r>
      <w:r w:rsidR="00886BAF" w:rsidRPr="009F00B8">
        <w:rPr>
          <w:rFonts w:ascii="Arial" w:hAnsi="Arial" w:cs="Arial"/>
          <w:color w:val="333333"/>
          <w:lang w:val="en-GB"/>
        </w:rPr>
        <w:t xml:space="preserve"> [665] </w:t>
      </w:r>
      <w:r w:rsidR="00886BAF" w:rsidRPr="009F00B8">
        <w:rPr>
          <w:rFonts w:ascii="Arial" w:hAnsi="Arial" w:cs="Arial"/>
          <w:i/>
          <w:color w:val="333333"/>
          <w:lang w:val="en-GB"/>
        </w:rPr>
        <w:t>Cardiac electrophysiological study,</w:t>
      </w:r>
      <w:r w:rsidR="00810EF8" w:rsidRPr="009F00B8">
        <w:rPr>
          <w:rFonts w:ascii="Arial" w:hAnsi="Arial" w:cs="Arial"/>
          <w:i/>
          <w:color w:val="333333"/>
          <w:lang w:val="en-GB"/>
        </w:rPr>
        <w:t xml:space="preserve"> </w:t>
      </w:r>
      <w:r w:rsidR="00886BAF" w:rsidRPr="009F00B8">
        <w:rPr>
          <w:rFonts w:ascii="Arial" w:hAnsi="Arial" w:cs="Arial"/>
          <w:i/>
          <w:color w:val="333333"/>
          <w:u w:val="single"/>
          <w:lang w:val="en-GB"/>
        </w:rPr>
        <w:t>&lt;</w:t>
      </w:r>
      <w:r w:rsidR="00886BAF" w:rsidRPr="009F00B8">
        <w:rPr>
          <w:rFonts w:ascii="Arial" w:hAnsi="Arial" w:cs="Arial"/>
          <w:i/>
          <w:color w:val="333333"/>
          <w:lang w:val="en-GB"/>
        </w:rPr>
        <w:t xml:space="preserve"> 3 catheters </w:t>
      </w:r>
    </w:p>
    <w:p w:rsidR="004B340C" w:rsidRPr="009F00B8" w:rsidRDefault="004B340C" w:rsidP="009F00B8">
      <w:pPr>
        <w:pStyle w:val="ListParagraph"/>
        <w:numPr>
          <w:ilvl w:val="0"/>
          <w:numId w:val="30"/>
        </w:numPr>
        <w:autoSpaceDE w:val="0"/>
        <w:autoSpaceDN w:val="0"/>
        <w:adjustRightInd w:val="0"/>
        <w:spacing w:line="240" w:lineRule="atLeast"/>
        <w:rPr>
          <w:ins w:id="464" w:author="Tracy Thompson" w:date="2015-09-14T12:18:00Z"/>
          <w:rFonts w:ascii="Arial" w:hAnsi="Arial" w:cs="Arial"/>
          <w:i/>
          <w:color w:val="333333"/>
          <w:lang w:val="en-GB"/>
        </w:rPr>
      </w:pPr>
      <w:r w:rsidRPr="009F00B8">
        <w:rPr>
          <w:rFonts w:ascii="Arial" w:hAnsi="Arial" w:cs="Arial"/>
          <w:color w:val="333333"/>
          <w:lang w:val="en-GB"/>
        </w:rPr>
        <w:t>3821200</w:t>
      </w:r>
      <w:r w:rsidR="00886BAF" w:rsidRPr="009F00B8">
        <w:rPr>
          <w:rFonts w:ascii="Arial" w:hAnsi="Arial" w:cs="Arial"/>
          <w:color w:val="333333"/>
          <w:lang w:val="en-GB"/>
        </w:rPr>
        <w:t xml:space="preserve"> [665] </w:t>
      </w:r>
      <w:r w:rsidR="00886BAF" w:rsidRPr="009F00B8">
        <w:rPr>
          <w:rFonts w:ascii="Arial" w:hAnsi="Arial" w:cs="Arial"/>
          <w:i/>
          <w:color w:val="333333"/>
          <w:lang w:val="en-GB"/>
        </w:rPr>
        <w:t>Cardiac electrophysiological study,</w:t>
      </w:r>
      <w:r w:rsidR="00810EF8" w:rsidRPr="009F00B8">
        <w:rPr>
          <w:rFonts w:ascii="Arial" w:hAnsi="Arial" w:cs="Arial"/>
          <w:i/>
          <w:color w:val="333333"/>
          <w:lang w:val="en-GB"/>
        </w:rPr>
        <w:t xml:space="preserve"> </w:t>
      </w:r>
      <w:r w:rsidR="00886BAF" w:rsidRPr="009F00B8">
        <w:rPr>
          <w:rFonts w:ascii="Arial" w:hAnsi="Arial" w:cs="Arial"/>
          <w:i/>
          <w:color w:val="333333"/>
          <w:u w:val="single"/>
          <w:lang w:val="en-GB"/>
        </w:rPr>
        <w:t>&gt;</w:t>
      </w:r>
      <w:r w:rsidR="00886BAF" w:rsidRPr="009F00B8">
        <w:rPr>
          <w:rFonts w:ascii="Arial" w:hAnsi="Arial" w:cs="Arial"/>
          <w:i/>
          <w:color w:val="333333"/>
          <w:lang w:val="en-GB"/>
        </w:rPr>
        <w:t xml:space="preserve"> 4 catheters</w:t>
      </w:r>
    </w:p>
    <w:p w:rsidR="009F00B8" w:rsidRPr="009F00B8" w:rsidRDefault="009F00B8" w:rsidP="009F00B8">
      <w:pPr>
        <w:numPr>
          <w:ilvl w:val="0"/>
          <w:numId w:val="29"/>
        </w:numPr>
        <w:spacing w:after="200" w:line="276" w:lineRule="auto"/>
        <w:contextualSpacing/>
        <w:rPr>
          <w:ins w:id="465" w:author="Tracy Thompson" w:date="2015-09-14T12:18:00Z"/>
          <w:rFonts w:ascii="Arial" w:eastAsiaTheme="minorHAnsi" w:hAnsi="Arial" w:cs="Arial"/>
          <w:szCs w:val="24"/>
        </w:rPr>
      </w:pPr>
      <w:ins w:id="466" w:author="Tracy Thompson" w:date="2015-09-14T12:18:00Z">
        <w:r w:rsidRPr="009F00B8">
          <w:rPr>
            <w:rFonts w:ascii="Arial" w:eastAsiaTheme="minorHAnsi" w:hAnsi="Arial" w:cs="Arial"/>
            <w:szCs w:val="24"/>
          </w:rPr>
          <w:t xml:space="preserve">3828702 [601] </w:t>
        </w:r>
        <w:r w:rsidRPr="009F00B8">
          <w:rPr>
            <w:rFonts w:ascii="Arial" w:eastAsiaTheme="minorHAnsi" w:hAnsi="Arial" w:cs="Arial"/>
            <w:i/>
            <w:szCs w:val="24"/>
          </w:rPr>
          <w:t>Catheter ablation of arrhythmia circuit or focus involving left atrial chamber</w:t>
        </w:r>
      </w:ins>
    </w:p>
    <w:p w:rsidR="009F00B8" w:rsidRPr="009F00B8" w:rsidRDefault="009F00B8" w:rsidP="009F00B8">
      <w:pPr>
        <w:numPr>
          <w:ilvl w:val="0"/>
          <w:numId w:val="29"/>
        </w:numPr>
        <w:spacing w:after="200" w:line="276" w:lineRule="auto"/>
        <w:contextualSpacing/>
        <w:rPr>
          <w:ins w:id="467" w:author="Tracy Thompson" w:date="2015-09-14T12:18:00Z"/>
          <w:rFonts w:ascii="Arial" w:eastAsiaTheme="minorHAnsi" w:hAnsi="Arial" w:cs="Arial"/>
          <w:szCs w:val="24"/>
        </w:rPr>
      </w:pPr>
      <w:ins w:id="468" w:author="Tracy Thompson" w:date="2015-09-14T12:18:00Z">
        <w:r w:rsidRPr="009F00B8">
          <w:rPr>
            <w:rFonts w:ascii="Arial" w:eastAsiaTheme="minorHAnsi" w:hAnsi="Arial" w:cs="Arial"/>
            <w:szCs w:val="24"/>
          </w:rPr>
          <w:t xml:space="preserve">3829001 [601] </w:t>
        </w:r>
        <w:r w:rsidRPr="009F00B8">
          <w:rPr>
            <w:rFonts w:ascii="Arial" w:eastAsiaTheme="minorHAnsi" w:hAnsi="Arial" w:cs="Arial"/>
            <w:i/>
            <w:szCs w:val="24"/>
          </w:rPr>
          <w:t>Catheter ablation of arrhythmia circuit or focus involving both atrial chambers</w:t>
        </w:r>
      </w:ins>
    </w:p>
    <w:p w:rsidR="009F00B8" w:rsidRPr="009F00B8" w:rsidRDefault="009F00B8" w:rsidP="009F00B8">
      <w:pPr>
        <w:numPr>
          <w:ilvl w:val="0"/>
          <w:numId w:val="29"/>
        </w:numPr>
        <w:spacing w:after="200" w:line="276" w:lineRule="auto"/>
        <w:contextualSpacing/>
        <w:rPr>
          <w:ins w:id="469" w:author="Tracy Thompson" w:date="2015-09-14T12:18:00Z"/>
          <w:rFonts w:ascii="Arial" w:eastAsiaTheme="minorHAnsi" w:hAnsi="Arial" w:cs="Arial"/>
          <w:szCs w:val="24"/>
        </w:rPr>
      </w:pPr>
      <w:ins w:id="470" w:author="Tracy Thompson" w:date="2015-09-14T12:18:00Z">
        <w:r w:rsidRPr="009F00B8">
          <w:rPr>
            <w:rFonts w:ascii="Arial" w:eastAsiaTheme="minorHAnsi" w:hAnsi="Arial" w:cs="Arial"/>
            <w:szCs w:val="24"/>
          </w:rPr>
          <w:t xml:space="preserve">3828701 [601] </w:t>
        </w:r>
        <w:r w:rsidRPr="009F00B8">
          <w:rPr>
            <w:rFonts w:ascii="Arial" w:eastAsiaTheme="minorHAnsi" w:hAnsi="Arial" w:cs="Arial"/>
            <w:i/>
            <w:szCs w:val="24"/>
          </w:rPr>
          <w:t>Catheter ablation of arrhythmia circuit or focus, not elsewhere classified</w:t>
        </w:r>
      </w:ins>
    </w:p>
    <w:p w:rsidR="009F00B8" w:rsidRPr="009F00B8" w:rsidRDefault="009F00B8" w:rsidP="009F00B8">
      <w:pPr>
        <w:numPr>
          <w:ilvl w:val="0"/>
          <w:numId w:val="29"/>
        </w:numPr>
        <w:spacing w:after="200" w:line="276" w:lineRule="auto"/>
        <w:contextualSpacing/>
        <w:rPr>
          <w:ins w:id="471" w:author="Tracy Thompson" w:date="2015-09-14T12:18:00Z"/>
          <w:rFonts w:ascii="Arial" w:eastAsiaTheme="minorHAnsi" w:hAnsi="Arial" w:cs="Arial"/>
          <w:szCs w:val="24"/>
        </w:rPr>
      </w:pPr>
      <w:ins w:id="472" w:author="Tracy Thompson" w:date="2015-09-14T12:18:00Z">
        <w:r w:rsidRPr="009F00B8">
          <w:rPr>
            <w:rFonts w:ascii="Arial" w:hAnsi="Arial" w:cs="Arial"/>
            <w:color w:val="000000"/>
            <w:szCs w:val="24"/>
            <w:lang w:eastAsia="en-NZ"/>
          </w:rPr>
          <w:t xml:space="preserve">3874801 [616] </w:t>
        </w:r>
        <w:r w:rsidRPr="009F00B8">
          <w:rPr>
            <w:rFonts w:ascii="Arial" w:eastAsiaTheme="minorHAnsi" w:hAnsi="Arial" w:cs="Arial"/>
            <w:i/>
            <w:iCs/>
            <w:szCs w:val="24"/>
          </w:rPr>
          <w:t>Percutaneous transluminal myocardial septal ablation</w:t>
        </w:r>
      </w:ins>
    </w:p>
    <w:p w:rsidR="009F00B8" w:rsidRDefault="009F00B8" w:rsidP="00B65A2A">
      <w:pPr>
        <w:tabs>
          <w:tab w:val="num" w:pos="792"/>
        </w:tabs>
        <w:autoSpaceDE w:val="0"/>
        <w:autoSpaceDN w:val="0"/>
        <w:adjustRightInd w:val="0"/>
        <w:spacing w:line="240" w:lineRule="atLeast"/>
        <w:rPr>
          <w:rFonts w:ascii="Arial" w:hAnsi="Arial" w:cs="Arial"/>
          <w:color w:val="333333"/>
          <w:lang w:val="en-GB"/>
        </w:rPr>
      </w:pPr>
    </w:p>
    <w:p w:rsidR="004B47C3" w:rsidDel="00ED5BFF" w:rsidRDefault="004B47C3" w:rsidP="00B65A2A">
      <w:pPr>
        <w:tabs>
          <w:tab w:val="num" w:pos="792"/>
        </w:tabs>
        <w:autoSpaceDE w:val="0"/>
        <w:autoSpaceDN w:val="0"/>
        <w:adjustRightInd w:val="0"/>
        <w:spacing w:line="240" w:lineRule="atLeast"/>
        <w:rPr>
          <w:del w:id="473" w:author="Tracy Thompson" w:date="2015-09-14T11:58:00Z"/>
          <w:rFonts w:ascii="Arial" w:hAnsi="Arial" w:cs="Arial"/>
          <w:color w:val="333333"/>
          <w:lang w:val="en-GB"/>
        </w:rPr>
      </w:pPr>
      <w:del w:id="474" w:author="Tracy Thompson" w:date="2015-09-14T11:58:00Z">
        <w:r w:rsidRPr="0015055E" w:rsidDel="00ED5BFF">
          <w:rPr>
            <w:rFonts w:ascii="Arial" w:hAnsi="Arial" w:cs="Arial"/>
            <w:b/>
            <w:color w:val="333333"/>
            <w:lang w:val="en-GB"/>
          </w:rPr>
          <w:delText>Note:</w:delText>
        </w:r>
        <w:r w:rsidDel="00ED5BFF">
          <w:rPr>
            <w:rFonts w:ascii="Arial" w:hAnsi="Arial" w:cs="Arial"/>
            <w:color w:val="333333"/>
            <w:lang w:val="en-GB"/>
          </w:rPr>
          <w:delText xml:space="preserve"> Where cardiac ablation is performed EPS is now listed as an inclusion term in ACHI 8</w:delText>
        </w:r>
        <w:r w:rsidRPr="004B47C3" w:rsidDel="00ED5BFF">
          <w:rPr>
            <w:rFonts w:ascii="Arial" w:hAnsi="Arial" w:cs="Arial"/>
            <w:color w:val="333333"/>
            <w:lang w:val="en-GB"/>
          </w:rPr>
          <w:delText>th</w:delText>
        </w:r>
        <w:r w:rsidDel="00ED5BFF">
          <w:rPr>
            <w:rFonts w:ascii="Arial" w:hAnsi="Arial" w:cs="Arial"/>
            <w:color w:val="333333"/>
            <w:lang w:val="en-GB"/>
          </w:rPr>
          <w:delText xml:space="preserve"> </w:delText>
        </w:r>
        <w:r w:rsidR="0015055E" w:rsidDel="00ED5BFF">
          <w:rPr>
            <w:rFonts w:ascii="Arial" w:hAnsi="Arial" w:cs="Arial"/>
            <w:color w:val="333333"/>
            <w:lang w:val="en-GB"/>
          </w:rPr>
          <w:delText>Edition.  T</w:delText>
        </w:r>
        <w:r w:rsidDel="00ED5BFF">
          <w:rPr>
            <w:rFonts w:ascii="Arial" w:hAnsi="Arial" w:cs="Arial"/>
            <w:color w:val="333333"/>
            <w:lang w:val="en-GB"/>
          </w:rPr>
          <w:delText>herefore</w:delText>
        </w:r>
        <w:r w:rsidR="0015055E" w:rsidDel="00ED5BFF">
          <w:rPr>
            <w:rFonts w:ascii="Arial" w:hAnsi="Arial" w:cs="Arial"/>
            <w:color w:val="333333"/>
            <w:lang w:val="en-GB"/>
          </w:rPr>
          <w:delText>,</w:delText>
        </w:r>
        <w:r w:rsidDel="00ED5BFF">
          <w:rPr>
            <w:rFonts w:ascii="Arial" w:hAnsi="Arial" w:cs="Arial"/>
            <w:color w:val="333333"/>
            <w:lang w:val="en-GB"/>
          </w:rPr>
          <w:delText xml:space="preserve"> the appropriate EPS procedure code should be assigned in </w:delText>
        </w:r>
        <w:r w:rsidR="002A72C1" w:rsidDel="00ED5BFF">
          <w:rPr>
            <w:rFonts w:ascii="Arial" w:hAnsi="Arial" w:cs="Arial"/>
            <w:color w:val="333333"/>
            <w:lang w:val="en-GB"/>
          </w:rPr>
          <w:delText xml:space="preserve">addition to the cardiac ablation code in </w:delText>
        </w:r>
        <w:r w:rsidDel="00ED5BFF">
          <w:rPr>
            <w:rFonts w:ascii="Arial" w:hAnsi="Arial" w:cs="Arial"/>
            <w:color w:val="333333"/>
            <w:lang w:val="en-GB"/>
          </w:rPr>
          <w:delText xml:space="preserve">order to be eligible for the co-payment. </w:delText>
        </w:r>
        <w:r w:rsidR="0015055E" w:rsidDel="00ED5BFF">
          <w:rPr>
            <w:rFonts w:ascii="Arial" w:hAnsi="Arial" w:cs="Arial"/>
            <w:color w:val="333333"/>
            <w:lang w:val="en-GB"/>
          </w:rPr>
          <w:delText xml:space="preserve">This was effective for event records with an event end date on or after 1 July 2014.  The four facilities affected were </w:delText>
        </w:r>
        <w:r w:rsidR="00BA5701" w:rsidDel="00ED5BFF">
          <w:rPr>
            <w:rFonts w:ascii="Arial" w:hAnsi="Arial" w:cs="Arial"/>
            <w:color w:val="333333"/>
            <w:lang w:val="en-GB"/>
          </w:rPr>
          <w:delText>all notified</w:delText>
        </w:r>
        <w:r w:rsidR="0015055E" w:rsidDel="00ED5BFF">
          <w:rPr>
            <w:rFonts w:ascii="Arial" w:hAnsi="Arial" w:cs="Arial"/>
            <w:color w:val="333333"/>
            <w:lang w:val="en-GB"/>
          </w:rPr>
          <w:delText xml:space="preserve">. </w:delText>
        </w:r>
      </w:del>
    </w:p>
    <w:p w:rsidR="00B65A2A" w:rsidRPr="00BA2072" w:rsidRDefault="00B65A2A" w:rsidP="00B65A2A">
      <w:pPr>
        <w:rPr>
          <w:rFonts w:ascii="Arial" w:hAnsi="Arial" w:cs="Arial"/>
        </w:rPr>
      </w:pPr>
    </w:p>
    <w:p w:rsidR="00B65A2A" w:rsidRPr="00BA2072" w:rsidRDefault="00B65A2A" w:rsidP="00E35452">
      <w:pPr>
        <w:pStyle w:val="tabletext"/>
        <w:widowControl/>
        <w:pBdr>
          <w:top w:val="single" w:sz="6" w:space="1" w:color="auto"/>
          <w:left w:val="single" w:sz="6" w:space="1"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1c:</w:t>
      </w:r>
      <w:r w:rsidRPr="00BA2072">
        <w:rPr>
          <w:rFonts w:ascii="Arial" w:hAnsi="Arial" w:cs="Arial"/>
          <w:b/>
          <w:sz w:val="20"/>
        </w:rPr>
        <w:tab/>
        <w:t xml:space="preserve"> Calculating </w:t>
      </w:r>
      <w:r w:rsidR="00C93734" w:rsidRPr="00BA2072">
        <w:rPr>
          <w:rFonts w:ascii="Arial" w:hAnsi="Arial" w:cs="Arial"/>
          <w:b/>
          <w:sz w:val="20"/>
        </w:rPr>
        <w:t>S</w:t>
      </w:r>
      <w:r w:rsidRPr="00BA2072">
        <w:rPr>
          <w:rFonts w:ascii="Arial" w:hAnsi="Arial" w:cs="Arial"/>
          <w:b/>
          <w:sz w:val="20"/>
        </w:rPr>
        <w:t>coliosis</w:t>
      </w:r>
      <w:r w:rsidR="000E07EB" w:rsidRPr="00BA2072">
        <w:rPr>
          <w:rFonts w:ascii="Arial" w:hAnsi="Arial" w:cs="Arial"/>
          <w:b/>
          <w:sz w:val="20"/>
        </w:rPr>
        <w:t xml:space="preserve"> and EP</w:t>
      </w:r>
      <w:r w:rsidR="004C0CDA" w:rsidRPr="00BA2072">
        <w:rPr>
          <w:rFonts w:ascii="Arial" w:hAnsi="Arial" w:cs="Arial"/>
          <w:b/>
          <w:sz w:val="20"/>
        </w:rPr>
        <w:t>S</w:t>
      </w:r>
      <w:r w:rsidR="000E07EB" w:rsidRPr="00BA2072">
        <w:rPr>
          <w:rFonts w:ascii="Arial" w:hAnsi="Arial" w:cs="Arial"/>
          <w:b/>
          <w:sz w:val="20"/>
        </w:rPr>
        <w:t xml:space="preserve"> Co-payments</w:t>
      </w:r>
    </w:p>
    <w:p w:rsidR="000E07EB" w:rsidRPr="00BA2072" w:rsidRDefault="000E07EB" w:rsidP="00E35452">
      <w:pPr>
        <w:pStyle w:val="tabletext"/>
        <w:widowControl/>
        <w:pBdr>
          <w:top w:val="single" w:sz="6" w:space="1" w:color="auto"/>
          <w:left w:val="single" w:sz="6" w:space="1" w:color="auto"/>
          <w:bottom w:val="single" w:sz="6" w:space="1" w:color="auto"/>
          <w:right w:val="single" w:sz="6" w:space="4" w:color="auto"/>
        </w:pBdr>
        <w:outlineLvl w:val="0"/>
        <w:rPr>
          <w:rFonts w:ascii="Arial" w:hAnsi="Arial" w:cs="Arial"/>
          <w:b/>
          <w:sz w:val="20"/>
        </w:rPr>
      </w:pPr>
    </w:p>
    <w:p w:rsidR="00B65A2A" w:rsidRPr="00BA2072" w:rsidRDefault="00B65A2A"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color w:val="333333"/>
          <w:sz w:val="20"/>
        </w:rPr>
      </w:pPr>
      <w:r w:rsidRPr="00BA2072">
        <w:rPr>
          <w:rFonts w:ascii="Arial" w:hAnsi="Arial" w:cs="Arial"/>
          <w:b/>
          <w:sz w:val="20"/>
        </w:rPr>
        <w:t xml:space="preserve">When age at admission </w:t>
      </w:r>
      <w:r w:rsidR="008A68A4" w:rsidRPr="00BA2072">
        <w:rPr>
          <w:rFonts w:ascii="Arial" w:hAnsi="Arial" w:cs="Arial"/>
          <w:b/>
          <w:sz w:val="20"/>
        </w:rPr>
        <w:t>&lt; 19 years</w:t>
      </w:r>
      <w:r w:rsidRPr="00BA2072">
        <w:rPr>
          <w:rFonts w:ascii="Arial" w:hAnsi="Arial" w:cs="Arial"/>
          <w:b/>
          <w:sz w:val="20"/>
        </w:rPr>
        <w:t xml:space="preserve"> and </w:t>
      </w:r>
      <w:r w:rsidR="00C57D24" w:rsidRPr="00BA2072">
        <w:rPr>
          <w:rFonts w:ascii="Arial" w:hAnsi="Arial" w:cs="Arial"/>
          <w:color w:val="333333"/>
          <w:sz w:val="20"/>
        </w:rPr>
        <w:t xml:space="preserve">when </w:t>
      </w:r>
      <w:r w:rsidR="00C57D24">
        <w:rPr>
          <w:rFonts w:ascii="Arial" w:hAnsi="Arial" w:cs="Arial"/>
          <w:color w:val="333333"/>
          <w:sz w:val="20"/>
        </w:rPr>
        <w:t>DHB</w:t>
      </w:r>
      <w:r w:rsidR="00795A6A">
        <w:rPr>
          <w:rFonts w:ascii="Arial" w:hAnsi="Arial" w:cs="Arial"/>
          <w:color w:val="333333"/>
          <w:sz w:val="20"/>
        </w:rPr>
        <w:t xml:space="preserve"> </w:t>
      </w:r>
      <w:r w:rsidR="009220B9">
        <w:rPr>
          <w:rFonts w:ascii="Arial" w:hAnsi="Arial" w:cs="Arial"/>
          <w:color w:val="333333"/>
          <w:sz w:val="20"/>
        </w:rPr>
        <w:t>funding agency</w:t>
      </w:r>
      <w:r w:rsidRPr="00BA2072">
        <w:rPr>
          <w:rFonts w:ascii="Arial" w:hAnsi="Arial" w:cs="Arial"/>
          <w:color w:val="333333"/>
          <w:sz w:val="20"/>
        </w:rPr>
        <w:t xml:space="preserve"> </w:t>
      </w:r>
      <w:r w:rsidR="00432FC2" w:rsidRPr="00BA2072">
        <w:rPr>
          <w:rFonts w:ascii="Arial" w:hAnsi="Arial" w:cs="Arial"/>
          <w:color w:val="333333"/>
          <w:sz w:val="20"/>
        </w:rPr>
        <w:t xml:space="preserve">is </w:t>
      </w:r>
      <w:r w:rsidRPr="00BA2072">
        <w:rPr>
          <w:rFonts w:ascii="Arial" w:hAnsi="Arial" w:cs="Arial"/>
          <w:color w:val="333333"/>
          <w:sz w:val="20"/>
        </w:rPr>
        <w:t>in (‘</w:t>
      </w:r>
      <w:r w:rsidR="009220B9">
        <w:rPr>
          <w:rFonts w:ascii="Arial" w:hAnsi="Arial" w:cs="Arial"/>
          <w:color w:val="333333"/>
          <w:sz w:val="20"/>
        </w:rPr>
        <w:t>1022</w:t>
      </w:r>
      <w:r w:rsidRPr="00BA2072">
        <w:rPr>
          <w:rFonts w:ascii="Arial" w:hAnsi="Arial" w:cs="Arial"/>
          <w:color w:val="333333"/>
          <w:sz w:val="20"/>
        </w:rPr>
        <w:t>’,’</w:t>
      </w:r>
      <w:r w:rsidR="009220B9">
        <w:rPr>
          <w:rFonts w:ascii="Arial" w:hAnsi="Arial" w:cs="Arial"/>
          <w:color w:val="333333"/>
          <w:sz w:val="20"/>
        </w:rPr>
        <w:t>3091</w:t>
      </w:r>
      <w:r w:rsidRPr="00BA2072">
        <w:rPr>
          <w:rFonts w:ascii="Arial" w:hAnsi="Arial" w:cs="Arial"/>
          <w:color w:val="333333"/>
          <w:sz w:val="20"/>
        </w:rPr>
        <w:t>’,’</w:t>
      </w:r>
      <w:r w:rsidR="009220B9">
        <w:rPr>
          <w:rFonts w:ascii="Arial" w:hAnsi="Arial" w:cs="Arial"/>
          <w:color w:val="333333"/>
          <w:sz w:val="20"/>
        </w:rPr>
        <w:t xml:space="preserve">4160’) </w:t>
      </w:r>
      <w:r w:rsidRPr="00BA2072">
        <w:rPr>
          <w:rFonts w:ascii="Arial" w:hAnsi="Arial" w:cs="Arial"/>
          <w:color w:val="333333"/>
          <w:sz w:val="20"/>
        </w:rPr>
        <w:t>and event falls into DRG I06Z</w:t>
      </w:r>
    </w:p>
    <w:p w:rsidR="00B65A2A" w:rsidRPr="00BA2072" w:rsidRDefault="00B65A2A"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color w:val="333333"/>
          <w:sz w:val="16"/>
          <w:szCs w:val="16"/>
        </w:rPr>
      </w:pPr>
    </w:p>
    <w:p w:rsidR="00B65A2A" w:rsidRPr="00BA2072" w:rsidRDefault="008875A8"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color w:val="333333"/>
          <w:sz w:val="20"/>
          <w:lang w:val="en-GB"/>
        </w:rPr>
      </w:pPr>
      <w:r w:rsidRPr="00BA2072">
        <w:rPr>
          <w:rFonts w:ascii="Arial" w:hAnsi="Arial" w:cs="Arial"/>
          <w:color w:val="333333"/>
          <w:sz w:val="20"/>
        </w:rPr>
        <w:t>OR</w:t>
      </w:r>
      <w:r w:rsidR="00B65A2A" w:rsidRPr="00BA2072">
        <w:rPr>
          <w:rFonts w:ascii="Arial" w:hAnsi="Arial" w:cs="Arial"/>
          <w:color w:val="333333"/>
          <w:sz w:val="20"/>
        </w:rPr>
        <w:t xml:space="preserve"> event falls into DRG</w:t>
      </w:r>
      <w:r w:rsidR="00810EF8" w:rsidRPr="00BA2072">
        <w:rPr>
          <w:rFonts w:ascii="Arial" w:hAnsi="Arial" w:cs="Arial"/>
          <w:color w:val="333333"/>
          <w:sz w:val="20"/>
        </w:rPr>
        <w:t xml:space="preserve"> </w:t>
      </w:r>
      <w:r w:rsidR="00B65A2A" w:rsidRPr="00BA2072">
        <w:rPr>
          <w:rFonts w:ascii="Arial" w:hAnsi="Arial" w:cs="Arial"/>
          <w:color w:val="333333"/>
          <w:sz w:val="20"/>
        </w:rPr>
        <w:t>I09A and either any of the first 2 recorded diagnoses in (‘M41’,’Q763’,'Q675','M962','M963','M965') or any of the first 3 recorded procedures in (</w:t>
      </w:r>
      <w:r w:rsidR="00B65A2A" w:rsidRPr="00BA2072">
        <w:rPr>
          <w:rFonts w:ascii="Arial" w:hAnsi="Arial" w:cs="Arial"/>
          <w:color w:val="333333"/>
          <w:sz w:val="20"/>
          <w:lang w:val="en-GB"/>
        </w:rPr>
        <w:t>'4031600','4867800','4868100','4868400','4868700','4869000')</w:t>
      </w:r>
    </w:p>
    <w:p w:rsidR="00B65A2A" w:rsidRPr="00BA2072" w:rsidRDefault="00B65A2A"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color w:val="333333"/>
          <w:sz w:val="16"/>
          <w:szCs w:val="16"/>
          <w:lang w:val="en-GB"/>
        </w:rPr>
      </w:pPr>
    </w:p>
    <w:p w:rsidR="00B65A2A" w:rsidRPr="00BA2072" w:rsidRDefault="008875A8"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color w:val="333333"/>
          <w:sz w:val="20"/>
          <w:lang w:val="en-GB"/>
        </w:rPr>
      </w:pPr>
      <w:r w:rsidRPr="00BA2072">
        <w:rPr>
          <w:rFonts w:ascii="Arial" w:hAnsi="Arial" w:cs="Arial"/>
          <w:color w:val="333333"/>
          <w:sz w:val="20"/>
          <w:lang w:val="en-GB"/>
        </w:rPr>
        <w:t>OR</w:t>
      </w:r>
      <w:r w:rsidR="00D31701" w:rsidRPr="00BA2072">
        <w:rPr>
          <w:rFonts w:ascii="Arial" w:hAnsi="Arial" w:cs="Arial"/>
          <w:color w:val="333333"/>
          <w:sz w:val="20"/>
          <w:lang w:val="en-GB"/>
        </w:rPr>
        <w:t xml:space="preserve"> </w:t>
      </w:r>
      <w:r w:rsidR="00B65A2A" w:rsidRPr="00BA2072">
        <w:rPr>
          <w:rFonts w:ascii="Arial" w:hAnsi="Arial" w:cs="Arial"/>
          <w:color w:val="333333"/>
          <w:sz w:val="20"/>
        </w:rPr>
        <w:t xml:space="preserve">any of the first 2 recorded diagnoses in (‘M41’,’Q763’,'Q675','M962','M963','M965') </w:t>
      </w:r>
      <w:r w:rsidRPr="00BA2072">
        <w:rPr>
          <w:rFonts w:ascii="Arial" w:hAnsi="Arial" w:cs="Arial"/>
          <w:color w:val="333333"/>
          <w:sz w:val="20"/>
        </w:rPr>
        <w:t>and</w:t>
      </w:r>
      <w:r w:rsidR="00B65A2A" w:rsidRPr="00BA2072">
        <w:rPr>
          <w:rFonts w:ascii="Arial" w:hAnsi="Arial" w:cs="Arial"/>
          <w:color w:val="333333"/>
          <w:sz w:val="20"/>
        </w:rPr>
        <w:t xml:space="preserve"> any of the first 3 recorded procedures in (</w:t>
      </w:r>
      <w:r w:rsidR="00B65A2A" w:rsidRPr="00BA2072">
        <w:rPr>
          <w:rFonts w:ascii="Arial" w:hAnsi="Arial" w:cs="Arial"/>
          <w:color w:val="333333"/>
          <w:sz w:val="20"/>
          <w:lang w:val="en-GB"/>
        </w:rPr>
        <w:t>'4031600','4867800','4868100','4868400', '4868700','4869000')</w:t>
      </w:r>
    </w:p>
    <w:p w:rsidR="00B65A2A" w:rsidRPr="00BA2072" w:rsidRDefault="00B65A2A"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color w:val="333333"/>
          <w:sz w:val="20"/>
          <w:lang w:val="en-GB"/>
        </w:rPr>
      </w:pPr>
    </w:p>
    <w:p w:rsidR="00B65A2A" w:rsidRPr="00BA2072" w:rsidRDefault="00810EF8"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t</w:t>
      </w:r>
      <w:r w:rsidR="00B65A2A" w:rsidRPr="00BA2072">
        <w:rPr>
          <w:rFonts w:ascii="Arial" w:hAnsi="Arial" w:cs="Arial"/>
          <w:color w:val="333333"/>
          <w:sz w:val="20"/>
        </w:rPr>
        <w:t>hen</w:t>
      </w:r>
      <w:r w:rsidR="00344780" w:rsidRPr="00BA2072">
        <w:rPr>
          <w:rFonts w:ascii="Arial" w:hAnsi="Arial" w:cs="Arial"/>
          <w:color w:val="333333"/>
          <w:sz w:val="20"/>
        </w:rPr>
        <w:t xml:space="preserve"> </w:t>
      </w:r>
      <w:r w:rsidR="00B65A2A" w:rsidRPr="00BA2072">
        <w:rPr>
          <w:rFonts w:ascii="Arial" w:hAnsi="Arial" w:cs="Arial"/>
          <w:color w:val="333333"/>
          <w:sz w:val="20"/>
        </w:rPr>
        <w:t xml:space="preserve">scol_pay = </w:t>
      </w:r>
      <w:r w:rsidR="0015055E">
        <w:rPr>
          <w:rFonts w:ascii="Arial" w:hAnsi="Arial" w:cs="Arial"/>
          <w:color w:val="333333"/>
          <w:sz w:val="20"/>
        </w:rPr>
        <w:t>5.7751</w:t>
      </w:r>
    </w:p>
    <w:p w:rsidR="00B65A2A" w:rsidRPr="00BA2072" w:rsidRDefault="00810EF8"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e</w:t>
      </w:r>
      <w:r w:rsidR="00B65A2A" w:rsidRPr="00BA2072">
        <w:rPr>
          <w:rFonts w:ascii="Arial" w:hAnsi="Arial" w:cs="Arial"/>
          <w:color w:val="333333"/>
          <w:sz w:val="20"/>
        </w:rPr>
        <w:t>lse</w:t>
      </w:r>
      <w:r w:rsidR="00344780" w:rsidRPr="00BA2072">
        <w:rPr>
          <w:rFonts w:ascii="Arial" w:hAnsi="Arial" w:cs="Arial"/>
          <w:color w:val="333333"/>
          <w:sz w:val="20"/>
        </w:rPr>
        <w:t xml:space="preserve"> </w:t>
      </w:r>
      <w:r w:rsidR="00B65A2A" w:rsidRPr="00BA2072">
        <w:rPr>
          <w:rFonts w:ascii="Arial" w:hAnsi="Arial" w:cs="Arial"/>
          <w:color w:val="333333"/>
          <w:sz w:val="20"/>
        </w:rPr>
        <w:t>scol_pay = 0;</w:t>
      </w:r>
    </w:p>
    <w:p w:rsidR="00432FC2" w:rsidRPr="00BA2072" w:rsidRDefault="00432FC2"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b/>
          <w:color w:val="333333"/>
          <w:sz w:val="20"/>
        </w:rPr>
      </w:pPr>
    </w:p>
    <w:p w:rsidR="00432FC2" w:rsidRPr="00BA2072" w:rsidRDefault="000E07EB" w:rsidP="00E35452">
      <w:pPr>
        <w:pStyle w:val="tabletext"/>
        <w:widowControl/>
        <w:pBdr>
          <w:top w:val="single" w:sz="6" w:space="1" w:color="auto"/>
          <w:left w:val="single" w:sz="6" w:space="1"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 xml:space="preserve">When </w:t>
      </w:r>
      <w:r w:rsidR="00432FC2" w:rsidRPr="00BA2072">
        <w:rPr>
          <w:rFonts w:ascii="Arial" w:hAnsi="Arial" w:cs="Arial"/>
          <w:color w:val="333333"/>
          <w:sz w:val="20"/>
        </w:rPr>
        <w:t>facility is in (‘3260’,’5311’,’5811’,’4011’)</w:t>
      </w:r>
    </w:p>
    <w:p w:rsidR="000E07EB" w:rsidRPr="00BA2072" w:rsidRDefault="00432FC2"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ab/>
      </w:r>
      <w:r w:rsidR="000E07EB" w:rsidRPr="00BA2072">
        <w:rPr>
          <w:rFonts w:ascii="Arial" w:hAnsi="Arial" w:cs="Arial"/>
          <w:color w:val="333333"/>
          <w:sz w:val="20"/>
        </w:rPr>
        <w:t xml:space="preserve">and any of the first 30 </w:t>
      </w:r>
      <w:r w:rsidRPr="00BA2072">
        <w:rPr>
          <w:rFonts w:ascii="Arial" w:hAnsi="Arial" w:cs="Arial"/>
          <w:color w:val="333333"/>
          <w:sz w:val="20"/>
        </w:rPr>
        <w:t xml:space="preserve">recorded </w:t>
      </w:r>
      <w:r w:rsidR="001C16C0" w:rsidRPr="00BA2072">
        <w:rPr>
          <w:rFonts w:ascii="Arial" w:hAnsi="Arial" w:cs="Arial"/>
          <w:color w:val="333333"/>
          <w:sz w:val="20"/>
        </w:rPr>
        <w:t>procedures is</w:t>
      </w:r>
      <w:r w:rsidR="00344780" w:rsidRPr="00BA2072">
        <w:rPr>
          <w:rFonts w:ascii="Arial" w:hAnsi="Arial" w:cs="Arial"/>
          <w:color w:val="333333"/>
          <w:sz w:val="20"/>
        </w:rPr>
        <w:t xml:space="preserve"> </w:t>
      </w:r>
      <w:ins w:id="475" w:author="Michael Rains" w:date="2015-09-21T10:42:00Z">
        <w:r w:rsidR="008B4580">
          <w:rPr>
            <w:rFonts w:ascii="Arial" w:hAnsi="Arial" w:cs="Arial"/>
            <w:color w:val="333333"/>
            <w:sz w:val="20"/>
          </w:rPr>
          <w:t>in(</w:t>
        </w:r>
      </w:ins>
      <w:r w:rsidR="000E07EB" w:rsidRPr="00BA2072">
        <w:rPr>
          <w:rFonts w:ascii="Arial" w:hAnsi="Arial" w:cs="Arial"/>
          <w:color w:val="333333"/>
          <w:sz w:val="20"/>
        </w:rPr>
        <w:t>‘3820900’</w:t>
      </w:r>
      <w:ins w:id="476" w:author="Michael Rains" w:date="2015-09-21T10:42:00Z">
        <w:r w:rsidR="008B4580">
          <w:rPr>
            <w:rFonts w:ascii="Arial" w:hAnsi="Arial" w:cs="Arial"/>
            <w:color w:val="333333"/>
            <w:sz w:val="20"/>
          </w:rPr>
          <w:t>,</w:t>
        </w:r>
      </w:ins>
      <w:del w:id="477" w:author="Michael Rains" w:date="2015-09-21T10:42:00Z">
        <w:r w:rsidR="004035BB" w:rsidRPr="00BA2072" w:rsidDel="008B4580">
          <w:rPr>
            <w:rFonts w:ascii="Arial" w:hAnsi="Arial" w:cs="Arial"/>
            <w:color w:val="333333"/>
            <w:sz w:val="20"/>
          </w:rPr>
          <w:delText xml:space="preserve"> or</w:delText>
        </w:r>
      </w:del>
      <w:r w:rsidR="000E07EB" w:rsidRPr="00BA2072">
        <w:rPr>
          <w:rFonts w:ascii="Arial" w:hAnsi="Arial" w:cs="Arial"/>
          <w:color w:val="333333"/>
          <w:sz w:val="20"/>
        </w:rPr>
        <w:t xml:space="preserve"> ‘3821200’</w:t>
      </w:r>
      <w:ins w:id="478" w:author="Michael Rains" w:date="2015-09-21T10:42:00Z">
        <w:r w:rsidR="008B4580" w:rsidRPr="008B4580">
          <w:rPr>
            <w:rFonts w:ascii="Arial" w:hAnsi="Arial" w:cs="Arial"/>
            <w:color w:val="333333"/>
            <w:sz w:val="20"/>
          </w:rPr>
          <w:t>,</w:t>
        </w:r>
      </w:ins>
      <w:r w:rsidRPr="008B4580">
        <w:rPr>
          <w:rFonts w:ascii="Arial" w:hAnsi="Arial" w:cs="Arial"/>
          <w:color w:val="333333"/>
          <w:sz w:val="20"/>
        </w:rPr>
        <w:t xml:space="preserve"> </w:t>
      </w:r>
      <w:ins w:id="479" w:author="Michael Rains" w:date="2015-09-21T10:43:00Z">
        <w:r w:rsidR="008B4580" w:rsidRPr="008B4580">
          <w:rPr>
            <w:rFonts w:ascii="Arial" w:hAnsi="Arial" w:cs="Arial"/>
            <w:color w:val="333333"/>
            <w:sz w:val="20"/>
          </w:rPr>
          <w:t>‘</w:t>
        </w:r>
      </w:ins>
      <w:ins w:id="480" w:author="Michael Rains" w:date="2015-09-21T10:42:00Z">
        <w:r w:rsidR="008B4580" w:rsidRPr="001E6C51">
          <w:rPr>
            <w:rFonts w:ascii="Arial" w:eastAsiaTheme="minorHAnsi" w:hAnsi="Arial" w:cs="Arial"/>
            <w:sz w:val="20"/>
          </w:rPr>
          <w:t>3828702</w:t>
        </w:r>
      </w:ins>
      <w:ins w:id="481" w:author="Michael Rains" w:date="2015-09-21T10:43:00Z">
        <w:r w:rsidR="008B4580" w:rsidRPr="001E6C51">
          <w:rPr>
            <w:rFonts w:ascii="Arial" w:eastAsiaTheme="minorHAnsi" w:hAnsi="Arial" w:cs="Arial"/>
            <w:sz w:val="20"/>
          </w:rPr>
          <w:t>’</w:t>
        </w:r>
      </w:ins>
      <w:ins w:id="482" w:author="Michael Rains" w:date="2015-09-21T10:42:00Z">
        <w:r w:rsidR="008B4580" w:rsidRPr="001E6C51">
          <w:rPr>
            <w:rFonts w:ascii="Arial" w:eastAsiaTheme="minorHAnsi" w:hAnsi="Arial" w:cs="Arial"/>
            <w:sz w:val="20"/>
          </w:rPr>
          <w:t xml:space="preserve">, </w:t>
        </w:r>
      </w:ins>
      <w:ins w:id="483" w:author="Michael Rains" w:date="2015-09-21T10:43:00Z">
        <w:r w:rsidR="008B4580" w:rsidRPr="001E6C51">
          <w:rPr>
            <w:rFonts w:ascii="Arial" w:eastAsiaTheme="minorHAnsi" w:hAnsi="Arial" w:cs="Arial"/>
            <w:sz w:val="20"/>
          </w:rPr>
          <w:t>‘3829001’, ‘3828701’, ‘</w:t>
        </w:r>
        <w:r w:rsidR="008B4580" w:rsidRPr="001E6C51">
          <w:rPr>
            <w:rFonts w:ascii="Arial" w:hAnsi="Arial" w:cs="Arial"/>
            <w:color w:val="000000"/>
            <w:sz w:val="20"/>
            <w:lang w:eastAsia="en-NZ"/>
          </w:rPr>
          <w:t>3874801’)</w:t>
        </w:r>
      </w:ins>
      <w:ins w:id="484" w:author="Michael Rains" w:date="2015-09-21T10:44:00Z">
        <w:r w:rsidR="008B4580">
          <w:rPr>
            <w:rFonts w:ascii="Arial" w:hAnsi="Arial" w:cs="Arial"/>
            <w:color w:val="333333"/>
            <w:sz w:val="20"/>
          </w:rPr>
          <w:t xml:space="preserve"> </w:t>
        </w:r>
      </w:ins>
      <w:r w:rsidRPr="00BA2072">
        <w:rPr>
          <w:rFonts w:ascii="Arial" w:hAnsi="Arial" w:cs="Arial"/>
          <w:color w:val="333333"/>
          <w:sz w:val="20"/>
        </w:rPr>
        <w:t>t</w:t>
      </w:r>
      <w:r w:rsidR="000E07EB" w:rsidRPr="00BA2072">
        <w:rPr>
          <w:rFonts w:ascii="Arial" w:hAnsi="Arial" w:cs="Arial"/>
          <w:color w:val="333333"/>
          <w:sz w:val="20"/>
        </w:rPr>
        <w:t>hen ep</w:t>
      </w:r>
      <w:r w:rsidR="004C0CDA" w:rsidRPr="00BA2072">
        <w:rPr>
          <w:rFonts w:ascii="Arial" w:hAnsi="Arial" w:cs="Arial"/>
          <w:color w:val="333333"/>
          <w:sz w:val="20"/>
        </w:rPr>
        <w:t>s</w:t>
      </w:r>
      <w:r w:rsidR="000E07EB" w:rsidRPr="00BA2072">
        <w:rPr>
          <w:rFonts w:ascii="Arial" w:hAnsi="Arial" w:cs="Arial"/>
          <w:color w:val="333333"/>
          <w:sz w:val="20"/>
        </w:rPr>
        <w:t>_pay = 2.2266</w:t>
      </w:r>
    </w:p>
    <w:p w:rsidR="000E07EB" w:rsidRPr="00BA2072" w:rsidRDefault="00432FC2"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e</w:t>
      </w:r>
      <w:r w:rsidR="000E07EB" w:rsidRPr="00BA2072">
        <w:rPr>
          <w:rFonts w:ascii="Arial" w:hAnsi="Arial" w:cs="Arial"/>
          <w:color w:val="333333"/>
          <w:sz w:val="20"/>
        </w:rPr>
        <w:t>lse</w:t>
      </w:r>
      <w:r w:rsidR="00344780" w:rsidRPr="00BA2072">
        <w:rPr>
          <w:rFonts w:ascii="Arial" w:hAnsi="Arial" w:cs="Arial"/>
          <w:color w:val="333333"/>
          <w:sz w:val="20"/>
        </w:rPr>
        <w:t xml:space="preserve"> </w:t>
      </w:r>
      <w:r w:rsidR="000E07EB" w:rsidRPr="00BA2072">
        <w:rPr>
          <w:rFonts w:ascii="Arial" w:hAnsi="Arial" w:cs="Arial"/>
          <w:color w:val="333333"/>
          <w:sz w:val="20"/>
        </w:rPr>
        <w:t>ep</w:t>
      </w:r>
      <w:r w:rsidR="004C0CDA" w:rsidRPr="00BA2072">
        <w:rPr>
          <w:rFonts w:ascii="Arial" w:hAnsi="Arial" w:cs="Arial"/>
          <w:color w:val="333333"/>
          <w:sz w:val="20"/>
        </w:rPr>
        <w:t>s</w:t>
      </w:r>
      <w:r w:rsidR="000E07EB" w:rsidRPr="00BA2072">
        <w:rPr>
          <w:rFonts w:ascii="Arial" w:hAnsi="Arial" w:cs="Arial"/>
          <w:color w:val="333333"/>
          <w:sz w:val="20"/>
        </w:rPr>
        <w:t>_pay = 0</w:t>
      </w:r>
    </w:p>
    <w:p w:rsidR="00B65A2A" w:rsidRPr="00BA2072" w:rsidRDefault="00B65A2A"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 xml:space="preserve">go to box </w:t>
      </w:r>
      <w:r w:rsidR="0011535A">
        <w:rPr>
          <w:rFonts w:ascii="Arial" w:hAnsi="Arial" w:cs="Arial"/>
          <w:color w:val="333333"/>
          <w:sz w:val="20"/>
        </w:rPr>
        <w:t>1d</w:t>
      </w:r>
    </w:p>
    <w:p w:rsidR="0093404A" w:rsidRDefault="0093404A" w:rsidP="00990412">
      <w:pPr>
        <w:pStyle w:val="Heading3"/>
        <w:numPr>
          <w:ilvl w:val="0"/>
          <w:numId w:val="0"/>
        </w:numPr>
      </w:pPr>
      <w:bookmarkStart w:id="485" w:name="_Ref369180375"/>
      <w:bookmarkStart w:id="486" w:name="_Toc511625996"/>
      <w:bookmarkStart w:id="487" w:name="_Toc515687095"/>
    </w:p>
    <w:p w:rsidR="0045147C" w:rsidRDefault="0045147C" w:rsidP="00040DF6">
      <w:pPr>
        <w:pStyle w:val="Heading3"/>
      </w:pPr>
      <w:bookmarkStart w:id="488" w:name="_Ref373920056"/>
      <w:bookmarkStart w:id="489" w:name="_Toc431452997"/>
      <w:r>
        <w:t>Co-payment for Live Donor Nephrectomy</w:t>
      </w:r>
      <w:bookmarkEnd w:id="485"/>
      <w:bookmarkEnd w:id="488"/>
      <w:bookmarkEnd w:id="489"/>
    </w:p>
    <w:p w:rsidR="0045147C" w:rsidRDefault="008E5548" w:rsidP="0045147C">
      <w:pPr>
        <w:rPr>
          <w:rFonts w:ascii="Arial" w:hAnsi="Arial" w:cs="Arial"/>
          <w:color w:val="333333"/>
          <w:szCs w:val="24"/>
        </w:rPr>
      </w:pPr>
      <w:r w:rsidRPr="009C3217">
        <w:rPr>
          <w:rFonts w:ascii="Arial" w:hAnsi="Arial" w:cs="Arial"/>
          <w:color w:val="333333"/>
        </w:rPr>
        <w:t xml:space="preserve">To be eligible for a live donor nephrectomy co-payment </w:t>
      </w:r>
      <w:r w:rsidR="006E34BD" w:rsidRPr="009C3217">
        <w:rPr>
          <w:rFonts w:ascii="Arial" w:hAnsi="Arial" w:cs="Arial"/>
          <w:color w:val="333333"/>
        </w:rPr>
        <w:t xml:space="preserve">(LDNB) </w:t>
      </w:r>
      <w:r w:rsidR="002B7DE8" w:rsidRPr="009C3217">
        <w:rPr>
          <w:rFonts w:ascii="Arial" w:hAnsi="Arial" w:cs="Arial"/>
          <w:color w:val="333333"/>
        </w:rPr>
        <w:t xml:space="preserve">of </w:t>
      </w:r>
      <w:r w:rsidR="00D2077C" w:rsidRPr="009C3217">
        <w:rPr>
          <w:rFonts w:ascii="Arial" w:hAnsi="Arial" w:cs="Arial"/>
          <w:color w:val="333333"/>
        </w:rPr>
        <w:t xml:space="preserve">0.7049 </w:t>
      </w:r>
      <w:r w:rsidRPr="009C3217">
        <w:rPr>
          <w:rFonts w:ascii="Arial" w:hAnsi="Arial" w:cs="Arial"/>
          <w:color w:val="333333"/>
        </w:rPr>
        <w:t xml:space="preserve">the </w:t>
      </w:r>
      <w:r w:rsidR="006463B1" w:rsidRPr="009C3217">
        <w:rPr>
          <w:rFonts w:ascii="Arial" w:hAnsi="Arial" w:cs="Arial"/>
          <w:color w:val="333333"/>
          <w:lang w:val="en-GB"/>
        </w:rPr>
        <w:t>DRG</w:t>
      </w:r>
      <w:r w:rsidRPr="009C3217">
        <w:rPr>
          <w:rFonts w:ascii="Arial" w:hAnsi="Arial" w:cs="Arial"/>
          <w:color w:val="333333"/>
          <w:lang w:val="en-GB"/>
        </w:rPr>
        <w:t xml:space="preserve"> must be </w:t>
      </w:r>
      <w:r w:rsidR="006463B1" w:rsidRPr="009C3217">
        <w:rPr>
          <w:rFonts w:ascii="Arial" w:hAnsi="Arial" w:cs="Arial"/>
          <w:color w:val="333333"/>
          <w:lang w:val="en-GB"/>
        </w:rPr>
        <w:t xml:space="preserve">L04B </w:t>
      </w:r>
      <w:r w:rsidR="006463B1" w:rsidRPr="009C3217">
        <w:rPr>
          <w:rFonts w:ascii="Arial" w:hAnsi="Arial" w:cs="Arial"/>
          <w:i/>
          <w:color w:val="333333"/>
        </w:rPr>
        <w:t>Kidney, Ureter and Major Bladder Procedures for Non-Neoplasm with Severe CC</w:t>
      </w:r>
      <w:r w:rsidR="006463B1" w:rsidRPr="009C3217">
        <w:rPr>
          <w:rFonts w:ascii="Arial" w:hAnsi="Arial" w:cs="Arial"/>
          <w:color w:val="333333"/>
        </w:rPr>
        <w:t xml:space="preserve"> </w:t>
      </w:r>
      <w:r w:rsidR="006463B1" w:rsidRPr="009C3217">
        <w:rPr>
          <w:rFonts w:ascii="Arial" w:hAnsi="Arial" w:cs="Arial"/>
          <w:color w:val="333333"/>
          <w:lang w:val="en-GB"/>
        </w:rPr>
        <w:t xml:space="preserve">and one of the first 30 </w:t>
      </w:r>
      <w:r w:rsidR="00ED4885">
        <w:rPr>
          <w:rFonts w:ascii="Arial" w:hAnsi="Arial" w:cs="Arial"/>
          <w:color w:val="333333"/>
          <w:lang w:val="en-GB"/>
        </w:rPr>
        <w:t>ACHI</w:t>
      </w:r>
      <w:r w:rsidRPr="009C3217">
        <w:rPr>
          <w:rFonts w:ascii="Arial" w:hAnsi="Arial" w:cs="Arial"/>
          <w:color w:val="333333"/>
          <w:lang w:val="en-GB"/>
        </w:rPr>
        <w:t xml:space="preserve"> </w:t>
      </w:r>
      <w:r w:rsidR="007060B4">
        <w:rPr>
          <w:rFonts w:ascii="Arial" w:hAnsi="Arial" w:cs="Arial"/>
          <w:color w:val="333333"/>
          <w:lang w:val="en-GB"/>
        </w:rPr>
        <w:t>6</w:t>
      </w:r>
      <w:r w:rsidR="007060B4" w:rsidRPr="007060B4">
        <w:rPr>
          <w:rFonts w:ascii="Arial" w:hAnsi="Arial" w:cs="Arial"/>
          <w:color w:val="333333"/>
          <w:lang w:val="en-GB"/>
        </w:rPr>
        <w:t>th</w:t>
      </w:r>
      <w:r w:rsidR="007060B4">
        <w:rPr>
          <w:rFonts w:ascii="Arial" w:hAnsi="Arial" w:cs="Arial"/>
          <w:color w:val="333333"/>
          <w:lang w:val="en-GB"/>
        </w:rPr>
        <w:t xml:space="preserve"> Edition </w:t>
      </w:r>
      <w:r w:rsidR="006463B1" w:rsidRPr="009C3217">
        <w:rPr>
          <w:rFonts w:ascii="Arial" w:hAnsi="Arial" w:cs="Arial"/>
          <w:color w:val="333333"/>
          <w:lang w:val="en-GB"/>
        </w:rPr>
        <w:t xml:space="preserve">procedure codes must be </w:t>
      </w:r>
      <w:r w:rsidR="0045147C" w:rsidRPr="009C3217">
        <w:rPr>
          <w:rFonts w:ascii="Arial" w:hAnsi="Arial" w:cs="Arial"/>
          <w:color w:val="333333"/>
          <w:szCs w:val="24"/>
        </w:rPr>
        <w:t xml:space="preserve">3651604 [1050] </w:t>
      </w:r>
      <w:r w:rsidR="0045147C" w:rsidRPr="009C3217">
        <w:rPr>
          <w:rFonts w:ascii="Arial" w:hAnsi="Arial" w:cs="Arial"/>
          <w:i/>
          <w:color w:val="333333"/>
          <w:szCs w:val="24"/>
        </w:rPr>
        <w:t>Lapa</w:t>
      </w:r>
      <w:r w:rsidR="00F273C7" w:rsidRPr="009C3217">
        <w:rPr>
          <w:rFonts w:ascii="Arial" w:hAnsi="Arial" w:cs="Arial"/>
          <w:i/>
          <w:color w:val="333333"/>
          <w:szCs w:val="24"/>
        </w:rPr>
        <w:t>roscopic complete nephrectomy for transplantation, living</w:t>
      </w:r>
      <w:r w:rsidR="00F273C7" w:rsidRPr="009C3217">
        <w:rPr>
          <w:rFonts w:ascii="Arial" w:hAnsi="Arial" w:cs="Arial"/>
          <w:color w:val="333333"/>
          <w:szCs w:val="24"/>
        </w:rPr>
        <w:t xml:space="preserve"> </w:t>
      </w:r>
      <w:r w:rsidR="00F273C7" w:rsidRPr="009C3217">
        <w:rPr>
          <w:rFonts w:ascii="Arial" w:hAnsi="Arial" w:cs="Arial"/>
          <w:i/>
          <w:color w:val="333333"/>
          <w:szCs w:val="24"/>
        </w:rPr>
        <w:t>donor</w:t>
      </w:r>
      <w:r w:rsidR="00F273C7" w:rsidRPr="009C3217">
        <w:rPr>
          <w:rFonts w:ascii="Arial" w:hAnsi="Arial" w:cs="Arial"/>
          <w:color w:val="333333"/>
          <w:szCs w:val="24"/>
        </w:rPr>
        <w:t xml:space="preserve"> </w:t>
      </w:r>
      <w:r w:rsidR="0045147C" w:rsidRPr="009C3217">
        <w:rPr>
          <w:rFonts w:ascii="Arial" w:hAnsi="Arial" w:cs="Arial"/>
          <w:color w:val="333333"/>
          <w:szCs w:val="24"/>
        </w:rPr>
        <w:t xml:space="preserve">or 3651605 [1050] </w:t>
      </w:r>
      <w:r w:rsidR="00F273C7" w:rsidRPr="009C3217">
        <w:rPr>
          <w:rFonts w:ascii="Arial" w:hAnsi="Arial" w:cs="Arial"/>
          <w:i/>
          <w:color w:val="333333"/>
          <w:szCs w:val="24"/>
        </w:rPr>
        <w:t>Complete nephrectomy for transplantation, living donor</w:t>
      </w:r>
      <w:r w:rsidR="006463B1" w:rsidRPr="009C3217">
        <w:rPr>
          <w:rFonts w:ascii="Arial" w:hAnsi="Arial" w:cs="Arial"/>
          <w:color w:val="333333"/>
          <w:szCs w:val="24"/>
        </w:rPr>
        <w:t>.</w:t>
      </w:r>
    </w:p>
    <w:p w:rsidR="00526F6B" w:rsidRPr="009C3217" w:rsidRDefault="00526F6B" w:rsidP="0045147C">
      <w:pPr>
        <w:rPr>
          <w:rFonts w:ascii="Arial" w:hAnsi="Arial" w:cs="Arial"/>
          <w:color w:val="333333"/>
          <w:szCs w:val="24"/>
        </w:rPr>
      </w:pPr>
    </w:p>
    <w:p w:rsidR="00D2077C" w:rsidRDefault="00D2077C" w:rsidP="00D2077C">
      <w:pPr>
        <w:rPr>
          <w:rFonts w:ascii="Arial" w:hAnsi="Arial" w:cs="Arial"/>
          <w:color w:val="333333"/>
          <w:szCs w:val="24"/>
        </w:rPr>
      </w:pPr>
      <w:r w:rsidRPr="009C3217">
        <w:rPr>
          <w:rFonts w:ascii="Arial" w:hAnsi="Arial" w:cs="Arial"/>
          <w:color w:val="333333"/>
        </w:rPr>
        <w:t xml:space="preserve">To be eligible for a live donor nephrectomy co-payment </w:t>
      </w:r>
      <w:r w:rsidR="006E34BD" w:rsidRPr="009C3217">
        <w:rPr>
          <w:rFonts w:ascii="Arial" w:hAnsi="Arial" w:cs="Arial"/>
          <w:color w:val="333333"/>
        </w:rPr>
        <w:t xml:space="preserve">(LDNC) </w:t>
      </w:r>
      <w:r w:rsidR="002B7DE8" w:rsidRPr="009C3217">
        <w:rPr>
          <w:rFonts w:ascii="Arial" w:hAnsi="Arial" w:cs="Arial"/>
          <w:color w:val="333333"/>
        </w:rPr>
        <w:t xml:space="preserve">of </w:t>
      </w:r>
      <w:r w:rsidRPr="009C3217">
        <w:rPr>
          <w:rFonts w:ascii="Arial" w:hAnsi="Arial" w:cs="Arial"/>
          <w:color w:val="333333"/>
        </w:rPr>
        <w:t xml:space="preserve">1.4982 the </w:t>
      </w:r>
      <w:r w:rsidRPr="009C3217">
        <w:rPr>
          <w:rFonts w:ascii="Arial" w:hAnsi="Arial" w:cs="Arial"/>
          <w:color w:val="333333"/>
          <w:lang w:val="en-GB"/>
        </w:rPr>
        <w:t xml:space="preserve">DRG must be </w:t>
      </w:r>
      <w:r w:rsidRPr="009C3217">
        <w:rPr>
          <w:rFonts w:ascii="Arial" w:hAnsi="Arial" w:cs="Arial"/>
          <w:color w:val="333333"/>
        </w:rPr>
        <w:t xml:space="preserve">L04C </w:t>
      </w:r>
      <w:r w:rsidRPr="009C3217">
        <w:rPr>
          <w:rFonts w:ascii="Arial" w:hAnsi="Arial" w:cs="Arial"/>
          <w:i/>
          <w:color w:val="333333"/>
        </w:rPr>
        <w:t>Kidney, Ureter and Major Bladder Procedures for Non-Neoplasm without catastrophic or Severe CC,</w:t>
      </w:r>
      <w:r w:rsidRPr="009C3217">
        <w:rPr>
          <w:rFonts w:ascii="Arial" w:hAnsi="Arial" w:cs="Arial"/>
          <w:color w:val="333333"/>
          <w:lang w:val="en-GB"/>
        </w:rPr>
        <w:t xml:space="preserve"> and one of the first 30 </w:t>
      </w:r>
      <w:r w:rsidR="00ED4885">
        <w:rPr>
          <w:rFonts w:ascii="Arial" w:hAnsi="Arial" w:cs="Arial"/>
          <w:color w:val="333333"/>
          <w:lang w:val="en-GB"/>
        </w:rPr>
        <w:t>ACHI</w:t>
      </w:r>
      <w:r w:rsidR="007060B4">
        <w:rPr>
          <w:rFonts w:ascii="Arial" w:hAnsi="Arial" w:cs="Arial"/>
          <w:color w:val="333333"/>
          <w:lang w:val="en-GB"/>
        </w:rPr>
        <w:t xml:space="preserve"> 6th Edition </w:t>
      </w:r>
      <w:r w:rsidRPr="009C3217">
        <w:rPr>
          <w:rFonts w:ascii="Arial" w:hAnsi="Arial" w:cs="Arial"/>
          <w:color w:val="333333"/>
          <w:lang w:val="en-GB"/>
        </w:rPr>
        <w:t xml:space="preserve">procedure codes must be </w:t>
      </w:r>
      <w:r w:rsidRPr="009C3217">
        <w:rPr>
          <w:rFonts w:ascii="Arial" w:hAnsi="Arial" w:cs="Arial"/>
          <w:color w:val="333333"/>
          <w:szCs w:val="24"/>
        </w:rPr>
        <w:t xml:space="preserve">3651604 [1050] </w:t>
      </w:r>
      <w:r w:rsidRPr="009C3217">
        <w:rPr>
          <w:rFonts w:ascii="Arial" w:hAnsi="Arial" w:cs="Arial"/>
          <w:i/>
          <w:color w:val="333333"/>
          <w:szCs w:val="24"/>
        </w:rPr>
        <w:t>Laparoscopic complete nephrectomy for transplantation, living</w:t>
      </w:r>
      <w:r w:rsidRPr="009C3217">
        <w:rPr>
          <w:rFonts w:ascii="Arial" w:hAnsi="Arial" w:cs="Arial"/>
          <w:color w:val="333333"/>
          <w:szCs w:val="24"/>
        </w:rPr>
        <w:t xml:space="preserve"> </w:t>
      </w:r>
      <w:r w:rsidRPr="009C3217">
        <w:rPr>
          <w:rFonts w:ascii="Arial" w:hAnsi="Arial" w:cs="Arial"/>
          <w:i/>
          <w:color w:val="333333"/>
          <w:szCs w:val="24"/>
        </w:rPr>
        <w:t>donor</w:t>
      </w:r>
      <w:r w:rsidRPr="009C3217">
        <w:rPr>
          <w:rFonts w:ascii="Arial" w:hAnsi="Arial" w:cs="Arial"/>
          <w:color w:val="333333"/>
          <w:szCs w:val="24"/>
        </w:rPr>
        <w:t xml:space="preserve"> or 3651605 [1050] </w:t>
      </w:r>
      <w:r w:rsidRPr="009C3217">
        <w:rPr>
          <w:rFonts w:ascii="Arial" w:hAnsi="Arial" w:cs="Arial"/>
          <w:i/>
          <w:color w:val="333333"/>
          <w:szCs w:val="24"/>
        </w:rPr>
        <w:t>Complete nephrectomy for transplantation, living donor</w:t>
      </w:r>
      <w:r w:rsidRPr="009C3217">
        <w:rPr>
          <w:rFonts w:ascii="Arial" w:hAnsi="Arial" w:cs="Arial"/>
          <w:color w:val="333333"/>
          <w:szCs w:val="24"/>
        </w:rPr>
        <w:t>.</w:t>
      </w:r>
    </w:p>
    <w:p w:rsidR="00DD26F5" w:rsidRDefault="00DD26F5" w:rsidP="00D2077C">
      <w:pPr>
        <w:rPr>
          <w:rFonts w:ascii="Arial" w:hAnsi="Arial" w:cs="Arial"/>
          <w:color w:val="333333"/>
          <w:szCs w:val="24"/>
        </w:rPr>
      </w:pPr>
    </w:p>
    <w:p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1</w:t>
      </w:r>
      <w:r>
        <w:rPr>
          <w:rFonts w:ascii="Arial" w:hAnsi="Arial" w:cs="Arial"/>
          <w:b/>
          <w:sz w:val="20"/>
        </w:rPr>
        <w:t>d</w:t>
      </w:r>
      <w:r w:rsidRPr="00BA2072">
        <w:rPr>
          <w:rFonts w:ascii="Arial" w:hAnsi="Arial" w:cs="Arial"/>
          <w:b/>
          <w:sz w:val="20"/>
        </w:rPr>
        <w:t>:</w:t>
      </w:r>
      <w:r w:rsidRPr="00BA2072">
        <w:rPr>
          <w:rFonts w:ascii="Arial" w:hAnsi="Arial" w:cs="Arial"/>
          <w:b/>
          <w:sz w:val="20"/>
        </w:rPr>
        <w:tab/>
        <w:t xml:space="preserve"> Calculating </w:t>
      </w:r>
      <w:r>
        <w:rPr>
          <w:rFonts w:ascii="Arial" w:hAnsi="Arial" w:cs="Arial"/>
          <w:b/>
          <w:sz w:val="20"/>
        </w:rPr>
        <w:t>Live Donor Nephrectomy</w:t>
      </w:r>
      <w:r w:rsidR="00C57D24">
        <w:rPr>
          <w:rFonts w:ascii="Arial" w:hAnsi="Arial" w:cs="Arial"/>
          <w:b/>
          <w:sz w:val="20"/>
        </w:rPr>
        <w:t xml:space="preserve"> (LDN)</w:t>
      </w:r>
      <w:r w:rsidR="00B72BA8">
        <w:rPr>
          <w:rFonts w:ascii="Arial" w:hAnsi="Arial" w:cs="Arial"/>
          <w:b/>
          <w:sz w:val="20"/>
        </w:rPr>
        <w:t xml:space="preserve"> </w:t>
      </w:r>
      <w:r w:rsidR="00E35452">
        <w:rPr>
          <w:rFonts w:ascii="Arial" w:hAnsi="Arial" w:cs="Arial"/>
          <w:b/>
          <w:sz w:val="20"/>
        </w:rPr>
        <w:t>Co-payment</w:t>
      </w:r>
    </w:p>
    <w:p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p>
    <w:p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Pr>
          <w:rFonts w:ascii="Arial" w:hAnsi="Arial" w:cs="Arial"/>
          <w:b/>
          <w:sz w:val="20"/>
        </w:rPr>
        <w:t xml:space="preserve">When event </w:t>
      </w:r>
      <w:r w:rsidR="009F12E5">
        <w:rPr>
          <w:rFonts w:ascii="Arial" w:hAnsi="Arial" w:cs="Arial"/>
          <w:b/>
          <w:sz w:val="20"/>
        </w:rPr>
        <w:t xml:space="preserve">record </w:t>
      </w:r>
      <w:r>
        <w:rPr>
          <w:rFonts w:ascii="Arial" w:hAnsi="Arial" w:cs="Arial"/>
          <w:b/>
          <w:sz w:val="20"/>
        </w:rPr>
        <w:t>falls into L04B</w:t>
      </w:r>
      <w:r w:rsidRPr="00BA2072">
        <w:rPr>
          <w:rFonts w:ascii="Arial" w:hAnsi="Arial" w:cs="Arial"/>
          <w:b/>
          <w:sz w:val="20"/>
        </w:rPr>
        <w:t xml:space="preserve"> </w:t>
      </w:r>
      <w:r w:rsidRPr="007060B4">
        <w:rPr>
          <w:rFonts w:ascii="Arial" w:hAnsi="Arial" w:cs="Arial"/>
          <w:sz w:val="20"/>
        </w:rPr>
        <w:t>and</w:t>
      </w:r>
      <w:r w:rsidRPr="00052BA6">
        <w:rPr>
          <w:rFonts w:ascii="Arial" w:hAnsi="Arial" w:cs="Arial"/>
          <w:sz w:val="20"/>
        </w:rPr>
        <w:t xml:space="preserve"> one</w:t>
      </w:r>
      <w:r>
        <w:rPr>
          <w:rFonts w:ascii="Arial" w:hAnsi="Arial" w:cs="Arial"/>
          <w:sz w:val="20"/>
        </w:rPr>
        <w:t xml:space="preserve"> of the procedure</w:t>
      </w:r>
      <w:r w:rsidR="007060B4">
        <w:rPr>
          <w:rFonts w:ascii="Arial" w:hAnsi="Arial" w:cs="Arial"/>
          <w:sz w:val="20"/>
        </w:rPr>
        <w:t xml:space="preserve">s recorded </w:t>
      </w:r>
      <w:r w:rsidR="00B42B86">
        <w:rPr>
          <w:rFonts w:ascii="Arial" w:hAnsi="Arial" w:cs="Arial"/>
          <w:sz w:val="20"/>
        </w:rPr>
        <w:t>‘</w:t>
      </w:r>
      <w:r>
        <w:rPr>
          <w:rFonts w:ascii="Arial" w:hAnsi="Arial" w:cs="Arial"/>
          <w:sz w:val="20"/>
        </w:rPr>
        <w:t>3651604</w:t>
      </w:r>
      <w:r w:rsidR="00B42B86">
        <w:rPr>
          <w:rFonts w:ascii="Arial" w:hAnsi="Arial" w:cs="Arial"/>
          <w:sz w:val="20"/>
        </w:rPr>
        <w:t>’ or ‘</w:t>
      </w:r>
      <w:r>
        <w:rPr>
          <w:rFonts w:ascii="Arial" w:hAnsi="Arial" w:cs="Arial"/>
          <w:sz w:val="20"/>
        </w:rPr>
        <w:t>3651605</w:t>
      </w:r>
      <w:r w:rsidR="00B42B86">
        <w:rPr>
          <w:rFonts w:ascii="Arial" w:hAnsi="Arial" w:cs="Arial"/>
          <w:sz w:val="20"/>
        </w:rPr>
        <w:t>’</w:t>
      </w:r>
      <w:r>
        <w:rPr>
          <w:rFonts w:ascii="Arial" w:hAnsi="Arial" w:cs="Arial"/>
          <w:sz w:val="20"/>
        </w:rPr>
        <w:t xml:space="preserve"> is in the first 30 procedure codes for the event</w:t>
      </w:r>
    </w:p>
    <w:p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16"/>
          <w:szCs w:val="16"/>
        </w:rPr>
      </w:pPr>
    </w:p>
    <w:p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then l</w:t>
      </w:r>
      <w:r>
        <w:rPr>
          <w:rFonts w:ascii="Arial" w:hAnsi="Arial" w:cs="Arial"/>
          <w:color w:val="333333"/>
          <w:sz w:val="20"/>
        </w:rPr>
        <w:t>dn</w:t>
      </w:r>
      <w:r w:rsidRPr="00BA2072">
        <w:rPr>
          <w:rFonts w:ascii="Arial" w:hAnsi="Arial" w:cs="Arial"/>
          <w:color w:val="333333"/>
          <w:sz w:val="20"/>
        </w:rPr>
        <w:t xml:space="preserve">_pay = </w:t>
      </w:r>
      <w:r>
        <w:rPr>
          <w:rFonts w:ascii="Arial" w:hAnsi="Arial" w:cs="Arial"/>
          <w:color w:val="333333"/>
          <w:sz w:val="20"/>
        </w:rPr>
        <w:t>0</w:t>
      </w:r>
      <w:r w:rsidRPr="00BA2072">
        <w:rPr>
          <w:rFonts w:ascii="Arial" w:hAnsi="Arial" w:cs="Arial"/>
          <w:color w:val="333333"/>
          <w:sz w:val="20"/>
        </w:rPr>
        <w:t>.</w:t>
      </w:r>
      <w:r>
        <w:rPr>
          <w:rFonts w:ascii="Arial" w:hAnsi="Arial" w:cs="Arial"/>
          <w:color w:val="333333"/>
          <w:sz w:val="20"/>
        </w:rPr>
        <w:t>70</w:t>
      </w:r>
      <w:r w:rsidRPr="00BA2072">
        <w:rPr>
          <w:rFonts w:ascii="Arial" w:hAnsi="Arial" w:cs="Arial"/>
          <w:color w:val="333333"/>
          <w:sz w:val="20"/>
        </w:rPr>
        <w:t>49</w:t>
      </w:r>
    </w:p>
    <w:p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else l</w:t>
      </w:r>
      <w:r>
        <w:rPr>
          <w:rFonts w:ascii="Arial" w:hAnsi="Arial" w:cs="Arial"/>
          <w:color w:val="333333"/>
          <w:sz w:val="20"/>
        </w:rPr>
        <w:t>dn</w:t>
      </w:r>
      <w:r w:rsidRPr="00BA2072">
        <w:rPr>
          <w:rFonts w:ascii="Arial" w:hAnsi="Arial" w:cs="Arial"/>
          <w:color w:val="333333"/>
          <w:sz w:val="20"/>
        </w:rPr>
        <w:t>_pay = 0;</w:t>
      </w:r>
    </w:p>
    <w:p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rPr>
          <w:rFonts w:ascii="Arial" w:hAnsi="Arial" w:cs="Arial"/>
          <w:b/>
          <w:color w:val="333333"/>
          <w:sz w:val="20"/>
        </w:rPr>
      </w:pPr>
    </w:p>
    <w:p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Pr>
          <w:rFonts w:ascii="Arial" w:hAnsi="Arial" w:cs="Arial"/>
          <w:b/>
          <w:sz w:val="20"/>
        </w:rPr>
        <w:t xml:space="preserve">When event </w:t>
      </w:r>
      <w:r w:rsidR="009F12E5">
        <w:rPr>
          <w:rFonts w:ascii="Arial" w:hAnsi="Arial" w:cs="Arial"/>
          <w:b/>
          <w:sz w:val="20"/>
        </w:rPr>
        <w:t xml:space="preserve">record </w:t>
      </w:r>
      <w:r>
        <w:rPr>
          <w:rFonts w:ascii="Arial" w:hAnsi="Arial" w:cs="Arial"/>
          <w:b/>
          <w:sz w:val="20"/>
        </w:rPr>
        <w:t>falls into L04C</w:t>
      </w:r>
      <w:r w:rsidRPr="00BA2072">
        <w:rPr>
          <w:rFonts w:ascii="Arial" w:hAnsi="Arial" w:cs="Arial"/>
          <w:b/>
          <w:sz w:val="20"/>
        </w:rPr>
        <w:t xml:space="preserve"> </w:t>
      </w:r>
      <w:r w:rsidRPr="007060B4">
        <w:rPr>
          <w:rFonts w:ascii="Arial" w:hAnsi="Arial" w:cs="Arial"/>
          <w:sz w:val="20"/>
        </w:rPr>
        <w:t xml:space="preserve">and </w:t>
      </w:r>
      <w:r w:rsidRPr="005A514F">
        <w:rPr>
          <w:rFonts w:ascii="Arial" w:hAnsi="Arial" w:cs="Arial"/>
          <w:sz w:val="20"/>
        </w:rPr>
        <w:t>one</w:t>
      </w:r>
      <w:r>
        <w:rPr>
          <w:rFonts w:ascii="Arial" w:hAnsi="Arial" w:cs="Arial"/>
          <w:sz w:val="20"/>
        </w:rPr>
        <w:t xml:space="preserve"> of the procedure</w:t>
      </w:r>
      <w:r w:rsidR="007060B4">
        <w:rPr>
          <w:rFonts w:ascii="Arial" w:hAnsi="Arial" w:cs="Arial"/>
          <w:sz w:val="20"/>
        </w:rPr>
        <w:t xml:space="preserve">s recorded </w:t>
      </w:r>
      <w:r w:rsidR="00B42B86">
        <w:rPr>
          <w:rFonts w:ascii="Arial" w:hAnsi="Arial" w:cs="Arial"/>
          <w:sz w:val="20"/>
        </w:rPr>
        <w:t>‘</w:t>
      </w:r>
      <w:r>
        <w:rPr>
          <w:rFonts w:ascii="Arial" w:hAnsi="Arial" w:cs="Arial"/>
          <w:sz w:val="20"/>
        </w:rPr>
        <w:t>3651604</w:t>
      </w:r>
      <w:r w:rsidR="00B42B86">
        <w:rPr>
          <w:rFonts w:ascii="Arial" w:hAnsi="Arial" w:cs="Arial"/>
          <w:sz w:val="20"/>
        </w:rPr>
        <w:t>’ or ‘</w:t>
      </w:r>
      <w:r>
        <w:rPr>
          <w:rFonts w:ascii="Arial" w:hAnsi="Arial" w:cs="Arial"/>
          <w:sz w:val="20"/>
        </w:rPr>
        <w:t>3651605</w:t>
      </w:r>
      <w:r w:rsidR="00B42B86">
        <w:rPr>
          <w:rFonts w:ascii="Arial" w:hAnsi="Arial" w:cs="Arial"/>
          <w:sz w:val="20"/>
        </w:rPr>
        <w:t>’</w:t>
      </w:r>
      <w:r>
        <w:rPr>
          <w:rFonts w:ascii="Arial" w:hAnsi="Arial" w:cs="Arial"/>
          <w:sz w:val="20"/>
        </w:rPr>
        <w:t xml:space="preserve"> is in the first 30 procedure codes for the event</w:t>
      </w:r>
    </w:p>
    <w:p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16"/>
          <w:szCs w:val="16"/>
        </w:rPr>
      </w:pPr>
    </w:p>
    <w:p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then l</w:t>
      </w:r>
      <w:r>
        <w:rPr>
          <w:rFonts w:ascii="Arial" w:hAnsi="Arial" w:cs="Arial"/>
          <w:color w:val="333333"/>
          <w:sz w:val="20"/>
        </w:rPr>
        <w:t>dn</w:t>
      </w:r>
      <w:r w:rsidRPr="00BA2072">
        <w:rPr>
          <w:rFonts w:ascii="Arial" w:hAnsi="Arial" w:cs="Arial"/>
          <w:color w:val="333333"/>
          <w:sz w:val="20"/>
        </w:rPr>
        <w:t xml:space="preserve">_pay = </w:t>
      </w:r>
      <w:r>
        <w:rPr>
          <w:rFonts w:ascii="Arial" w:hAnsi="Arial" w:cs="Arial"/>
          <w:color w:val="333333"/>
          <w:sz w:val="20"/>
        </w:rPr>
        <w:t>1</w:t>
      </w:r>
      <w:r w:rsidRPr="00BA2072">
        <w:rPr>
          <w:rFonts w:ascii="Arial" w:hAnsi="Arial" w:cs="Arial"/>
          <w:color w:val="333333"/>
          <w:sz w:val="20"/>
        </w:rPr>
        <w:t>.49</w:t>
      </w:r>
      <w:r>
        <w:rPr>
          <w:rFonts w:ascii="Arial" w:hAnsi="Arial" w:cs="Arial"/>
          <w:color w:val="333333"/>
          <w:sz w:val="20"/>
        </w:rPr>
        <w:t>82</w:t>
      </w:r>
    </w:p>
    <w:p w:rsidR="0011535A" w:rsidRDefault="0011535A" w:rsidP="0011535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else l</w:t>
      </w:r>
      <w:r>
        <w:rPr>
          <w:rFonts w:ascii="Arial" w:hAnsi="Arial" w:cs="Arial"/>
          <w:color w:val="333333"/>
          <w:sz w:val="20"/>
        </w:rPr>
        <w:t>dn</w:t>
      </w:r>
      <w:r w:rsidRPr="00BA2072">
        <w:rPr>
          <w:rFonts w:ascii="Arial" w:hAnsi="Arial" w:cs="Arial"/>
          <w:color w:val="333333"/>
          <w:sz w:val="20"/>
        </w:rPr>
        <w:t>_pay = 0;</w:t>
      </w:r>
    </w:p>
    <w:p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
    <w:p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 xml:space="preserve">go to box </w:t>
      </w:r>
      <w:r w:rsidR="00B72BA8">
        <w:rPr>
          <w:rFonts w:ascii="Arial" w:hAnsi="Arial" w:cs="Arial"/>
          <w:color w:val="333333"/>
          <w:sz w:val="20"/>
        </w:rPr>
        <w:t>1e</w:t>
      </w:r>
    </w:p>
    <w:p w:rsidR="00577F84" w:rsidRDefault="00577F84" w:rsidP="006D3B88">
      <w:bookmarkStart w:id="490" w:name="_Ref400105086"/>
    </w:p>
    <w:p w:rsidR="00B72BA8" w:rsidRDefault="00B72BA8" w:rsidP="00990412">
      <w:pPr>
        <w:pStyle w:val="Heading3"/>
      </w:pPr>
      <w:bookmarkStart w:id="491" w:name="_Ref402251656"/>
      <w:bookmarkStart w:id="492" w:name="_Toc431452998"/>
      <w:r w:rsidRPr="00B72BA8">
        <w:t>Co-payment for E</w:t>
      </w:r>
      <w:r w:rsidR="0077615A">
        <w:t>ndovascu</w:t>
      </w:r>
      <w:r w:rsidR="009874DC">
        <w:t>lar</w:t>
      </w:r>
      <w:r w:rsidR="0077615A">
        <w:t xml:space="preserve"> </w:t>
      </w:r>
      <w:r w:rsidRPr="00B72BA8">
        <w:t>Treatment of Cerebral Aneurysms</w:t>
      </w:r>
      <w:bookmarkEnd w:id="490"/>
      <w:r w:rsidR="0077615A">
        <w:t xml:space="preserve"> (CA)</w:t>
      </w:r>
      <w:bookmarkEnd w:id="491"/>
      <w:bookmarkEnd w:id="492"/>
    </w:p>
    <w:p w:rsidR="00B72BA8" w:rsidRDefault="00143F2B" w:rsidP="00B72BA8">
      <w:pPr>
        <w:rPr>
          <w:i/>
        </w:rPr>
      </w:pPr>
      <w:r w:rsidRPr="00A54CA5">
        <w:rPr>
          <w:rFonts w:ascii="Arial" w:hAnsi="Arial" w:cs="Arial"/>
          <w:color w:val="333333"/>
        </w:rPr>
        <w:t>To be eligible for a</w:t>
      </w:r>
      <w:r w:rsidR="00F92B29" w:rsidRPr="00A54CA5">
        <w:rPr>
          <w:rFonts w:ascii="Arial" w:hAnsi="Arial" w:cs="Arial"/>
          <w:color w:val="333333"/>
        </w:rPr>
        <w:t>n</w:t>
      </w:r>
      <w:r w:rsidRPr="00A54CA5">
        <w:rPr>
          <w:rFonts w:ascii="Arial" w:hAnsi="Arial" w:cs="Arial"/>
          <w:color w:val="333333"/>
        </w:rPr>
        <w:t xml:space="preserve"> endovascular repair co-payment the DRG must be B02A</w:t>
      </w:r>
      <w:r>
        <w:t xml:space="preserve"> </w:t>
      </w:r>
      <w:r w:rsidRPr="00A54CA5">
        <w:rPr>
          <w:rFonts w:ascii="Arial" w:hAnsi="Arial" w:cs="Arial"/>
          <w:i/>
          <w:color w:val="333333"/>
          <w:szCs w:val="24"/>
        </w:rPr>
        <w:t>Cranial Procedures W Catastrophic CC</w:t>
      </w:r>
      <w:r w:rsidRPr="00A54CA5">
        <w:rPr>
          <w:rFonts w:ascii="Arial" w:hAnsi="Arial" w:cs="Arial"/>
          <w:color w:val="333333"/>
        </w:rPr>
        <w:t>,</w:t>
      </w:r>
      <w:r>
        <w:t xml:space="preserve"> B02B </w:t>
      </w:r>
      <w:r w:rsidRPr="00A54CA5">
        <w:rPr>
          <w:rFonts w:ascii="Arial" w:hAnsi="Arial" w:cs="Arial"/>
          <w:i/>
          <w:color w:val="333333"/>
          <w:szCs w:val="24"/>
        </w:rPr>
        <w:t>Cranial Procedures W Severe CC</w:t>
      </w:r>
      <w:r>
        <w:t xml:space="preserve"> </w:t>
      </w:r>
      <w:r w:rsidR="009F12E5" w:rsidRPr="00A54CA5">
        <w:rPr>
          <w:rFonts w:ascii="Arial" w:hAnsi="Arial" w:cs="Arial"/>
          <w:color w:val="333333"/>
        </w:rPr>
        <w:t>or</w:t>
      </w:r>
      <w:r w:rsidRPr="00A54CA5">
        <w:rPr>
          <w:rFonts w:ascii="Arial" w:hAnsi="Arial" w:cs="Arial"/>
          <w:color w:val="333333"/>
        </w:rPr>
        <w:t xml:space="preserve"> B02C</w:t>
      </w:r>
      <w:r w:rsidRPr="00143F2B">
        <w:t xml:space="preserve"> </w:t>
      </w:r>
      <w:r w:rsidRPr="00A54CA5">
        <w:rPr>
          <w:rFonts w:ascii="Arial" w:hAnsi="Arial" w:cs="Arial"/>
          <w:i/>
          <w:color w:val="333333"/>
          <w:szCs w:val="24"/>
        </w:rPr>
        <w:t xml:space="preserve">Cranial Procedures W/O Catastrophic or Severe CC </w:t>
      </w:r>
      <w:r w:rsidRPr="00A54CA5">
        <w:rPr>
          <w:rFonts w:ascii="Arial" w:hAnsi="Arial" w:cs="Arial"/>
          <w:color w:val="333333"/>
        </w:rPr>
        <w:t xml:space="preserve">and one of the first 30 </w:t>
      </w:r>
      <w:r w:rsidR="00ED4885" w:rsidRPr="00A54CA5">
        <w:rPr>
          <w:rFonts w:ascii="Arial" w:hAnsi="Arial" w:cs="Arial"/>
          <w:color w:val="333333"/>
        </w:rPr>
        <w:t>ACHI</w:t>
      </w:r>
      <w:r w:rsidRPr="00A54CA5">
        <w:rPr>
          <w:rFonts w:ascii="Arial" w:hAnsi="Arial" w:cs="Arial"/>
          <w:color w:val="333333"/>
        </w:rPr>
        <w:t xml:space="preserve"> 6th Edition procedure codes must be 3980000 [11]</w:t>
      </w:r>
      <w:r>
        <w:t xml:space="preserve"> </w:t>
      </w:r>
      <w:r w:rsidRPr="00A54CA5">
        <w:rPr>
          <w:rFonts w:ascii="Arial" w:hAnsi="Arial" w:cs="Arial"/>
          <w:i/>
          <w:color w:val="333333"/>
          <w:szCs w:val="24"/>
        </w:rPr>
        <w:t>Clipping of cerebral aneurysm</w:t>
      </w:r>
      <w:r w:rsidR="00F92B29">
        <w:t xml:space="preserve"> </w:t>
      </w:r>
      <w:r w:rsidR="00F92B29" w:rsidRPr="00A54CA5">
        <w:rPr>
          <w:rFonts w:ascii="Arial" w:hAnsi="Arial" w:cs="Arial"/>
          <w:color w:val="333333"/>
        </w:rPr>
        <w:t>or 9003300 [11]</w:t>
      </w:r>
      <w:r w:rsidR="00F92B29">
        <w:t xml:space="preserve"> </w:t>
      </w:r>
      <w:r w:rsidR="00F92B29" w:rsidRPr="00A54CA5">
        <w:rPr>
          <w:rFonts w:ascii="Arial" w:hAnsi="Arial" w:cs="Arial"/>
          <w:i/>
          <w:color w:val="333333"/>
          <w:szCs w:val="24"/>
        </w:rPr>
        <w:t>Endovascular occlusion of cerebral aneurysm or arteriovenous malformation</w:t>
      </w:r>
    </w:p>
    <w:p w:rsidR="00F92B29" w:rsidRPr="00F92B29" w:rsidRDefault="00F92B29" w:rsidP="00B72BA8"/>
    <w:p w:rsidR="00F92B29" w:rsidRPr="00A54CA5" w:rsidRDefault="00F92B29" w:rsidP="00B72BA8">
      <w:pPr>
        <w:rPr>
          <w:rFonts w:ascii="Arial" w:hAnsi="Arial" w:cs="Arial"/>
          <w:color w:val="333333"/>
        </w:rPr>
      </w:pPr>
      <w:r w:rsidRPr="00A54CA5">
        <w:rPr>
          <w:rFonts w:ascii="Arial" w:hAnsi="Arial" w:cs="Arial"/>
          <w:color w:val="333333"/>
        </w:rPr>
        <w:t>Co-payment values are:</w:t>
      </w:r>
    </w:p>
    <w:p w:rsidR="00F92B29" w:rsidRPr="00A54CA5" w:rsidRDefault="00F92B29" w:rsidP="00CC31C2">
      <w:pPr>
        <w:pStyle w:val="ListParagraph"/>
        <w:numPr>
          <w:ilvl w:val="0"/>
          <w:numId w:val="17"/>
        </w:numPr>
        <w:rPr>
          <w:rFonts w:ascii="Arial" w:eastAsia="Times New Roman" w:hAnsi="Arial" w:cs="Arial"/>
          <w:i/>
          <w:color w:val="333333"/>
          <w:szCs w:val="24"/>
        </w:rPr>
      </w:pPr>
      <w:r w:rsidRPr="00A54CA5">
        <w:rPr>
          <w:rFonts w:ascii="Arial" w:eastAsia="Times New Roman" w:hAnsi="Arial" w:cs="Arial"/>
          <w:color w:val="333333"/>
        </w:rPr>
        <w:t>5.9718 for B02A</w:t>
      </w:r>
      <w:r w:rsidRPr="00A54CA5">
        <w:rPr>
          <w:color w:val="333333"/>
        </w:rPr>
        <w:t xml:space="preserve"> </w:t>
      </w:r>
      <w:r w:rsidRPr="00A54CA5">
        <w:rPr>
          <w:rFonts w:ascii="Arial" w:eastAsia="Times New Roman" w:hAnsi="Arial" w:cs="Arial"/>
          <w:i/>
          <w:color w:val="333333"/>
          <w:szCs w:val="24"/>
        </w:rPr>
        <w:t xml:space="preserve">Cranial Procedures W Catastrophic CC </w:t>
      </w:r>
    </w:p>
    <w:p w:rsidR="00F92B29" w:rsidRPr="00A54CA5" w:rsidRDefault="00F92B29" w:rsidP="00CC31C2">
      <w:pPr>
        <w:pStyle w:val="ListParagraph"/>
        <w:numPr>
          <w:ilvl w:val="0"/>
          <w:numId w:val="17"/>
        </w:numPr>
        <w:rPr>
          <w:color w:val="333333"/>
        </w:rPr>
      </w:pPr>
      <w:r w:rsidRPr="00A54CA5">
        <w:rPr>
          <w:rFonts w:ascii="Arial" w:eastAsia="Times New Roman" w:hAnsi="Arial" w:cs="Arial"/>
          <w:color w:val="333333"/>
        </w:rPr>
        <w:t>3.8572 for B02B</w:t>
      </w:r>
      <w:r w:rsidRPr="00A54CA5">
        <w:rPr>
          <w:color w:val="333333"/>
        </w:rPr>
        <w:t xml:space="preserve"> </w:t>
      </w:r>
      <w:r w:rsidRPr="00A54CA5">
        <w:rPr>
          <w:i/>
          <w:color w:val="333333"/>
        </w:rPr>
        <w:t>Cranial Procedures W Severe CC</w:t>
      </w:r>
      <w:r w:rsidRPr="00A54CA5">
        <w:rPr>
          <w:color w:val="333333"/>
        </w:rPr>
        <w:t xml:space="preserve">  </w:t>
      </w:r>
    </w:p>
    <w:p w:rsidR="00F92B29" w:rsidRDefault="00F92B29" w:rsidP="00CC31C2">
      <w:pPr>
        <w:pStyle w:val="ListParagraph"/>
        <w:numPr>
          <w:ilvl w:val="0"/>
          <w:numId w:val="17"/>
        </w:numPr>
      </w:pPr>
      <w:r w:rsidRPr="00A54CA5">
        <w:rPr>
          <w:rFonts w:ascii="Arial" w:eastAsia="Times New Roman" w:hAnsi="Arial" w:cs="Arial"/>
          <w:color w:val="333333"/>
        </w:rPr>
        <w:t>4.1666 for B02C</w:t>
      </w:r>
      <w:r w:rsidRPr="00A54CA5">
        <w:rPr>
          <w:color w:val="333333"/>
        </w:rPr>
        <w:t xml:space="preserve"> </w:t>
      </w:r>
      <w:r w:rsidRPr="00A54CA5">
        <w:rPr>
          <w:i/>
          <w:color w:val="333333"/>
        </w:rPr>
        <w:t>Cranial Procedures W/O Catastrophic or Severe CC</w:t>
      </w:r>
    </w:p>
    <w:p w:rsidR="00B72BA8" w:rsidRDefault="00B72BA8" w:rsidP="00B72BA8"/>
    <w:p w:rsidR="00B72BA8" w:rsidRPr="00BA2072" w:rsidRDefault="00B72BA8" w:rsidP="00B72BA8">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1</w:t>
      </w:r>
      <w:r>
        <w:rPr>
          <w:rFonts w:ascii="Arial" w:hAnsi="Arial" w:cs="Arial"/>
          <w:b/>
          <w:sz w:val="20"/>
        </w:rPr>
        <w:t>e</w:t>
      </w:r>
      <w:r w:rsidRPr="00BA2072">
        <w:rPr>
          <w:rFonts w:ascii="Arial" w:hAnsi="Arial" w:cs="Arial"/>
          <w:b/>
          <w:sz w:val="20"/>
        </w:rPr>
        <w:t>:</w:t>
      </w:r>
      <w:r w:rsidRPr="00BA2072">
        <w:rPr>
          <w:rFonts w:ascii="Arial" w:hAnsi="Arial" w:cs="Arial"/>
          <w:b/>
          <w:sz w:val="20"/>
        </w:rPr>
        <w:tab/>
        <w:t xml:space="preserve"> Calculating </w:t>
      </w:r>
      <w:r>
        <w:rPr>
          <w:rFonts w:ascii="Arial" w:hAnsi="Arial" w:cs="Arial"/>
          <w:b/>
          <w:sz w:val="20"/>
        </w:rPr>
        <w:t xml:space="preserve">Cerebral Aneurysm </w:t>
      </w:r>
      <w:r w:rsidR="00C57D24">
        <w:rPr>
          <w:rFonts w:ascii="Arial" w:hAnsi="Arial" w:cs="Arial"/>
          <w:b/>
          <w:sz w:val="20"/>
        </w:rPr>
        <w:t xml:space="preserve">(CA) </w:t>
      </w:r>
      <w:r>
        <w:rPr>
          <w:rFonts w:ascii="Arial" w:hAnsi="Arial" w:cs="Arial"/>
          <w:b/>
          <w:sz w:val="20"/>
        </w:rPr>
        <w:t>Co-payment</w:t>
      </w:r>
    </w:p>
    <w:p w:rsidR="00B72BA8" w:rsidRPr="00BA2072" w:rsidRDefault="00B72BA8" w:rsidP="00B72BA8">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p>
    <w:p w:rsidR="00C57D24"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sz w:val="20"/>
        </w:rPr>
      </w:pPr>
      <w:r>
        <w:rPr>
          <w:rFonts w:ascii="Arial" w:hAnsi="Arial" w:cs="Arial"/>
          <w:b/>
          <w:sz w:val="20"/>
        </w:rPr>
        <w:t xml:space="preserve">When event </w:t>
      </w:r>
      <w:r w:rsidR="009F12E5">
        <w:rPr>
          <w:rFonts w:ascii="Arial" w:hAnsi="Arial" w:cs="Arial"/>
          <w:b/>
          <w:sz w:val="20"/>
        </w:rPr>
        <w:t xml:space="preserve">record </w:t>
      </w:r>
      <w:r>
        <w:rPr>
          <w:rFonts w:ascii="Arial" w:hAnsi="Arial" w:cs="Arial"/>
          <w:b/>
          <w:sz w:val="20"/>
        </w:rPr>
        <w:t xml:space="preserve">falls into </w:t>
      </w:r>
      <w:r w:rsidR="00B42B86">
        <w:rPr>
          <w:rFonts w:ascii="Arial" w:hAnsi="Arial" w:cs="Arial"/>
          <w:b/>
          <w:sz w:val="20"/>
        </w:rPr>
        <w:t xml:space="preserve">B02A </w:t>
      </w:r>
      <w:r w:rsidRPr="007060B4">
        <w:rPr>
          <w:rFonts w:ascii="Arial" w:hAnsi="Arial" w:cs="Arial"/>
          <w:sz w:val="20"/>
        </w:rPr>
        <w:t>and</w:t>
      </w:r>
      <w:r w:rsidRPr="00052BA6">
        <w:rPr>
          <w:rFonts w:ascii="Arial" w:hAnsi="Arial" w:cs="Arial"/>
          <w:sz w:val="20"/>
        </w:rPr>
        <w:t xml:space="preserve"> one</w:t>
      </w:r>
      <w:r>
        <w:rPr>
          <w:rFonts w:ascii="Arial" w:hAnsi="Arial" w:cs="Arial"/>
          <w:sz w:val="20"/>
        </w:rPr>
        <w:t xml:space="preserve"> of the procedures recorded </w:t>
      </w:r>
      <w:r w:rsidR="00B42B86">
        <w:rPr>
          <w:rFonts w:ascii="Arial" w:hAnsi="Arial" w:cs="Arial"/>
          <w:sz w:val="20"/>
        </w:rPr>
        <w:t>‘3980000’ or ‘9003300</w:t>
      </w:r>
      <w:r>
        <w:rPr>
          <w:rFonts w:ascii="Arial" w:hAnsi="Arial" w:cs="Arial"/>
          <w:sz w:val="20"/>
        </w:rPr>
        <w:t xml:space="preserve"> is </w:t>
      </w:r>
    </w:p>
    <w:p w:rsidR="00B72BA8" w:rsidRPr="00BA2072" w:rsidRDefault="00C57D24"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Pr>
          <w:rFonts w:ascii="Arial" w:hAnsi="Arial" w:cs="Arial"/>
          <w:sz w:val="20"/>
        </w:rPr>
        <w:t xml:space="preserve">in </w:t>
      </w:r>
      <w:r w:rsidR="00B72BA8">
        <w:rPr>
          <w:rFonts w:ascii="Arial" w:hAnsi="Arial" w:cs="Arial"/>
          <w:sz w:val="20"/>
        </w:rPr>
        <w:t>the first 30 procedure codes for the event</w:t>
      </w:r>
    </w:p>
    <w:p w:rsidR="00B72BA8" w:rsidRPr="00BA2072"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16"/>
          <w:szCs w:val="16"/>
        </w:rPr>
      </w:pPr>
    </w:p>
    <w:p w:rsidR="00B72BA8" w:rsidRPr="00BA2072"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 xml:space="preserve">then </w:t>
      </w:r>
      <w:r w:rsidR="0090114A">
        <w:rPr>
          <w:rFonts w:ascii="Arial" w:hAnsi="Arial" w:cs="Arial"/>
          <w:color w:val="333333"/>
          <w:sz w:val="20"/>
        </w:rPr>
        <w:t>C</w:t>
      </w:r>
      <w:r w:rsidR="00B42B86">
        <w:rPr>
          <w:rFonts w:ascii="Arial" w:hAnsi="Arial" w:cs="Arial"/>
          <w:color w:val="333333"/>
          <w:sz w:val="20"/>
        </w:rPr>
        <w:t>A</w:t>
      </w:r>
      <w:r w:rsidRPr="00BA2072">
        <w:rPr>
          <w:rFonts w:ascii="Arial" w:hAnsi="Arial" w:cs="Arial"/>
          <w:color w:val="333333"/>
          <w:sz w:val="20"/>
        </w:rPr>
        <w:t xml:space="preserve">_pay = </w:t>
      </w:r>
      <w:r w:rsidR="00B42B86">
        <w:rPr>
          <w:rFonts w:ascii="Arial" w:hAnsi="Arial" w:cs="Arial"/>
          <w:color w:val="333333"/>
          <w:sz w:val="20"/>
        </w:rPr>
        <w:t>5.9718</w:t>
      </w:r>
    </w:p>
    <w:p w:rsidR="00B72BA8" w:rsidRPr="00BA2072"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 xml:space="preserve">else </w:t>
      </w:r>
      <w:r w:rsidR="0090114A">
        <w:rPr>
          <w:rFonts w:ascii="Arial" w:hAnsi="Arial" w:cs="Arial"/>
          <w:color w:val="333333"/>
          <w:sz w:val="20"/>
        </w:rPr>
        <w:t>CA</w:t>
      </w:r>
      <w:r w:rsidR="00B42B86">
        <w:rPr>
          <w:rFonts w:ascii="Arial" w:hAnsi="Arial" w:cs="Arial"/>
          <w:color w:val="333333"/>
          <w:sz w:val="20"/>
        </w:rPr>
        <w:t>_</w:t>
      </w:r>
      <w:r w:rsidRPr="00BA2072">
        <w:rPr>
          <w:rFonts w:ascii="Arial" w:hAnsi="Arial" w:cs="Arial"/>
          <w:color w:val="333333"/>
          <w:sz w:val="20"/>
        </w:rPr>
        <w:t>pay = 0;</w:t>
      </w:r>
    </w:p>
    <w:p w:rsidR="00B72BA8" w:rsidRPr="00BA2072"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b/>
          <w:color w:val="333333"/>
          <w:sz w:val="20"/>
        </w:rPr>
      </w:pPr>
    </w:p>
    <w:p w:rsidR="00C57D24"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sz w:val="20"/>
        </w:rPr>
      </w:pPr>
      <w:r>
        <w:rPr>
          <w:rFonts w:ascii="Arial" w:hAnsi="Arial" w:cs="Arial"/>
          <w:b/>
          <w:sz w:val="20"/>
        </w:rPr>
        <w:t xml:space="preserve">When event </w:t>
      </w:r>
      <w:r w:rsidR="009F12E5">
        <w:rPr>
          <w:rFonts w:ascii="Arial" w:hAnsi="Arial" w:cs="Arial"/>
          <w:b/>
          <w:sz w:val="20"/>
        </w:rPr>
        <w:t xml:space="preserve">record </w:t>
      </w:r>
      <w:r>
        <w:rPr>
          <w:rFonts w:ascii="Arial" w:hAnsi="Arial" w:cs="Arial"/>
          <w:b/>
          <w:sz w:val="20"/>
        </w:rPr>
        <w:t xml:space="preserve">falls into </w:t>
      </w:r>
      <w:r w:rsidR="00B42B86">
        <w:rPr>
          <w:rFonts w:ascii="Arial" w:hAnsi="Arial" w:cs="Arial"/>
          <w:b/>
          <w:sz w:val="20"/>
        </w:rPr>
        <w:t xml:space="preserve">B02B </w:t>
      </w:r>
      <w:r w:rsidRPr="007060B4">
        <w:rPr>
          <w:rFonts w:ascii="Arial" w:hAnsi="Arial" w:cs="Arial"/>
          <w:sz w:val="20"/>
        </w:rPr>
        <w:t xml:space="preserve">and </w:t>
      </w:r>
      <w:r w:rsidRPr="005A514F">
        <w:rPr>
          <w:rFonts w:ascii="Arial" w:hAnsi="Arial" w:cs="Arial"/>
          <w:sz w:val="20"/>
        </w:rPr>
        <w:t>one</w:t>
      </w:r>
      <w:r>
        <w:rPr>
          <w:rFonts w:ascii="Arial" w:hAnsi="Arial" w:cs="Arial"/>
          <w:sz w:val="20"/>
        </w:rPr>
        <w:t xml:space="preserve"> of the procedures recorded </w:t>
      </w:r>
      <w:r w:rsidR="00B42B86">
        <w:rPr>
          <w:rFonts w:ascii="Arial" w:hAnsi="Arial" w:cs="Arial"/>
          <w:sz w:val="20"/>
        </w:rPr>
        <w:t>‘</w:t>
      </w:r>
      <w:r w:rsidR="00B42B86" w:rsidRPr="00B42B86">
        <w:rPr>
          <w:rFonts w:ascii="Arial" w:hAnsi="Arial" w:cs="Arial"/>
          <w:sz w:val="20"/>
        </w:rPr>
        <w:t>3980000</w:t>
      </w:r>
      <w:r w:rsidR="00B42B86">
        <w:rPr>
          <w:rFonts w:ascii="Arial" w:hAnsi="Arial" w:cs="Arial"/>
          <w:sz w:val="20"/>
        </w:rPr>
        <w:t>’ or ‘</w:t>
      </w:r>
      <w:r w:rsidR="00B42B86" w:rsidRPr="00B42B86">
        <w:rPr>
          <w:rFonts w:ascii="Arial" w:hAnsi="Arial" w:cs="Arial"/>
          <w:sz w:val="20"/>
        </w:rPr>
        <w:t>9003300</w:t>
      </w:r>
      <w:r w:rsidR="00B42B86">
        <w:rPr>
          <w:rFonts w:ascii="Arial" w:hAnsi="Arial" w:cs="Arial"/>
          <w:sz w:val="20"/>
        </w:rPr>
        <w:t xml:space="preserve">’ </w:t>
      </w:r>
      <w:r>
        <w:rPr>
          <w:rFonts w:ascii="Arial" w:hAnsi="Arial" w:cs="Arial"/>
          <w:sz w:val="20"/>
        </w:rPr>
        <w:t xml:space="preserve">is </w:t>
      </w:r>
    </w:p>
    <w:p w:rsidR="00B72BA8" w:rsidRPr="00BA2072"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Pr>
          <w:rFonts w:ascii="Arial" w:hAnsi="Arial" w:cs="Arial"/>
          <w:sz w:val="20"/>
        </w:rPr>
        <w:t>in the first 30 procedure codes for the event</w:t>
      </w:r>
    </w:p>
    <w:p w:rsidR="00B72BA8" w:rsidRPr="00BA2072"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16"/>
          <w:szCs w:val="16"/>
        </w:rPr>
      </w:pPr>
    </w:p>
    <w:p w:rsidR="00B72BA8" w:rsidRPr="00BA2072"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 xml:space="preserve">then </w:t>
      </w:r>
      <w:r w:rsidR="0090114A">
        <w:rPr>
          <w:rFonts w:ascii="Arial" w:hAnsi="Arial" w:cs="Arial"/>
          <w:color w:val="333333"/>
          <w:sz w:val="20"/>
        </w:rPr>
        <w:t>CA</w:t>
      </w:r>
      <w:r w:rsidRPr="00BA2072">
        <w:rPr>
          <w:rFonts w:ascii="Arial" w:hAnsi="Arial" w:cs="Arial"/>
          <w:color w:val="333333"/>
          <w:sz w:val="20"/>
        </w:rPr>
        <w:t xml:space="preserve">_pay = </w:t>
      </w:r>
      <w:r w:rsidR="00B42B86">
        <w:rPr>
          <w:rFonts w:ascii="Arial" w:hAnsi="Arial" w:cs="Arial"/>
          <w:color w:val="333333"/>
          <w:sz w:val="20"/>
        </w:rPr>
        <w:t>3.8572</w:t>
      </w:r>
    </w:p>
    <w:p w:rsidR="00B72BA8"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 xml:space="preserve">else </w:t>
      </w:r>
      <w:r w:rsidR="0090114A">
        <w:rPr>
          <w:rFonts w:ascii="Arial" w:hAnsi="Arial" w:cs="Arial"/>
          <w:color w:val="333333"/>
          <w:sz w:val="20"/>
        </w:rPr>
        <w:t>CA</w:t>
      </w:r>
      <w:r w:rsidRPr="00BA2072">
        <w:rPr>
          <w:rFonts w:ascii="Arial" w:hAnsi="Arial" w:cs="Arial"/>
          <w:color w:val="333333"/>
          <w:sz w:val="20"/>
        </w:rPr>
        <w:t>_pay = 0;</w:t>
      </w:r>
    </w:p>
    <w:p w:rsidR="00B72BA8"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
    <w:p w:rsidR="00C57D24" w:rsidRDefault="00B42B86" w:rsidP="00B42B86">
      <w:pPr>
        <w:pStyle w:val="tabletext"/>
        <w:pBdr>
          <w:top w:val="single" w:sz="6" w:space="1" w:color="auto"/>
          <w:left w:val="single" w:sz="6" w:space="4" w:color="auto"/>
          <w:bottom w:val="single" w:sz="6" w:space="1" w:color="auto"/>
          <w:right w:val="single" w:sz="6" w:space="4" w:color="auto"/>
        </w:pBdr>
        <w:rPr>
          <w:rFonts w:ascii="Arial" w:hAnsi="Arial" w:cs="Arial"/>
          <w:color w:val="333333"/>
          <w:sz w:val="20"/>
        </w:rPr>
      </w:pPr>
      <w:r w:rsidRPr="00B42B86">
        <w:rPr>
          <w:rFonts w:ascii="Arial" w:hAnsi="Arial" w:cs="Arial"/>
          <w:b/>
          <w:color w:val="333333"/>
          <w:sz w:val="20"/>
        </w:rPr>
        <w:t>When event</w:t>
      </w:r>
      <w:r w:rsidR="009F12E5">
        <w:rPr>
          <w:rFonts w:ascii="Arial" w:hAnsi="Arial" w:cs="Arial"/>
          <w:b/>
          <w:color w:val="333333"/>
          <w:sz w:val="20"/>
        </w:rPr>
        <w:t xml:space="preserve"> record</w:t>
      </w:r>
      <w:r w:rsidRPr="00B42B86">
        <w:rPr>
          <w:rFonts w:ascii="Arial" w:hAnsi="Arial" w:cs="Arial"/>
          <w:b/>
          <w:color w:val="333333"/>
          <w:sz w:val="20"/>
        </w:rPr>
        <w:t xml:space="preserve"> falls into B02</w:t>
      </w:r>
      <w:r>
        <w:rPr>
          <w:rFonts w:ascii="Arial" w:hAnsi="Arial" w:cs="Arial"/>
          <w:b/>
          <w:color w:val="333333"/>
          <w:sz w:val="20"/>
        </w:rPr>
        <w:t>C</w:t>
      </w:r>
      <w:r w:rsidRPr="00B42B86">
        <w:rPr>
          <w:rFonts w:ascii="Arial" w:hAnsi="Arial" w:cs="Arial"/>
          <w:color w:val="333333"/>
          <w:sz w:val="20"/>
        </w:rPr>
        <w:t xml:space="preserve"> and </w:t>
      </w:r>
      <w:r>
        <w:rPr>
          <w:rFonts w:ascii="Arial" w:hAnsi="Arial" w:cs="Arial"/>
          <w:color w:val="333333"/>
          <w:sz w:val="20"/>
        </w:rPr>
        <w:t>one of the procedures recorded ‘</w:t>
      </w:r>
      <w:r w:rsidRPr="00B42B86">
        <w:rPr>
          <w:rFonts w:ascii="Arial" w:hAnsi="Arial" w:cs="Arial"/>
          <w:color w:val="333333"/>
          <w:sz w:val="20"/>
        </w:rPr>
        <w:t>3980000</w:t>
      </w:r>
      <w:r>
        <w:rPr>
          <w:rFonts w:ascii="Arial" w:hAnsi="Arial" w:cs="Arial"/>
          <w:color w:val="333333"/>
          <w:sz w:val="20"/>
        </w:rPr>
        <w:t>’ or ‘</w:t>
      </w:r>
      <w:r w:rsidRPr="00B42B86">
        <w:rPr>
          <w:rFonts w:ascii="Arial" w:hAnsi="Arial" w:cs="Arial"/>
          <w:color w:val="333333"/>
          <w:sz w:val="20"/>
        </w:rPr>
        <w:t>9003300</w:t>
      </w:r>
      <w:r>
        <w:rPr>
          <w:rFonts w:ascii="Arial" w:hAnsi="Arial" w:cs="Arial"/>
          <w:color w:val="333333"/>
          <w:sz w:val="20"/>
        </w:rPr>
        <w:t>’</w:t>
      </w:r>
      <w:r w:rsidRPr="00B42B86">
        <w:rPr>
          <w:rFonts w:ascii="Arial" w:hAnsi="Arial" w:cs="Arial"/>
          <w:color w:val="333333"/>
          <w:sz w:val="20"/>
        </w:rPr>
        <w:t xml:space="preserve"> is </w:t>
      </w:r>
    </w:p>
    <w:p w:rsidR="00B42B86" w:rsidRPr="00B42B86" w:rsidRDefault="00B42B86" w:rsidP="00B42B86">
      <w:pPr>
        <w:pStyle w:val="tabletext"/>
        <w:pBdr>
          <w:top w:val="single" w:sz="6" w:space="1" w:color="auto"/>
          <w:left w:val="single" w:sz="6" w:space="4" w:color="auto"/>
          <w:bottom w:val="single" w:sz="6" w:space="1" w:color="auto"/>
          <w:right w:val="single" w:sz="6" w:space="4" w:color="auto"/>
        </w:pBdr>
        <w:rPr>
          <w:rFonts w:ascii="Arial" w:hAnsi="Arial" w:cs="Arial"/>
          <w:color w:val="333333"/>
          <w:sz w:val="20"/>
        </w:rPr>
      </w:pPr>
      <w:r w:rsidRPr="00B42B86">
        <w:rPr>
          <w:rFonts w:ascii="Arial" w:hAnsi="Arial" w:cs="Arial"/>
          <w:color w:val="333333"/>
          <w:sz w:val="20"/>
        </w:rPr>
        <w:t>in the first 30 procedure codes for the event</w:t>
      </w:r>
    </w:p>
    <w:p w:rsidR="00B42B86" w:rsidRPr="00B42B86" w:rsidRDefault="00B42B86" w:rsidP="00B42B86">
      <w:pPr>
        <w:pStyle w:val="tabletext"/>
        <w:pBdr>
          <w:top w:val="single" w:sz="6" w:space="1" w:color="auto"/>
          <w:left w:val="single" w:sz="6" w:space="4" w:color="auto"/>
          <w:bottom w:val="single" w:sz="6" w:space="1" w:color="auto"/>
          <w:right w:val="single" w:sz="6" w:space="4" w:color="auto"/>
        </w:pBdr>
        <w:rPr>
          <w:rFonts w:ascii="Arial" w:hAnsi="Arial" w:cs="Arial"/>
          <w:color w:val="333333"/>
          <w:sz w:val="20"/>
        </w:rPr>
      </w:pPr>
    </w:p>
    <w:p w:rsidR="00B42B86" w:rsidRPr="00B42B86" w:rsidRDefault="00B42B86" w:rsidP="00B42B86">
      <w:pPr>
        <w:pStyle w:val="tabletext"/>
        <w:pBdr>
          <w:top w:val="single" w:sz="6" w:space="1" w:color="auto"/>
          <w:left w:val="single" w:sz="6" w:space="4" w:color="auto"/>
          <w:bottom w:val="single" w:sz="6" w:space="1" w:color="auto"/>
          <w:right w:val="single" w:sz="6" w:space="4" w:color="auto"/>
        </w:pBdr>
        <w:rPr>
          <w:rFonts w:ascii="Arial" w:hAnsi="Arial" w:cs="Arial"/>
          <w:color w:val="333333"/>
          <w:sz w:val="20"/>
        </w:rPr>
      </w:pPr>
      <w:r>
        <w:rPr>
          <w:rFonts w:ascii="Arial" w:hAnsi="Arial" w:cs="Arial"/>
          <w:color w:val="333333"/>
          <w:sz w:val="20"/>
        </w:rPr>
        <w:t>then C</w:t>
      </w:r>
      <w:r w:rsidR="0090114A">
        <w:rPr>
          <w:rFonts w:ascii="Arial" w:hAnsi="Arial" w:cs="Arial"/>
          <w:color w:val="333333"/>
          <w:sz w:val="20"/>
        </w:rPr>
        <w:t>A</w:t>
      </w:r>
      <w:r w:rsidRPr="00B42B86">
        <w:rPr>
          <w:rFonts w:ascii="Arial" w:hAnsi="Arial" w:cs="Arial"/>
          <w:color w:val="333333"/>
          <w:sz w:val="20"/>
        </w:rPr>
        <w:t xml:space="preserve">_pay = </w:t>
      </w:r>
      <w:r>
        <w:rPr>
          <w:rFonts w:ascii="Arial" w:hAnsi="Arial" w:cs="Arial"/>
          <w:color w:val="333333"/>
          <w:sz w:val="20"/>
        </w:rPr>
        <w:t>4.1666</w:t>
      </w:r>
    </w:p>
    <w:p w:rsidR="00B42B86" w:rsidRDefault="00B42B86" w:rsidP="00B42B86">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sidRPr="00B42B86">
        <w:rPr>
          <w:rFonts w:ascii="Arial" w:hAnsi="Arial" w:cs="Arial"/>
          <w:color w:val="333333"/>
          <w:sz w:val="20"/>
        </w:rPr>
        <w:t xml:space="preserve">else </w:t>
      </w:r>
      <w:r>
        <w:rPr>
          <w:rFonts w:ascii="Arial" w:hAnsi="Arial" w:cs="Arial"/>
          <w:color w:val="333333"/>
          <w:sz w:val="20"/>
        </w:rPr>
        <w:t>C</w:t>
      </w:r>
      <w:r w:rsidR="0090114A">
        <w:rPr>
          <w:rFonts w:ascii="Arial" w:hAnsi="Arial" w:cs="Arial"/>
          <w:color w:val="333333"/>
          <w:sz w:val="20"/>
        </w:rPr>
        <w:t>A</w:t>
      </w:r>
      <w:r w:rsidRPr="00B42B86">
        <w:rPr>
          <w:rFonts w:ascii="Arial" w:hAnsi="Arial" w:cs="Arial"/>
          <w:color w:val="333333"/>
          <w:sz w:val="20"/>
        </w:rPr>
        <w:t>_pay = 0;</w:t>
      </w:r>
    </w:p>
    <w:p w:rsidR="00B42B86" w:rsidRPr="00BA2072" w:rsidRDefault="00B42B86"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
    <w:p w:rsidR="00B72BA8" w:rsidRPr="00BA2072"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go to box 2a</w:t>
      </w:r>
    </w:p>
    <w:p w:rsidR="00577F84" w:rsidRPr="0045147C" w:rsidRDefault="00577F84" w:rsidP="00B72BA8"/>
    <w:p w:rsidR="00B65A2A" w:rsidRPr="00BA2072" w:rsidRDefault="00B65A2A" w:rsidP="00990412">
      <w:pPr>
        <w:pStyle w:val="Heading3"/>
      </w:pPr>
      <w:bookmarkStart w:id="493" w:name="_Toc431452999"/>
      <w:r w:rsidRPr="00BA2072">
        <w:t>Base WIES</w:t>
      </w:r>
      <w:bookmarkEnd w:id="486"/>
      <w:bookmarkEnd w:id="487"/>
      <w:bookmarkEnd w:id="493"/>
    </w:p>
    <w:p w:rsidR="00B65A2A" w:rsidRPr="00BA2072" w:rsidRDefault="00B65A2A" w:rsidP="00B65A2A">
      <w:pPr>
        <w:rPr>
          <w:rFonts w:ascii="Arial" w:hAnsi="Arial" w:cs="Arial"/>
          <w:color w:val="333333"/>
        </w:rPr>
      </w:pPr>
      <w:r w:rsidRPr="00BA2072">
        <w:rPr>
          <w:rFonts w:ascii="Arial" w:hAnsi="Arial" w:cs="Arial"/>
          <w:color w:val="333333"/>
        </w:rPr>
        <w:t>To calculate a patient's base WIES proceed as follows to determine:</w:t>
      </w:r>
    </w:p>
    <w:p w:rsidR="00B65A2A" w:rsidRPr="00BA2072" w:rsidRDefault="00B65A2A" w:rsidP="00885910">
      <w:pPr>
        <w:numPr>
          <w:ilvl w:val="0"/>
          <w:numId w:val="2"/>
        </w:numPr>
        <w:tabs>
          <w:tab w:val="clear" w:pos="720"/>
          <w:tab w:val="num" w:pos="1080"/>
        </w:tabs>
        <w:ind w:left="1080"/>
        <w:rPr>
          <w:rFonts w:ascii="Arial" w:hAnsi="Arial" w:cs="Arial"/>
          <w:color w:val="333333"/>
          <w:lang w:val="en-US"/>
        </w:rPr>
      </w:pPr>
      <w:r w:rsidRPr="00BA2072">
        <w:rPr>
          <w:rFonts w:ascii="Arial" w:hAnsi="Arial" w:cs="Arial"/>
          <w:color w:val="333333"/>
          <w:lang w:val="en-US"/>
        </w:rPr>
        <w:t>The patient’s NZdrg</w:t>
      </w:r>
      <w:r w:rsidR="00A24402" w:rsidRPr="00BA2072">
        <w:rPr>
          <w:rFonts w:ascii="Arial" w:hAnsi="Arial" w:cs="Arial"/>
          <w:color w:val="333333"/>
          <w:lang w:val="en-US"/>
        </w:rPr>
        <w:t>6</w:t>
      </w:r>
      <w:r w:rsidRPr="00BA2072">
        <w:rPr>
          <w:rFonts w:ascii="Arial" w:hAnsi="Arial" w:cs="Arial"/>
          <w:color w:val="333333"/>
          <w:lang w:val="en-US"/>
        </w:rPr>
        <w:t>0</w:t>
      </w:r>
      <w:r w:rsidR="00642F39" w:rsidRPr="00BA2072">
        <w:rPr>
          <w:rFonts w:ascii="Arial" w:hAnsi="Arial" w:cs="Arial"/>
          <w:color w:val="333333"/>
          <w:lang w:val="en-US"/>
        </w:rPr>
        <w:t>x</w:t>
      </w:r>
    </w:p>
    <w:p w:rsidR="00B65A2A" w:rsidRPr="00BA2072" w:rsidRDefault="00B65A2A" w:rsidP="00885910">
      <w:pPr>
        <w:numPr>
          <w:ilvl w:val="0"/>
          <w:numId w:val="2"/>
        </w:numPr>
        <w:tabs>
          <w:tab w:val="clear" w:pos="720"/>
          <w:tab w:val="num" w:pos="1080"/>
        </w:tabs>
        <w:ind w:left="1080"/>
        <w:rPr>
          <w:rFonts w:ascii="Arial" w:hAnsi="Arial" w:cs="Arial"/>
          <w:color w:val="333333"/>
          <w:lang w:val="en-US"/>
        </w:rPr>
      </w:pPr>
      <w:r w:rsidRPr="00BA2072">
        <w:rPr>
          <w:rFonts w:ascii="Arial" w:hAnsi="Arial" w:cs="Arial"/>
          <w:color w:val="333333"/>
          <w:lang w:val="en-US"/>
        </w:rPr>
        <w:t>The</w:t>
      </w:r>
      <w:r w:rsidR="00810EF8" w:rsidRPr="00BA2072">
        <w:rPr>
          <w:rFonts w:ascii="Arial" w:hAnsi="Arial" w:cs="Arial"/>
          <w:color w:val="333333"/>
          <w:lang w:val="en-US"/>
        </w:rPr>
        <w:t xml:space="preserve"> patient’s length of stay (LOS)</w:t>
      </w:r>
    </w:p>
    <w:p w:rsidR="00B65A2A" w:rsidRPr="00BA2072" w:rsidRDefault="00B65A2A" w:rsidP="00885910">
      <w:pPr>
        <w:numPr>
          <w:ilvl w:val="0"/>
          <w:numId w:val="2"/>
        </w:numPr>
        <w:tabs>
          <w:tab w:val="clear" w:pos="720"/>
          <w:tab w:val="num" w:pos="1080"/>
        </w:tabs>
        <w:ind w:left="1080"/>
        <w:rPr>
          <w:rFonts w:ascii="Arial" w:hAnsi="Arial" w:cs="Arial"/>
          <w:color w:val="333333"/>
          <w:lang w:val="en-US"/>
        </w:rPr>
      </w:pPr>
      <w:r w:rsidRPr="00BA2072">
        <w:rPr>
          <w:rFonts w:ascii="Arial" w:hAnsi="Arial" w:cs="Arial"/>
          <w:color w:val="333333"/>
          <w:lang w:val="en-US"/>
        </w:rPr>
        <w:t>The patient’s length of st</w:t>
      </w:r>
      <w:r w:rsidR="00D96C6E" w:rsidRPr="00BA2072">
        <w:rPr>
          <w:rFonts w:ascii="Arial" w:hAnsi="Arial" w:cs="Arial"/>
          <w:color w:val="333333"/>
          <w:lang w:val="en-US"/>
        </w:rPr>
        <w:t>ay category (LOS_cat: “S”</w:t>
      </w:r>
      <w:r w:rsidR="00BD7589">
        <w:rPr>
          <w:rFonts w:ascii="Arial" w:hAnsi="Arial" w:cs="Arial"/>
          <w:color w:val="333333"/>
          <w:lang w:val="en-US"/>
        </w:rPr>
        <w:t xml:space="preserve"> </w:t>
      </w:r>
      <w:r w:rsidR="00D96C6E" w:rsidRPr="00BA2072">
        <w:rPr>
          <w:rFonts w:ascii="Arial" w:hAnsi="Arial" w:cs="Arial"/>
          <w:color w:val="333333"/>
          <w:lang w:val="en-US"/>
        </w:rPr>
        <w:t>= same</w:t>
      </w:r>
      <w:r w:rsidRPr="00BA2072">
        <w:rPr>
          <w:rFonts w:ascii="Arial" w:hAnsi="Arial" w:cs="Arial"/>
          <w:color w:val="333333"/>
          <w:lang w:val="en-US"/>
        </w:rPr>
        <w:t>da</w:t>
      </w:r>
      <w:r w:rsidR="00810EF8" w:rsidRPr="00BA2072">
        <w:rPr>
          <w:rFonts w:ascii="Arial" w:hAnsi="Arial" w:cs="Arial"/>
          <w:color w:val="333333"/>
          <w:lang w:val="en-US"/>
        </w:rPr>
        <w:t>y, “O”</w:t>
      </w:r>
      <w:r w:rsidR="00BD7589">
        <w:rPr>
          <w:rFonts w:ascii="Arial" w:hAnsi="Arial" w:cs="Arial"/>
          <w:color w:val="333333"/>
          <w:lang w:val="en-US"/>
        </w:rPr>
        <w:t xml:space="preserve"> </w:t>
      </w:r>
      <w:r w:rsidR="00810EF8" w:rsidRPr="00BA2072">
        <w:rPr>
          <w:rFonts w:ascii="Arial" w:hAnsi="Arial" w:cs="Arial"/>
          <w:color w:val="333333"/>
          <w:lang w:val="en-US"/>
        </w:rPr>
        <w:t>= one day, “M”= multiday)</w:t>
      </w:r>
    </w:p>
    <w:p w:rsidR="00432AC8" w:rsidRPr="00BA2072" w:rsidRDefault="00B65A2A" w:rsidP="00885910">
      <w:pPr>
        <w:numPr>
          <w:ilvl w:val="0"/>
          <w:numId w:val="2"/>
        </w:numPr>
        <w:tabs>
          <w:tab w:val="clear" w:pos="720"/>
          <w:tab w:val="num" w:pos="1080"/>
        </w:tabs>
        <w:ind w:left="1080"/>
        <w:rPr>
          <w:rFonts w:ascii="Arial" w:hAnsi="Arial" w:cs="Arial"/>
          <w:color w:val="333333"/>
          <w:lang w:val="en-US"/>
        </w:rPr>
      </w:pPr>
      <w:r w:rsidRPr="00BA2072">
        <w:rPr>
          <w:rFonts w:ascii="Arial" w:hAnsi="Arial" w:cs="Arial"/>
          <w:color w:val="333333"/>
          <w:lang w:val="en-US"/>
        </w:rPr>
        <w:t>The number of mechanical ventilat</w:t>
      </w:r>
      <w:r w:rsidR="00432AC8" w:rsidRPr="00BA2072">
        <w:rPr>
          <w:rFonts w:ascii="Arial" w:hAnsi="Arial" w:cs="Arial"/>
          <w:color w:val="333333"/>
          <w:lang w:val="en-US"/>
        </w:rPr>
        <w:t>ion co-payment days (“adjmvday”)</w:t>
      </w:r>
    </w:p>
    <w:p w:rsidR="00B65A2A" w:rsidRPr="00BA2072" w:rsidRDefault="00432AC8" w:rsidP="00432AC8">
      <w:pPr>
        <w:ind w:left="720" w:firstLine="360"/>
        <w:rPr>
          <w:rFonts w:ascii="Arial" w:hAnsi="Arial" w:cs="Arial"/>
          <w:color w:val="333333"/>
          <w:lang w:val="en-US"/>
        </w:rPr>
      </w:pPr>
      <w:r w:rsidRPr="00BA2072">
        <w:rPr>
          <w:rFonts w:ascii="Arial" w:hAnsi="Arial" w:cs="Arial"/>
          <w:color w:val="333333"/>
          <w:lang w:val="en-US"/>
        </w:rPr>
        <w:t>(</w:t>
      </w:r>
      <w:r w:rsidR="00B65A2A" w:rsidRPr="00BA2072">
        <w:rPr>
          <w:rFonts w:ascii="Arial" w:hAnsi="Arial" w:cs="Arial"/>
          <w:color w:val="333333"/>
          <w:lang w:val="en-US"/>
        </w:rPr>
        <w:t xml:space="preserve">see </w:t>
      </w:r>
      <w:r w:rsidR="004C0CDA" w:rsidRPr="00BA2072">
        <w:rPr>
          <w:rFonts w:ascii="Arial" w:hAnsi="Arial" w:cs="Arial"/>
          <w:color w:val="333333"/>
          <w:lang w:val="en-US"/>
        </w:rPr>
        <w:t>B</w:t>
      </w:r>
      <w:r w:rsidR="00B65A2A" w:rsidRPr="00BA2072">
        <w:rPr>
          <w:rFonts w:ascii="Arial" w:hAnsi="Arial" w:cs="Arial"/>
          <w:color w:val="333333"/>
          <w:lang w:val="en-US"/>
        </w:rPr>
        <w:t>ox 1a</w:t>
      </w:r>
      <w:r w:rsidR="00810EF8" w:rsidRPr="00BA2072">
        <w:rPr>
          <w:rFonts w:ascii="Arial" w:hAnsi="Arial" w:cs="Arial"/>
          <w:color w:val="333333"/>
          <w:lang w:val="en-US"/>
        </w:rPr>
        <w:t>)</w:t>
      </w:r>
    </w:p>
    <w:p w:rsidR="00B65A2A" w:rsidRDefault="00B65A2A" w:rsidP="00885910">
      <w:pPr>
        <w:numPr>
          <w:ilvl w:val="0"/>
          <w:numId w:val="2"/>
        </w:numPr>
        <w:tabs>
          <w:tab w:val="clear" w:pos="720"/>
          <w:tab w:val="num" w:pos="1080"/>
        </w:tabs>
        <w:ind w:left="1080"/>
        <w:rPr>
          <w:rFonts w:ascii="Arial" w:hAnsi="Arial" w:cs="Arial"/>
          <w:color w:val="333333"/>
          <w:lang w:val="en-US"/>
        </w:rPr>
      </w:pPr>
      <w:r w:rsidRPr="00BA2072">
        <w:rPr>
          <w:rFonts w:ascii="Arial" w:hAnsi="Arial" w:cs="Arial"/>
          <w:color w:val="333333"/>
          <w:lang w:val="en-US"/>
        </w:rPr>
        <w:t>The patient’s inlier status (“I”</w:t>
      </w:r>
      <w:r w:rsidR="00BD7589">
        <w:rPr>
          <w:rFonts w:ascii="Arial" w:hAnsi="Arial" w:cs="Arial"/>
          <w:color w:val="333333"/>
          <w:lang w:val="en-US"/>
        </w:rPr>
        <w:t xml:space="preserve"> </w:t>
      </w:r>
      <w:r w:rsidRPr="00BA2072">
        <w:rPr>
          <w:rFonts w:ascii="Arial" w:hAnsi="Arial" w:cs="Arial"/>
          <w:color w:val="333333"/>
          <w:lang w:val="en-US"/>
        </w:rPr>
        <w:t>= inlier, “L”</w:t>
      </w:r>
      <w:r w:rsidR="00BD7589">
        <w:rPr>
          <w:rFonts w:ascii="Arial" w:hAnsi="Arial" w:cs="Arial"/>
          <w:color w:val="333333"/>
          <w:lang w:val="en-US"/>
        </w:rPr>
        <w:t xml:space="preserve"> </w:t>
      </w:r>
      <w:r w:rsidRPr="00BA2072">
        <w:rPr>
          <w:rFonts w:ascii="Arial" w:hAnsi="Arial" w:cs="Arial"/>
          <w:color w:val="333333"/>
          <w:lang w:val="en-US"/>
        </w:rPr>
        <w:t>= low outlier, “H”</w:t>
      </w:r>
      <w:r w:rsidR="00BD7589">
        <w:rPr>
          <w:rFonts w:ascii="Arial" w:hAnsi="Arial" w:cs="Arial"/>
          <w:color w:val="333333"/>
          <w:lang w:val="en-US"/>
        </w:rPr>
        <w:t xml:space="preserve"> </w:t>
      </w:r>
      <w:r w:rsidRPr="00BA2072">
        <w:rPr>
          <w:rFonts w:ascii="Arial" w:hAnsi="Arial" w:cs="Arial"/>
          <w:color w:val="333333"/>
          <w:lang w:val="en-US"/>
        </w:rPr>
        <w:t>= high outlier).</w:t>
      </w:r>
    </w:p>
    <w:p w:rsidR="00B30D17" w:rsidRDefault="00B30D17" w:rsidP="00B30D17">
      <w:pPr>
        <w:ind w:left="720"/>
        <w:rPr>
          <w:rFonts w:ascii="Arial" w:hAnsi="Arial" w:cs="Arial"/>
          <w:color w:val="333333"/>
          <w:lang w:val="en-US"/>
        </w:rPr>
      </w:pPr>
    </w:p>
    <w:p w:rsidR="00B65A2A" w:rsidRDefault="00B65A2A" w:rsidP="00B65A2A">
      <w:pPr>
        <w:numPr>
          <w:ilvl w:val="12"/>
          <w:numId w:val="0"/>
        </w:numPr>
        <w:rPr>
          <w:rFonts w:ascii="Arial" w:hAnsi="Arial" w:cs="Arial"/>
          <w:color w:val="333333"/>
        </w:rPr>
      </w:pPr>
      <w:r w:rsidRPr="00BA2072">
        <w:rPr>
          <w:rFonts w:ascii="Arial" w:hAnsi="Arial" w:cs="Arial"/>
          <w:color w:val="333333"/>
        </w:rPr>
        <w:t>The patient’s length of stay and length of stay category are derived from the admission date, discharge date and leave days.  A maximum length of stay of one year (365 days) is used.  Technical specifications are given in Box 2a.</w:t>
      </w:r>
    </w:p>
    <w:p w:rsidR="00DF65C9" w:rsidRDefault="00DF65C9" w:rsidP="00B65A2A">
      <w:pPr>
        <w:numPr>
          <w:ilvl w:val="12"/>
          <w:numId w:val="0"/>
        </w:numPr>
        <w:rPr>
          <w:rFonts w:ascii="Arial" w:hAnsi="Arial" w:cs="Arial"/>
          <w:color w:val="333333"/>
        </w:rPr>
      </w:pP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2a:</w:t>
      </w:r>
      <w:r w:rsidRPr="00BA2072">
        <w:rPr>
          <w:rFonts w:ascii="Arial" w:hAnsi="Arial" w:cs="Arial"/>
          <w:b/>
          <w:sz w:val="20"/>
        </w:rPr>
        <w:tab/>
        <w:t>Determining Length of Stay Category and Maximum Length of Stay</w:t>
      </w: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sz w:val="20"/>
        </w:rPr>
      </w:pP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Sameday</w:t>
      </w:r>
      <w:r w:rsidR="00BD7589">
        <w:rPr>
          <w:rFonts w:ascii="Arial" w:hAnsi="Arial" w:cs="Arial"/>
          <w:color w:val="333333"/>
          <w:sz w:val="20"/>
        </w:rPr>
        <w:t xml:space="preserve"> </w:t>
      </w:r>
      <w:r w:rsidRPr="00BA2072">
        <w:rPr>
          <w:rFonts w:ascii="Arial" w:hAnsi="Arial" w:cs="Arial"/>
          <w:color w:val="333333"/>
          <w:sz w:val="20"/>
        </w:rPr>
        <w:t>=</w:t>
      </w:r>
      <w:r w:rsidR="00BD7589">
        <w:rPr>
          <w:rFonts w:ascii="Arial" w:hAnsi="Arial" w:cs="Arial"/>
          <w:color w:val="333333"/>
          <w:sz w:val="20"/>
        </w:rPr>
        <w:t xml:space="preserve"> </w:t>
      </w:r>
      <w:r w:rsidRPr="00BA2072">
        <w:rPr>
          <w:rFonts w:ascii="Arial" w:hAnsi="Arial" w:cs="Arial"/>
          <w:color w:val="333333"/>
          <w:sz w:val="20"/>
        </w:rPr>
        <w:t>'Y' if admission date = discharge date</w:t>
      </w:r>
    </w:p>
    <w:p w:rsidR="00B65A2A" w:rsidRPr="00BA2072" w:rsidRDefault="00810EF8"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e</w:t>
      </w:r>
      <w:r w:rsidR="00B65A2A" w:rsidRPr="00BA2072">
        <w:rPr>
          <w:rFonts w:ascii="Arial" w:hAnsi="Arial" w:cs="Arial"/>
          <w:color w:val="333333"/>
          <w:sz w:val="20"/>
        </w:rPr>
        <w:t>lse sameday</w:t>
      </w:r>
      <w:r w:rsidR="00BD7589">
        <w:rPr>
          <w:rFonts w:ascii="Arial" w:hAnsi="Arial" w:cs="Arial"/>
          <w:color w:val="333333"/>
          <w:sz w:val="20"/>
        </w:rPr>
        <w:t xml:space="preserve"> </w:t>
      </w:r>
      <w:r w:rsidR="00B65A2A" w:rsidRPr="00BA2072">
        <w:rPr>
          <w:rFonts w:ascii="Arial" w:hAnsi="Arial" w:cs="Arial"/>
          <w:color w:val="333333"/>
          <w:sz w:val="20"/>
        </w:rPr>
        <w:t>=</w:t>
      </w:r>
      <w:r w:rsidR="00BD7589">
        <w:rPr>
          <w:rFonts w:ascii="Arial" w:hAnsi="Arial" w:cs="Arial"/>
          <w:color w:val="333333"/>
          <w:sz w:val="20"/>
        </w:rPr>
        <w:t xml:space="preserve"> </w:t>
      </w:r>
      <w:r w:rsidR="00B65A2A" w:rsidRPr="00BA2072">
        <w:rPr>
          <w:rFonts w:ascii="Arial" w:hAnsi="Arial" w:cs="Arial"/>
          <w:color w:val="333333"/>
          <w:sz w:val="20"/>
        </w:rPr>
        <w:t>'N'</w:t>
      </w: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If (sameday = ‘Y’) then</w:t>
      </w:r>
    </w:p>
    <w:p w:rsidR="00B65A2A" w:rsidRPr="00BA2072" w:rsidRDefault="00B65A2A" w:rsidP="00810EF8">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LOS_cat = “S”</w:t>
      </w:r>
    </w:p>
    <w:p w:rsidR="00B65A2A" w:rsidRPr="00BA2072" w:rsidRDefault="00B65A2A" w:rsidP="00810EF8">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go to step/box 2b</w:t>
      </w:r>
    </w:p>
    <w:p w:rsidR="00810EF8" w:rsidRPr="00BA2072" w:rsidRDefault="00810EF8" w:rsidP="00810EF8">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p>
    <w:p w:rsidR="00B65A2A" w:rsidRPr="00BA2072" w:rsidRDefault="002A1A12"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 xml:space="preserve">else if </w:t>
      </w:r>
      <w:r w:rsidR="00B65A2A" w:rsidRPr="00BA2072">
        <w:rPr>
          <w:rFonts w:ascii="Arial" w:hAnsi="Arial" w:cs="Arial"/>
          <w:color w:val="333333"/>
          <w:sz w:val="20"/>
        </w:rPr>
        <w:t>(sameday = ‘N’) and (LOS less than or equal to 1) then</w:t>
      </w: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LOS_cat = “O”</w:t>
      </w: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go to step/box 2b</w:t>
      </w: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else</w:t>
      </w: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outlineLvl w:val="0"/>
        <w:rPr>
          <w:rFonts w:ascii="Arial" w:hAnsi="Arial" w:cs="Arial"/>
          <w:i/>
          <w:color w:val="333333"/>
          <w:sz w:val="20"/>
        </w:rPr>
      </w:pPr>
      <w:r w:rsidRPr="00BA2072">
        <w:rPr>
          <w:rFonts w:ascii="Arial" w:hAnsi="Arial" w:cs="Arial"/>
          <w:color w:val="333333"/>
          <w:sz w:val="20"/>
        </w:rPr>
        <w:t>LOS_cat = “M“</w:t>
      </w: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go to step/box 2b</w:t>
      </w:r>
    </w:p>
    <w:p w:rsidR="009C41DD" w:rsidRPr="00BA2072" w:rsidRDefault="009C41DD" w:rsidP="00B65A2A">
      <w:pPr>
        <w:numPr>
          <w:ilvl w:val="12"/>
          <w:numId w:val="0"/>
        </w:numPr>
        <w:rPr>
          <w:rFonts w:ascii="Arial" w:hAnsi="Arial" w:cs="Arial"/>
          <w:color w:val="333333"/>
        </w:rPr>
      </w:pPr>
    </w:p>
    <w:p w:rsidR="00B65A2A" w:rsidRPr="00BA2072" w:rsidRDefault="00B65A2A" w:rsidP="00B65A2A">
      <w:pPr>
        <w:numPr>
          <w:ilvl w:val="12"/>
          <w:numId w:val="0"/>
        </w:numPr>
        <w:rPr>
          <w:rFonts w:ascii="Arial" w:hAnsi="Arial" w:cs="Arial"/>
          <w:color w:val="333333"/>
        </w:rPr>
      </w:pPr>
      <w:r w:rsidRPr="00BA2072">
        <w:rPr>
          <w:rFonts w:ascii="Arial" w:hAnsi="Arial" w:cs="Arial"/>
          <w:color w:val="333333"/>
        </w:rPr>
        <w:t>The patient’s inlier status is determined by comparing the patient’s length of stay with the inlier boundaries for the NZdrg</w:t>
      </w:r>
      <w:r w:rsidR="00B95865" w:rsidRPr="00BA2072">
        <w:rPr>
          <w:rFonts w:ascii="Arial" w:hAnsi="Arial" w:cs="Arial"/>
          <w:color w:val="333333"/>
        </w:rPr>
        <w:t>6</w:t>
      </w:r>
      <w:r w:rsidRPr="00BA2072">
        <w:rPr>
          <w:rFonts w:ascii="Arial" w:hAnsi="Arial" w:cs="Arial"/>
          <w:color w:val="333333"/>
        </w:rPr>
        <w:t>0</w:t>
      </w:r>
      <w:r w:rsidR="00642F39" w:rsidRPr="00BA2072">
        <w:rPr>
          <w:rFonts w:ascii="Arial" w:hAnsi="Arial" w:cs="Arial"/>
          <w:color w:val="333333"/>
        </w:rPr>
        <w:t>x</w:t>
      </w:r>
      <w:r w:rsidRPr="00BA2072">
        <w:rPr>
          <w:rFonts w:ascii="Arial" w:hAnsi="Arial" w:cs="Arial"/>
          <w:color w:val="333333"/>
        </w:rPr>
        <w:t xml:space="preserve"> to which the patient is allocated. </w:t>
      </w:r>
      <w:r w:rsidR="008303ED" w:rsidRPr="00BA2072">
        <w:rPr>
          <w:rFonts w:ascii="Arial" w:hAnsi="Arial" w:cs="Arial"/>
          <w:color w:val="333333"/>
        </w:rPr>
        <w:t xml:space="preserve"> </w:t>
      </w:r>
      <w:r w:rsidRPr="00BA2072">
        <w:rPr>
          <w:rFonts w:ascii="Arial" w:hAnsi="Arial" w:cs="Arial"/>
          <w:color w:val="333333"/>
        </w:rPr>
        <w:t xml:space="preserve">The low inlier (lb) and the high inlier (hb) boundaries are given in the </w:t>
      </w:r>
      <w:del w:id="494" w:author="Tracy Thompson" w:date="2015-08-05T10:10:00Z">
        <w:r w:rsidR="00DB0FD6" w:rsidDel="001B4F92">
          <w:rPr>
            <w:rFonts w:ascii="Arial" w:hAnsi="Arial" w:cs="Arial"/>
            <w:color w:val="333333"/>
          </w:rPr>
          <w:delText>WIESNZ1</w:delText>
        </w:r>
        <w:r w:rsidR="004B47C3" w:rsidDel="001B4F92">
          <w:rPr>
            <w:rFonts w:ascii="Arial" w:hAnsi="Arial" w:cs="Arial"/>
            <w:color w:val="333333"/>
          </w:rPr>
          <w:delText>5</w:delText>
        </w:r>
      </w:del>
      <w:ins w:id="495" w:author="Tracy Thompson" w:date="2015-08-05T10:10:00Z">
        <w:r w:rsidR="001B4F92">
          <w:rPr>
            <w:rFonts w:ascii="Arial" w:hAnsi="Arial" w:cs="Arial"/>
            <w:color w:val="333333"/>
          </w:rPr>
          <w:t>WIESNZ16</w:t>
        </w:r>
      </w:ins>
      <w:r w:rsidRPr="00BA2072">
        <w:rPr>
          <w:rFonts w:ascii="Arial" w:hAnsi="Arial" w:cs="Arial"/>
          <w:color w:val="333333"/>
        </w:rPr>
        <w:t xml:space="preserve"> weights table. </w:t>
      </w:r>
    </w:p>
    <w:p w:rsidR="00B65A2A" w:rsidRPr="00BA2072" w:rsidRDefault="00B65A2A" w:rsidP="00B65A2A">
      <w:pPr>
        <w:numPr>
          <w:ilvl w:val="12"/>
          <w:numId w:val="0"/>
        </w:numPr>
        <w:rPr>
          <w:rFonts w:ascii="Arial" w:hAnsi="Arial" w:cs="Arial"/>
          <w:color w:val="333333"/>
        </w:rPr>
      </w:pPr>
    </w:p>
    <w:p w:rsidR="00B65A2A" w:rsidRPr="00BA2072" w:rsidRDefault="00B65A2A" w:rsidP="00B65A2A">
      <w:pPr>
        <w:numPr>
          <w:ilvl w:val="12"/>
          <w:numId w:val="0"/>
        </w:numPr>
        <w:rPr>
          <w:rFonts w:ascii="Arial" w:hAnsi="Arial" w:cs="Arial"/>
          <w:color w:val="333333"/>
        </w:rPr>
      </w:pPr>
      <w:r w:rsidRPr="00BA2072">
        <w:rPr>
          <w:rFonts w:ascii="Arial" w:hAnsi="Arial" w:cs="Arial"/>
          <w:color w:val="333333"/>
        </w:rPr>
        <w:t>A patient is classified as an inlier when their length of stay is greater than or equal to the</w:t>
      </w:r>
      <w:r w:rsidR="007A35A0">
        <w:rPr>
          <w:rFonts w:ascii="Arial" w:hAnsi="Arial" w:cs="Arial"/>
          <w:color w:val="333333"/>
        </w:rPr>
        <w:t xml:space="preserve"> l</w:t>
      </w:r>
      <w:r w:rsidRPr="00BA2072">
        <w:rPr>
          <w:rFonts w:ascii="Arial" w:hAnsi="Arial" w:cs="Arial"/>
          <w:color w:val="333333"/>
        </w:rPr>
        <w:t>ow inlier boundary (lb) and less than or equal to the sum of the high inlier boundary plus any mechanical ventilation co-payment days (hb+adjmvday). Patients with a length of stay less than the low inlier boundary are classified as low outliers.</w:t>
      </w:r>
    </w:p>
    <w:p w:rsidR="00B65A2A" w:rsidRPr="00BA2072" w:rsidRDefault="00B65A2A" w:rsidP="00B65A2A">
      <w:pPr>
        <w:numPr>
          <w:ilvl w:val="12"/>
          <w:numId w:val="0"/>
        </w:numPr>
        <w:rPr>
          <w:rFonts w:ascii="Arial" w:hAnsi="Arial" w:cs="Arial"/>
          <w:color w:val="333333"/>
        </w:rPr>
      </w:pPr>
    </w:p>
    <w:p w:rsidR="00B65A2A" w:rsidRPr="00BA2072" w:rsidRDefault="00B65A2A" w:rsidP="00B65A2A">
      <w:pPr>
        <w:numPr>
          <w:ilvl w:val="12"/>
          <w:numId w:val="0"/>
        </w:numPr>
        <w:rPr>
          <w:rFonts w:ascii="Arial" w:hAnsi="Arial" w:cs="Arial"/>
          <w:color w:val="333333"/>
        </w:rPr>
      </w:pPr>
      <w:r w:rsidRPr="00BA2072">
        <w:rPr>
          <w:rFonts w:ascii="Arial" w:hAnsi="Arial" w:cs="Arial"/>
          <w:color w:val="333333"/>
        </w:rPr>
        <w:t xml:space="preserve">Patients with a length of stay greater than the sum </w:t>
      </w:r>
      <w:r w:rsidR="007A35A0">
        <w:rPr>
          <w:rFonts w:ascii="Arial" w:hAnsi="Arial" w:cs="Arial"/>
          <w:color w:val="333333"/>
        </w:rPr>
        <w:t xml:space="preserve">of the high inlier boundary and </w:t>
      </w:r>
      <w:r w:rsidRPr="00BA2072">
        <w:rPr>
          <w:rFonts w:ascii="Arial" w:hAnsi="Arial" w:cs="Arial"/>
          <w:color w:val="333333"/>
        </w:rPr>
        <w:t xml:space="preserve">mechanical ventilation co-payment days are classified as high outliers.  Technical specifications are given in </w:t>
      </w:r>
      <w:r w:rsidR="004C0CDA" w:rsidRPr="00BA2072">
        <w:rPr>
          <w:rFonts w:ascii="Arial" w:hAnsi="Arial" w:cs="Arial"/>
          <w:color w:val="333333"/>
        </w:rPr>
        <w:t>B</w:t>
      </w:r>
      <w:r w:rsidRPr="00BA2072">
        <w:rPr>
          <w:rFonts w:ascii="Arial" w:hAnsi="Arial" w:cs="Arial"/>
          <w:color w:val="333333"/>
        </w:rPr>
        <w:t>ox 2b below.</w:t>
      </w: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2b:</w:t>
      </w:r>
      <w:r w:rsidRPr="00BA2072">
        <w:rPr>
          <w:rFonts w:ascii="Arial" w:hAnsi="Arial" w:cs="Arial"/>
          <w:b/>
          <w:sz w:val="20"/>
        </w:rPr>
        <w:tab/>
        <w:t>Calculate Inlier Status</w:t>
      </w:r>
    </w:p>
    <w:p w:rsidR="002A1A12" w:rsidRPr="00BA2072" w:rsidRDefault="002A1A12"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sz w:val="20"/>
        </w:rPr>
      </w:pP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If LOS &lt;</w:t>
      </w:r>
      <w:r w:rsidR="008303ED" w:rsidRPr="00BA2072">
        <w:rPr>
          <w:rFonts w:ascii="Arial" w:hAnsi="Arial" w:cs="Arial"/>
          <w:color w:val="333333"/>
          <w:sz w:val="20"/>
        </w:rPr>
        <w:t xml:space="preserve"> </w:t>
      </w:r>
      <w:r w:rsidRPr="00BA2072">
        <w:rPr>
          <w:rFonts w:ascii="Arial" w:hAnsi="Arial" w:cs="Arial"/>
          <w:color w:val="333333"/>
          <w:sz w:val="20"/>
        </w:rPr>
        <w:t>lb then</w:t>
      </w: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Inlier = “L”</w:t>
      </w: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go to box 2c</w:t>
      </w:r>
    </w:p>
    <w:p w:rsidR="002A1A12" w:rsidRPr="00BA2072" w:rsidRDefault="002A1A12"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p>
    <w:p w:rsidR="00B65A2A" w:rsidRPr="00BA2072" w:rsidRDefault="002A1A12"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e</w:t>
      </w:r>
      <w:r w:rsidR="00B65A2A" w:rsidRPr="00BA2072">
        <w:rPr>
          <w:rFonts w:ascii="Arial" w:hAnsi="Arial" w:cs="Arial"/>
          <w:color w:val="333333"/>
          <w:sz w:val="20"/>
        </w:rPr>
        <w:t>lse if LOS &gt; (hb + adjmvday) then</w:t>
      </w: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outlineLvl w:val="0"/>
        <w:rPr>
          <w:rFonts w:ascii="Arial" w:hAnsi="Arial" w:cs="Arial"/>
          <w:color w:val="333333"/>
          <w:sz w:val="20"/>
        </w:rPr>
      </w:pPr>
      <w:r w:rsidRPr="00BA2072">
        <w:rPr>
          <w:rFonts w:ascii="Arial" w:hAnsi="Arial" w:cs="Arial"/>
          <w:color w:val="333333"/>
          <w:sz w:val="20"/>
        </w:rPr>
        <w:t>Inlier = “H”</w:t>
      </w:r>
    </w:p>
    <w:p w:rsidR="002A1A12" w:rsidRPr="00BA2072" w:rsidRDefault="001C16C0"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go to</w:t>
      </w:r>
      <w:r w:rsidR="004A74C3" w:rsidRPr="00BA2072">
        <w:rPr>
          <w:rFonts w:ascii="Arial" w:hAnsi="Arial" w:cs="Arial"/>
          <w:color w:val="333333"/>
          <w:sz w:val="20"/>
        </w:rPr>
        <w:t xml:space="preserve"> </w:t>
      </w:r>
      <w:r w:rsidR="00365205" w:rsidRPr="00BA2072">
        <w:rPr>
          <w:rFonts w:ascii="Arial" w:hAnsi="Arial" w:cs="Arial"/>
          <w:color w:val="333333"/>
          <w:sz w:val="20"/>
        </w:rPr>
        <w:t>box</w:t>
      </w:r>
      <w:r w:rsidR="00B65A2A" w:rsidRPr="00BA2072">
        <w:rPr>
          <w:rFonts w:ascii="Arial" w:hAnsi="Arial" w:cs="Arial"/>
          <w:color w:val="333333"/>
          <w:sz w:val="20"/>
        </w:rPr>
        <w:t xml:space="preserve"> 2c</w:t>
      </w: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else</w:t>
      </w: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20"/>
        <w:outlineLvl w:val="0"/>
        <w:rPr>
          <w:rFonts w:ascii="Arial" w:hAnsi="Arial" w:cs="Arial"/>
          <w:color w:val="333333"/>
          <w:sz w:val="20"/>
        </w:rPr>
      </w:pPr>
      <w:r w:rsidRPr="00BA2072">
        <w:rPr>
          <w:rFonts w:ascii="Arial" w:hAnsi="Arial" w:cs="Arial"/>
          <w:color w:val="333333"/>
          <w:sz w:val="20"/>
        </w:rPr>
        <w:t>Inlier = “I”</w:t>
      </w:r>
    </w:p>
    <w:p w:rsidR="00C57D24" w:rsidRDefault="00C57D24"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go to box 2c</w:t>
      </w:r>
    </w:p>
    <w:p w:rsidR="004A765C" w:rsidRDefault="004A765C" w:rsidP="00B65A2A">
      <w:pPr>
        <w:numPr>
          <w:ilvl w:val="12"/>
          <w:numId w:val="0"/>
        </w:numPr>
        <w:rPr>
          <w:rFonts w:ascii="Arial" w:hAnsi="Arial" w:cs="Arial"/>
          <w:color w:val="333333"/>
        </w:rPr>
      </w:pPr>
    </w:p>
    <w:p w:rsidR="00B65A2A" w:rsidRPr="00BA2072" w:rsidRDefault="00B65A2A" w:rsidP="00B65A2A">
      <w:pPr>
        <w:numPr>
          <w:ilvl w:val="12"/>
          <w:numId w:val="0"/>
        </w:numPr>
        <w:rPr>
          <w:rFonts w:ascii="Arial" w:hAnsi="Arial" w:cs="Arial"/>
          <w:color w:val="333333"/>
        </w:rPr>
      </w:pPr>
      <w:r w:rsidRPr="00BA2072">
        <w:rPr>
          <w:rFonts w:ascii="Arial" w:hAnsi="Arial" w:cs="Arial"/>
          <w:color w:val="333333"/>
        </w:rPr>
        <w:t xml:space="preserve">Separate columns occur in the </w:t>
      </w:r>
      <w:del w:id="496" w:author="Tracy Thompson" w:date="2015-08-05T10:10:00Z">
        <w:r w:rsidR="00DB0FD6" w:rsidDel="001B4F92">
          <w:rPr>
            <w:rFonts w:ascii="Arial" w:hAnsi="Arial" w:cs="Arial"/>
            <w:color w:val="333333"/>
          </w:rPr>
          <w:delText>WIESNZ1</w:delText>
        </w:r>
        <w:r w:rsidR="004B47C3" w:rsidDel="001B4F92">
          <w:rPr>
            <w:rFonts w:ascii="Arial" w:hAnsi="Arial" w:cs="Arial"/>
            <w:color w:val="333333"/>
          </w:rPr>
          <w:delText>5</w:delText>
        </w:r>
      </w:del>
      <w:ins w:id="497" w:author="Tracy Thompson" w:date="2015-08-05T10:10:00Z">
        <w:r w:rsidR="001B4F92">
          <w:rPr>
            <w:rFonts w:ascii="Arial" w:hAnsi="Arial" w:cs="Arial"/>
            <w:color w:val="333333"/>
          </w:rPr>
          <w:t>WIESNZ16</w:t>
        </w:r>
      </w:ins>
      <w:r w:rsidRPr="00BA2072">
        <w:rPr>
          <w:rFonts w:ascii="Arial" w:hAnsi="Arial" w:cs="Arial"/>
          <w:color w:val="333333"/>
        </w:rPr>
        <w:t xml:space="preserve"> weights table for episodes that are:</w:t>
      </w:r>
    </w:p>
    <w:p w:rsidR="00B65A2A" w:rsidRPr="00BA2072" w:rsidRDefault="00B65A2A" w:rsidP="00885910">
      <w:pPr>
        <w:numPr>
          <w:ilvl w:val="0"/>
          <w:numId w:val="2"/>
        </w:numPr>
        <w:tabs>
          <w:tab w:val="clear" w:pos="720"/>
          <w:tab w:val="num" w:pos="1080"/>
        </w:tabs>
        <w:ind w:left="1080"/>
        <w:rPr>
          <w:rFonts w:ascii="Arial" w:hAnsi="Arial" w:cs="Arial"/>
          <w:color w:val="333333"/>
          <w:lang w:val="en-US"/>
        </w:rPr>
      </w:pPr>
      <w:r w:rsidRPr="00BA2072">
        <w:rPr>
          <w:rFonts w:ascii="Arial" w:hAnsi="Arial" w:cs="Arial"/>
          <w:color w:val="333333"/>
          <w:lang w:val="en-US"/>
        </w:rPr>
        <w:t>sameday</w:t>
      </w:r>
    </w:p>
    <w:p w:rsidR="00B65A2A" w:rsidRPr="00BA2072" w:rsidRDefault="00B65A2A" w:rsidP="00885910">
      <w:pPr>
        <w:numPr>
          <w:ilvl w:val="0"/>
          <w:numId w:val="2"/>
        </w:numPr>
        <w:tabs>
          <w:tab w:val="clear" w:pos="720"/>
          <w:tab w:val="num" w:pos="1080"/>
        </w:tabs>
        <w:ind w:left="1080"/>
        <w:rPr>
          <w:rFonts w:ascii="Arial" w:hAnsi="Arial" w:cs="Arial"/>
          <w:color w:val="333333"/>
          <w:lang w:val="en-US"/>
        </w:rPr>
      </w:pPr>
      <w:r w:rsidRPr="00BA2072">
        <w:rPr>
          <w:rFonts w:ascii="Arial" w:hAnsi="Arial" w:cs="Arial"/>
          <w:color w:val="333333"/>
          <w:lang w:val="en-US"/>
        </w:rPr>
        <w:t>one day</w:t>
      </w:r>
    </w:p>
    <w:p w:rsidR="00B65A2A" w:rsidRPr="00BA2072" w:rsidRDefault="00B65A2A" w:rsidP="00885910">
      <w:pPr>
        <w:numPr>
          <w:ilvl w:val="0"/>
          <w:numId w:val="2"/>
        </w:numPr>
        <w:tabs>
          <w:tab w:val="clear" w:pos="720"/>
          <w:tab w:val="num" w:pos="1080"/>
        </w:tabs>
        <w:ind w:left="1080"/>
        <w:rPr>
          <w:rFonts w:ascii="Arial" w:hAnsi="Arial" w:cs="Arial"/>
          <w:color w:val="333333"/>
          <w:lang w:val="en-US"/>
        </w:rPr>
      </w:pPr>
      <w:r w:rsidRPr="00BA2072">
        <w:rPr>
          <w:rFonts w:ascii="Arial" w:hAnsi="Arial" w:cs="Arial"/>
          <w:color w:val="333333"/>
          <w:lang w:val="en-US"/>
        </w:rPr>
        <w:t>multiday low outliers</w:t>
      </w:r>
    </w:p>
    <w:p w:rsidR="007060B4" w:rsidRDefault="00B65A2A" w:rsidP="00885910">
      <w:pPr>
        <w:numPr>
          <w:ilvl w:val="0"/>
          <w:numId w:val="2"/>
        </w:numPr>
        <w:tabs>
          <w:tab w:val="clear" w:pos="720"/>
          <w:tab w:val="num" w:pos="1080"/>
        </w:tabs>
        <w:ind w:left="1080"/>
        <w:rPr>
          <w:rFonts w:ascii="Arial" w:hAnsi="Arial" w:cs="Arial"/>
          <w:color w:val="333333"/>
          <w:lang w:val="en-US"/>
        </w:rPr>
      </w:pPr>
      <w:r w:rsidRPr="007060B4">
        <w:rPr>
          <w:rFonts w:ascii="Arial" w:hAnsi="Arial" w:cs="Arial"/>
          <w:color w:val="333333"/>
          <w:lang w:val="en-US"/>
        </w:rPr>
        <w:t>multiday inliers</w:t>
      </w:r>
    </w:p>
    <w:p w:rsidR="00B65A2A" w:rsidRPr="007060B4" w:rsidRDefault="00B65A2A" w:rsidP="00885910">
      <w:pPr>
        <w:numPr>
          <w:ilvl w:val="0"/>
          <w:numId w:val="2"/>
        </w:numPr>
        <w:tabs>
          <w:tab w:val="clear" w:pos="720"/>
          <w:tab w:val="num" w:pos="1080"/>
        </w:tabs>
        <w:ind w:left="1080"/>
        <w:rPr>
          <w:rFonts w:ascii="Arial" w:hAnsi="Arial" w:cs="Arial"/>
          <w:color w:val="333333"/>
          <w:lang w:val="en-US"/>
        </w:rPr>
      </w:pPr>
      <w:r w:rsidRPr="007060B4">
        <w:rPr>
          <w:rFonts w:ascii="Arial" w:hAnsi="Arial" w:cs="Arial"/>
          <w:color w:val="333333"/>
          <w:lang w:val="en-US"/>
        </w:rPr>
        <w:t xml:space="preserve">high outliers. </w:t>
      </w:r>
    </w:p>
    <w:p w:rsidR="00B65A2A" w:rsidRPr="00BA2072" w:rsidRDefault="00B65A2A" w:rsidP="00B65A2A">
      <w:pPr>
        <w:rPr>
          <w:rFonts w:ascii="Arial" w:hAnsi="Arial" w:cs="Arial"/>
          <w:color w:val="333333"/>
        </w:rPr>
      </w:pPr>
    </w:p>
    <w:p w:rsidR="00526F6B" w:rsidRDefault="00B65A2A" w:rsidP="00B65A2A">
      <w:pPr>
        <w:rPr>
          <w:rFonts w:ascii="Arial" w:hAnsi="Arial" w:cs="Arial"/>
          <w:color w:val="333333"/>
        </w:rPr>
      </w:pPr>
      <w:r w:rsidRPr="00BA2072">
        <w:rPr>
          <w:rFonts w:ascii="Arial" w:hAnsi="Arial" w:cs="Arial"/>
          <w:color w:val="333333"/>
        </w:rPr>
        <w:t xml:space="preserve">The base WIES score for sameday episodes (inlier and low outlier), one day episodes (inlier and low outliers), and multiday inliers can be read directly from the </w:t>
      </w:r>
      <w:del w:id="498" w:author="Tracy Thompson" w:date="2015-08-05T10:10:00Z">
        <w:r w:rsidR="00DB0FD6" w:rsidDel="001B4F92">
          <w:rPr>
            <w:rFonts w:ascii="Arial" w:hAnsi="Arial" w:cs="Arial"/>
            <w:color w:val="333333"/>
          </w:rPr>
          <w:delText>WIESNZ1</w:delText>
        </w:r>
        <w:r w:rsidR="004B47C3" w:rsidDel="001B4F92">
          <w:rPr>
            <w:rFonts w:ascii="Arial" w:hAnsi="Arial" w:cs="Arial"/>
            <w:color w:val="333333"/>
          </w:rPr>
          <w:delText>5</w:delText>
        </w:r>
      </w:del>
      <w:ins w:id="499" w:author="Tracy Thompson" w:date="2015-08-05T10:10:00Z">
        <w:r w:rsidR="001B4F92">
          <w:rPr>
            <w:rFonts w:ascii="Arial" w:hAnsi="Arial" w:cs="Arial"/>
            <w:color w:val="333333"/>
          </w:rPr>
          <w:t>WIESNZ16</w:t>
        </w:r>
      </w:ins>
      <w:r w:rsidRPr="00BA2072">
        <w:rPr>
          <w:rFonts w:ascii="Arial" w:hAnsi="Arial" w:cs="Arial"/>
          <w:color w:val="333333"/>
        </w:rPr>
        <w:t xml:space="preserve"> weights table using the appropriate column and row (NZdrg</w:t>
      </w:r>
      <w:r w:rsidR="00A24402" w:rsidRPr="00BA2072">
        <w:rPr>
          <w:rFonts w:ascii="Arial" w:hAnsi="Arial" w:cs="Arial"/>
          <w:color w:val="333333"/>
        </w:rPr>
        <w:t>6</w:t>
      </w:r>
      <w:r w:rsidRPr="00BA2072">
        <w:rPr>
          <w:rFonts w:ascii="Arial" w:hAnsi="Arial" w:cs="Arial"/>
          <w:color w:val="333333"/>
        </w:rPr>
        <w:t>0</w:t>
      </w:r>
      <w:r w:rsidR="00642F39" w:rsidRPr="00BA2072">
        <w:rPr>
          <w:rFonts w:ascii="Arial" w:hAnsi="Arial" w:cs="Arial"/>
          <w:color w:val="333333"/>
        </w:rPr>
        <w:t>x</w:t>
      </w:r>
      <w:r w:rsidRPr="00BA2072">
        <w:rPr>
          <w:rFonts w:ascii="Arial" w:hAnsi="Arial" w:cs="Arial"/>
          <w:color w:val="333333"/>
        </w:rPr>
        <w:t>).</w:t>
      </w:r>
    </w:p>
    <w:p w:rsidR="00526F6B" w:rsidRDefault="00B65A2A" w:rsidP="00B65A2A">
      <w:pPr>
        <w:rPr>
          <w:rFonts w:ascii="Arial" w:hAnsi="Arial" w:cs="Arial"/>
          <w:color w:val="333333"/>
        </w:rPr>
      </w:pPr>
      <w:r w:rsidRPr="00BA2072">
        <w:rPr>
          <w:rFonts w:ascii="Arial" w:hAnsi="Arial" w:cs="Arial"/>
          <w:color w:val="333333"/>
        </w:rPr>
        <w:t xml:space="preserve">  </w:t>
      </w:r>
    </w:p>
    <w:p w:rsidR="00526F6B" w:rsidRDefault="00B65A2A" w:rsidP="00B65A2A">
      <w:pPr>
        <w:rPr>
          <w:rFonts w:ascii="Arial" w:hAnsi="Arial" w:cs="Arial"/>
          <w:color w:val="333333"/>
        </w:rPr>
      </w:pPr>
      <w:r w:rsidRPr="00BA2072">
        <w:rPr>
          <w:rFonts w:ascii="Arial" w:hAnsi="Arial" w:cs="Arial"/>
          <w:color w:val="333333"/>
        </w:rPr>
        <w:t xml:space="preserve">The base WIES score for multiday low outliers can be calculated by multiplying the patient’s length of stay less one day, by the per diem weight given in the </w:t>
      </w:r>
      <w:del w:id="500" w:author="Tracy Thompson" w:date="2015-08-05T10:10:00Z">
        <w:r w:rsidR="00DB0FD6" w:rsidDel="001B4F92">
          <w:rPr>
            <w:rFonts w:ascii="Arial" w:hAnsi="Arial" w:cs="Arial"/>
            <w:color w:val="333333"/>
          </w:rPr>
          <w:delText>WIESNZ1</w:delText>
        </w:r>
        <w:r w:rsidR="004B47C3" w:rsidDel="001B4F92">
          <w:rPr>
            <w:rFonts w:ascii="Arial" w:hAnsi="Arial" w:cs="Arial"/>
            <w:color w:val="333333"/>
          </w:rPr>
          <w:delText>5</w:delText>
        </w:r>
      </w:del>
      <w:ins w:id="501" w:author="Tracy Thompson" w:date="2015-08-05T10:10:00Z">
        <w:r w:rsidR="001B4F92">
          <w:rPr>
            <w:rFonts w:ascii="Arial" w:hAnsi="Arial" w:cs="Arial"/>
            <w:color w:val="333333"/>
          </w:rPr>
          <w:t>WIESNZ16</w:t>
        </w:r>
      </w:ins>
      <w:r w:rsidRPr="00BA2072">
        <w:rPr>
          <w:rFonts w:ascii="Arial" w:hAnsi="Arial" w:cs="Arial"/>
          <w:color w:val="333333"/>
        </w:rPr>
        <w:t xml:space="preserve"> weights table and adding the one day inlier weight (from table).</w:t>
      </w:r>
    </w:p>
    <w:p w:rsidR="00526F6B" w:rsidRDefault="00526F6B"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 base WIES score for high outliers is obtained by multiplying the number of high outlier days by the high outlier per diem weight (from table) and adding the multid</w:t>
      </w:r>
      <w:r w:rsidR="00432AC8" w:rsidRPr="00BA2072">
        <w:rPr>
          <w:rFonts w:ascii="Arial" w:hAnsi="Arial" w:cs="Arial"/>
          <w:color w:val="333333"/>
        </w:rPr>
        <w:t xml:space="preserve">ay inlier weight (from table). </w:t>
      </w:r>
      <w:r w:rsidRPr="00BA2072">
        <w:rPr>
          <w:rFonts w:ascii="Arial" w:hAnsi="Arial" w:cs="Arial"/>
          <w:color w:val="333333"/>
        </w:rPr>
        <w:t xml:space="preserve">Technical details are provided in </w:t>
      </w:r>
      <w:r w:rsidR="004C0CDA" w:rsidRPr="00BA2072">
        <w:rPr>
          <w:rFonts w:ascii="Arial" w:hAnsi="Arial" w:cs="Arial"/>
          <w:color w:val="333333"/>
        </w:rPr>
        <w:t>B</w:t>
      </w:r>
      <w:r w:rsidRPr="00BA2072">
        <w:rPr>
          <w:rFonts w:ascii="Arial" w:hAnsi="Arial" w:cs="Arial"/>
          <w:color w:val="333333"/>
        </w:rPr>
        <w:t>ox 2c.</w:t>
      </w:r>
    </w:p>
    <w:p w:rsidR="004F7A7B" w:rsidRPr="00BA2072" w:rsidRDefault="004F7A7B" w:rsidP="00B65A2A">
      <w:pPr>
        <w:rPr>
          <w:rFonts w:ascii="Arial" w:hAnsi="Arial" w:cs="Arial"/>
          <w:color w:val="333333"/>
        </w:rPr>
      </w:pPr>
    </w:p>
    <w:p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2c:</w:t>
      </w:r>
      <w:r w:rsidRPr="00BA2072">
        <w:rPr>
          <w:rFonts w:ascii="Arial" w:hAnsi="Arial" w:cs="Arial"/>
          <w:b/>
          <w:sz w:val="20"/>
        </w:rPr>
        <w:tab/>
        <w:t>Calculate Base WIES</w:t>
      </w:r>
    </w:p>
    <w:p w:rsidR="00B65A2A" w:rsidRPr="00BA2072" w:rsidRDefault="00B65A2A" w:rsidP="00205089">
      <w:pPr>
        <w:pStyle w:val="tabletext"/>
        <w:widowControl/>
        <w:pBdr>
          <w:top w:val="single" w:sz="6" w:space="1" w:color="auto"/>
          <w:left w:val="single" w:sz="6" w:space="4" w:color="auto"/>
          <w:bottom w:val="single" w:sz="6" w:space="1" w:color="auto"/>
          <w:right w:val="single" w:sz="6" w:space="4" w:color="auto"/>
        </w:pBdr>
        <w:jc w:val="center"/>
        <w:rPr>
          <w:rFonts w:ascii="Arial" w:hAnsi="Arial" w:cs="Arial"/>
          <w:sz w:val="20"/>
        </w:rPr>
      </w:pPr>
    </w:p>
    <w:p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 xml:space="preserve">Select Inlier </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84"/>
        <w:rPr>
          <w:rFonts w:ascii="Arial" w:hAnsi="Arial" w:cs="Arial"/>
          <w:color w:val="333333"/>
          <w:sz w:val="20"/>
        </w:rPr>
      </w:pPr>
      <w:r w:rsidRPr="00BA2072">
        <w:rPr>
          <w:rFonts w:ascii="Arial" w:hAnsi="Arial" w:cs="Arial"/>
          <w:color w:val="333333"/>
          <w:sz w:val="20"/>
        </w:rPr>
        <w:t>case “L”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t>“Low Outliers”</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select</w:t>
      </w:r>
      <w:r w:rsidR="004F7A7B" w:rsidRPr="00BA2072">
        <w:rPr>
          <w:rFonts w:ascii="Arial" w:hAnsi="Arial" w:cs="Arial"/>
          <w:color w:val="333333"/>
          <w:sz w:val="20"/>
        </w:rPr>
        <w:t xml:space="preserve"> </w:t>
      </w:r>
      <w:r w:rsidRPr="00BA2072">
        <w:rPr>
          <w:rFonts w:ascii="Arial" w:hAnsi="Arial" w:cs="Arial"/>
          <w:color w:val="333333"/>
          <w:sz w:val="20"/>
        </w:rPr>
        <w:t>LOS_cat</w:t>
      </w:r>
    </w:p>
    <w:p w:rsidR="00B65A2A" w:rsidRPr="00BA2072" w:rsidRDefault="00365205" w:rsidP="004F7A7B">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r w:rsidRPr="00BA2072">
        <w:rPr>
          <w:rFonts w:ascii="Arial" w:hAnsi="Arial" w:cs="Arial"/>
          <w:color w:val="333333"/>
          <w:sz w:val="20"/>
        </w:rPr>
        <w:t>case “</w:t>
      </w:r>
      <w:r w:rsidR="00B65A2A" w:rsidRPr="00BA2072">
        <w:rPr>
          <w:rFonts w:ascii="Arial" w:hAnsi="Arial" w:cs="Arial"/>
          <w:color w:val="333333"/>
          <w:sz w:val="20"/>
        </w:rPr>
        <w:t>S” do</w:t>
      </w:r>
      <w:r w:rsidR="00B65A2A" w:rsidRPr="00BA2072">
        <w:rPr>
          <w:rFonts w:ascii="Arial" w:hAnsi="Arial" w:cs="Arial"/>
          <w:color w:val="333333"/>
          <w:sz w:val="20"/>
        </w:rPr>
        <w:tab/>
      </w:r>
      <w:r w:rsidR="00B65A2A" w:rsidRPr="00BA2072">
        <w:rPr>
          <w:rFonts w:ascii="Arial" w:hAnsi="Arial" w:cs="Arial"/>
          <w:color w:val="333333"/>
          <w:sz w:val="20"/>
        </w:rPr>
        <w:tab/>
      </w:r>
      <w:r w:rsidR="00B65A2A" w:rsidRPr="00BA2072">
        <w:rPr>
          <w:rFonts w:ascii="Arial" w:hAnsi="Arial" w:cs="Arial"/>
          <w:color w:val="333333"/>
          <w:sz w:val="20"/>
        </w:rPr>
        <w:tab/>
      </w:r>
      <w:r w:rsidR="00B65A2A" w:rsidRPr="00BA2072">
        <w:rPr>
          <w:rFonts w:ascii="Arial" w:hAnsi="Arial" w:cs="Arial"/>
          <w:color w:val="333333"/>
          <w:sz w:val="20"/>
        </w:rPr>
        <w:tab/>
        <w:t>“Same Day”</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base_WIES = sd</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go to box 3</w:t>
      </w:r>
    </w:p>
    <w:p w:rsidR="00B65A2A" w:rsidRPr="00BA2072" w:rsidRDefault="004F7A7B" w:rsidP="004F7A7B">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r w:rsidRPr="00BA2072">
        <w:rPr>
          <w:rFonts w:ascii="Arial" w:hAnsi="Arial" w:cs="Arial"/>
          <w:color w:val="333333"/>
          <w:sz w:val="20"/>
        </w:rPr>
        <w:t>case “O”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00B65A2A" w:rsidRPr="00BA2072">
        <w:rPr>
          <w:rFonts w:ascii="Arial" w:hAnsi="Arial" w:cs="Arial"/>
          <w:color w:val="333333"/>
          <w:sz w:val="20"/>
        </w:rPr>
        <w:t>“One Day”</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base_WIES = od</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go to box 3</w:t>
      </w:r>
    </w:p>
    <w:p w:rsidR="00B65A2A" w:rsidRPr="00BA2072" w:rsidRDefault="004F7A7B" w:rsidP="004F7A7B">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r w:rsidRPr="00BA2072">
        <w:rPr>
          <w:rFonts w:ascii="Arial" w:hAnsi="Arial" w:cs="Arial"/>
          <w:color w:val="333333"/>
          <w:sz w:val="20"/>
        </w:rPr>
        <w:t>case “M”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00B65A2A" w:rsidRPr="00BA2072">
        <w:rPr>
          <w:rFonts w:ascii="Arial" w:hAnsi="Arial" w:cs="Arial"/>
          <w:color w:val="333333"/>
          <w:sz w:val="20"/>
        </w:rPr>
        <w:t>“Multi day Low Outlier”</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 xml:space="preserve">base_WIES = (LOS-1) </w:t>
      </w:r>
      <w:r w:rsidR="00C10769" w:rsidRPr="00BA2072">
        <w:rPr>
          <w:rFonts w:ascii="Arial" w:hAnsi="Arial" w:cs="Arial"/>
          <w:color w:val="333333"/>
          <w:sz w:val="20"/>
        </w:rPr>
        <w:fldChar w:fldCharType="begin"/>
      </w:r>
      <w:r w:rsidRPr="00BA2072">
        <w:rPr>
          <w:rFonts w:ascii="Arial" w:hAnsi="Arial" w:cs="Arial"/>
          <w:color w:val="333333"/>
          <w:sz w:val="20"/>
        </w:rPr>
        <w:instrText>symbol 180 \f "Symbol" \s 12</w:instrText>
      </w:r>
      <w:r w:rsidR="00C10769" w:rsidRPr="00BA2072">
        <w:rPr>
          <w:rFonts w:ascii="Arial" w:hAnsi="Arial" w:cs="Arial"/>
          <w:color w:val="333333"/>
          <w:sz w:val="20"/>
        </w:rPr>
        <w:fldChar w:fldCharType="separate"/>
      </w:r>
      <w:r w:rsidRPr="00BA2072">
        <w:rPr>
          <w:rFonts w:ascii="Arial" w:hAnsi="Arial" w:cs="Arial"/>
          <w:color w:val="333333"/>
          <w:sz w:val="20"/>
        </w:rPr>
        <w:t>´</w:t>
      </w:r>
      <w:r w:rsidR="00C10769" w:rsidRPr="00BA2072">
        <w:rPr>
          <w:rFonts w:ascii="Arial" w:hAnsi="Arial" w:cs="Arial"/>
          <w:color w:val="333333"/>
          <w:sz w:val="20"/>
        </w:rPr>
        <w:fldChar w:fldCharType="end"/>
      </w:r>
      <w:r w:rsidRPr="00BA2072">
        <w:rPr>
          <w:rFonts w:ascii="Arial" w:hAnsi="Arial" w:cs="Arial"/>
          <w:color w:val="333333"/>
          <w:sz w:val="20"/>
        </w:rPr>
        <w:t>lo_pd + od</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go to box 3</w:t>
      </w:r>
      <w:r w:rsidRPr="00BA2072">
        <w:rPr>
          <w:rFonts w:ascii="Arial" w:hAnsi="Arial" w:cs="Arial"/>
          <w:color w:val="333333"/>
          <w:sz w:val="20"/>
        </w:rPr>
        <w:tab/>
      </w:r>
    </w:p>
    <w:p w:rsidR="00B65A2A" w:rsidRPr="00BA2072" w:rsidRDefault="00150C96" w:rsidP="00150C96">
      <w:pPr>
        <w:pStyle w:val="tabletext"/>
        <w:widowControl/>
        <w:pBdr>
          <w:top w:val="single" w:sz="6" w:space="1" w:color="auto"/>
          <w:left w:val="single" w:sz="6" w:space="4" w:color="auto"/>
          <w:bottom w:val="single" w:sz="6" w:space="1" w:color="auto"/>
          <w:right w:val="single" w:sz="6" w:space="4" w:color="auto"/>
        </w:pBdr>
        <w:ind w:firstLine="284"/>
        <w:rPr>
          <w:rFonts w:ascii="Arial" w:hAnsi="Arial" w:cs="Arial"/>
          <w:color w:val="333333"/>
          <w:sz w:val="20"/>
        </w:rPr>
      </w:pPr>
      <w:r w:rsidRPr="00BA2072">
        <w:rPr>
          <w:rFonts w:ascii="Arial" w:hAnsi="Arial" w:cs="Arial"/>
          <w:color w:val="333333"/>
          <w:sz w:val="20"/>
        </w:rPr>
        <w:t>case “I”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00B65A2A" w:rsidRPr="00BA2072">
        <w:rPr>
          <w:rFonts w:ascii="Arial" w:hAnsi="Arial" w:cs="Arial"/>
          <w:color w:val="333333"/>
          <w:sz w:val="20"/>
        </w:rPr>
        <w:t>“Inlier”</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select</w:t>
      </w:r>
      <w:r w:rsidR="00150C96" w:rsidRPr="00BA2072">
        <w:rPr>
          <w:rFonts w:ascii="Arial" w:hAnsi="Arial" w:cs="Arial"/>
          <w:color w:val="333333"/>
          <w:sz w:val="20"/>
        </w:rPr>
        <w:t xml:space="preserve"> </w:t>
      </w:r>
      <w:r w:rsidRPr="00BA2072">
        <w:rPr>
          <w:rFonts w:ascii="Arial" w:hAnsi="Arial" w:cs="Arial"/>
          <w:color w:val="333333"/>
          <w:sz w:val="20"/>
        </w:rPr>
        <w:t>LOS_cat</w:t>
      </w:r>
    </w:p>
    <w:p w:rsidR="00B65A2A" w:rsidRPr="00BA2072" w:rsidRDefault="00365205" w:rsidP="00150C96">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r w:rsidRPr="00BA2072">
        <w:rPr>
          <w:rFonts w:ascii="Arial" w:hAnsi="Arial" w:cs="Arial"/>
          <w:color w:val="333333"/>
          <w:sz w:val="20"/>
        </w:rPr>
        <w:t>case “</w:t>
      </w:r>
      <w:r w:rsidR="00B65A2A" w:rsidRPr="00BA2072">
        <w:rPr>
          <w:rFonts w:ascii="Arial" w:hAnsi="Arial" w:cs="Arial"/>
          <w:color w:val="333333"/>
          <w:sz w:val="20"/>
        </w:rPr>
        <w:t>S” do</w:t>
      </w:r>
      <w:r w:rsidR="00B65A2A" w:rsidRPr="00BA2072">
        <w:rPr>
          <w:rFonts w:ascii="Arial" w:hAnsi="Arial" w:cs="Arial"/>
          <w:color w:val="333333"/>
          <w:sz w:val="20"/>
        </w:rPr>
        <w:tab/>
      </w:r>
      <w:r w:rsidR="00B65A2A" w:rsidRPr="00BA2072">
        <w:rPr>
          <w:rFonts w:ascii="Arial" w:hAnsi="Arial" w:cs="Arial"/>
          <w:color w:val="333333"/>
          <w:sz w:val="20"/>
        </w:rPr>
        <w:tab/>
      </w:r>
      <w:r w:rsidR="00B65A2A" w:rsidRPr="00BA2072">
        <w:rPr>
          <w:rFonts w:ascii="Arial" w:hAnsi="Arial" w:cs="Arial"/>
          <w:color w:val="333333"/>
          <w:sz w:val="20"/>
        </w:rPr>
        <w:tab/>
      </w:r>
      <w:r w:rsidR="00B65A2A" w:rsidRPr="00BA2072">
        <w:rPr>
          <w:rFonts w:ascii="Arial" w:hAnsi="Arial" w:cs="Arial"/>
          <w:color w:val="333333"/>
          <w:sz w:val="20"/>
        </w:rPr>
        <w:tab/>
        <w:t>“Same Day”</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base_WIES = sd</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go to box 3</w:t>
      </w:r>
    </w:p>
    <w:p w:rsidR="00B65A2A" w:rsidRPr="00BA2072" w:rsidRDefault="00150C96" w:rsidP="00150C96">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r w:rsidRPr="00BA2072">
        <w:rPr>
          <w:rFonts w:ascii="Arial" w:hAnsi="Arial" w:cs="Arial"/>
          <w:color w:val="333333"/>
          <w:sz w:val="20"/>
        </w:rPr>
        <w:t>case “O”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00B65A2A" w:rsidRPr="00BA2072">
        <w:rPr>
          <w:rFonts w:ascii="Arial" w:hAnsi="Arial" w:cs="Arial"/>
          <w:color w:val="333333"/>
          <w:sz w:val="20"/>
        </w:rPr>
        <w:t>“One Day”</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base_WIES = od</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go to box 3</w:t>
      </w:r>
    </w:p>
    <w:p w:rsidR="00B65A2A" w:rsidRPr="00BA2072" w:rsidRDefault="00150C96" w:rsidP="00150C96">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r w:rsidRPr="00BA2072">
        <w:rPr>
          <w:rFonts w:ascii="Arial" w:hAnsi="Arial" w:cs="Arial"/>
          <w:color w:val="333333"/>
          <w:sz w:val="20"/>
        </w:rPr>
        <w:t>case “M”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00B65A2A" w:rsidRPr="00BA2072">
        <w:rPr>
          <w:rFonts w:ascii="Arial" w:hAnsi="Arial" w:cs="Arial"/>
          <w:color w:val="333333"/>
          <w:sz w:val="20"/>
        </w:rPr>
        <w:t>“Multi day Inlier”</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base_WIES = md_in</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go to box 3</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84"/>
        <w:rPr>
          <w:rFonts w:ascii="Arial" w:hAnsi="Arial" w:cs="Arial"/>
          <w:color w:val="333333"/>
          <w:sz w:val="20"/>
        </w:rPr>
      </w:pPr>
      <w:r w:rsidRPr="00BA2072">
        <w:rPr>
          <w:rFonts w:ascii="Arial" w:hAnsi="Arial" w:cs="Arial"/>
          <w:color w:val="333333"/>
          <w:sz w:val="20"/>
        </w:rPr>
        <w:t>case “H”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t>“High Outlier”</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 xml:space="preserve">high_days = </w:t>
      </w:r>
      <w:r w:rsidR="00365205" w:rsidRPr="00BA2072">
        <w:rPr>
          <w:rFonts w:ascii="Arial" w:hAnsi="Arial" w:cs="Arial"/>
          <w:color w:val="333333"/>
          <w:sz w:val="20"/>
        </w:rPr>
        <w:t>max (</w:t>
      </w:r>
      <w:r w:rsidRPr="00BA2072">
        <w:rPr>
          <w:rFonts w:ascii="Arial" w:hAnsi="Arial" w:cs="Arial"/>
          <w:color w:val="333333"/>
          <w:sz w:val="20"/>
        </w:rPr>
        <w:t>0, LOS - hb - adjmvday)</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base_WIES = Md_in + high_days</w:t>
      </w:r>
      <w:r w:rsidR="00150C96" w:rsidRPr="00BA2072">
        <w:rPr>
          <w:rFonts w:ascii="Arial" w:hAnsi="Arial" w:cs="Arial"/>
          <w:color w:val="333333"/>
          <w:sz w:val="20"/>
        </w:rPr>
        <w:t xml:space="preserve"> </w:t>
      </w:r>
      <w:r w:rsidR="00C10769" w:rsidRPr="00BA2072">
        <w:rPr>
          <w:rFonts w:ascii="Arial" w:hAnsi="Arial" w:cs="Arial"/>
          <w:color w:val="333333"/>
          <w:sz w:val="20"/>
        </w:rPr>
        <w:fldChar w:fldCharType="begin"/>
      </w:r>
      <w:r w:rsidRPr="00BA2072">
        <w:rPr>
          <w:rFonts w:ascii="Arial" w:hAnsi="Arial" w:cs="Arial"/>
          <w:color w:val="333333"/>
          <w:sz w:val="20"/>
        </w:rPr>
        <w:instrText>symbol 180 \f "Symbol" \s 12</w:instrText>
      </w:r>
      <w:r w:rsidR="00C10769" w:rsidRPr="00BA2072">
        <w:rPr>
          <w:rFonts w:ascii="Arial" w:hAnsi="Arial" w:cs="Arial"/>
          <w:color w:val="333333"/>
          <w:sz w:val="20"/>
        </w:rPr>
        <w:fldChar w:fldCharType="separate"/>
      </w:r>
      <w:r w:rsidRPr="00BA2072">
        <w:rPr>
          <w:rFonts w:ascii="Arial" w:hAnsi="Arial" w:cs="Arial"/>
          <w:color w:val="333333"/>
          <w:sz w:val="20"/>
        </w:rPr>
        <w:t>´</w:t>
      </w:r>
      <w:r w:rsidR="00C10769" w:rsidRPr="00BA2072">
        <w:rPr>
          <w:rFonts w:ascii="Arial" w:hAnsi="Arial" w:cs="Arial"/>
          <w:color w:val="333333"/>
          <w:sz w:val="20"/>
        </w:rPr>
        <w:fldChar w:fldCharType="end"/>
      </w:r>
      <w:r w:rsidR="00150C96" w:rsidRPr="00BA2072">
        <w:rPr>
          <w:rFonts w:ascii="Arial" w:hAnsi="Arial" w:cs="Arial"/>
          <w:color w:val="333333"/>
          <w:sz w:val="20"/>
        </w:rPr>
        <w:t xml:space="preserve"> </w:t>
      </w:r>
      <w:r w:rsidRPr="00BA2072">
        <w:rPr>
          <w:rFonts w:ascii="Arial" w:hAnsi="Arial" w:cs="Arial"/>
          <w:color w:val="333333"/>
          <w:sz w:val="20"/>
        </w:rPr>
        <w:t>ho_pd</w:t>
      </w:r>
    </w:p>
    <w:p w:rsidR="00C57D24" w:rsidRDefault="00C57D24" w:rsidP="00150C96">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go to box 3</w:t>
      </w:r>
    </w:p>
    <w:p w:rsidR="00B65A2A" w:rsidRPr="00BA2072" w:rsidRDefault="00B65A2A" w:rsidP="00B65A2A">
      <w:pPr>
        <w:rPr>
          <w:rFonts w:ascii="Arial" w:hAnsi="Arial" w:cs="Arial"/>
          <w:color w:val="333333"/>
        </w:rPr>
      </w:pPr>
    </w:p>
    <w:p w:rsidR="00B65A2A" w:rsidRDefault="00B65A2A" w:rsidP="00B65A2A">
      <w:pPr>
        <w:rPr>
          <w:rFonts w:ascii="Arial" w:hAnsi="Arial" w:cs="Arial"/>
          <w:color w:val="333333"/>
        </w:rPr>
      </w:pPr>
      <w:r w:rsidRPr="00BA2072">
        <w:rPr>
          <w:rFonts w:ascii="Arial" w:hAnsi="Arial" w:cs="Arial"/>
          <w:color w:val="333333"/>
        </w:rPr>
        <w:t xml:space="preserve">High outlier days are days stayed in excess of the high outlier boundary plus any mechanical co-payment ventilation days (“adjmvdays” see </w:t>
      </w:r>
      <w:r w:rsidR="004C0CDA" w:rsidRPr="00BA2072">
        <w:rPr>
          <w:rFonts w:ascii="Arial" w:hAnsi="Arial" w:cs="Arial"/>
          <w:color w:val="333333"/>
        </w:rPr>
        <w:t>B</w:t>
      </w:r>
      <w:r w:rsidRPr="00BA2072">
        <w:rPr>
          <w:rFonts w:ascii="Arial" w:hAnsi="Arial" w:cs="Arial"/>
          <w:color w:val="333333"/>
        </w:rPr>
        <w:t>oxes 1 and 2b).</w:t>
      </w:r>
    </w:p>
    <w:p w:rsidR="00265C8B" w:rsidRDefault="00265C8B" w:rsidP="00B65A2A">
      <w:pPr>
        <w:rPr>
          <w:rFonts w:ascii="Arial" w:hAnsi="Arial" w:cs="Arial"/>
          <w:color w:val="333333"/>
        </w:rPr>
      </w:pPr>
    </w:p>
    <w:p w:rsidR="00B65A2A" w:rsidRPr="00BA2072" w:rsidRDefault="00B65A2A" w:rsidP="00990412">
      <w:pPr>
        <w:pStyle w:val="Heading3"/>
      </w:pPr>
      <w:bookmarkStart w:id="502" w:name="_Toc511625997"/>
      <w:bookmarkStart w:id="503" w:name="_Toc515687096"/>
      <w:bookmarkStart w:id="504" w:name="_Toc431453000"/>
      <w:r w:rsidRPr="00BA2072">
        <w:t xml:space="preserve">Final WIES </w:t>
      </w:r>
      <w:r w:rsidR="00C93734" w:rsidRPr="00BA2072">
        <w:t>W</w:t>
      </w:r>
      <w:r w:rsidRPr="00BA2072">
        <w:t>eight</w:t>
      </w:r>
      <w:bookmarkEnd w:id="502"/>
      <w:bookmarkEnd w:id="503"/>
      <w:bookmarkEnd w:id="504"/>
    </w:p>
    <w:p w:rsidR="00B65A2A" w:rsidRDefault="00B65A2A" w:rsidP="00B65A2A">
      <w:pPr>
        <w:pStyle w:val="BodyText2"/>
        <w:rPr>
          <w:rFonts w:ascii="Arial" w:hAnsi="Arial" w:cs="Arial"/>
          <w:color w:val="333333"/>
        </w:rPr>
      </w:pPr>
      <w:r w:rsidRPr="00BA2072">
        <w:rPr>
          <w:rFonts w:ascii="Arial" w:hAnsi="Arial" w:cs="Arial"/>
          <w:color w:val="333333"/>
        </w:rPr>
        <w:t xml:space="preserve">The WIES </w:t>
      </w:r>
      <w:r w:rsidR="00271517" w:rsidRPr="00BA2072">
        <w:rPr>
          <w:rFonts w:ascii="Arial" w:hAnsi="Arial" w:cs="Arial"/>
          <w:color w:val="333333"/>
        </w:rPr>
        <w:t xml:space="preserve">weight </w:t>
      </w:r>
      <w:r w:rsidRPr="00BA2072">
        <w:rPr>
          <w:rFonts w:ascii="Arial" w:hAnsi="Arial" w:cs="Arial"/>
          <w:color w:val="333333"/>
        </w:rPr>
        <w:t xml:space="preserve">is calculated by adding the base WIES and the co-payment WIES. Details are provided in </w:t>
      </w:r>
      <w:r w:rsidR="004C0CDA" w:rsidRPr="00BA2072">
        <w:rPr>
          <w:rFonts w:ascii="Arial" w:hAnsi="Arial" w:cs="Arial"/>
          <w:color w:val="333333"/>
        </w:rPr>
        <w:t>B</w:t>
      </w:r>
      <w:r w:rsidRPr="00BA2072">
        <w:rPr>
          <w:rFonts w:ascii="Arial" w:hAnsi="Arial" w:cs="Arial"/>
          <w:color w:val="333333"/>
        </w:rPr>
        <w:t>ox 3.</w:t>
      </w:r>
    </w:p>
    <w:p w:rsidR="00B65A2A" w:rsidRPr="00BA2072" w:rsidRDefault="00B65A2A" w:rsidP="00B65A2A">
      <w:pPr>
        <w:rPr>
          <w:rFonts w:ascii="Arial" w:hAnsi="Arial" w:cs="Arial"/>
          <w:color w:val="333333"/>
        </w:rPr>
      </w:pPr>
    </w:p>
    <w:p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3:</w:t>
      </w:r>
      <w:r w:rsidRPr="00BA2072">
        <w:rPr>
          <w:rFonts w:ascii="Arial" w:hAnsi="Arial" w:cs="Arial"/>
          <w:b/>
          <w:sz w:val="20"/>
        </w:rPr>
        <w:tab/>
        <w:t xml:space="preserve"> Calculating WIES </w:t>
      </w:r>
      <w:r w:rsidR="00C93734" w:rsidRPr="00BA2072">
        <w:rPr>
          <w:rFonts w:ascii="Arial" w:hAnsi="Arial" w:cs="Arial"/>
          <w:b/>
          <w:sz w:val="20"/>
        </w:rPr>
        <w:t>Weight</w:t>
      </w:r>
    </w:p>
    <w:p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
    <w:p w:rsidR="00B65A2A" w:rsidRPr="00BA2072" w:rsidRDefault="00DB0FD6"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del w:id="505" w:author="Tracy Thompson" w:date="2015-08-05T10:10:00Z">
        <w:r w:rsidDel="001B4F92">
          <w:rPr>
            <w:rFonts w:ascii="Arial" w:hAnsi="Arial" w:cs="Arial"/>
            <w:color w:val="333333"/>
            <w:sz w:val="20"/>
          </w:rPr>
          <w:delText>WIESNZ1</w:delText>
        </w:r>
        <w:r w:rsidR="004B47C3" w:rsidDel="001B4F92">
          <w:rPr>
            <w:rFonts w:ascii="Arial" w:hAnsi="Arial" w:cs="Arial"/>
            <w:color w:val="333333"/>
            <w:sz w:val="20"/>
          </w:rPr>
          <w:delText>5</w:delText>
        </w:r>
      </w:del>
      <w:ins w:id="506" w:author="Tracy Thompson" w:date="2015-08-05T10:10:00Z">
        <w:r w:rsidR="001B4F92">
          <w:rPr>
            <w:rFonts w:ascii="Arial" w:hAnsi="Arial" w:cs="Arial"/>
            <w:color w:val="333333"/>
            <w:sz w:val="20"/>
          </w:rPr>
          <w:t>WIESNZ16</w:t>
        </w:r>
      </w:ins>
      <w:r w:rsidR="00B65A2A" w:rsidRPr="00BA2072">
        <w:rPr>
          <w:rFonts w:ascii="Arial" w:hAnsi="Arial" w:cs="Arial"/>
          <w:color w:val="333333"/>
          <w:sz w:val="20"/>
        </w:rPr>
        <w:t xml:space="preserve"> = base_WIES + mv_copay + aaa_pay + asd_pay + scol_pay</w:t>
      </w:r>
      <w:r w:rsidR="003324A2" w:rsidRPr="00BA2072">
        <w:rPr>
          <w:rFonts w:ascii="Arial" w:hAnsi="Arial" w:cs="Arial"/>
          <w:color w:val="333333"/>
          <w:sz w:val="20"/>
        </w:rPr>
        <w:t xml:space="preserve"> + ep</w:t>
      </w:r>
      <w:r w:rsidR="004C0CDA" w:rsidRPr="00BA2072">
        <w:rPr>
          <w:rFonts w:ascii="Arial" w:hAnsi="Arial" w:cs="Arial"/>
          <w:color w:val="333333"/>
          <w:sz w:val="20"/>
        </w:rPr>
        <w:t>s</w:t>
      </w:r>
      <w:r w:rsidR="003324A2" w:rsidRPr="00BA2072">
        <w:rPr>
          <w:rFonts w:ascii="Arial" w:hAnsi="Arial" w:cs="Arial"/>
          <w:color w:val="333333"/>
          <w:sz w:val="20"/>
        </w:rPr>
        <w:t>_pay</w:t>
      </w:r>
      <w:r w:rsidR="007060B4">
        <w:rPr>
          <w:rFonts w:ascii="Arial" w:hAnsi="Arial" w:cs="Arial"/>
          <w:color w:val="333333"/>
          <w:sz w:val="20"/>
        </w:rPr>
        <w:t xml:space="preserve"> + ldn_pay</w:t>
      </w:r>
      <w:r w:rsidR="00426202">
        <w:rPr>
          <w:rFonts w:ascii="Arial" w:hAnsi="Arial" w:cs="Arial"/>
          <w:color w:val="333333"/>
          <w:sz w:val="20"/>
        </w:rPr>
        <w:t xml:space="preserve"> + </w:t>
      </w:r>
      <w:r w:rsidR="009874DC">
        <w:rPr>
          <w:rFonts w:ascii="Arial" w:hAnsi="Arial" w:cs="Arial"/>
          <w:color w:val="333333"/>
          <w:sz w:val="20"/>
        </w:rPr>
        <w:t>ca</w:t>
      </w:r>
      <w:r w:rsidR="00426202">
        <w:rPr>
          <w:rFonts w:ascii="Arial" w:hAnsi="Arial" w:cs="Arial"/>
          <w:color w:val="333333"/>
          <w:sz w:val="20"/>
        </w:rPr>
        <w:t>_pay</w:t>
      </w:r>
    </w:p>
    <w:p w:rsidR="00E83957" w:rsidRPr="00BA2072" w:rsidRDefault="00E83957"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p>
    <w:p w:rsidR="00D63A74" w:rsidRPr="00BA2072" w:rsidRDefault="00D63A74"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This formula applies in all cases, except as follows:</w:t>
      </w:r>
    </w:p>
    <w:p w:rsidR="00E83957" w:rsidRDefault="00E83957"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Event</w:t>
      </w:r>
      <w:r w:rsidR="00A458C1">
        <w:rPr>
          <w:rFonts w:ascii="Arial" w:hAnsi="Arial" w:cs="Arial"/>
          <w:color w:val="333333"/>
          <w:sz w:val="20"/>
        </w:rPr>
        <w:t xml:space="preserve"> records</w:t>
      </w:r>
      <w:r w:rsidRPr="00BA2072">
        <w:rPr>
          <w:rFonts w:ascii="Arial" w:hAnsi="Arial" w:cs="Arial"/>
          <w:color w:val="333333"/>
          <w:sz w:val="20"/>
        </w:rPr>
        <w:t xml:space="preserve"> with </w:t>
      </w:r>
      <w:r w:rsidR="00D5750C">
        <w:rPr>
          <w:rFonts w:ascii="Arial" w:hAnsi="Arial" w:cs="Arial"/>
          <w:color w:val="333333"/>
          <w:sz w:val="20"/>
        </w:rPr>
        <w:t>an excluded purchase unit S40007</w:t>
      </w:r>
      <w:r w:rsidRPr="00BA2072">
        <w:rPr>
          <w:rFonts w:ascii="Arial" w:hAnsi="Arial" w:cs="Arial"/>
          <w:color w:val="333333"/>
          <w:sz w:val="20"/>
        </w:rPr>
        <w:t xml:space="preserve"> will be assigned </w:t>
      </w:r>
      <w:r w:rsidR="00716AC3" w:rsidRPr="00BA2072">
        <w:rPr>
          <w:rFonts w:ascii="Arial" w:hAnsi="Arial" w:cs="Arial"/>
          <w:color w:val="333333"/>
          <w:sz w:val="20"/>
        </w:rPr>
        <w:t>an</w:t>
      </w:r>
      <w:r w:rsidRPr="00BA2072">
        <w:rPr>
          <w:rFonts w:ascii="Arial" w:hAnsi="Arial" w:cs="Arial"/>
          <w:color w:val="333333"/>
          <w:sz w:val="20"/>
        </w:rPr>
        <w:t xml:space="preserve"> NZ</w:t>
      </w:r>
      <w:r w:rsidR="00F83D94" w:rsidRPr="00BA2072">
        <w:rPr>
          <w:rFonts w:ascii="Arial" w:hAnsi="Arial" w:cs="Arial"/>
          <w:color w:val="333333"/>
          <w:sz w:val="20"/>
        </w:rPr>
        <w:t>drg60</w:t>
      </w:r>
      <w:r w:rsidR="00642F39" w:rsidRPr="00BA2072">
        <w:rPr>
          <w:rFonts w:ascii="Arial" w:hAnsi="Arial" w:cs="Arial"/>
          <w:color w:val="333333"/>
          <w:sz w:val="20"/>
        </w:rPr>
        <w:t>x</w:t>
      </w:r>
      <w:r w:rsidR="00E73B9B" w:rsidRPr="00BA2072">
        <w:rPr>
          <w:rFonts w:ascii="Arial" w:hAnsi="Arial" w:cs="Arial"/>
          <w:color w:val="333333"/>
          <w:sz w:val="20"/>
        </w:rPr>
        <w:t xml:space="preserve"> </w:t>
      </w:r>
      <w:r w:rsidRPr="00BA2072">
        <w:rPr>
          <w:rFonts w:ascii="Arial" w:hAnsi="Arial" w:cs="Arial"/>
          <w:color w:val="333333"/>
          <w:sz w:val="20"/>
        </w:rPr>
        <w:t>of C03W and cost weight equal to 0.0</w:t>
      </w:r>
      <w:r w:rsidR="00C252BA" w:rsidRPr="00BA2072">
        <w:rPr>
          <w:rFonts w:ascii="Arial" w:hAnsi="Arial" w:cs="Arial"/>
          <w:color w:val="333333"/>
          <w:sz w:val="20"/>
        </w:rPr>
        <w:t>4</w:t>
      </w:r>
      <w:r w:rsidR="0031421B">
        <w:rPr>
          <w:rFonts w:ascii="Arial" w:hAnsi="Arial" w:cs="Arial"/>
          <w:color w:val="333333"/>
          <w:sz w:val="20"/>
        </w:rPr>
        <w:t>94</w:t>
      </w:r>
      <w:r w:rsidRPr="00BA2072">
        <w:rPr>
          <w:rFonts w:ascii="Arial" w:hAnsi="Arial" w:cs="Arial"/>
          <w:color w:val="333333"/>
          <w:sz w:val="20"/>
        </w:rPr>
        <w:t>.</w:t>
      </w:r>
    </w:p>
    <w:p w:rsidR="00C57D24" w:rsidRPr="00BA2072" w:rsidRDefault="00C57D24"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p>
    <w:p w:rsidR="003E0211" w:rsidRPr="00BA2072" w:rsidRDefault="00E83957"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Event</w:t>
      </w:r>
      <w:r w:rsidR="00A458C1">
        <w:rPr>
          <w:rFonts w:ascii="Arial" w:hAnsi="Arial" w:cs="Arial"/>
          <w:color w:val="333333"/>
          <w:sz w:val="20"/>
        </w:rPr>
        <w:t xml:space="preserve"> record</w:t>
      </w:r>
      <w:r w:rsidRPr="00BA2072">
        <w:rPr>
          <w:rFonts w:ascii="Arial" w:hAnsi="Arial" w:cs="Arial"/>
          <w:color w:val="333333"/>
          <w:sz w:val="20"/>
        </w:rPr>
        <w:t xml:space="preserve">s with an excluded purchase unit of MS02016 will be assigned </w:t>
      </w:r>
      <w:r w:rsidR="00716AC3" w:rsidRPr="00BA2072">
        <w:rPr>
          <w:rFonts w:ascii="Arial" w:hAnsi="Arial" w:cs="Arial"/>
          <w:color w:val="333333"/>
          <w:sz w:val="20"/>
        </w:rPr>
        <w:t>an</w:t>
      </w:r>
      <w:r w:rsidRPr="00BA2072">
        <w:rPr>
          <w:rFonts w:ascii="Arial" w:hAnsi="Arial" w:cs="Arial"/>
          <w:color w:val="333333"/>
          <w:sz w:val="20"/>
        </w:rPr>
        <w:t xml:space="preserve"> NZ</w:t>
      </w:r>
      <w:r w:rsidR="00F83D94" w:rsidRPr="00BA2072">
        <w:rPr>
          <w:rFonts w:ascii="Arial" w:hAnsi="Arial" w:cs="Arial"/>
          <w:color w:val="333333"/>
          <w:sz w:val="20"/>
        </w:rPr>
        <w:t>drg60</w:t>
      </w:r>
      <w:r w:rsidR="00642F39" w:rsidRPr="00BA2072">
        <w:rPr>
          <w:rFonts w:ascii="Arial" w:hAnsi="Arial" w:cs="Arial"/>
          <w:color w:val="333333"/>
          <w:sz w:val="20"/>
        </w:rPr>
        <w:t>x</w:t>
      </w:r>
      <w:r w:rsidRPr="00BA2072">
        <w:rPr>
          <w:rFonts w:ascii="Arial" w:hAnsi="Arial" w:cs="Arial"/>
          <w:color w:val="333333"/>
          <w:sz w:val="20"/>
        </w:rPr>
        <w:t xml:space="preserve"> of J1</w:t>
      </w:r>
      <w:r w:rsidR="00C252BA" w:rsidRPr="00BA2072">
        <w:rPr>
          <w:rFonts w:ascii="Arial" w:hAnsi="Arial" w:cs="Arial"/>
          <w:color w:val="333333"/>
          <w:sz w:val="20"/>
        </w:rPr>
        <w:t xml:space="preserve">1W and cost weight </w:t>
      </w:r>
      <w:r w:rsidR="00C252BA" w:rsidRPr="009B2567">
        <w:rPr>
          <w:rFonts w:ascii="Arial" w:hAnsi="Arial" w:cs="Arial"/>
          <w:color w:val="333333"/>
          <w:sz w:val="20"/>
        </w:rPr>
        <w:t>equal to 0.</w:t>
      </w:r>
      <w:r w:rsidR="0031421B">
        <w:rPr>
          <w:rFonts w:ascii="Arial" w:hAnsi="Arial" w:cs="Arial"/>
          <w:color w:val="333333"/>
          <w:sz w:val="20"/>
        </w:rPr>
        <w:t>2425</w:t>
      </w:r>
      <w:r w:rsidRPr="009B2567">
        <w:rPr>
          <w:rFonts w:ascii="Arial" w:hAnsi="Arial" w:cs="Arial"/>
          <w:color w:val="333333"/>
          <w:sz w:val="20"/>
        </w:rPr>
        <w:t>.</w:t>
      </w:r>
    </w:p>
    <w:p w:rsidR="00B65A2A" w:rsidRPr="00BA2072" w:rsidRDefault="00B65A2A" w:rsidP="00DF65C9">
      <w:pPr>
        <w:pStyle w:val="Heading1"/>
      </w:pPr>
      <w:bookmarkStart w:id="507" w:name="_Toc511625998"/>
      <w:bookmarkStart w:id="508" w:name="_Toc515687097"/>
      <w:bookmarkStart w:id="509" w:name="_Toc431453001"/>
      <w:r w:rsidRPr="00BA2072">
        <w:t xml:space="preserve">Purchase Unit </w:t>
      </w:r>
      <w:r w:rsidR="00C93734" w:rsidRPr="00BA2072">
        <w:t>A</w:t>
      </w:r>
      <w:r w:rsidRPr="00BA2072">
        <w:t>llocation</w:t>
      </w:r>
      <w:bookmarkEnd w:id="507"/>
      <w:bookmarkEnd w:id="508"/>
      <w:bookmarkEnd w:id="509"/>
    </w:p>
    <w:p w:rsidR="00B65A2A" w:rsidRDefault="00B65A2A" w:rsidP="00B65A2A">
      <w:pPr>
        <w:pStyle w:val="BodyText2"/>
        <w:rPr>
          <w:rFonts w:ascii="Arial" w:hAnsi="Arial" w:cs="Arial"/>
          <w:color w:val="333333"/>
          <w:lang w:val="en-NZ"/>
        </w:rPr>
      </w:pPr>
      <w:r w:rsidRPr="00BA2072">
        <w:rPr>
          <w:rFonts w:ascii="Arial" w:hAnsi="Arial" w:cs="Arial"/>
          <w:color w:val="333333"/>
          <w:lang w:val="en-NZ"/>
        </w:rPr>
        <w:t>The following section describes the derived variables required, the exclusion tests applied and the mappings used to allocate DHB</w:t>
      </w:r>
      <w:r w:rsidR="0096372F">
        <w:rPr>
          <w:rFonts w:ascii="Arial" w:hAnsi="Arial" w:cs="Arial"/>
          <w:color w:val="333333"/>
          <w:lang w:val="en-NZ"/>
        </w:rPr>
        <w:t xml:space="preserve"> </w:t>
      </w:r>
      <w:r w:rsidRPr="00BA2072">
        <w:rPr>
          <w:rFonts w:ascii="Arial" w:hAnsi="Arial" w:cs="Arial"/>
          <w:color w:val="333333"/>
          <w:lang w:val="en-NZ"/>
        </w:rPr>
        <w:t>casemix Purchase Units to NMDS event</w:t>
      </w:r>
      <w:r w:rsidR="00230F3F">
        <w:rPr>
          <w:rFonts w:ascii="Arial" w:hAnsi="Arial" w:cs="Arial"/>
          <w:color w:val="333333"/>
          <w:lang w:val="en-NZ"/>
        </w:rPr>
        <w:t xml:space="preserve"> record</w:t>
      </w:r>
      <w:r w:rsidRPr="00BA2072">
        <w:rPr>
          <w:rFonts w:ascii="Arial" w:hAnsi="Arial" w:cs="Arial"/>
          <w:color w:val="333333"/>
          <w:lang w:val="en-NZ"/>
        </w:rPr>
        <w:t>s.</w:t>
      </w:r>
      <w:r w:rsidR="00823191" w:rsidRPr="00BA2072">
        <w:rPr>
          <w:rFonts w:ascii="Arial" w:hAnsi="Arial" w:cs="Arial"/>
          <w:color w:val="333333"/>
          <w:lang w:val="en-NZ"/>
        </w:rPr>
        <w:t xml:space="preserve"> </w:t>
      </w:r>
      <w:r w:rsidRPr="00BA2072">
        <w:rPr>
          <w:rFonts w:ascii="Arial" w:hAnsi="Arial" w:cs="Arial"/>
          <w:color w:val="333333"/>
          <w:lang w:val="en-NZ"/>
        </w:rPr>
        <w:t xml:space="preserve"> Each exclusion test indicates the relevant purchase unit</w:t>
      </w:r>
      <w:r w:rsidR="00831372" w:rsidRPr="00BA2072">
        <w:rPr>
          <w:rFonts w:ascii="Arial" w:hAnsi="Arial" w:cs="Arial"/>
          <w:color w:val="333333"/>
          <w:lang w:val="en-NZ"/>
        </w:rPr>
        <w:t xml:space="preserve"> wherever possible</w:t>
      </w:r>
      <w:r w:rsidRPr="00BA2072">
        <w:rPr>
          <w:rFonts w:ascii="Arial" w:hAnsi="Arial" w:cs="Arial"/>
          <w:color w:val="333333"/>
          <w:lang w:val="en-NZ"/>
        </w:rPr>
        <w:t>.</w:t>
      </w:r>
    </w:p>
    <w:p w:rsidR="00DF65C9" w:rsidRDefault="00DF65C9" w:rsidP="00B65A2A">
      <w:pPr>
        <w:pStyle w:val="BodyText2"/>
        <w:rPr>
          <w:rFonts w:ascii="Arial" w:hAnsi="Arial" w:cs="Arial"/>
          <w:color w:val="333333"/>
          <w:lang w:val="en-NZ"/>
        </w:rPr>
      </w:pPr>
    </w:p>
    <w:p w:rsidR="00B65A2A" w:rsidRPr="00BA2072" w:rsidRDefault="00C93734" w:rsidP="00B30D17">
      <w:pPr>
        <w:pStyle w:val="Heading2"/>
      </w:pPr>
      <w:bookmarkStart w:id="510" w:name="_Toc511625999"/>
      <w:bookmarkStart w:id="511" w:name="_Toc515687098"/>
      <w:bookmarkStart w:id="512" w:name="_Toc431453002"/>
      <w:r w:rsidRPr="00BA2072">
        <w:t>Derived V</w:t>
      </w:r>
      <w:r w:rsidR="00B65A2A" w:rsidRPr="00BA2072">
        <w:t xml:space="preserve">ariables </w:t>
      </w:r>
      <w:r w:rsidRPr="00BA2072">
        <w:t>R</w:t>
      </w:r>
      <w:r w:rsidR="00B65A2A" w:rsidRPr="00BA2072">
        <w:t xml:space="preserve">equired in </w:t>
      </w:r>
      <w:r w:rsidRPr="00BA2072">
        <w:t>A</w:t>
      </w:r>
      <w:r w:rsidR="00B65A2A" w:rsidRPr="00BA2072">
        <w:t>llocation</w:t>
      </w:r>
      <w:bookmarkEnd w:id="510"/>
      <w:bookmarkEnd w:id="511"/>
      <w:bookmarkEnd w:id="512"/>
    </w:p>
    <w:p w:rsidR="00B65A2A" w:rsidRPr="00BA2072" w:rsidRDefault="00B65A2A" w:rsidP="00B65A2A">
      <w:pPr>
        <w:rPr>
          <w:rFonts w:ascii="Arial" w:hAnsi="Arial" w:cs="Arial"/>
          <w:color w:val="333333"/>
        </w:rPr>
      </w:pPr>
      <w:r w:rsidRPr="00BA2072">
        <w:rPr>
          <w:rFonts w:ascii="Arial" w:hAnsi="Arial" w:cs="Arial"/>
          <w:color w:val="333333"/>
        </w:rPr>
        <w:t>The following derived variables are required for casemix exclusion testing.</w:t>
      </w:r>
    </w:p>
    <w:p w:rsidR="00B65A2A" w:rsidRPr="00BA2072" w:rsidRDefault="00B65A2A" w:rsidP="00B65A2A">
      <w:pPr>
        <w:rPr>
          <w:rFonts w:ascii="Arial" w:hAnsi="Arial" w:cs="Arial"/>
        </w:rPr>
      </w:pPr>
    </w:p>
    <w:p w:rsidR="00B65A2A" w:rsidRPr="00BA2072" w:rsidRDefault="00B65A2A" w:rsidP="00990412">
      <w:pPr>
        <w:pStyle w:val="Heading3"/>
      </w:pPr>
      <w:bookmarkStart w:id="513" w:name="_Toc511626000"/>
      <w:bookmarkStart w:id="514" w:name="_Toc515687099"/>
      <w:bookmarkStart w:id="515" w:name="_Toc431453003"/>
      <w:r w:rsidRPr="00BA2072">
        <w:t>Patient’s Age</w:t>
      </w:r>
      <w:bookmarkEnd w:id="513"/>
      <w:bookmarkEnd w:id="514"/>
      <w:bookmarkEnd w:id="515"/>
    </w:p>
    <w:p w:rsidR="00B65A2A" w:rsidRPr="00BA2072" w:rsidRDefault="00B65A2A" w:rsidP="00B65A2A">
      <w:pPr>
        <w:rPr>
          <w:rFonts w:ascii="Arial" w:hAnsi="Arial" w:cs="Arial"/>
          <w:color w:val="333333"/>
        </w:rPr>
      </w:pPr>
      <w:r w:rsidRPr="00BA2072">
        <w:rPr>
          <w:rFonts w:ascii="Arial" w:hAnsi="Arial" w:cs="Arial"/>
          <w:color w:val="333333"/>
        </w:rPr>
        <w:t>The patient’s age is calculated in integer years as at the date of discharge</w:t>
      </w:r>
      <w:r w:rsidR="00831372" w:rsidRPr="00BA2072">
        <w:rPr>
          <w:rFonts w:ascii="Arial" w:hAnsi="Arial" w:cs="Arial"/>
          <w:color w:val="333333"/>
        </w:rPr>
        <w:t>, unless otherwise specified</w:t>
      </w:r>
      <w:r w:rsidRPr="00BA2072">
        <w:rPr>
          <w:rFonts w:ascii="Arial" w:hAnsi="Arial" w:cs="Arial"/>
          <w:color w:val="333333"/>
        </w:rPr>
        <w:t>.</w:t>
      </w:r>
    </w:p>
    <w:p w:rsidR="00B65A2A" w:rsidRPr="00BA2072" w:rsidRDefault="00B65A2A" w:rsidP="00B65A2A">
      <w:pPr>
        <w:rPr>
          <w:rFonts w:ascii="Arial" w:hAnsi="Arial" w:cs="Arial"/>
          <w:color w:val="333333"/>
        </w:rPr>
      </w:pPr>
    </w:p>
    <w:p w:rsidR="00B65A2A" w:rsidRPr="00BA2072" w:rsidRDefault="00B65A2A" w:rsidP="00990412">
      <w:pPr>
        <w:pStyle w:val="Heading3"/>
      </w:pPr>
      <w:bookmarkStart w:id="516" w:name="_Toc511626001"/>
      <w:bookmarkStart w:id="517" w:name="_Toc515687100"/>
      <w:bookmarkStart w:id="518" w:name="_Toc431453004"/>
      <w:r w:rsidRPr="00BA2072">
        <w:t>Length of Stay</w:t>
      </w:r>
      <w:bookmarkEnd w:id="516"/>
      <w:bookmarkEnd w:id="517"/>
      <w:bookmarkEnd w:id="518"/>
    </w:p>
    <w:p w:rsidR="00B65A2A" w:rsidRPr="00BA2072" w:rsidRDefault="00B65A2A" w:rsidP="00B65A2A">
      <w:pPr>
        <w:rPr>
          <w:rFonts w:ascii="Arial" w:hAnsi="Arial" w:cs="Arial"/>
          <w:color w:val="333333"/>
        </w:rPr>
      </w:pPr>
      <w:r w:rsidRPr="00BA2072">
        <w:rPr>
          <w:rFonts w:ascii="Arial" w:hAnsi="Arial" w:cs="Arial"/>
          <w:color w:val="333333"/>
        </w:rPr>
        <w:t xml:space="preserve">(Refer to section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_Ref183926809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9F48C4" w:rsidRPr="009F48C4">
        <w:rPr>
          <w:rFonts w:ascii="Arial" w:hAnsi="Arial" w:cs="Arial"/>
          <w:color w:val="333333"/>
          <w:highlight w:val="lightGray"/>
        </w:rPr>
        <w:t>4.1.1</w:t>
      </w:r>
      <w:r w:rsidR="001E18AC" w:rsidRPr="00BA2072">
        <w:rPr>
          <w:rFonts w:ascii="Arial" w:hAnsi="Arial" w:cs="Arial"/>
          <w:highlight w:val="lightGray"/>
        </w:rPr>
        <w:fldChar w:fldCharType="end"/>
      </w:r>
      <w:r w:rsidRPr="00BA2072">
        <w:rPr>
          <w:rFonts w:ascii="Arial" w:hAnsi="Arial" w:cs="Arial"/>
          <w:color w:val="333333"/>
        </w:rPr>
        <w:t>) The calculated LOS equals the difference in integer days between the discharge and admission dates, minus any Event Leave Days.  Further, this is set to 365 if the LOS is greater than 365 or is set to 1 if the LOS</w:t>
      </w:r>
      <w:r w:rsidR="00BD7589">
        <w:rPr>
          <w:rFonts w:ascii="Arial" w:hAnsi="Arial" w:cs="Arial"/>
          <w:color w:val="333333"/>
        </w:rPr>
        <w:t xml:space="preserve"> </w:t>
      </w:r>
      <w:r w:rsidRPr="00BA2072">
        <w:rPr>
          <w:rFonts w:ascii="Arial" w:hAnsi="Arial" w:cs="Arial"/>
          <w:color w:val="333333"/>
        </w:rPr>
        <w:t>=</w:t>
      </w:r>
      <w:r w:rsidR="00BD7589">
        <w:rPr>
          <w:rFonts w:ascii="Arial" w:hAnsi="Arial" w:cs="Arial"/>
          <w:color w:val="333333"/>
        </w:rPr>
        <w:t xml:space="preserve"> </w:t>
      </w:r>
      <w:r w:rsidRPr="00BA2072">
        <w:rPr>
          <w:rFonts w:ascii="Arial" w:hAnsi="Arial" w:cs="Arial"/>
          <w:color w:val="333333"/>
        </w:rPr>
        <w:t>0.</w:t>
      </w:r>
    </w:p>
    <w:p w:rsidR="00305248" w:rsidRPr="00BA2072" w:rsidRDefault="00305248" w:rsidP="00B65A2A">
      <w:pPr>
        <w:rPr>
          <w:rFonts w:ascii="Arial" w:hAnsi="Arial" w:cs="Arial"/>
        </w:rPr>
      </w:pPr>
    </w:p>
    <w:p w:rsidR="00B65A2A" w:rsidRPr="00BA2072" w:rsidRDefault="00C93734" w:rsidP="00B30D17">
      <w:pPr>
        <w:pStyle w:val="Heading2"/>
      </w:pPr>
      <w:bookmarkStart w:id="519" w:name="_Toc431453005"/>
      <w:bookmarkStart w:id="520" w:name="_Toc511626002"/>
      <w:bookmarkStart w:id="521" w:name="_Toc515687101"/>
      <w:r w:rsidRPr="00BA2072">
        <w:t>Exclusions from Casemix P</w:t>
      </w:r>
      <w:r w:rsidR="00B65A2A" w:rsidRPr="00BA2072">
        <w:t>urchasing</w:t>
      </w:r>
      <w:bookmarkEnd w:id="519"/>
    </w:p>
    <w:p w:rsidR="00B65A2A" w:rsidRPr="00BA2072" w:rsidRDefault="00B65A2A" w:rsidP="00B65A2A">
      <w:pPr>
        <w:rPr>
          <w:rFonts w:ascii="Arial" w:hAnsi="Arial" w:cs="Arial"/>
          <w:color w:val="333333"/>
        </w:rPr>
      </w:pPr>
      <w:r w:rsidRPr="00BA2072">
        <w:rPr>
          <w:rFonts w:ascii="Arial" w:hAnsi="Arial" w:cs="Arial"/>
          <w:color w:val="333333"/>
        </w:rPr>
        <w:t>Th</w:t>
      </w:r>
      <w:r w:rsidR="004035BB" w:rsidRPr="00BA2072">
        <w:rPr>
          <w:rFonts w:ascii="Arial" w:hAnsi="Arial" w:cs="Arial"/>
          <w:color w:val="333333"/>
        </w:rPr>
        <w:t xml:space="preserve">is </w:t>
      </w:r>
      <w:r w:rsidRPr="00BA2072">
        <w:rPr>
          <w:rFonts w:ascii="Arial" w:hAnsi="Arial" w:cs="Arial"/>
          <w:color w:val="333333"/>
        </w:rPr>
        <w:t xml:space="preserve">section lists the tests that identify whether or not a particular event </w:t>
      </w:r>
      <w:r w:rsidR="00230F3F">
        <w:rPr>
          <w:rFonts w:ascii="Arial" w:hAnsi="Arial" w:cs="Arial"/>
          <w:color w:val="333333"/>
        </w:rPr>
        <w:t xml:space="preserve">record </w:t>
      </w:r>
      <w:r w:rsidR="004035BB" w:rsidRPr="00BA2072">
        <w:rPr>
          <w:rFonts w:ascii="Arial" w:hAnsi="Arial" w:cs="Arial"/>
          <w:color w:val="333333"/>
        </w:rPr>
        <w:t xml:space="preserve">will be </w:t>
      </w:r>
      <w:r w:rsidRPr="00BA2072">
        <w:rPr>
          <w:rFonts w:ascii="Arial" w:hAnsi="Arial" w:cs="Arial"/>
          <w:color w:val="333333"/>
        </w:rPr>
        <w:t>allocated to an inpatient casemix purchase unit.  It should be noted that some event</w:t>
      </w:r>
      <w:r w:rsidR="00230F3F">
        <w:rPr>
          <w:rFonts w:ascii="Arial" w:hAnsi="Arial" w:cs="Arial"/>
          <w:color w:val="333333"/>
        </w:rPr>
        <w:t xml:space="preserve"> record</w:t>
      </w:r>
      <w:r w:rsidRPr="00BA2072">
        <w:rPr>
          <w:rFonts w:ascii="Arial" w:hAnsi="Arial" w:cs="Arial"/>
          <w:color w:val="333333"/>
        </w:rPr>
        <w:t>s which are included in the casemix purchase unit allocation methodology will be excluded, by the final rule, from the publicly funded casemix extract used for inter DHB inpatient CWD wash-up.  These event</w:t>
      </w:r>
      <w:r w:rsidR="00230F3F">
        <w:rPr>
          <w:rFonts w:ascii="Arial" w:hAnsi="Arial" w:cs="Arial"/>
          <w:color w:val="333333"/>
        </w:rPr>
        <w:t xml:space="preserve"> records</w:t>
      </w:r>
      <w:r w:rsidRPr="00BA2072">
        <w:rPr>
          <w:rFonts w:ascii="Arial" w:hAnsi="Arial" w:cs="Arial"/>
          <w:color w:val="333333"/>
        </w:rPr>
        <w:t xml:space="preserve"> are excluded on the basis of Health Purchaser code and Health Agency code where these are not valid for the inter DHB funding wash-up.  </w:t>
      </w:r>
      <w:r w:rsidR="003B7902" w:rsidRPr="00BA2072">
        <w:rPr>
          <w:rFonts w:ascii="Arial" w:hAnsi="Arial" w:cs="Arial"/>
          <w:color w:val="333333"/>
        </w:rPr>
        <w:t>Note that f</w:t>
      </w:r>
      <w:r w:rsidR="00D360A8" w:rsidRPr="00BA2072">
        <w:rPr>
          <w:rFonts w:ascii="Arial" w:hAnsi="Arial" w:cs="Arial"/>
          <w:color w:val="333333"/>
        </w:rPr>
        <w:t>rom 1 July 2012 Funding Agency wa</w:t>
      </w:r>
      <w:r w:rsidR="003B7902" w:rsidRPr="00BA2072">
        <w:rPr>
          <w:rFonts w:ascii="Arial" w:hAnsi="Arial" w:cs="Arial"/>
          <w:color w:val="333333"/>
        </w:rPr>
        <w:t>s a new field in the NMDS.  Where ever the term agency is used in this document it refers to th</w:t>
      </w:r>
      <w:r w:rsidR="00D360A8" w:rsidRPr="00BA2072">
        <w:rPr>
          <w:rFonts w:ascii="Arial" w:hAnsi="Arial" w:cs="Arial"/>
          <w:color w:val="333333"/>
        </w:rPr>
        <w:t xml:space="preserve">e </w:t>
      </w:r>
      <w:r w:rsidR="003B7902" w:rsidRPr="00BA2072">
        <w:rPr>
          <w:rFonts w:ascii="Arial" w:hAnsi="Arial" w:cs="Arial"/>
          <w:color w:val="333333"/>
        </w:rPr>
        <w:t>new funding agency field.</w:t>
      </w:r>
      <w:r w:rsidR="00BC6916" w:rsidRPr="00BA2072">
        <w:rPr>
          <w:rFonts w:ascii="Arial" w:hAnsi="Arial" w:cs="Arial"/>
          <w:color w:val="333333"/>
        </w:rPr>
        <w:t xml:space="preserve"> </w:t>
      </w:r>
      <w:r w:rsidR="003B7902" w:rsidRPr="00BA2072">
        <w:rPr>
          <w:rFonts w:ascii="Arial" w:hAnsi="Arial" w:cs="Arial"/>
          <w:color w:val="333333"/>
        </w:rPr>
        <w:t xml:space="preserve"> </w:t>
      </w:r>
      <w:r w:rsidRPr="00BA2072">
        <w:rPr>
          <w:rFonts w:ascii="Arial" w:hAnsi="Arial" w:cs="Arial"/>
          <w:color w:val="333333"/>
        </w:rPr>
        <w:t xml:space="preserve">The exclusion rules below indicate the </w:t>
      </w:r>
      <w:r w:rsidR="00271517" w:rsidRPr="00BA2072">
        <w:rPr>
          <w:rFonts w:ascii="Arial" w:hAnsi="Arial" w:cs="Arial"/>
          <w:color w:val="333333"/>
        </w:rPr>
        <w:t>N</w:t>
      </w:r>
      <w:r w:rsidRPr="00BA2072">
        <w:rPr>
          <w:rFonts w:ascii="Arial" w:hAnsi="Arial" w:cs="Arial"/>
          <w:color w:val="333333"/>
        </w:rPr>
        <w:t xml:space="preserve">ationwide Service Framework </w:t>
      </w:r>
      <w:r w:rsidR="00305248" w:rsidRPr="00BA2072">
        <w:rPr>
          <w:rFonts w:ascii="Arial" w:hAnsi="Arial" w:cs="Arial"/>
          <w:color w:val="333333"/>
        </w:rPr>
        <w:t xml:space="preserve">(NSF) </w:t>
      </w:r>
      <w:r w:rsidRPr="00BA2072">
        <w:rPr>
          <w:rFonts w:ascii="Arial" w:hAnsi="Arial" w:cs="Arial"/>
          <w:color w:val="333333"/>
        </w:rPr>
        <w:t>equivalent purchase unit for NMDS event</w:t>
      </w:r>
      <w:r w:rsidR="00230F3F">
        <w:rPr>
          <w:rFonts w:ascii="Arial" w:hAnsi="Arial" w:cs="Arial"/>
          <w:color w:val="333333"/>
        </w:rPr>
        <w:t xml:space="preserve"> record</w:t>
      </w:r>
      <w:r w:rsidRPr="00BA2072">
        <w:rPr>
          <w:rFonts w:ascii="Arial" w:hAnsi="Arial" w:cs="Arial"/>
          <w:color w:val="333333"/>
        </w:rPr>
        <w:t xml:space="preserve">s, which will be generated by </w:t>
      </w:r>
      <w:r w:rsidR="00D360A8" w:rsidRPr="00BA2072">
        <w:rPr>
          <w:rFonts w:ascii="Arial" w:hAnsi="Arial" w:cs="Arial"/>
          <w:color w:val="333333"/>
        </w:rPr>
        <w:t xml:space="preserve">the </w:t>
      </w:r>
      <w:r w:rsidRPr="00BA2072">
        <w:rPr>
          <w:rFonts w:ascii="Arial" w:hAnsi="Arial" w:cs="Arial"/>
          <w:color w:val="333333"/>
        </w:rPr>
        <w:t xml:space="preserve">Information </w:t>
      </w:r>
      <w:r w:rsidR="001C16C0" w:rsidRPr="00BA2072">
        <w:rPr>
          <w:rFonts w:ascii="Arial" w:hAnsi="Arial" w:cs="Arial"/>
          <w:color w:val="333333"/>
        </w:rPr>
        <w:t>Group and</w:t>
      </w:r>
      <w:r w:rsidRPr="00BA2072">
        <w:rPr>
          <w:rFonts w:ascii="Arial" w:hAnsi="Arial" w:cs="Arial"/>
          <w:color w:val="333333"/>
        </w:rPr>
        <w:t xml:space="preserve"> stored in a separate field.  The tests are hierarchical and must be applied in the supplied sequence.  </w:t>
      </w:r>
    </w:p>
    <w:p w:rsidR="005C2D4F" w:rsidRPr="00BA2072" w:rsidRDefault="005C2D4F"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Note </w:t>
      </w:r>
      <w:r w:rsidR="004035BB" w:rsidRPr="00BA2072">
        <w:rPr>
          <w:rFonts w:ascii="Arial" w:hAnsi="Arial" w:cs="Arial"/>
          <w:color w:val="333333"/>
        </w:rPr>
        <w:t xml:space="preserve">that </w:t>
      </w:r>
      <w:r w:rsidRPr="00BA2072">
        <w:rPr>
          <w:rFonts w:ascii="Arial" w:hAnsi="Arial" w:cs="Arial"/>
          <w:color w:val="333333"/>
        </w:rPr>
        <w:t xml:space="preserve">the Information </w:t>
      </w:r>
      <w:r w:rsidR="003B7902" w:rsidRPr="00BA2072">
        <w:rPr>
          <w:rFonts w:ascii="Arial" w:hAnsi="Arial" w:cs="Arial"/>
          <w:color w:val="333333"/>
        </w:rPr>
        <w:t>Group</w:t>
      </w:r>
      <w:r w:rsidR="00831372" w:rsidRPr="00BA2072">
        <w:rPr>
          <w:rFonts w:ascii="Arial" w:hAnsi="Arial" w:cs="Arial"/>
          <w:color w:val="333333"/>
        </w:rPr>
        <w:t xml:space="preserve"> </w:t>
      </w:r>
      <w:r w:rsidRPr="00BA2072">
        <w:rPr>
          <w:rFonts w:ascii="Arial" w:hAnsi="Arial" w:cs="Arial"/>
          <w:color w:val="333333"/>
        </w:rPr>
        <w:t>SAS methodology uses individual exclusion flag fields to generate an overall exclusion flag {Yes/No} for each event.  These individual fields indicate where an event could be excluded for more than one reason.</w:t>
      </w:r>
    </w:p>
    <w:p w:rsidR="00B65A2A" w:rsidRPr="00BA2072" w:rsidRDefault="00B65A2A"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Hospitals can report up to 99 diagnoses, procedure and external cause codes</w:t>
      </w:r>
      <w:r w:rsidR="00831372" w:rsidRPr="00BA2072">
        <w:rPr>
          <w:rFonts w:ascii="Arial" w:hAnsi="Arial" w:cs="Arial"/>
          <w:color w:val="333333"/>
        </w:rPr>
        <w:t xml:space="preserve"> </w:t>
      </w:r>
      <w:r w:rsidR="00D360A8" w:rsidRPr="00BA2072">
        <w:rPr>
          <w:rFonts w:ascii="Arial" w:hAnsi="Arial" w:cs="Arial"/>
          <w:color w:val="333333"/>
        </w:rPr>
        <w:t>(</w:t>
      </w:r>
      <w:r w:rsidR="00831372" w:rsidRPr="00BA2072">
        <w:rPr>
          <w:rFonts w:ascii="Arial" w:hAnsi="Arial" w:cs="Arial"/>
          <w:color w:val="333333"/>
        </w:rPr>
        <w:t>E-codes)</w:t>
      </w:r>
      <w:r w:rsidRPr="00BA2072">
        <w:rPr>
          <w:rFonts w:ascii="Arial" w:hAnsi="Arial" w:cs="Arial"/>
          <w:color w:val="333333"/>
        </w:rPr>
        <w:t xml:space="preserve"> for each </w:t>
      </w:r>
      <w:r w:rsidR="00271517" w:rsidRPr="00BA2072">
        <w:rPr>
          <w:rFonts w:ascii="Arial" w:hAnsi="Arial" w:cs="Arial"/>
          <w:color w:val="333333"/>
        </w:rPr>
        <w:t>event</w:t>
      </w:r>
      <w:r w:rsidR="00230F3F">
        <w:rPr>
          <w:rFonts w:ascii="Arial" w:hAnsi="Arial" w:cs="Arial"/>
          <w:color w:val="333333"/>
        </w:rPr>
        <w:t xml:space="preserve"> record</w:t>
      </w:r>
      <w:r w:rsidRPr="00BA2072">
        <w:rPr>
          <w:rFonts w:ascii="Arial" w:hAnsi="Arial" w:cs="Arial"/>
          <w:color w:val="333333"/>
        </w:rPr>
        <w:t>.  However the grouper software (AR-DRG</w:t>
      </w:r>
      <w:r w:rsidR="0031691D" w:rsidRPr="00BA2072">
        <w:rPr>
          <w:rFonts w:ascii="Arial" w:hAnsi="Arial" w:cs="Arial"/>
          <w:color w:val="333333"/>
        </w:rPr>
        <w:t xml:space="preserve"> v</w:t>
      </w:r>
      <w:r w:rsidR="000E4FF1" w:rsidRPr="00BA2072">
        <w:rPr>
          <w:rFonts w:ascii="Arial" w:hAnsi="Arial" w:cs="Arial"/>
          <w:color w:val="333333"/>
        </w:rPr>
        <w:t>6</w:t>
      </w:r>
      <w:r w:rsidRPr="00BA2072">
        <w:rPr>
          <w:rFonts w:ascii="Arial" w:hAnsi="Arial" w:cs="Arial"/>
          <w:color w:val="333333"/>
        </w:rPr>
        <w:t>.0</w:t>
      </w:r>
      <w:r w:rsidR="0031691D" w:rsidRPr="00BA2072">
        <w:rPr>
          <w:rFonts w:ascii="Arial" w:hAnsi="Arial" w:cs="Arial"/>
          <w:color w:val="333333"/>
        </w:rPr>
        <w:t>x</w:t>
      </w:r>
      <w:r w:rsidRPr="00BA2072">
        <w:rPr>
          <w:rFonts w:ascii="Arial" w:hAnsi="Arial" w:cs="Arial"/>
          <w:color w:val="333333"/>
        </w:rPr>
        <w:t xml:space="preserve">) uses only the first 30 diagnoses and 30 procedure codes (external cause codes are not included in grouper logic).  Many of the tests below state how many procedure or diagnoses codes are reviewed to determine if the event </w:t>
      </w:r>
      <w:r w:rsidR="00230F3F">
        <w:rPr>
          <w:rFonts w:ascii="Arial" w:hAnsi="Arial" w:cs="Arial"/>
          <w:color w:val="333333"/>
        </w:rPr>
        <w:t xml:space="preserve">record </w:t>
      </w:r>
      <w:r w:rsidRPr="00BA2072">
        <w:rPr>
          <w:rFonts w:ascii="Arial" w:hAnsi="Arial" w:cs="Arial"/>
          <w:color w:val="333333"/>
        </w:rPr>
        <w:t>is included or excluded from casemix.  Where this is not stated the first 30 diagnosis or 30 procedure codes are reviewed.  External cause codes are not included in these totals.</w:t>
      </w:r>
    </w:p>
    <w:p w:rsidR="00B83FFD" w:rsidRPr="00BA2072" w:rsidRDefault="00B83FFD" w:rsidP="00B65A2A">
      <w:pPr>
        <w:rPr>
          <w:rFonts w:ascii="Arial" w:hAnsi="Arial" w:cs="Arial"/>
          <w:color w:val="333333"/>
        </w:rPr>
      </w:pPr>
    </w:p>
    <w:p w:rsidR="00B65A2A" w:rsidRDefault="00B65A2A" w:rsidP="00B65A2A">
      <w:pPr>
        <w:rPr>
          <w:rFonts w:ascii="Arial" w:hAnsi="Arial" w:cs="Arial"/>
          <w:color w:val="333333"/>
        </w:rPr>
      </w:pPr>
      <w:r w:rsidRPr="00BA2072">
        <w:rPr>
          <w:rFonts w:ascii="Arial" w:hAnsi="Arial" w:cs="Arial"/>
          <w:color w:val="333333"/>
        </w:rPr>
        <w:t>DHBs that are concerned about the sufficiency of 30 diagnosis and 30 procedure codes should ensure their coding is prioritised so that the critical codes are included within the first 30 diagnosis and procedure codes for each event</w:t>
      </w:r>
      <w:r w:rsidR="00230F3F">
        <w:rPr>
          <w:rFonts w:ascii="Arial" w:hAnsi="Arial" w:cs="Arial"/>
          <w:color w:val="333333"/>
        </w:rPr>
        <w:t xml:space="preserve"> record</w:t>
      </w:r>
      <w:r w:rsidRPr="00BA2072">
        <w:rPr>
          <w:rFonts w:ascii="Arial" w:hAnsi="Arial" w:cs="Arial"/>
          <w:color w:val="333333"/>
        </w:rPr>
        <w:t>.</w:t>
      </w:r>
    </w:p>
    <w:p w:rsidR="00B30D17" w:rsidRDefault="00B30D17" w:rsidP="00B65A2A">
      <w:pPr>
        <w:rPr>
          <w:rFonts w:ascii="Arial" w:hAnsi="Arial" w:cs="Arial"/>
          <w:color w:val="333333"/>
        </w:rPr>
      </w:pPr>
    </w:p>
    <w:p w:rsidR="00B65A2A" w:rsidRPr="00BA2072" w:rsidRDefault="00C93734" w:rsidP="00990412">
      <w:pPr>
        <w:pStyle w:val="Heading3"/>
      </w:pPr>
      <w:bookmarkStart w:id="522" w:name="_Ref339368757"/>
      <w:bookmarkStart w:id="523" w:name="_Toc431453006"/>
      <w:r w:rsidRPr="00BA2072">
        <w:t>Base P</w:t>
      </w:r>
      <w:r w:rsidR="00B65A2A" w:rsidRPr="00BA2072">
        <w:t xml:space="preserve">urchase – </w:t>
      </w:r>
      <w:r w:rsidRPr="00BA2072">
        <w:t>P</w:t>
      </w:r>
      <w:r w:rsidR="00B65A2A" w:rsidRPr="00BA2072">
        <w:t xml:space="preserve">ublicly </w:t>
      </w:r>
      <w:r w:rsidRPr="00BA2072">
        <w:t>F</w:t>
      </w:r>
      <w:r w:rsidR="00B65A2A" w:rsidRPr="00BA2072">
        <w:t xml:space="preserve">unded </w:t>
      </w:r>
      <w:r w:rsidRPr="00BA2072">
        <w:t>E</w:t>
      </w:r>
      <w:r w:rsidR="00B65A2A" w:rsidRPr="00BA2072">
        <w:t>vents (EXCLU)</w:t>
      </w:r>
      <w:bookmarkEnd w:id="522"/>
      <w:bookmarkEnd w:id="523"/>
    </w:p>
    <w:p w:rsidR="00B65A2A" w:rsidRPr="00BA2072" w:rsidRDefault="00B65A2A" w:rsidP="00B65A2A">
      <w:pPr>
        <w:rPr>
          <w:rFonts w:ascii="Arial" w:hAnsi="Arial" w:cs="Arial"/>
          <w:color w:val="333333"/>
        </w:rPr>
      </w:pPr>
      <w:r w:rsidRPr="00BA2072">
        <w:rPr>
          <w:rFonts w:ascii="Arial" w:hAnsi="Arial" w:cs="Arial"/>
          <w:color w:val="333333"/>
        </w:rPr>
        <w:t>Only publicly funded event</w:t>
      </w:r>
      <w:r w:rsidR="00A458C1">
        <w:rPr>
          <w:rFonts w:ascii="Arial" w:hAnsi="Arial" w:cs="Arial"/>
          <w:color w:val="333333"/>
        </w:rPr>
        <w:t xml:space="preserve"> record</w:t>
      </w:r>
      <w:r w:rsidRPr="00BA2072">
        <w:rPr>
          <w:rFonts w:ascii="Arial" w:hAnsi="Arial" w:cs="Arial"/>
          <w:color w:val="333333"/>
        </w:rPr>
        <w:t>s as indicated by the purchaser code are included for 20</w:t>
      </w:r>
      <w:r w:rsidR="00271517" w:rsidRPr="00BA2072">
        <w:rPr>
          <w:rFonts w:ascii="Arial" w:hAnsi="Arial" w:cs="Arial"/>
          <w:color w:val="333333"/>
        </w:rPr>
        <w:t>1</w:t>
      </w:r>
      <w:ins w:id="524" w:author="Tracy Thompson" w:date="2015-08-05T11:29:00Z">
        <w:r w:rsidR="003726D8">
          <w:rPr>
            <w:rFonts w:ascii="Arial" w:hAnsi="Arial" w:cs="Arial"/>
            <w:color w:val="333333"/>
          </w:rPr>
          <w:t>6</w:t>
        </w:r>
      </w:ins>
      <w:del w:id="525" w:author="Tracy Thompson" w:date="2015-08-05T11:29:00Z">
        <w:r w:rsidR="004B47C3" w:rsidDel="003726D8">
          <w:rPr>
            <w:rFonts w:ascii="Arial" w:hAnsi="Arial" w:cs="Arial"/>
            <w:color w:val="333333"/>
          </w:rPr>
          <w:delText>5</w:delText>
        </w:r>
      </w:del>
      <w:r w:rsidRPr="00BA2072">
        <w:rPr>
          <w:rFonts w:ascii="Arial" w:hAnsi="Arial" w:cs="Arial"/>
          <w:color w:val="333333"/>
        </w:rPr>
        <w:t>/1</w:t>
      </w:r>
      <w:ins w:id="526" w:author="Tracy Thompson" w:date="2015-08-05T11:29:00Z">
        <w:r w:rsidR="003726D8">
          <w:rPr>
            <w:rFonts w:ascii="Arial" w:hAnsi="Arial" w:cs="Arial"/>
            <w:color w:val="333333"/>
          </w:rPr>
          <w:t>7</w:t>
        </w:r>
      </w:ins>
      <w:del w:id="527" w:author="Tracy Thompson" w:date="2015-08-05T11:29:00Z">
        <w:r w:rsidR="004B47C3" w:rsidDel="003726D8">
          <w:rPr>
            <w:rFonts w:ascii="Arial" w:hAnsi="Arial" w:cs="Arial"/>
            <w:color w:val="333333"/>
          </w:rPr>
          <w:delText>6</w:delText>
        </w:r>
      </w:del>
      <w:r w:rsidRPr="00BA2072">
        <w:rPr>
          <w:rFonts w:ascii="Arial" w:hAnsi="Arial" w:cs="Arial"/>
          <w:color w:val="333333"/>
        </w:rPr>
        <w:t xml:space="preserve">.  Publicly funded purchaser codes are 34 </w:t>
      </w:r>
      <w:r w:rsidRPr="00BA2072">
        <w:rPr>
          <w:rFonts w:ascii="Arial" w:hAnsi="Arial" w:cs="Arial"/>
          <w:i/>
          <w:color w:val="333333"/>
        </w:rPr>
        <w:t>M</w:t>
      </w:r>
      <w:r w:rsidR="00305248" w:rsidRPr="00BA2072">
        <w:rPr>
          <w:rFonts w:ascii="Arial" w:hAnsi="Arial" w:cs="Arial"/>
          <w:i/>
          <w:color w:val="333333"/>
        </w:rPr>
        <w:t>o</w:t>
      </w:r>
      <w:r w:rsidRPr="00BA2072">
        <w:rPr>
          <w:rFonts w:ascii="Arial" w:hAnsi="Arial" w:cs="Arial"/>
          <w:i/>
          <w:color w:val="333333"/>
        </w:rPr>
        <w:t>H funded</w:t>
      </w:r>
      <w:r w:rsidRPr="00BA2072">
        <w:rPr>
          <w:rFonts w:ascii="Arial" w:hAnsi="Arial" w:cs="Arial"/>
          <w:color w:val="333333"/>
        </w:rPr>
        <w:t xml:space="preserve">, 35 </w:t>
      </w:r>
      <w:r w:rsidRPr="00BA2072">
        <w:rPr>
          <w:rFonts w:ascii="Arial" w:hAnsi="Arial" w:cs="Arial"/>
          <w:i/>
          <w:color w:val="333333"/>
        </w:rPr>
        <w:t xml:space="preserve">DHB </w:t>
      </w:r>
      <w:r w:rsidR="00230F3F" w:rsidRPr="00BA2072">
        <w:rPr>
          <w:rFonts w:ascii="Arial" w:hAnsi="Arial" w:cs="Arial"/>
          <w:i/>
          <w:color w:val="333333"/>
        </w:rPr>
        <w:t>funded</w:t>
      </w:r>
      <w:r w:rsidR="00230F3F" w:rsidRPr="00BA2072">
        <w:rPr>
          <w:rFonts w:ascii="Arial" w:hAnsi="Arial" w:cs="Arial"/>
          <w:color w:val="333333"/>
        </w:rPr>
        <w:t xml:space="preserve"> or</w:t>
      </w:r>
      <w:r w:rsidRPr="00BA2072">
        <w:rPr>
          <w:rFonts w:ascii="Arial" w:hAnsi="Arial" w:cs="Arial"/>
          <w:color w:val="333333"/>
        </w:rPr>
        <w:t xml:space="preserve"> 20 </w:t>
      </w:r>
      <w:r w:rsidRPr="00BA2072">
        <w:rPr>
          <w:rFonts w:ascii="Arial" w:hAnsi="Arial" w:cs="Arial"/>
          <w:i/>
          <w:color w:val="333333"/>
        </w:rPr>
        <w:t>Overseas resident eligible</w:t>
      </w:r>
      <w:r w:rsidRPr="00BA2072">
        <w:rPr>
          <w:rFonts w:ascii="Arial" w:hAnsi="Arial" w:cs="Arial"/>
          <w:color w:val="333333"/>
        </w:rPr>
        <w:t xml:space="preserve"> for DHB funded health care.  </w:t>
      </w:r>
    </w:p>
    <w:p w:rsidR="00B65A2A" w:rsidRPr="00BA2072" w:rsidRDefault="00B65A2A" w:rsidP="00B65A2A">
      <w:pPr>
        <w:rPr>
          <w:rFonts w:ascii="Arial" w:hAnsi="Arial" w:cs="Arial"/>
          <w:color w:val="333333"/>
        </w:rPr>
      </w:pPr>
    </w:p>
    <w:p w:rsidR="00B65A2A" w:rsidRPr="00BA2072" w:rsidRDefault="00B65A2A" w:rsidP="00C72471">
      <w:pPr>
        <w:tabs>
          <w:tab w:val="left" w:pos="9498"/>
        </w:tabs>
        <w:rPr>
          <w:rFonts w:ascii="Arial" w:hAnsi="Arial" w:cs="Arial"/>
          <w:color w:val="333333"/>
        </w:rPr>
      </w:pPr>
      <w:r w:rsidRPr="00BA2072">
        <w:rPr>
          <w:rFonts w:ascii="Arial" w:hAnsi="Arial" w:cs="Arial"/>
          <w:color w:val="333333"/>
        </w:rPr>
        <w:t xml:space="preserve">Therefore an event </w:t>
      </w:r>
      <w:r w:rsidR="00230F3F">
        <w:rPr>
          <w:rFonts w:ascii="Arial" w:hAnsi="Arial" w:cs="Arial"/>
          <w:color w:val="333333"/>
        </w:rPr>
        <w:t xml:space="preserve">record </w:t>
      </w:r>
      <w:r w:rsidRPr="00BA2072">
        <w:rPr>
          <w:rFonts w:ascii="Arial" w:hAnsi="Arial" w:cs="Arial"/>
          <w:color w:val="333333"/>
        </w:rPr>
        <w:t xml:space="preserve">will be excluded if it has a </w:t>
      </w:r>
      <w:r w:rsidR="00230F3F">
        <w:rPr>
          <w:rFonts w:ascii="Arial" w:hAnsi="Arial" w:cs="Arial"/>
          <w:color w:val="333333"/>
        </w:rPr>
        <w:t>p</w:t>
      </w:r>
      <w:r w:rsidRPr="00BA2072">
        <w:rPr>
          <w:rFonts w:ascii="Arial" w:hAnsi="Arial" w:cs="Arial"/>
          <w:color w:val="333333"/>
        </w:rPr>
        <w:t>urchaser code which is NOT 20, 34</w:t>
      </w:r>
      <w:r w:rsidR="00200AEA" w:rsidRPr="00BA2072">
        <w:rPr>
          <w:rFonts w:ascii="Arial" w:hAnsi="Arial" w:cs="Arial"/>
          <w:color w:val="333333"/>
        </w:rPr>
        <w:t>,</w:t>
      </w:r>
      <w:r w:rsidRPr="00BA2072">
        <w:rPr>
          <w:rFonts w:ascii="Arial" w:hAnsi="Arial" w:cs="Arial"/>
          <w:color w:val="333333"/>
        </w:rPr>
        <w:t xml:space="preserve"> </w:t>
      </w:r>
      <w:r w:rsidR="003C0E2B" w:rsidRPr="00BA2072">
        <w:rPr>
          <w:rFonts w:ascii="Arial" w:hAnsi="Arial" w:cs="Arial"/>
          <w:color w:val="333333"/>
        </w:rPr>
        <w:t xml:space="preserve">or </w:t>
      </w:r>
      <w:r w:rsidR="00271517" w:rsidRPr="00BA2072">
        <w:rPr>
          <w:rFonts w:ascii="Arial" w:hAnsi="Arial" w:cs="Arial"/>
          <w:color w:val="333333"/>
        </w:rPr>
        <w:t>35</w:t>
      </w:r>
      <w:r w:rsidR="008150C5" w:rsidRPr="00BA2072">
        <w:rPr>
          <w:rFonts w:ascii="Arial" w:hAnsi="Arial" w:cs="Arial"/>
          <w:color w:val="333333"/>
        </w:rPr>
        <w:t>.</w:t>
      </w:r>
    </w:p>
    <w:p w:rsidR="00B65A2A" w:rsidRPr="00BA2072" w:rsidRDefault="00B65A2A" w:rsidP="00B65A2A">
      <w:pPr>
        <w:rPr>
          <w:rFonts w:ascii="Arial" w:hAnsi="Arial" w:cs="Arial"/>
          <w:color w:val="333333"/>
        </w:rPr>
      </w:pPr>
    </w:p>
    <w:p w:rsidR="00B65A2A" w:rsidRPr="00BA2072" w:rsidRDefault="00B65A2A" w:rsidP="00990412">
      <w:pPr>
        <w:pStyle w:val="Heading3"/>
      </w:pPr>
      <w:bookmarkStart w:id="528" w:name="_Ref183317003"/>
      <w:bookmarkStart w:id="529" w:name="_Toc431453007"/>
      <w:r w:rsidRPr="00BA2072">
        <w:t>Publicly Funded Agencies</w:t>
      </w:r>
      <w:bookmarkEnd w:id="528"/>
      <w:bookmarkEnd w:id="529"/>
    </w:p>
    <w:p w:rsidR="00B65A2A" w:rsidRDefault="00B65A2A" w:rsidP="00B65A2A">
      <w:pPr>
        <w:pStyle w:val="BodyText2"/>
        <w:rPr>
          <w:rFonts w:ascii="Arial" w:hAnsi="Arial" w:cs="Arial"/>
          <w:color w:val="333333"/>
        </w:rPr>
      </w:pPr>
      <w:r w:rsidRPr="00BA2072">
        <w:rPr>
          <w:rFonts w:ascii="Arial" w:hAnsi="Arial" w:cs="Arial"/>
          <w:color w:val="333333"/>
        </w:rPr>
        <w:t>The agencies listed here have been identified as the providers through which the MoH and DHBs will monitor publicly funded agreements.  Only NMDS records with an agency from the following list will be allocated a publicly funded purchase unit.  All other event</w:t>
      </w:r>
      <w:r w:rsidR="00A458C1">
        <w:rPr>
          <w:rFonts w:ascii="Arial" w:hAnsi="Arial" w:cs="Arial"/>
          <w:color w:val="333333"/>
        </w:rPr>
        <w:t xml:space="preserve"> record</w:t>
      </w:r>
      <w:r w:rsidRPr="00BA2072">
        <w:rPr>
          <w:rFonts w:ascii="Arial" w:hAnsi="Arial" w:cs="Arial"/>
          <w:color w:val="333333"/>
        </w:rPr>
        <w:t xml:space="preserve">s will be excluded.  Inclusion in casemix funding requires a combination of agency code as in the following table and facility code as in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_Ref261004474 \n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9F48C4" w:rsidRPr="009F48C4">
        <w:rPr>
          <w:rFonts w:ascii="Arial" w:hAnsi="Arial" w:cs="Arial"/>
          <w:color w:val="333333"/>
          <w:highlight w:val="lightGray"/>
        </w:rPr>
        <w:t>5.2.37</w:t>
      </w:r>
      <w:r w:rsidR="001E18AC" w:rsidRPr="00BA2072">
        <w:rPr>
          <w:rFonts w:ascii="Arial" w:hAnsi="Arial" w:cs="Arial"/>
          <w:highlight w:val="lightGray"/>
        </w:rPr>
        <w:fldChar w:fldCharType="end"/>
      </w:r>
      <w:r w:rsidR="009C1157" w:rsidRPr="00BA2072">
        <w:rPr>
          <w:rFonts w:ascii="Arial" w:hAnsi="Arial" w:cs="Arial"/>
          <w:color w:val="333333"/>
        </w:rPr>
        <w:t>.</w:t>
      </w:r>
    </w:p>
    <w:p w:rsidR="00B65A2A" w:rsidRPr="002A3D7D" w:rsidRDefault="00B65A2A" w:rsidP="00B65A2A">
      <w:pPr>
        <w:rPr>
          <w:rFonts w:ascii="Arial" w:hAnsi="Arial" w:cs="Arial"/>
          <w:color w:val="333333"/>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93"/>
        <w:gridCol w:w="3930"/>
      </w:tblGrid>
      <w:tr w:rsidR="00B65A2A" w:rsidRPr="00877B86" w:rsidTr="001158E4">
        <w:trPr>
          <w:tblHeade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5E2DEB">
            <w:pPr>
              <w:pStyle w:val="BodyText2"/>
              <w:rPr>
                <w:rFonts w:ascii="Arial" w:hAnsi="Arial" w:cs="Arial"/>
                <w:b/>
                <w:sz w:val="22"/>
                <w:szCs w:val="22"/>
              </w:rPr>
            </w:pPr>
            <w:r w:rsidRPr="00877B86">
              <w:rPr>
                <w:rFonts w:ascii="Arial" w:hAnsi="Arial" w:cs="Arial"/>
                <w:b/>
                <w:sz w:val="22"/>
                <w:szCs w:val="22"/>
              </w:rPr>
              <w:t xml:space="preserve">Health </w:t>
            </w:r>
            <w:r w:rsidR="001158E4">
              <w:rPr>
                <w:rFonts w:ascii="Arial" w:hAnsi="Arial" w:cs="Arial"/>
                <w:b/>
                <w:sz w:val="22"/>
                <w:szCs w:val="22"/>
              </w:rPr>
              <w:t xml:space="preserve">(Funding) </w:t>
            </w:r>
            <w:r w:rsidRPr="00877B86">
              <w:rPr>
                <w:rFonts w:ascii="Arial" w:hAnsi="Arial" w:cs="Arial"/>
                <w:b/>
                <w:sz w:val="22"/>
                <w:szCs w:val="22"/>
              </w:rPr>
              <w:t>Agency</w:t>
            </w:r>
            <w:r w:rsidR="005E2DEB">
              <w:rPr>
                <w:rFonts w:ascii="Arial" w:hAnsi="Arial" w:cs="Arial"/>
                <w:b/>
                <w:sz w:val="22"/>
                <w:szCs w:val="22"/>
              </w:rPr>
              <w:t>*</w:t>
            </w:r>
            <w:r w:rsidRPr="00877B86">
              <w:rPr>
                <w:rFonts w:ascii="Arial" w:hAnsi="Arial" w:cs="Arial"/>
                <w:b/>
                <w:sz w:val="22"/>
                <w:szCs w:val="22"/>
              </w:rPr>
              <w:t xml:space="preserve"> </w:t>
            </w:r>
            <w:r w:rsidR="00C93734" w:rsidRPr="00877B86">
              <w:rPr>
                <w:rFonts w:ascii="Arial" w:hAnsi="Arial" w:cs="Arial"/>
                <w:b/>
                <w:sz w:val="22"/>
                <w:szCs w:val="22"/>
              </w:rPr>
              <w:t>C</w:t>
            </w:r>
            <w:r w:rsidRPr="00877B86">
              <w:rPr>
                <w:rFonts w:ascii="Arial" w:hAnsi="Arial" w:cs="Arial"/>
                <w:b/>
                <w:sz w:val="22"/>
                <w:szCs w:val="22"/>
              </w:rPr>
              <w:t>ode</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b/>
                <w:sz w:val="22"/>
                <w:szCs w:val="22"/>
              </w:rPr>
            </w:pPr>
            <w:r w:rsidRPr="00877B86">
              <w:rPr>
                <w:rFonts w:ascii="Arial" w:hAnsi="Arial" w:cs="Arial"/>
                <w:b/>
                <w:sz w:val="22"/>
                <w:szCs w:val="22"/>
              </w:rPr>
              <w:t>Agency Name</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1011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Northland DHB</w:t>
            </w:r>
          </w:p>
        </w:tc>
      </w:tr>
      <w:tr w:rsidR="00B65A2A" w:rsidRPr="00877B86" w:rsidTr="001158E4">
        <w:trPr>
          <w:jc w:val="center"/>
        </w:trPr>
        <w:tc>
          <w:tcPr>
            <w:tcW w:w="3593" w:type="dxa"/>
            <w:tcBorders>
              <w:top w:val="single" w:sz="2" w:space="0" w:color="auto"/>
              <w:left w:val="single" w:sz="2" w:space="0" w:color="auto"/>
              <w:bottom w:val="nil"/>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1021</w:t>
            </w:r>
          </w:p>
        </w:tc>
        <w:tc>
          <w:tcPr>
            <w:tcW w:w="3930" w:type="dxa"/>
            <w:tcBorders>
              <w:top w:val="single" w:sz="2" w:space="0" w:color="auto"/>
              <w:left w:val="single" w:sz="2" w:space="0" w:color="auto"/>
              <w:bottom w:val="nil"/>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Waitemata</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1022</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u w:val="single"/>
              </w:rPr>
            </w:pPr>
            <w:r w:rsidRPr="00877B86">
              <w:rPr>
                <w:rFonts w:ascii="Arial" w:hAnsi="Arial" w:cs="Arial"/>
                <w:color w:val="333333"/>
                <w:sz w:val="22"/>
                <w:szCs w:val="22"/>
              </w:rPr>
              <w:t>Auckland</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1023</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Counties Manukau</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131437"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131437" w:rsidRPr="00877B86" w:rsidRDefault="00131437" w:rsidP="001158E4">
            <w:pPr>
              <w:pStyle w:val="BodyText2"/>
              <w:jc w:val="center"/>
              <w:rPr>
                <w:rFonts w:ascii="Arial" w:hAnsi="Arial" w:cs="Arial"/>
                <w:color w:val="333333"/>
                <w:sz w:val="22"/>
                <w:szCs w:val="22"/>
              </w:rPr>
            </w:pPr>
            <w:r>
              <w:rPr>
                <w:rFonts w:ascii="Arial" w:hAnsi="Arial" w:cs="Arial"/>
                <w:color w:val="333333"/>
                <w:sz w:val="22"/>
                <w:szCs w:val="22"/>
              </w:rPr>
              <w:t>1236</w:t>
            </w:r>
          </w:p>
        </w:tc>
        <w:tc>
          <w:tcPr>
            <w:tcW w:w="3930" w:type="dxa"/>
            <w:tcBorders>
              <w:top w:val="single" w:sz="2" w:space="0" w:color="auto"/>
              <w:left w:val="single" w:sz="2" w:space="0" w:color="auto"/>
              <w:bottom w:val="single" w:sz="2" w:space="0" w:color="auto"/>
              <w:right w:val="single" w:sz="2" w:space="0" w:color="auto"/>
            </w:tcBorders>
          </w:tcPr>
          <w:p w:rsidR="00131437" w:rsidRPr="00877B86" w:rsidRDefault="00131437" w:rsidP="002D55A5">
            <w:pPr>
              <w:pStyle w:val="BodyText2"/>
              <w:rPr>
                <w:rFonts w:ascii="Arial" w:hAnsi="Arial" w:cs="Arial"/>
                <w:color w:val="333333"/>
                <w:sz w:val="22"/>
                <w:szCs w:val="22"/>
              </w:rPr>
            </w:pPr>
            <w:r>
              <w:rPr>
                <w:rFonts w:ascii="Arial" w:hAnsi="Arial" w:cs="Arial"/>
                <w:color w:val="333333"/>
                <w:sz w:val="22"/>
                <w:szCs w:val="22"/>
              </w:rPr>
              <w:t>Ministry of Health</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2031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Waikato</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2042</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Lakes 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2047</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Bay of Plenty 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2051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Tairawhiti</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2071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Taranaki</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3061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Hawke’s Bay 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3081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Mid Central 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3082</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Whanganui</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3091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96372F" w:rsidP="002D55A5">
            <w:pPr>
              <w:pStyle w:val="BodyText2"/>
              <w:rPr>
                <w:rFonts w:ascii="Arial" w:hAnsi="Arial" w:cs="Arial"/>
                <w:color w:val="333333"/>
                <w:sz w:val="22"/>
                <w:szCs w:val="22"/>
              </w:rPr>
            </w:pPr>
            <w:r>
              <w:rPr>
                <w:rFonts w:ascii="Arial" w:hAnsi="Arial" w:cs="Arial"/>
                <w:color w:val="333333"/>
                <w:sz w:val="22"/>
                <w:szCs w:val="22"/>
              </w:rPr>
              <w:t xml:space="preserve">Capital &amp; Coast </w:t>
            </w:r>
            <w:r w:rsidR="00B65A2A"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3092</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Hutt Valley 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3093</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Wairarapa</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3101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Nelson-Marlborough 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4111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96372F" w:rsidP="002D55A5">
            <w:pPr>
              <w:pStyle w:val="BodyText2"/>
              <w:rPr>
                <w:rFonts w:ascii="Arial" w:hAnsi="Arial" w:cs="Arial"/>
                <w:color w:val="333333"/>
                <w:sz w:val="22"/>
                <w:szCs w:val="22"/>
              </w:rPr>
            </w:pPr>
            <w:r>
              <w:rPr>
                <w:rFonts w:ascii="Arial" w:hAnsi="Arial" w:cs="Arial"/>
                <w:color w:val="333333"/>
                <w:sz w:val="22"/>
                <w:szCs w:val="22"/>
              </w:rPr>
              <w:t xml:space="preserve">West Coast </w:t>
            </w:r>
            <w:r w:rsidR="00B65A2A"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4121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Canterbury</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4123</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South Canterbury</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4131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Otago</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4137</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Otago</w:t>
            </w:r>
            <w:r w:rsidR="0096372F">
              <w:rPr>
                <w:rFonts w:ascii="Arial" w:hAnsi="Arial" w:cs="Arial"/>
                <w:color w:val="333333"/>
                <w:sz w:val="22"/>
                <w:szCs w:val="22"/>
              </w:rPr>
              <w:t xml:space="preserve"> </w:t>
            </w:r>
            <w:r w:rsidRPr="00877B86">
              <w:rPr>
                <w:rFonts w:ascii="Arial" w:hAnsi="Arial" w:cs="Arial"/>
                <w:color w:val="333333"/>
                <w:sz w:val="22"/>
                <w:szCs w:val="22"/>
              </w:rPr>
              <w:t>Dental</w:t>
            </w:r>
            <w:r w:rsidR="0096372F">
              <w:rPr>
                <w:rFonts w:ascii="Arial" w:hAnsi="Arial" w:cs="Arial"/>
                <w:color w:val="333333"/>
                <w:sz w:val="22"/>
                <w:szCs w:val="22"/>
              </w:rPr>
              <w:t xml:space="preserve"> </w:t>
            </w:r>
            <w:r w:rsidRPr="00877B86">
              <w:rPr>
                <w:rFonts w:ascii="Arial" w:hAnsi="Arial" w:cs="Arial"/>
                <w:color w:val="333333"/>
                <w:sz w:val="22"/>
                <w:szCs w:val="22"/>
              </w:rPr>
              <w:t>School</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4141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Southland DHB</w:t>
            </w:r>
          </w:p>
        </w:tc>
      </w:tr>
      <w:tr w:rsidR="000E4FF1"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0E4FF1" w:rsidRPr="00877B86" w:rsidRDefault="000E4FF1" w:rsidP="001158E4">
            <w:pPr>
              <w:pStyle w:val="BodyText2"/>
              <w:jc w:val="center"/>
              <w:rPr>
                <w:rFonts w:ascii="Arial" w:hAnsi="Arial" w:cs="Arial"/>
                <w:color w:val="333333"/>
                <w:sz w:val="22"/>
                <w:szCs w:val="22"/>
              </w:rPr>
            </w:pPr>
            <w:r w:rsidRPr="00877B86">
              <w:rPr>
                <w:rFonts w:ascii="Arial" w:hAnsi="Arial" w:cs="Arial"/>
                <w:color w:val="333333"/>
                <w:sz w:val="22"/>
                <w:szCs w:val="22"/>
              </w:rPr>
              <w:t>4160</w:t>
            </w:r>
          </w:p>
        </w:tc>
        <w:tc>
          <w:tcPr>
            <w:tcW w:w="3930" w:type="dxa"/>
            <w:tcBorders>
              <w:top w:val="single" w:sz="2" w:space="0" w:color="auto"/>
              <w:left w:val="single" w:sz="2" w:space="0" w:color="auto"/>
              <w:bottom w:val="single" w:sz="2" w:space="0" w:color="auto"/>
              <w:right w:val="single" w:sz="2" w:space="0" w:color="auto"/>
            </w:tcBorders>
          </w:tcPr>
          <w:p w:rsidR="000E4FF1" w:rsidRPr="00877B86" w:rsidRDefault="000E4FF1" w:rsidP="002D55A5">
            <w:pPr>
              <w:pStyle w:val="BodyText2"/>
              <w:rPr>
                <w:rFonts w:ascii="Arial" w:hAnsi="Arial" w:cs="Arial"/>
                <w:color w:val="333333"/>
                <w:sz w:val="22"/>
                <w:szCs w:val="22"/>
              </w:rPr>
            </w:pPr>
            <w:r w:rsidRPr="00877B86">
              <w:rPr>
                <w:rFonts w:ascii="Arial" w:hAnsi="Arial" w:cs="Arial"/>
                <w:color w:val="333333"/>
                <w:sz w:val="22"/>
                <w:szCs w:val="22"/>
              </w:rPr>
              <w:t>Southern 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8559</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Venturo</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8630</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96372F">
            <w:pPr>
              <w:pStyle w:val="BodyText2"/>
              <w:rPr>
                <w:rFonts w:ascii="Arial" w:hAnsi="Arial" w:cs="Arial"/>
                <w:color w:val="333333"/>
                <w:sz w:val="22"/>
                <w:szCs w:val="22"/>
              </w:rPr>
            </w:pPr>
            <w:r w:rsidRPr="00877B86">
              <w:rPr>
                <w:rFonts w:ascii="Arial" w:hAnsi="Arial" w:cs="Arial"/>
                <w:color w:val="333333"/>
                <w:sz w:val="22"/>
                <w:szCs w:val="22"/>
              </w:rPr>
              <w:t>Queen</w:t>
            </w:r>
            <w:r w:rsidR="0096372F">
              <w:rPr>
                <w:rFonts w:ascii="Arial" w:hAnsi="Arial" w:cs="Arial"/>
                <w:color w:val="333333"/>
                <w:sz w:val="22"/>
                <w:szCs w:val="22"/>
              </w:rPr>
              <w:t xml:space="preserve"> </w:t>
            </w:r>
            <w:r w:rsidRPr="00877B86">
              <w:rPr>
                <w:rFonts w:ascii="Arial" w:hAnsi="Arial" w:cs="Arial"/>
                <w:color w:val="333333"/>
                <w:sz w:val="22"/>
                <w:szCs w:val="22"/>
              </w:rPr>
              <w:t>Elizabeth</w:t>
            </w:r>
            <w:r w:rsidR="0096372F">
              <w:rPr>
                <w:rFonts w:ascii="Arial" w:hAnsi="Arial" w:cs="Arial"/>
                <w:color w:val="333333"/>
                <w:sz w:val="22"/>
                <w:szCs w:val="22"/>
              </w:rPr>
              <w:t xml:space="preserve"> </w:t>
            </w:r>
            <w:r w:rsidRPr="00877B86">
              <w:rPr>
                <w:rFonts w:ascii="Arial" w:hAnsi="Arial" w:cs="Arial"/>
                <w:color w:val="333333"/>
                <w:sz w:val="22"/>
                <w:szCs w:val="22"/>
              </w:rPr>
              <w:t>Hospital</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8656</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Mobile Surgical Bus</w:t>
            </w:r>
          </w:p>
        </w:tc>
      </w:tr>
    </w:tbl>
    <w:p w:rsidR="00432AC8" w:rsidRDefault="001158E4" w:rsidP="00B65A2A">
      <w:pPr>
        <w:rPr>
          <w:rFonts w:ascii="Arial" w:hAnsi="Arial" w:cs="Arial"/>
          <w:sz w:val="18"/>
          <w:szCs w:val="18"/>
        </w:rPr>
      </w:pPr>
      <w:r>
        <w:rPr>
          <w:rFonts w:ascii="Arial" w:hAnsi="Arial" w:cs="Arial"/>
          <w:b/>
        </w:rPr>
        <w:tab/>
      </w:r>
      <w:r>
        <w:rPr>
          <w:rFonts w:ascii="Arial" w:hAnsi="Arial" w:cs="Arial"/>
          <w:b/>
        </w:rPr>
        <w:tab/>
      </w:r>
      <w:r w:rsidRPr="00A77EAD">
        <w:rPr>
          <w:rFonts w:ascii="Arial" w:hAnsi="Arial" w:cs="Arial"/>
          <w:b/>
          <w:sz w:val="18"/>
          <w:szCs w:val="18"/>
        </w:rPr>
        <w:t>*</w:t>
      </w:r>
      <w:r w:rsidRPr="00A77EAD">
        <w:rPr>
          <w:rFonts w:ascii="Arial" w:hAnsi="Arial" w:cs="Arial"/>
          <w:sz w:val="18"/>
          <w:szCs w:val="18"/>
        </w:rPr>
        <w:t>the term ‘</w:t>
      </w:r>
      <w:r w:rsidR="007060B4">
        <w:rPr>
          <w:rFonts w:ascii="Arial" w:hAnsi="Arial" w:cs="Arial"/>
          <w:sz w:val="18"/>
          <w:szCs w:val="18"/>
        </w:rPr>
        <w:t>A</w:t>
      </w:r>
      <w:r w:rsidRPr="00A77EAD">
        <w:rPr>
          <w:rFonts w:ascii="Arial" w:hAnsi="Arial" w:cs="Arial"/>
          <w:sz w:val="18"/>
          <w:szCs w:val="18"/>
        </w:rPr>
        <w:t xml:space="preserve">gency’ refers to </w:t>
      </w:r>
      <w:r>
        <w:rPr>
          <w:rFonts w:ascii="Arial" w:hAnsi="Arial" w:cs="Arial"/>
          <w:sz w:val="18"/>
          <w:szCs w:val="18"/>
        </w:rPr>
        <w:t>‘</w:t>
      </w:r>
      <w:r w:rsidR="007060B4">
        <w:rPr>
          <w:rFonts w:ascii="Arial" w:hAnsi="Arial" w:cs="Arial"/>
          <w:sz w:val="18"/>
          <w:szCs w:val="18"/>
        </w:rPr>
        <w:t>F</w:t>
      </w:r>
      <w:r w:rsidRPr="00A77EAD">
        <w:rPr>
          <w:rFonts w:ascii="Arial" w:hAnsi="Arial" w:cs="Arial"/>
          <w:sz w:val="18"/>
          <w:szCs w:val="18"/>
        </w:rPr>
        <w:t xml:space="preserve">unding </w:t>
      </w:r>
      <w:r w:rsidR="007060B4">
        <w:rPr>
          <w:rFonts w:ascii="Arial" w:hAnsi="Arial" w:cs="Arial"/>
          <w:sz w:val="18"/>
          <w:szCs w:val="18"/>
        </w:rPr>
        <w:t>A</w:t>
      </w:r>
      <w:r w:rsidRPr="00A77EAD">
        <w:rPr>
          <w:rFonts w:ascii="Arial" w:hAnsi="Arial" w:cs="Arial"/>
          <w:sz w:val="18"/>
          <w:szCs w:val="18"/>
        </w:rPr>
        <w:t>gency</w:t>
      </w:r>
      <w:r>
        <w:rPr>
          <w:rFonts w:ascii="Arial" w:hAnsi="Arial" w:cs="Arial"/>
          <w:sz w:val="18"/>
          <w:szCs w:val="18"/>
        </w:rPr>
        <w:t>’</w:t>
      </w:r>
    </w:p>
    <w:p w:rsidR="005E5376" w:rsidRDefault="005E5376" w:rsidP="00B65A2A">
      <w:pPr>
        <w:rPr>
          <w:rFonts w:ascii="Arial" w:hAnsi="Arial" w:cs="Arial"/>
          <w:sz w:val="18"/>
          <w:szCs w:val="18"/>
        </w:rPr>
      </w:pPr>
    </w:p>
    <w:p w:rsidR="00B65A2A" w:rsidRPr="00BA2072" w:rsidRDefault="00C93734" w:rsidP="00B65A2A">
      <w:pPr>
        <w:rPr>
          <w:rFonts w:ascii="Arial" w:hAnsi="Arial" w:cs="Arial"/>
          <w:b/>
        </w:rPr>
      </w:pPr>
      <w:r w:rsidRPr="00BA2072">
        <w:rPr>
          <w:rFonts w:ascii="Arial" w:hAnsi="Arial" w:cs="Arial"/>
          <w:b/>
        </w:rPr>
        <w:t xml:space="preserve">Retired </w:t>
      </w:r>
      <w:r w:rsidR="001158E4">
        <w:rPr>
          <w:rFonts w:ascii="Arial" w:hAnsi="Arial" w:cs="Arial"/>
          <w:b/>
        </w:rPr>
        <w:t xml:space="preserve">(Funding) </w:t>
      </w:r>
      <w:r w:rsidRPr="00BA2072">
        <w:rPr>
          <w:rFonts w:ascii="Arial" w:hAnsi="Arial" w:cs="Arial"/>
          <w:b/>
        </w:rPr>
        <w:t>Agency C</w:t>
      </w:r>
      <w:r w:rsidR="00B65A2A" w:rsidRPr="00BA2072">
        <w:rPr>
          <w:rFonts w:ascii="Arial" w:hAnsi="Arial" w:cs="Arial"/>
          <w:b/>
        </w:rPr>
        <w:t>odes</w:t>
      </w:r>
    </w:p>
    <w:p w:rsidR="00B65A2A" w:rsidRPr="00BA2072" w:rsidRDefault="00B65A2A" w:rsidP="00B65A2A">
      <w:pPr>
        <w:rPr>
          <w:rFonts w:ascii="Arial" w:hAnsi="Arial" w:cs="Arial"/>
          <w:color w:val="333333"/>
        </w:rPr>
      </w:pPr>
      <w:r w:rsidRPr="00BA2072">
        <w:rPr>
          <w:rFonts w:ascii="Arial" w:hAnsi="Arial" w:cs="Arial"/>
          <w:color w:val="333333"/>
        </w:rPr>
        <w:t>These codes have been retired but are noted here for historical reasons.</w:t>
      </w:r>
    </w:p>
    <w:p w:rsidR="00B65A2A" w:rsidRPr="0063378C" w:rsidRDefault="00B65A2A" w:rsidP="00B65A2A">
      <w:pPr>
        <w:rPr>
          <w:rFonts w:ascii="Arial" w:hAnsi="Arial" w:cs="Arial"/>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657"/>
        <w:gridCol w:w="3978"/>
      </w:tblGrid>
      <w:tr w:rsidR="00B65A2A" w:rsidRPr="00877B86" w:rsidTr="001158E4">
        <w:trPr>
          <w:jc w:val="center"/>
        </w:trPr>
        <w:tc>
          <w:tcPr>
            <w:tcW w:w="3657"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b/>
                <w:sz w:val="22"/>
                <w:szCs w:val="22"/>
              </w:rPr>
            </w:pPr>
            <w:r w:rsidRPr="00877B86">
              <w:rPr>
                <w:rFonts w:ascii="Arial" w:hAnsi="Arial" w:cs="Arial"/>
                <w:b/>
                <w:sz w:val="22"/>
                <w:szCs w:val="22"/>
              </w:rPr>
              <w:t xml:space="preserve">Health </w:t>
            </w:r>
            <w:r w:rsidR="001158E4">
              <w:rPr>
                <w:rFonts w:ascii="Arial" w:hAnsi="Arial" w:cs="Arial"/>
                <w:b/>
                <w:sz w:val="22"/>
                <w:szCs w:val="22"/>
              </w:rPr>
              <w:t xml:space="preserve">(Funding) </w:t>
            </w:r>
            <w:r w:rsidRPr="00877B86">
              <w:rPr>
                <w:rFonts w:ascii="Arial" w:hAnsi="Arial" w:cs="Arial"/>
                <w:b/>
                <w:sz w:val="22"/>
                <w:szCs w:val="22"/>
              </w:rPr>
              <w:t>Agency Code</w:t>
            </w:r>
          </w:p>
        </w:tc>
        <w:tc>
          <w:tcPr>
            <w:tcW w:w="3978" w:type="dxa"/>
            <w:tcBorders>
              <w:top w:val="single" w:sz="2" w:space="0" w:color="auto"/>
              <w:left w:val="single" w:sz="2" w:space="0" w:color="auto"/>
              <w:bottom w:val="single" w:sz="2" w:space="0" w:color="auto"/>
              <w:right w:val="single" w:sz="2" w:space="0" w:color="auto"/>
            </w:tcBorders>
          </w:tcPr>
          <w:p w:rsidR="00B65A2A" w:rsidRPr="00877B86" w:rsidRDefault="00C93734" w:rsidP="002D55A5">
            <w:pPr>
              <w:pStyle w:val="BodyText2"/>
              <w:rPr>
                <w:rFonts w:ascii="Arial" w:hAnsi="Arial" w:cs="Arial"/>
                <w:b/>
                <w:sz w:val="22"/>
                <w:szCs w:val="22"/>
              </w:rPr>
            </w:pPr>
            <w:r w:rsidRPr="00877B86">
              <w:rPr>
                <w:rFonts w:ascii="Arial" w:hAnsi="Arial" w:cs="Arial"/>
                <w:b/>
                <w:sz w:val="22"/>
                <w:szCs w:val="22"/>
              </w:rPr>
              <w:t>Agency N</w:t>
            </w:r>
            <w:r w:rsidR="00B65A2A" w:rsidRPr="00877B86">
              <w:rPr>
                <w:rFonts w:ascii="Arial" w:hAnsi="Arial" w:cs="Arial"/>
                <w:b/>
                <w:sz w:val="22"/>
                <w:szCs w:val="22"/>
              </w:rPr>
              <w:t>ame</w:t>
            </w:r>
          </w:p>
        </w:tc>
      </w:tr>
      <w:tr w:rsidR="00B65A2A" w:rsidRPr="00877B86" w:rsidTr="001158E4">
        <w:trPr>
          <w:jc w:val="center"/>
        </w:trPr>
        <w:tc>
          <w:tcPr>
            <w:tcW w:w="3657"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0223</w:t>
            </w:r>
          </w:p>
        </w:tc>
        <w:tc>
          <w:tcPr>
            <w:tcW w:w="3978" w:type="dxa"/>
            <w:tcBorders>
              <w:top w:val="single" w:sz="2" w:space="0" w:color="auto"/>
              <w:left w:val="single" w:sz="2" w:space="0" w:color="auto"/>
              <w:bottom w:val="single" w:sz="2" w:space="0" w:color="auto"/>
              <w:right w:val="single" w:sz="2" w:space="0" w:color="auto"/>
            </w:tcBorders>
          </w:tcPr>
          <w:p w:rsidR="00B65A2A" w:rsidRPr="00877B86" w:rsidRDefault="0096372F" w:rsidP="002D55A5">
            <w:pPr>
              <w:pStyle w:val="BodyText2"/>
              <w:rPr>
                <w:rFonts w:ascii="Arial" w:hAnsi="Arial" w:cs="Arial"/>
                <w:color w:val="333333"/>
                <w:sz w:val="22"/>
                <w:szCs w:val="22"/>
              </w:rPr>
            </w:pPr>
            <w:r>
              <w:rPr>
                <w:rFonts w:ascii="Arial" w:hAnsi="Arial" w:cs="Arial"/>
                <w:color w:val="333333"/>
                <w:sz w:val="22"/>
                <w:szCs w:val="22"/>
              </w:rPr>
              <w:t xml:space="preserve">Heart </w:t>
            </w:r>
            <w:r w:rsidR="00B65A2A" w:rsidRPr="00877B86">
              <w:rPr>
                <w:rFonts w:ascii="Arial" w:hAnsi="Arial" w:cs="Arial"/>
                <w:color w:val="333333"/>
                <w:sz w:val="22"/>
                <w:szCs w:val="22"/>
              </w:rPr>
              <w:t>Surgery South Island</w:t>
            </w:r>
          </w:p>
        </w:tc>
      </w:tr>
      <w:tr w:rsidR="00B65A2A" w:rsidRPr="00877B86" w:rsidTr="001158E4">
        <w:trPr>
          <w:jc w:val="center"/>
        </w:trPr>
        <w:tc>
          <w:tcPr>
            <w:tcW w:w="3657"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2041</w:t>
            </w:r>
          </w:p>
        </w:tc>
        <w:tc>
          <w:tcPr>
            <w:tcW w:w="3978"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East</w:t>
            </w:r>
            <w:r w:rsidR="0096372F">
              <w:rPr>
                <w:rFonts w:ascii="Arial" w:hAnsi="Arial" w:cs="Arial"/>
                <w:color w:val="333333"/>
                <w:sz w:val="22"/>
                <w:szCs w:val="22"/>
              </w:rPr>
              <w:t xml:space="preserve"> </w:t>
            </w:r>
            <w:r w:rsidRPr="00877B86">
              <w:rPr>
                <w:rFonts w:ascii="Arial" w:hAnsi="Arial" w:cs="Arial"/>
                <w:color w:val="333333"/>
                <w:sz w:val="22"/>
                <w:szCs w:val="22"/>
              </w:rPr>
              <w:t xml:space="preserve">Bay Health </w:t>
            </w:r>
          </w:p>
        </w:tc>
      </w:tr>
      <w:tr w:rsidR="00B65A2A" w:rsidRPr="00877B86" w:rsidTr="001158E4">
        <w:trPr>
          <w:jc w:val="center"/>
        </w:trPr>
        <w:tc>
          <w:tcPr>
            <w:tcW w:w="3657"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2043</w:t>
            </w:r>
          </w:p>
        </w:tc>
        <w:tc>
          <w:tcPr>
            <w:tcW w:w="3978" w:type="dxa"/>
            <w:tcBorders>
              <w:top w:val="single" w:sz="2" w:space="0" w:color="auto"/>
              <w:left w:val="single" w:sz="2" w:space="0" w:color="auto"/>
              <w:bottom w:val="single" w:sz="2" w:space="0" w:color="auto"/>
              <w:right w:val="single" w:sz="2" w:space="0" w:color="auto"/>
            </w:tcBorders>
          </w:tcPr>
          <w:p w:rsidR="00B65A2A" w:rsidRPr="00877B86" w:rsidRDefault="00B65A2A" w:rsidP="0096372F">
            <w:pPr>
              <w:pStyle w:val="BodyText2"/>
              <w:rPr>
                <w:rFonts w:ascii="Arial" w:hAnsi="Arial" w:cs="Arial"/>
                <w:color w:val="333333"/>
                <w:sz w:val="22"/>
                <w:szCs w:val="22"/>
              </w:rPr>
            </w:pPr>
            <w:r w:rsidRPr="00877B86">
              <w:rPr>
                <w:rFonts w:ascii="Arial" w:hAnsi="Arial" w:cs="Arial"/>
                <w:color w:val="333333"/>
                <w:sz w:val="22"/>
                <w:szCs w:val="22"/>
              </w:rPr>
              <w:t>Western</w:t>
            </w:r>
            <w:r w:rsidR="0096372F">
              <w:rPr>
                <w:rFonts w:ascii="Arial" w:hAnsi="Arial" w:cs="Arial"/>
                <w:color w:val="333333"/>
                <w:sz w:val="22"/>
                <w:szCs w:val="22"/>
              </w:rPr>
              <w:t xml:space="preserve"> </w:t>
            </w:r>
            <w:r w:rsidRPr="00877B86">
              <w:rPr>
                <w:rFonts w:ascii="Arial" w:hAnsi="Arial" w:cs="Arial"/>
                <w:color w:val="333333"/>
                <w:sz w:val="22"/>
                <w:szCs w:val="22"/>
              </w:rPr>
              <w:t>Bay</w:t>
            </w:r>
            <w:r w:rsidR="0096372F">
              <w:rPr>
                <w:rFonts w:ascii="Arial" w:hAnsi="Arial" w:cs="Arial"/>
                <w:color w:val="333333"/>
                <w:sz w:val="22"/>
                <w:szCs w:val="22"/>
              </w:rPr>
              <w:t xml:space="preserve"> </w:t>
            </w:r>
            <w:r w:rsidRPr="00877B86">
              <w:rPr>
                <w:rFonts w:ascii="Arial" w:hAnsi="Arial" w:cs="Arial"/>
                <w:color w:val="333333"/>
                <w:sz w:val="22"/>
                <w:szCs w:val="22"/>
              </w:rPr>
              <w:t xml:space="preserve">Health </w:t>
            </w:r>
          </w:p>
        </w:tc>
      </w:tr>
      <w:tr w:rsidR="00B65A2A" w:rsidRPr="00877B86" w:rsidTr="001158E4">
        <w:trPr>
          <w:jc w:val="center"/>
        </w:trPr>
        <w:tc>
          <w:tcPr>
            <w:tcW w:w="3657"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4122</w:t>
            </w:r>
          </w:p>
        </w:tc>
        <w:tc>
          <w:tcPr>
            <w:tcW w:w="3978"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Canterbury</w:t>
            </w:r>
            <w:r w:rsidR="0096372F">
              <w:rPr>
                <w:rFonts w:ascii="Arial" w:hAnsi="Arial" w:cs="Arial"/>
                <w:color w:val="333333"/>
                <w:sz w:val="22"/>
                <w:szCs w:val="22"/>
              </w:rPr>
              <w:t xml:space="preserve"> </w:t>
            </w:r>
            <w:r w:rsidRPr="00877B86">
              <w:rPr>
                <w:rFonts w:ascii="Arial" w:hAnsi="Arial" w:cs="Arial"/>
                <w:color w:val="333333"/>
                <w:sz w:val="22"/>
                <w:szCs w:val="22"/>
              </w:rPr>
              <w:t>DHB (Healthlink South)</w:t>
            </w:r>
          </w:p>
        </w:tc>
      </w:tr>
    </w:tbl>
    <w:p w:rsidR="00BF7592" w:rsidRDefault="00BF7592" w:rsidP="00BF7592">
      <w:pPr>
        <w:pStyle w:val="Heading3"/>
        <w:numPr>
          <w:ilvl w:val="0"/>
          <w:numId w:val="0"/>
        </w:numPr>
        <w:ind w:left="709"/>
      </w:pPr>
      <w:bookmarkStart w:id="530" w:name="_Ref339431220"/>
      <w:bookmarkStart w:id="531" w:name="_Ref372693092"/>
    </w:p>
    <w:p w:rsidR="00B65A2A" w:rsidRPr="00BA2072" w:rsidRDefault="00B65A2A" w:rsidP="00040DF6">
      <w:pPr>
        <w:pStyle w:val="Heading3"/>
      </w:pPr>
      <w:bookmarkStart w:id="532" w:name="_Ref431452824"/>
      <w:bookmarkStart w:id="533" w:name="_Toc431453008"/>
      <w:r w:rsidRPr="00BA2072">
        <w:t>Error DRGs</w:t>
      </w:r>
      <w:r w:rsidR="005855FC" w:rsidRPr="00BA2072">
        <w:t xml:space="preserve"> and Unrelated </w:t>
      </w:r>
      <w:r w:rsidR="00657BB6" w:rsidRPr="00BA2072">
        <w:t>O</w:t>
      </w:r>
      <w:r w:rsidR="005855FC" w:rsidRPr="00BA2072">
        <w:t>R DRGs</w:t>
      </w:r>
      <w:bookmarkEnd w:id="530"/>
      <w:bookmarkEnd w:id="531"/>
      <w:bookmarkEnd w:id="532"/>
      <w:bookmarkEnd w:id="533"/>
    </w:p>
    <w:p w:rsidR="00C57D24" w:rsidRDefault="00B65A2A" w:rsidP="00B65A2A">
      <w:pPr>
        <w:rPr>
          <w:rFonts w:ascii="Arial" w:hAnsi="Arial" w:cs="Arial"/>
          <w:color w:val="333333"/>
        </w:rPr>
      </w:pPr>
      <w:r w:rsidRPr="00BA2072">
        <w:rPr>
          <w:rFonts w:ascii="Arial" w:hAnsi="Arial" w:cs="Arial"/>
          <w:color w:val="333333"/>
        </w:rPr>
        <w:t>Event</w:t>
      </w:r>
      <w:r w:rsidR="00230F3F">
        <w:rPr>
          <w:rFonts w:ascii="Arial" w:hAnsi="Arial" w:cs="Arial"/>
          <w:color w:val="333333"/>
        </w:rPr>
        <w:t xml:space="preserve"> record</w:t>
      </w:r>
      <w:r w:rsidRPr="00BA2072">
        <w:rPr>
          <w:rFonts w:ascii="Arial" w:hAnsi="Arial" w:cs="Arial"/>
          <w:color w:val="333333"/>
        </w:rPr>
        <w:t xml:space="preserve">s </w:t>
      </w:r>
      <w:r w:rsidR="00B41517" w:rsidRPr="00BA2072">
        <w:rPr>
          <w:rFonts w:ascii="Arial" w:hAnsi="Arial" w:cs="Arial"/>
          <w:color w:val="333333"/>
        </w:rPr>
        <w:t xml:space="preserve">that group </w:t>
      </w:r>
      <w:r w:rsidRPr="00BA2072">
        <w:rPr>
          <w:rFonts w:ascii="Arial" w:hAnsi="Arial" w:cs="Arial"/>
          <w:color w:val="333333"/>
        </w:rPr>
        <w:t xml:space="preserve">to </w:t>
      </w:r>
      <w:r w:rsidR="00B41517" w:rsidRPr="00BA2072">
        <w:rPr>
          <w:rFonts w:ascii="Arial" w:hAnsi="Arial" w:cs="Arial"/>
          <w:color w:val="333333"/>
        </w:rPr>
        <w:t xml:space="preserve">the three </w:t>
      </w:r>
      <w:r w:rsidRPr="00BA2072">
        <w:rPr>
          <w:rFonts w:ascii="Arial" w:hAnsi="Arial" w:cs="Arial"/>
          <w:color w:val="333333"/>
        </w:rPr>
        <w:t xml:space="preserve">Error AR-DRGs </w:t>
      </w:r>
      <w:r w:rsidR="00B41517" w:rsidRPr="00BA2072">
        <w:rPr>
          <w:rFonts w:ascii="Arial" w:hAnsi="Arial" w:cs="Arial"/>
          <w:color w:val="333333"/>
        </w:rPr>
        <w:t xml:space="preserve">(960Z, 961Z, and 963Z) </w:t>
      </w:r>
      <w:r w:rsidRPr="00BA2072">
        <w:rPr>
          <w:rFonts w:ascii="Arial" w:hAnsi="Arial" w:cs="Arial"/>
          <w:color w:val="333333"/>
        </w:rPr>
        <w:t>are excluded</w:t>
      </w:r>
      <w:r w:rsidR="00B41517" w:rsidRPr="00BA2072">
        <w:rPr>
          <w:rFonts w:ascii="Arial" w:hAnsi="Arial" w:cs="Arial"/>
          <w:color w:val="333333"/>
        </w:rPr>
        <w:t xml:space="preserve"> from casemix</w:t>
      </w:r>
      <w:r w:rsidRPr="00BA2072">
        <w:rPr>
          <w:rFonts w:ascii="Arial" w:hAnsi="Arial" w:cs="Arial"/>
          <w:color w:val="333333"/>
        </w:rPr>
        <w:t xml:space="preserve">.  </w:t>
      </w:r>
      <w:r w:rsidR="00B41517" w:rsidRPr="00BA2072">
        <w:rPr>
          <w:rFonts w:ascii="Arial" w:hAnsi="Arial" w:cs="Arial"/>
          <w:color w:val="333333"/>
        </w:rPr>
        <w:t>These e</w:t>
      </w:r>
      <w:r w:rsidRPr="00BA2072">
        <w:rPr>
          <w:rFonts w:ascii="Arial" w:hAnsi="Arial" w:cs="Arial"/>
          <w:color w:val="333333"/>
        </w:rPr>
        <w:t>vent</w:t>
      </w:r>
      <w:r w:rsidR="00230F3F">
        <w:rPr>
          <w:rFonts w:ascii="Arial" w:hAnsi="Arial" w:cs="Arial"/>
          <w:color w:val="333333"/>
        </w:rPr>
        <w:t xml:space="preserve"> records</w:t>
      </w:r>
      <w:r w:rsidRPr="00BA2072">
        <w:rPr>
          <w:rFonts w:ascii="Arial" w:hAnsi="Arial" w:cs="Arial"/>
          <w:color w:val="333333"/>
        </w:rPr>
        <w:t xml:space="preserve"> contain clinically atypical or invalid information </w:t>
      </w:r>
      <w:r w:rsidR="00B41517" w:rsidRPr="00BA2072">
        <w:rPr>
          <w:rFonts w:ascii="Arial" w:hAnsi="Arial" w:cs="Arial"/>
          <w:color w:val="333333"/>
        </w:rPr>
        <w:t xml:space="preserve">and will be </w:t>
      </w:r>
      <w:r w:rsidRPr="00BA2072">
        <w:rPr>
          <w:rFonts w:ascii="Arial" w:hAnsi="Arial" w:cs="Arial"/>
          <w:color w:val="333333"/>
        </w:rPr>
        <w:t>assigned to one</w:t>
      </w:r>
      <w:r w:rsidR="00BD147C" w:rsidRPr="00BA2072">
        <w:rPr>
          <w:rFonts w:ascii="Arial" w:hAnsi="Arial" w:cs="Arial"/>
          <w:color w:val="333333"/>
        </w:rPr>
        <w:t xml:space="preserve"> of </w:t>
      </w:r>
      <w:r w:rsidR="003C0E2B" w:rsidRPr="00BA2072">
        <w:rPr>
          <w:rFonts w:ascii="Arial" w:hAnsi="Arial" w:cs="Arial"/>
          <w:color w:val="333333"/>
        </w:rPr>
        <w:t xml:space="preserve">the </w:t>
      </w:r>
      <w:r w:rsidR="00EB2854" w:rsidRPr="00BA2072">
        <w:rPr>
          <w:rFonts w:ascii="Arial" w:hAnsi="Arial" w:cs="Arial"/>
          <w:color w:val="333333"/>
        </w:rPr>
        <w:t xml:space="preserve">three </w:t>
      </w:r>
      <w:r w:rsidR="00BD147C" w:rsidRPr="00BA2072">
        <w:rPr>
          <w:rFonts w:ascii="Arial" w:hAnsi="Arial" w:cs="Arial"/>
          <w:color w:val="333333"/>
        </w:rPr>
        <w:t>Error DRGs in AR-DRG6</w:t>
      </w:r>
      <w:r w:rsidRPr="00BA2072">
        <w:rPr>
          <w:rFonts w:ascii="Arial" w:hAnsi="Arial" w:cs="Arial"/>
          <w:color w:val="333333"/>
        </w:rPr>
        <w:t>.0</w:t>
      </w:r>
      <w:r w:rsidR="00865530" w:rsidRPr="00BA2072">
        <w:rPr>
          <w:rFonts w:ascii="Arial" w:hAnsi="Arial" w:cs="Arial"/>
          <w:color w:val="333333"/>
        </w:rPr>
        <w:t>x</w:t>
      </w:r>
      <w:r w:rsidR="007D28F5">
        <w:rPr>
          <w:rFonts w:ascii="Arial" w:hAnsi="Arial" w:cs="Arial"/>
          <w:color w:val="333333"/>
        </w:rPr>
        <w:t>.</w:t>
      </w:r>
    </w:p>
    <w:p w:rsidR="00B65A2A" w:rsidRDefault="007D28F5" w:rsidP="00B65A2A">
      <w:pPr>
        <w:rPr>
          <w:rFonts w:ascii="Arial" w:hAnsi="Arial" w:cs="Arial"/>
          <w:color w:val="333333"/>
        </w:rPr>
      </w:pPr>
      <w:r>
        <w:rPr>
          <w:rFonts w:ascii="Arial" w:hAnsi="Arial" w:cs="Arial"/>
          <w:color w:val="333333"/>
        </w:rPr>
        <w:t>T</w:t>
      </w:r>
      <w:r w:rsidR="009B1889" w:rsidRPr="00BA2072">
        <w:rPr>
          <w:rFonts w:ascii="Arial" w:hAnsi="Arial" w:cs="Arial"/>
          <w:color w:val="333333"/>
        </w:rPr>
        <w:t>hese are:</w:t>
      </w:r>
    </w:p>
    <w:p w:rsidR="009B1889" w:rsidRPr="00BA2072" w:rsidRDefault="009B1889" w:rsidP="00C57D24">
      <w:pPr>
        <w:numPr>
          <w:ilvl w:val="0"/>
          <w:numId w:val="8"/>
        </w:numPr>
        <w:ind w:left="714" w:hanging="357"/>
        <w:rPr>
          <w:rFonts w:ascii="Arial" w:hAnsi="Arial" w:cs="Arial"/>
          <w:i/>
          <w:color w:val="333333"/>
        </w:rPr>
      </w:pPr>
      <w:r w:rsidRPr="00BA2072">
        <w:rPr>
          <w:rFonts w:ascii="Arial" w:hAnsi="Arial" w:cs="Arial"/>
          <w:color w:val="333333"/>
        </w:rPr>
        <w:t xml:space="preserve">960Z </w:t>
      </w:r>
      <w:r w:rsidRPr="00BA2072">
        <w:rPr>
          <w:rFonts w:ascii="Arial" w:hAnsi="Arial" w:cs="Arial"/>
          <w:i/>
          <w:color w:val="333333"/>
        </w:rPr>
        <w:t>Ungroupable</w:t>
      </w:r>
    </w:p>
    <w:p w:rsidR="009B1889" w:rsidRPr="00BA2072" w:rsidRDefault="009B1889" w:rsidP="00CC31C2">
      <w:pPr>
        <w:numPr>
          <w:ilvl w:val="0"/>
          <w:numId w:val="8"/>
        </w:numPr>
        <w:rPr>
          <w:rFonts w:ascii="Arial" w:hAnsi="Arial" w:cs="Arial"/>
          <w:i/>
          <w:color w:val="333333"/>
        </w:rPr>
      </w:pPr>
      <w:r w:rsidRPr="00BA2072">
        <w:rPr>
          <w:rFonts w:ascii="Arial" w:hAnsi="Arial" w:cs="Arial"/>
          <w:color w:val="333333"/>
        </w:rPr>
        <w:t xml:space="preserve">961Z </w:t>
      </w:r>
      <w:r w:rsidRPr="00BA2072">
        <w:rPr>
          <w:rFonts w:ascii="Arial" w:hAnsi="Arial" w:cs="Arial"/>
          <w:i/>
          <w:color w:val="333333"/>
        </w:rPr>
        <w:t>Unacceptable Principal Diagnosis</w:t>
      </w:r>
    </w:p>
    <w:p w:rsidR="009B1889" w:rsidRPr="00BA2072" w:rsidRDefault="009B1889" w:rsidP="00CC31C2">
      <w:pPr>
        <w:numPr>
          <w:ilvl w:val="0"/>
          <w:numId w:val="8"/>
        </w:numPr>
        <w:rPr>
          <w:rFonts w:ascii="Arial" w:hAnsi="Arial" w:cs="Arial"/>
          <w:i/>
          <w:color w:val="333333"/>
        </w:rPr>
      </w:pPr>
      <w:r w:rsidRPr="00BA2072">
        <w:rPr>
          <w:rFonts w:ascii="Arial" w:hAnsi="Arial" w:cs="Arial"/>
          <w:color w:val="333333"/>
        </w:rPr>
        <w:t xml:space="preserve">963Z </w:t>
      </w:r>
      <w:r w:rsidRPr="00BA2072">
        <w:rPr>
          <w:rFonts w:ascii="Arial" w:hAnsi="Arial" w:cs="Arial"/>
          <w:i/>
          <w:color w:val="333333"/>
        </w:rPr>
        <w:t>Neonatal Diagnosis Not Consistent With Age/Weight</w:t>
      </w:r>
    </w:p>
    <w:p w:rsidR="00C57D24" w:rsidRDefault="00C57D24" w:rsidP="005855FC">
      <w:pPr>
        <w:rPr>
          <w:rFonts w:ascii="Arial" w:hAnsi="Arial" w:cs="Arial"/>
          <w:color w:val="333333"/>
        </w:rPr>
      </w:pPr>
    </w:p>
    <w:p w:rsidR="009B1889" w:rsidRDefault="00B65A2A" w:rsidP="005855FC">
      <w:pPr>
        <w:rPr>
          <w:rFonts w:ascii="Arial" w:hAnsi="Arial" w:cs="Arial"/>
          <w:color w:val="333333"/>
        </w:rPr>
      </w:pPr>
      <w:r w:rsidRPr="00BA2072">
        <w:rPr>
          <w:rFonts w:ascii="Arial" w:hAnsi="Arial" w:cs="Arial"/>
          <w:color w:val="333333"/>
        </w:rPr>
        <w:t xml:space="preserve">There are three </w:t>
      </w:r>
      <w:r w:rsidR="00EB2854" w:rsidRPr="00BA2072">
        <w:rPr>
          <w:rFonts w:ascii="Arial" w:hAnsi="Arial" w:cs="Arial"/>
          <w:color w:val="333333"/>
        </w:rPr>
        <w:t xml:space="preserve">Unrelated OR </w:t>
      </w:r>
      <w:r w:rsidRPr="00BA2072">
        <w:rPr>
          <w:rFonts w:ascii="Arial" w:hAnsi="Arial" w:cs="Arial"/>
          <w:color w:val="333333"/>
        </w:rPr>
        <w:t>DRGs that occur because the principal diagnosis does not relate to the principal procedure</w:t>
      </w:r>
      <w:r w:rsidR="00BD147C" w:rsidRPr="00BA2072">
        <w:rPr>
          <w:rFonts w:ascii="Arial" w:hAnsi="Arial" w:cs="Arial"/>
          <w:color w:val="333333"/>
        </w:rPr>
        <w:t xml:space="preserve"> (801A, 801B and 801C)</w:t>
      </w:r>
      <w:r w:rsidRPr="00BA2072">
        <w:rPr>
          <w:rFonts w:ascii="Arial" w:hAnsi="Arial" w:cs="Arial"/>
          <w:color w:val="333333"/>
        </w:rPr>
        <w:t xml:space="preserve">. These </w:t>
      </w:r>
      <w:r w:rsidR="00765C31" w:rsidRPr="00BA2072">
        <w:rPr>
          <w:rFonts w:ascii="Arial" w:hAnsi="Arial" w:cs="Arial"/>
          <w:color w:val="333333"/>
        </w:rPr>
        <w:t xml:space="preserve">DRGs </w:t>
      </w:r>
      <w:r w:rsidRPr="00BA2072">
        <w:rPr>
          <w:rFonts w:ascii="Arial" w:hAnsi="Arial" w:cs="Arial"/>
          <w:color w:val="333333"/>
        </w:rPr>
        <w:t>are not excluded from casemix</w:t>
      </w:r>
      <w:r w:rsidR="009B1889" w:rsidRPr="00BA2072">
        <w:rPr>
          <w:rFonts w:ascii="Arial" w:hAnsi="Arial" w:cs="Arial"/>
          <w:color w:val="333333"/>
        </w:rPr>
        <w:t xml:space="preserve">, </w:t>
      </w:r>
      <w:r w:rsidR="00765C31" w:rsidRPr="00BA2072">
        <w:rPr>
          <w:rFonts w:ascii="Arial" w:hAnsi="Arial" w:cs="Arial"/>
          <w:color w:val="333333"/>
        </w:rPr>
        <w:t>and</w:t>
      </w:r>
      <w:r w:rsidR="009B1889" w:rsidRPr="00BA2072">
        <w:rPr>
          <w:rFonts w:ascii="Arial" w:hAnsi="Arial" w:cs="Arial"/>
          <w:color w:val="333333"/>
        </w:rPr>
        <w:t xml:space="preserve"> are:</w:t>
      </w:r>
    </w:p>
    <w:p w:rsidR="009B1889" w:rsidRPr="00BA2072" w:rsidRDefault="009B1889" w:rsidP="00C57D24">
      <w:pPr>
        <w:numPr>
          <w:ilvl w:val="0"/>
          <w:numId w:val="9"/>
        </w:numPr>
        <w:ind w:left="714" w:hanging="357"/>
        <w:rPr>
          <w:rFonts w:ascii="Arial" w:hAnsi="Arial" w:cs="Arial"/>
          <w:color w:val="333333"/>
        </w:rPr>
      </w:pPr>
      <w:r w:rsidRPr="00BA2072">
        <w:rPr>
          <w:rFonts w:ascii="Arial" w:hAnsi="Arial" w:cs="Arial"/>
          <w:color w:val="333333"/>
        </w:rPr>
        <w:t xml:space="preserve">801A </w:t>
      </w:r>
      <w:r w:rsidR="00D66D4E" w:rsidRPr="00BA2072">
        <w:rPr>
          <w:rFonts w:ascii="Arial" w:hAnsi="Arial" w:cs="Arial"/>
          <w:i/>
          <w:color w:val="333333"/>
        </w:rPr>
        <w:t>OR Procedures Unrelated to Prin</w:t>
      </w:r>
      <w:r w:rsidRPr="00BA2072">
        <w:rPr>
          <w:rFonts w:ascii="Arial" w:hAnsi="Arial" w:cs="Arial"/>
          <w:i/>
          <w:color w:val="333333"/>
        </w:rPr>
        <w:t>c</w:t>
      </w:r>
      <w:r w:rsidR="00D66D4E" w:rsidRPr="00BA2072">
        <w:rPr>
          <w:rFonts w:ascii="Arial" w:hAnsi="Arial" w:cs="Arial"/>
          <w:i/>
          <w:color w:val="333333"/>
        </w:rPr>
        <w:t>i</w:t>
      </w:r>
      <w:r w:rsidRPr="00BA2072">
        <w:rPr>
          <w:rFonts w:ascii="Arial" w:hAnsi="Arial" w:cs="Arial"/>
          <w:i/>
          <w:color w:val="333333"/>
        </w:rPr>
        <w:t>pal Diagnosis With Catastrophic CC</w:t>
      </w:r>
    </w:p>
    <w:p w:rsidR="009B1889" w:rsidRPr="00BA2072" w:rsidRDefault="009B1889" w:rsidP="00CC31C2">
      <w:pPr>
        <w:numPr>
          <w:ilvl w:val="0"/>
          <w:numId w:val="9"/>
        </w:numPr>
        <w:rPr>
          <w:rFonts w:ascii="Arial" w:hAnsi="Arial" w:cs="Arial"/>
          <w:color w:val="333333"/>
        </w:rPr>
      </w:pPr>
      <w:r w:rsidRPr="00BA2072">
        <w:rPr>
          <w:rFonts w:ascii="Arial" w:hAnsi="Arial" w:cs="Arial"/>
          <w:color w:val="333333"/>
        </w:rPr>
        <w:t xml:space="preserve">801B </w:t>
      </w:r>
      <w:r w:rsidR="00D66D4E" w:rsidRPr="00BA2072">
        <w:rPr>
          <w:rFonts w:ascii="Arial" w:hAnsi="Arial" w:cs="Arial"/>
          <w:i/>
          <w:color w:val="333333"/>
        </w:rPr>
        <w:t>OR Procedures Unrelated to Prin</w:t>
      </w:r>
      <w:r w:rsidRPr="00BA2072">
        <w:rPr>
          <w:rFonts w:ascii="Arial" w:hAnsi="Arial" w:cs="Arial"/>
          <w:i/>
          <w:color w:val="333333"/>
        </w:rPr>
        <w:t>c</w:t>
      </w:r>
      <w:r w:rsidR="00D66D4E" w:rsidRPr="00BA2072">
        <w:rPr>
          <w:rFonts w:ascii="Arial" w:hAnsi="Arial" w:cs="Arial"/>
          <w:i/>
          <w:color w:val="333333"/>
        </w:rPr>
        <w:t>i</w:t>
      </w:r>
      <w:r w:rsidRPr="00BA2072">
        <w:rPr>
          <w:rFonts w:ascii="Arial" w:hAnsi="Arial" w:cs="Arial"/>
          <w:i/>
          <w:color w:val="333333"/>
        </w:rPr>
        <w:t>pal Diagnosis With Severe or Moderate CC</w:t>
      </w:r>
    </w:p>
    <w:p w:rsidR="00B41517" w:rsidRPr="00352ECC" w:rsidRDefault="009B1889" w:rsidP="00CC31C2">
      <w:pPr>
        <w:numPr>
          <w:ilvl w:val="0"/>
          <w:numId w:val="9"/>
        </w:numPr>
        <w:rPr>
          <w:rFonts w:ascii="Arial" w:hAnsi="Arial" w:cs="Arial"/>
          <w:color w:val="333333"/>
        </w:rPr>
      </w:pPr>
      <w:r w:rsidRPr="00BA2072">
        <w:rPr>
          <w:rFonts w:ascii="Arial" w:hAnsi="Arial" w:cs="Arial"/>
          <w:color w:val="333333"/>
        </w:rPr>
        <w:t xml:space="preserve">801C </w:t>
      </w:r>
      <w:r w:rsidRPr="00BA2072">
        <w:rPr>
          <w:rFonts w:ascii="Arial" w:hAnsi="Arial" w:cs="Arial"/>
          <w:i/>
          <w:color w:val="333333"/>
        </w:rPr>
        <w:t>OR Procedures Unrelated to Princ</w:t>
      </w:r>
      <w:r w:rsidR="00D66D4E" w:rsidRPr="00BA2072">
        <w:rPr>
          <w:rFonts w:ascii="Arial" w:hAnsi="Arial" w:cs="Arial"/>
          <w:i/>
          <w:color w:val="333333"/>
        </w:rPr>
        <w:t>i</w:t>
      </w:r>
      <w:r w:rsidRPr="00BA2072">
        <w:rPr>
          <w:rFonts w:ascii="Arial" w:hAnsi="Arial" w:cs="Arial"/>
          <w:i/>
          <w:color w:val="333333"/>
        </w:rPr>
        <w:t>pal Diagnosis Without CC</w:t>
      </w:r>
    </w:p>
    <w:p w:rsidR="00352ECC" w:rsidRPr="00BA2072" w:rsidRDefault="00352ECC" w:rsidP="00352ECC">
      <w:pPr>
        <w:ind w:left="360"/>
        <w:rPr>
          <w:rFonts w:ascii="Arial" w:hAnsi="Arial" w:cs="Arial"/>
          <w:color w:val="333333"/>
        </w:rPr>
      </w:pPr>
    </w:p>
    <w:p w:rsidR="00C93734" w:rsidRPr="00BA2072" w:rsidRDefault="00B65A2A" w:rsidP="00990412">
      <w:pPr>
        <w:pStyle w:val="Heading3"/>
      </w:pPr>
      <w:bookmarkStart w:id="534" w:name="_Ref339272673"/>
      <w:bookmarkStart w:id="535" w:name="_Ref339272679"/>
      <w:bookmarkStart w:id="536" w:name="_Ref339272763"/>
      <w:bookmarkStart w:id="537" w:name="_Ref339272768"/>
      <w:bookmarkStart w:id="538" w:name="_Toc431453009"/>
      <w:r w:rsidRPr="00BA2072">
        <w:t>Non-Treated Patients (Boarders</w:t>
      </w:r>
      <w:r w:rsidR="00C93734" w:rsidRPr="00BA2072">
        <w:t xml:space="preserve"> – </w:t>
      </w:r>
      <w:r w:rsidRPr="00BA2072">
        <w:t xml:space="preserve">BOARDER </w:t>
      </w:r>
      <w:r w:rsidR="00C93734" w:rsidRPr="00BA2072">
        <w:t>or Cancelled O</w:t>
      </w:r>
      <w:r w:rsidRPr="00BA2072">
        <w:t>perations</w:t>
      </w:r>
      <w:r w:rsidR="00C93734" w:rsidRPr="00BA2072">
        <w:t xml:space="preserve"> – </w:t>
      </w:r>
      <w:r w:rsidR="001C36CD" w:rsidRPr="00BA2072">
        <w:tab/>
      </w:r>
      <w:r w:rsidR="00C93734" w:rsidRPr="00BA2072">
        <w:t>CANC</w:t>
      </w:r>
      <w:r w:rsidRPr="00BA2072">
        <w:t>_OP)</w:t>
      </w:r>
      <w:bookmarkEnd w:id="534"/>
      <w:bookmarkEnd w:id="535"/>
      <w:bookmarkEnd w:id="536"/>
      <w:bookmarkEnd w:id="537"/>
      <w:bookmarkEnd w:id="538"/>
    </w:p>
    <w:p w:rsidR="00B65A2A" w:rsidRPr="00BA2072" w:rsidRDefault="00B65A2A" w:rsidP="00B65A2A">
      <w:pPr>
        <w:rPr>
          <w:rFonts w:ascii="Arial" w:hAnsi="Arial" w:cs="Arial"/>
          <w:color w:val="333333"/>
        </w:rPr>
      </w:pPr>
      <w:r w:rsidRPr="00BA2072">
        <w:rPr>
          <w:rFonts w:ascii="Arial" w:hAnsi="Arial" w:cs="Arial"/>
          <w:color w:val="333333"/>
        </w:rPr>
        <w:t>Event</w:t>
      </w:r>
      <w:r w:rsidR="002B36E2">
        <w:rPr>
          <w:rFonts w:ascii="Arial" w:hAnsi="Arial" w:cs="Arial"/>
          <w:color w:val="333333"/>
        </w:rPr>
        <w:t xml:space="preserve"> records</w:t>
      </w:r>
      <w:r w:rsidRPr="00BA2072">
        <w:rPr>
          <w:rFonts w:ascii="Arial" w:hAnsi="Arial" w:cs="Arial"/>
          <w:color w:val="333333"/>
        </w:rPr>
        <w:t xml:space="preserve"> where no treatment is provided are excluded from casemix funding.  These include Boarders who may be admitted or admitted patients whose procedure is subsequently cancelled.  The current costing process is such that cost</w:t>
      </w:r>
      <w:r w:rsidR="003C0E2B" w:rsidRPr="00BA2072">
        <w:rPr>
          <w:rFonts w:ascii="Arial" w:hAnsi="Arial" w:cs="Arial"/>
          <w:color w:val="333333"/>
        </w:rPr>
        <w:t>s</w:t>
      </w:r>
      <w:r w:rsidRPr="00BA2072">
        <w:rPr>
          <w:rFonts w:ascii="Arial" w:hAnsi="Arial" w:cs="Arial"/>
          <w:color w:val="333333"/>
        </w:rPr>
        <w:t xml:space="preserve"> for these event</w:t>
      </w:r>
      <w:r w:rsidR="00A458C1">
        <w:rPr>
          <w:rFonts w:ascii="Arial" w:hAnsi="Arial" w:cs="Arial"/>
          <w:color w:val="333333"/>
        </w:rPr>
        <w:t xml:space="preserve"> records</w:t>
      </w:r>
      <w:r w:rsidRPr="00BA2072">
        <w:rPr>
          <w:rFonts w:ascii="Arial" w:hAnsi="Arial" w:cs="Arial"/>
          <w:color w:val="333333"/>
        </w:rPr>
        <w:t xml:space="preserve"> are spread across other casemix-funded event</w:t>
      </w:r>
      <w:r w:rsidR="00A458C1">
        <w:rPr>
          <w:rFonts w:ascii="Arial" w:hAnsi="Arial" w:cs="Arial"/>
          <w:color w:val="333333"/>
        </w:rPr>
        <w:t xml:space="preserve"> records</w:t>
      </w:r>
      <w:r w:rsidRPr="00BA2072">
        <w:rPr>
          <w:rFonts w:ascii="Arial" w:hAnsi="Arial" w:cs="Arial"/>
          <w:color w:val="333333"/>
        </w:rPr>
        <w:t xml:space="preserve"> and so are funded indirectly.</w:t>
      </w:r>
    </w:p>
    <w:p w:rsidR="00B65A2A" w:rsidRDefault="00B65A2A" w:rsidP="00B65A2A">
      <w:pPr>
        <w:spacing w:before="120"/>
        <w:rPr>
          <w:rFonts w:ascii="Arial" w:hAnsi="Arial" w:cs="Arial"/>
          <w:i/>
          <w:color w:val="333333"/>
        </w:rPr>
      </w:pPr>
      <w:r w:rsidRPr="00BA2072">
        <w:rPr>
          <w:rFonts w:ascii="Arial" w:hAnsi="Arial" w:cs="Arial"/>
          <w:color w:val="333333"/>
        </w:rPr>
        <w:t>Boarders are tested for by checking that the principal diagnosis code is: (Z763</w:t>
      </w:r>
      <w:r w:rsidR="0096372F">
        <w:rPr>
          <w:rFonts w:ascii="Arial" w:hAnsi="Arial" w:cs="Arial"/>
          <w:color w:val="333333"/>
        </w:rPr>
        <w:t xml:space="preserve"> </w:t>
      </w:r>
      <w:r w:rsidR="000552CB" w:rsidRPr="00BA2072">
        <w:rPr>
          <w:rFonts w:ascii="Arial" w:hAnsi="Arial" w:cs="Arial"/>
          <w:i/>
          <w:color w:val="333333"/>
          <w:szCs w:val="24"/>
          <w:lang w:val="en-AU" w:eastAsia="en-GB"/>
        </w:rPr>
        <w:t xml:space="preserve">Healthy person accompanying sick </w:t>
      </w:r>
      <w:r w:rsidR="00115EBC" w:rsidRPr="00BA2072">
        <w:rPr>
          <w:rFonts w:ascii="Arial" w:hAnsi="Arial" w:cs="Arial"/>
          <w:i/>
          <w:color w:val="333333"/>
          <w:szCs w:val="24"/>
          <w:lang w:val="en-AU" w:eastAsia="en-GB"/>
        </w:rPr>
        <w:t>person</w:t>
      </w:r>
      <w:r w:rsidR="0047723F" w:rsidRPr="00BA2072">
        <w:rPr>
          <w:rFonts w:ascii="Arial" w:hAnsi="Arial" w:cs="Arial"/>
          <w:i/>
          <w:color w:val="333333"/>
          <w:szCs w:val="24"/>
          <w:lang w:val="en-AU" w:eastAsia="en-GB"/>
        </w:rPr>
        <w:t xml:space="preserve"> </w:t>
      </w:r>
      <w:r w:rsidR="003C0E2B" w:rsidRPr="00BA2072">
        <w:rPr>
          <w:rFonts w:ascii="Arial" w:hAnsi="Arial" w:cs="Arial"/>
          <w:color w:val="333333"/>
        </w:rPr>
        <w:t xml:space="preserve">or </w:t>
      </w:r>
      <w:r w:rsidRPr="00BA2072">
        <w:rPr>
          <w:rFonts w:ascii="Arial" w:hAnsi="Arial" w:cs="Arial"/>
          <w:color w:val="333333"/>
        </w:rPr>
        <w:t>Z764</w:t>
      </w:r>
      <w:r w:rsidR="0096372F">
        <w:rPr>
          <w:rFonts w:ascii="Arial" w:hAnsi="Arial" w:cs="Arial"/>
          <w:color w:val="333333"/>
        </w:rPr>
        <w:t xml:space="preserve"> </w:t>
      </w:r>
      <w:r w:rsidR="000552CB" w:rsidRPr="00BA2072">
        <w:rPr>
          <w:rFonts w:ascii="Arial" w:hAnsi="Arial" w:cs="Arial"/>
          <w:i/>
          <w:color w:val="333333"/>
          <w:szCs w:val="24"/>
          <w:lang w:val="en-AU" w:eastAsia="en-GB"/>
        </w:rPr>
        <w:t>Other boarder in health-care facility</w:t>
      </w:r>
      <w:r w:rsidRPr="00BA2072">
        <w:rPr>
          <w:rFonts w:ascii="Arial" w:hAnsi="Arial" w:cs="Arial"/>
          <w:color w:val="333333"/>
        </w:rPr>
        <w:t>)</w:t>
      </w:r>
      <w:r w:rsidRPr="00BA2072">
        <w:rPr>
          <w:rFonts w:ascii="Arial" w:hAnsi="Arial" w:cs="Arial"/>
          <w:i/>
          <w:color w:val="333333"/>
        </w:rPr>
        <w:t>.</w:t>
      </w:r>
    </w:p>
    <w:p w:rsidR="00B65A2A" w:rsidRPr="00BA2072" w:rsidRDefault="00B65A2A" w:rsidP="00B65A2A">
      <w:pPr>
        <w:spacing w:before="120"/>
        <w:rPr>
          <w:rFonts w:ascii="Arial" w:hAnsi="Arial" w:cs="Arial"/>
          <w:color w:val="333333"/>
        </w:rPr>
      </w:pPr>
      <w:r w:rsidRPr="00BA2072">
        <w:rPr>
          <w:rFonts w:ascii="Arial" w:hAnsi="Arial" w:cs="Arial"/>
          <w:color w:val="333333"/>
        </w:rPr>
        <w:t>Cancelled Operations are tested for by checking that:</w:t>
      </w:r>
    </w:p>
    <w:p w:rsidR="00B65A2A" w:rsidRPr="00BA2072" w:rsidRDefault="00B65A2A" w:rsidP="002E727F">
      <w:pPr>
        <w:pStyle w:val="DefinitionTerm"/>
        <w:overflowPunct/>
        <w:autoSpaceDE/>
        <w:autoSpaceDN/>
        <w:adjustRightInd/>
        <w:ind w:firstLine="360"/>
        <w:textAlignment w:val="auto"/>
        <w:rPr>
          <w:rFonts w:ascii="Arial" w:hAnsi="Arial" w:cs="Arial"/>
          <w:color w:val="333333"/>
          <w:lang w:val="en-NZ"/>
        </w:rPr>
      </w:pPr>
      <w:r w:rsidRPr="00BA2072">
        <w:rPr>
          <w:rFonts w:ascii="Arial" w:hAnsi="Arial" w:cs="Arial"/>
          <w:color w:val="333333"/>
          <w:lang w:val="en-NZ"/>
        </w:rPr>
        <w:t xml:space="preserve">The </w:t>
      </w:r>
      <w:r w:rsidR="00A37419" w:rsidRPr="00BA2072">
        <w:rPr>
          <w:rFonts w:ascii="Arial" w:hAnsi="Arial" w:cs="Arial"/>
          <w:color w:val="333333"/>
          <w:lang w:val="en-NZ"/>
        </w:rPr>
        <w:t xml:space="preserve">first </w:t>
      </w:r>
      <w:r w:rsidRPr="00BA2072">
        <w:rPr>
          <w:rFonts w:ascii="Arial" w:hAnsi="Arial" w:cs="Arial"/>
          <w:color w:val="333333"/>
          <w:lang w:val="en-NZ"/>
        </w:rPr>
        <w:t>procedure code is blank</w:t>
      </w:r>
    </w:p>
    <w:p w:rsidR="00B65A2A" w:rsidRPr="00BA2072" w:rsidRDefault="00B65A2A" w:rsidP="00A37419">
      <w:pPr>
        <w:ind w:left="720"/>
        <w:rPr>
          <w:rFonts w:ascii="Arial" w:hAnsi="Arial" w:cs="Arial"/>
          <w:color w:val="333333"/>
        </w:rPr>
      </w:pPr>
      <w:r w:rsidRPr="00BA2072">
        <w:rPr>
          <w:rFonts w:ascii="Arial" w:hAnsi="Arial" w:cs="Arial"/>
          <w:color w:val="333333"/>
        </w:rPr>
        <w:t>AND</w:t>
      </w:r>
    </w:p>
    <w:p w:rsidR="00B65A2A" w:rsidRPr="00BA2072" w:rsidRDefault="00B65A2A" w:rsidP="002E727F">
      <w:pPr>
        <w:ind w:firstLine="360"/>
        <w:rPr>
          <w:rFonts w:ascii="Arial" w:hAnsi="Arial" w:cs="Arial"/>
          <w:color w:val="333333"/>
        </w:rPr>
      </w:pPr>
      <w:r w:rsidRPr="00BA2072">
        <w:rPr>
          <w:rFonts w:ascii="Arial" w:hAnsi="Arial" w:cs="Arial"/>
          <w:color w:val="333333"/>
        </w:rPr>
        <w:t>That the event is non-acute (</w:t>
      </w:r>
      <w:r w:rsidR="00BE1EB3" w:rsidRPr="00BA2072">
        <w:rPr>
          <w:rFonts w:ascii="Arial" w:hAnsi="Arial" w:cs="Arial"/>
          <w:color w:val="333333"/>
        </w:rPr>
        <w:t>i.e.</w:t>
      </w:r>
      <w:r w:rsidRPr="00BA2072">
        <w:rPr>
          <w:rFonts w:ascii="Arial" w:hAnsi="Arial" w:cs="Arial"/>
          <w:color w:val="333333"/>
        </w:rPr>
        <w:t xml:space="preserve"> Admission Type not “AC”)</w:t>
      </w:r>
    </w:p>
    <w:p w:rsidR="00B65A2A" w:rsidRPr="00BA2072" w:rsidRDefault="00B65A2A" w:rsidP="00A37419">
      <w:pPr>
        <w:ind w:left="720"/>
        <w:outlineLvl w:val="0"/>
        <w:rPr>
          <w:rFonts w:ascii="Arial" w:hAnsi="Arial" w:cs="Arial"/>
          <w:color w:val="333333"/>
        </w:rPr>
      </w:pPr>
      <w:r w:rsidRPr="00BA2072">
        <w:rPr>
          <w:rFonts w:ascii="Arial" w:hAnsi="Arial" w:cs="Arial"/>
          <w:color w:val="333333"/>
        </w:rPr>
        <w:t>AND</w:t>
      </w:r>
    </w:p>
    <w:p w:rsidR="00B65A2A" w:rsidRPr="00BA2072" w:rsidRDefault="00B65A2A" w:rsidP="002E727F">
      <w:pPr>
        <w:ind w:firstLine="360"/>
        <w:outlineLvl w:val="0"/>
        <w:rPr>
          <w:rFonts w:ascii="Arial" w:hAnsi="Arial" w:cs="Arial"/>
          <w:color w:val="333333"/>
        </w:rPr>
      </w:pPr>
      <w:r w:rsidRPr="00BA2072">
        <w:rPr>
          <w:rFonts w:ascii="Arial" w:hAnsi="Arial" w:cs="Arial"/>
          <w:color w:val="333333"/>
        </w:rPr>
        <w:t xml:space="preserve">Length of </w:t>
      </w:r>
      <w:r w:rsidR="002B36E2">
        <w:rPr>
          <w:rFonts w:ascii="Arial" w:hAnsi="Arial" w:cs="Arial"/>
          <w:color w:val="333333"/>
        </w:rPr>
        <w:t>s</w:t>
      </w:r>
      <w:r w:rsidRPr="00BA2072">
        <w:rPr>
          <w:rFonts w:ascii="Arial" w:hAnsi="Arial" w:cs="Arial"/>
          <w:color w:val="333333"/>
        </w:rPr>
        <w:t>tay is less than 2 days</w:t>
      </w:r>
    </w:p>
    <w:p w:rsidR="00B65A2A" w:rsidRPr="00BA2072" w:rsidRDefault="00B65A2A" w:rsidP="00A37419">
      <w:pPr>
        <w:ind w:left="720"/>
        <w:rPr>
          <w:rFonts w:ascii="Arial" w:hAnsi="Arial" w:cs="Arial"/>
          <w:color w:val="333333"/>
        </w:rPr>
      </w:pPr>
      <w:r w:rsidRPr="00BA2072">
        <w:rPr>
          <w:rFonts w:ascii="Arial" w:hAnsi="Arial" w:cs="Arial"/>
          <w:color w:val="333333"/>
        </w:rPr>
        <w:t>AND</w:t>
      </w:r>
    </w:p>
    <w:p w:rsidR="00B65A2A" w:rsidRPr="00BA2072" w:rsidRDefault="00B65A2A" w:rsidP="007A35A0">
      <w:pPr>
        <w:ind w:left="360"/>
        <w:rPr>
          <w:rFonts w:ascii="Arial" w:hAnsi="Arial" w:cs="Arial"/>
          <w:color w:val="333333"/>
        </w:rPr>
      </w:pPr>
      <w:r w:rsidRPr="00BA2072">
        <w:rPr>
          <w:rFonts w:ascii="Arial" w:hAnsi="Arial" w:cs="Arial"/>
          <w:color w:val="333333"/>
        </w:rPr>
        <w:t xml:space="preserve">That one or more of the first six diagnosis codes contain the ICD-10-AM </w:t>
      </w:r>
      <w:r w:rsidR="007A35A0">
        <w:rPr>
          <w:rFonts w:ascii="Arial" w:hAnsi="Arial" w:cs="Arial"/>
          <w:color w:val="333333"/>
        </w:rPr>
        <w:t xml:space="preserve">6th </w:t>
      </w:r>
      <w:r w:rsidRPr="00BA2072">
        <w:rPr>
          <w:rFonts w:ascii="Arial" w:hAnsi="Arial" w:cs="Arial"/>
          <w:color w:val="333333"/>
        </w:rPr>
        <w:t xml:space="preserve">Edition code for </w:t>
      </w:r>
      <w:r w:rsidRPr="00BA2072">
        <w:rPr>
          <w:rFonts w:ascii="Arial" w:hAnsi="Arial" w:cs="Arial"/>
          <w:i/>
          <w:color w:val="333333"/>
        </w:rPr>
        <w:t>Persons encountering health servi</w:t>
      </w:r>
      <w:r w:rsidR="007A35A0">
        <w:rPr>
          <w:rFonts w:ascii="Arial" w:hAnsi="Arial" w:cs="Arial"/>
          <w:i/>
          <w:color w:val="333333"/>
        </w:rPr>
        <w:t xml:space="preserve">ces for specific procedures, not </w:t>
      </w:r>
      <w:r w:rsidRPr="00BA2072">
        <w:rPr>
          <w:rFonts w:ascii="Arial" w:hAnsi="Arial" w:cs="Arial"/>
          <w:i/>
          <w:color w:val="333333"/>
        </w:rPr>
        <w:t>carried out</w:t>
      </w:r>
      <w:r w:rsidR="00716AC3" w:rsidRPr="00BA2072">
        <w:rPr>
          <w:rFonts w:ascii="Arial" w:hAnsi="Arial" w:cs="Arial"/>
          <w:color w:val="333333"/>
        </w:rPr>
        <w:t>, i.e.</w:t>
      </w:r>
      <w:r w:rsidRPr="00BA2072">
        <w:rPr>
          <w:rFonts w:ascii="Arial" w:hAnsi="Arial" w:cs="Arial"/>
          <w:color w:val="333333"/>
        </w:rPr>
        <w:t xml:space="preserve"> one (or more) of </w:t>
      </w:r>
      <w:r w:rsidR="00FC7BC2" w:rsidRPr="00BA2072">
        <w:rPr>
          <w:rFonts w:ascii="Arial" w:hAnsi="Arial" w:cs="Arial"/>
          <w:color w:val="333333"/>
        </w:rPr>
        <w:t xml:space="preserve">the </w:t>
      </w:r>
      <w:r w:rsidRPr="00BA2072">
        <w:rPr>
          <w:rFonts w:ascii="Arial" w:hAnsi="Arial" w:cs="Arial"/>
          <w:color w:val="333333"/>
        </w:rPr>
        <w:t>diagnosis 1-6 is in the range Z530 – Z539:</w:t>
      </w:r>
    </w:p>
    <w:p w:rsidR="00B65A2A" w:rsidRPr="002B36E2" w:rsidRDefault="002A1A12" w:rsidP="00C57D24">
      <w:pPr>
        <w:spacing w:before="60"/>
        <w:rPr>
          <w:rFonts w:ascii="Arial" w:hAnsi="Arial" w:cs="Arial"/>
          <w:color w:val="333333"/>
          <w:szCs w:val="24"/>
        </w:rPr>
      </w:pPr>
      <w:r w:rsidRPr="00BA2072">
        <w:rPr>
          <w:rFonts w:ascii="Arial" w:hAnsi="Arial" w:cs="Arial"/>
          <w:color w:val="333333"/>
        </w:rPr>
        <w:tab/>
      </w:r>
      <w:r w:rsidR="00B65A2A" w:rsidRPr="00BA2072">
        <w:rPr>
          <w:rFonts w:ascii="Arial" w:hAnsi="Arial" w:cs="Arial"/>
          <w:color w:val="333333"/>
        </w:rPr>
        <w:t>Z530</w:t>
      </w:r>
      <w:r w:rsidR="00716AC3" w:rsidRPr="00BA2072">
        <w:rPr>
          <w:rFonts w:ascii="Arial" w:hAnsi="Arial" w:cs="Arial"/>
          <w:color w:val="333333"/>
        </w:rPr>
        <w:tab/>
      </w:r>
      <w:r w:rsidR="00B65A2A" w:rsidRPr="002B36E2">
        <w:rPr>
          <w:rFonts w:ascii="Arial" w:hAnsi="Arial" w:cs="Arial"/>
          <w:i/>
          <w:color w:val="333333"/>
          <w:szCs w:val="24"/>
        </w:rPr>
        <w:t>Procedure not carried out because of contraindication</w:t>
      </w:r>
    </w:p>
    <w:p w:rsidR="00B65A2A" w:rsidRPr="002B36E2" w:rsidRDefault="00B65A2A" w:rsidP="002B36E2">
      <w:pPr>
        <w:ind w:left="1440" w:hanging="720"/>
        <w:rPr>
          <w:rFonts w:ascii="Arial" w:hAnsi="Arial" w:cs="Arial"/>
          <w:color w:val="333333"/>
          <w:szCs w:val="24"/>
        </w:rPr>
      </w:pPr>
      <w:r w:rsidRPr="002B36E2">
        <w:rPr>
          <w:rFonts w:ascii="Arial" w:hAnsi="Arial" w:cs="Arial"/>
          <w:color w:val="333333"/>
          <w:szCs w:val="24"/>
        </w:rPr>
        <w:t>Z531</w:t>
      </w:r>
      <w:r w:rsidR="00716AC3" w:rsidRPr="002B36E2">
        <w:rPr>
          <w:rFonts w:ascii="Arial" w:hAnsi="Arial" w:cs="Arial"/>
          <w:color w:val="333333"/>
          <w:szCs w:val="24"/>
        </w:rPr>
        <w:tab/>
      </w:r>
      <w:r w:rsidRPr="002B36E2">
        <w:rPr>
          <w:rFonts w:ascii="Arial" w:hAnsi="Arial" w:cs="Arial"/>
          <w:i/>
          <w:color w:val="333333"/>
          <w:szCs w:val="24"/>
        </w:rPr>
        <w:t xml:space="preserve">Procedure not carried out because of patient’s decision for reasons of </w:t>
      </w:r>
      <w:r w:rsidR="002B36E2">
        <w:rPr>
          <w:rFonts w:ascii="Arial" w:hAnsi="Arial" w:cs="Arial"/>
          <w:i/>
          <w:color w:val="333333"/>
          <w:szCs w:val="24"/>
        </w:rPr>
        <w:t xml:space="preserve">belief </w:t>
      </w:r>
      <w:r w:rsidRPr="002B36E2">
        <w:rPr>
          <w:rFonts w:ascii="Arial" w:hAnsi="Arial" w:cs="Arial"/>
          <w:i/>
          <w:color w:val="333333"/>
          <w:szCs w:val="24"/>
        </w:rPr>
        <w:t>or group</w:t>
      </w:r>
      <w:r w:rsidR="0047723F" w:rsidRPr="002B36E2">
        <w:rPr>
          <w:rFonts w:ascii="Arial" w:hAnsi="Arial" w:cs="Arial"/>
          <w:i/>
          <w:color w:val="333333"/>
          <w:szCs w:val="24"/>
        </w:rPr>
        <w:t xml:space="preserve"> </w:t>
      </w:r>
      <w:r w:rsidRPr="002B36E2">
        <w:rPr>
          <w:rFonts w:ascii="Arial" w:hAnsi="Arial" w:cs="Arial"/>
          <w:i/>
          <w:color w:val="333333"/>
          <w:szCs w:val="24"/>
        </w:rPr>
        <w:t>pressure</w:t>
      </w:r>
    </w:p>
    <w:p w:rsidR="00B65A2A" w:rsidRPr="002B36E2" w:rsidRDefault="00B65A2A" w:rsidP="0082556D">
      <w:pPr>
        <w:ind w:left="1440" w:hanging="720"/>
        <w:rPr>
          <w:rFonts w:ascii="Arial" w:hAnsi="Arial" w:cs="Arial"/>
          <w:color w:val="333333"/>
          <w:szCs w:val="24"/>
        </w:rPr>
      </w:pPr>
      <w:r w:rsidRPr="002B36E2">
        <w:rPr>
          <w:rFonts w:ascii="Arial" w:hAnsi="Arial" w:cs="Arial"/>
          <w:color w:val="333333"/>
          <w:szCs w:val="24"/>
        </w:rPr>
        <w:t xml:space="preserve">Z532 </w:t>
      </w:r>
      <w:r w:rsidR="00716AC3" w:rsidRPr="002B36E2">
        <w:rPr>
          <w:rFonts w:ascii="Arial" w:hAnsi="Arial" w:cs="Arial"/>
          <w:color w:val="333333"/>
          <w:szCs w:val="24"/>
        </w:rPr>
        <w:tab/>
      </w:r>
      <w:r w:rsidRPr="002B36E2">
        <w:rPr>
          <w:rFonts w:ascii="Arial" w:hAnsi="Arial" w:cs="Arial"/>
          <w:i/>
          <w:color w:val="333333"/>
          <w:szCs w:val="24"/>
        </w:rPr>
        <w:t>Procedure not carried out because of patient’s decision for other and unspecified</w:t>
      </w:r>
      <w:r w:rsidR="0047723F" w:rsidRPr="002B36E2">
        <w:rPr>
          <w:rFonts w:ascii="Arial" w:hAnsi="Arial" w:cs="Arial"/>
          <w:i/>
          <w:color w:val="333333"/>
          <w:szCs w:val="24"/>
        </w:rPr>
        <w:t xml:space="preserve"> </w:t>
      </w:r>
      <w:r w:rsidRPr="002B36E2">
        <w:rPr>
          <w:rFonts w:ascii="Arial" w:hAnsi="Arial" w:cs="Arial"/>
          <w:i/>
          <w:color w:val="333333"/>
          <w:szCs w:val="24"/>
        </w:rPr>
        <w:t>reasons</w:t>
      </w:r>
    </w:p>
    <w:p w:rsidR="00B65A2A" w:rsidRPr="002B36E2" w:rsidRDefault="002A1A12" w:rsidP="00A37419">
      <w:pPr>
        <w:rPr>
          <w:rFonts w:ascii="Arial" w:hAnsi="Arial" w:cs="Arial"/>
          <w:color w:val="333333"/>
          <w:szCs w:val="24"/>
        </w:rPr>
      </w:pPr>
      <w:r w:rsidRPr="002B36E2">
        <w:rPr>
          <w:rFonts w:ascii="Arial" w:hAnsi="Arial" w:cs="Arial"/>
          <w:color w:val="333333"/>
          <w:szCs w:val="24"/>
        </w:rPr>
        <w:tab/>
      </w:r>
      <w:r w:rsidR="00B65A2A" w:rsidRPr="002B36E2">
        <w:rPr>
          <w:rFonts w:ascii="Arial" w:hAnsi="Arial" w:cs="Arial"/>
          <w:color w:val="333333"/>
          <w:szCs w:val="24"/>
        </w:rPr>
        <w:t xml:space="preserve">Z538 </w:t>
      </w:r>
      <w:r w:rsidR="00716AC3" w:rsidRPr="002B36E2">
        <w:rPr>
          <w:rFonts w:ascii="Arial" w:hAnsi="Arial" w:cs="Arial"/>
          <w:color w:val="333333"/>
          <w:szCs w:val="24"/>
        </w:rPr>
        <w:tab/>
      </w:r>
      <w:r w:rsidR="00B65A2A" w:rsidRPr="002B36E2">
        <w:rPr>
          <w:rFonts w:ascii="Arial" w:hAnsi="Arial" w:cs="Arial"/>
          <w:i/>
          <w:color w:val="333333"/>
          <w:szCs w:val="24"/>
        </w:rPr>
        <w:t>Procedure not carried out for other reasons</w:t>
      </w:r>
    </w:p>
    <w:p w:rsidR="00B65A2A" w:rsidRDefault="002A1A12" w:rsidP="00A37419">
      <w:pPr>
        <w:rPr>
          <w:rFonts w:ascii="Arial" w:hAnsi="Arial" w:cs="Arial"/>
          <w:i/>
          <w:color w:val="333333"/>
          <w:szCs w:val="24"/>
        </w:rPr>
      </w:pPr>
      <w:r w:rsidRPr="002B36E2">
        <w:rPr>
          <w:rFonts w:ascii="Arial" w:hAnsi="Arial" w:cs="Arial"/>
          <w:color w:val="333333"/>
          <w:szCs w:val="24"/>
        </w:rPr>
        <w:tab/>
      </w:r>
      <w:r w:rsidR="00B65A2A" w:rsidRPr="002B36E2">
        <w:rPr>
          <w:rFonts w:ascii="Arial" w:hAnsi="Arial" w:cs="Arial"/>
          <w:color w:val="333333"/>
          <w:szCs w:val="24"/>
        </w:rPr>
        <w:t xml:space="preserve">Z539 </w:t>
      </w:r>
      <w:r w:rsidR="00716AC3" w:rsidRPr="002B36E2">
        <w:rPr>
          <w:rFonts w:ascii="Arial" w:hAnsi="Arial" w:cs="Arial"/>
          <w:color w:val="333333"/>
          <w:szCs w:val="24"/>
        </w:rPr>
        <w:tab/>
      </w:r>
      <w:r w:rsidR="00B65A2A" w:rsidRPr="002B36E2">
        <w:rPr>
          <w:rFonts w:ascii="Arial" w:hAnsi="Arial" w:cs="Arial"/>
          <w:i/>
          <w:color w:val="333333"/>
          <w:szCs w:val="24"/>
        </w:rPr>
        <w:t>Procedure not carried out, unspecified reason.</w:t>
      </w:r>
    </w:p>
    <w:p w:rsidR="00DD26F5" w:rsidRPr="002B36E2" w:rsidRDefault="00DD26F5" w:rsidP="00A37419">
      <w:pPr>
        <w:rPr>
          <w:rFonts w:ascii="Arial" w:hAnsi="Arial" w:cs="Arial"/>
          <w:i/>
          <w:color w:val="333333"/>
          <w:szCs w:val="24"/>
        </w:rPr>
      </w:pPr>
    </w:p>
    <w:p w:rsidR="00B65A2A" w:rsidRPr="00BA2072" w:rsidRDefault="00B65A2A" w:rsidP="00990412">
      <w:pPr>
        <w:pStyle w:val="Heading3"/>
      </w:pPr>
      <w:bookmarkStart w:id="539" w:name="_Ref339277495"/>
      <w:bookmarkStart w:id="540" w:name="_Toc431453010"/>
      <w:r w:rsidRPr="00BA2072">
        <w:t>Mental Health (EXCLU)</w:t>
      </w:r>
      <w:bookmarkEnd w:id="539"/>
      <w:bookmarkEnd w:id="540"/>
    </w:p>
    <w:p w:rsidR="00B65A2A" w:rsidRDefault="00B65A2A" w:rsidP="00B65A2A">
      <w:pPr>
        <w:rPr>
          <w:rFonts w:ascii="Arial" w:hAnsi="Arial" w:cs="Arial"/>
          <w:color w:val="333333"/>
        </w:rPr>
      </w:pPr>
      <w:r w:rsidRPr="00BA2072">
        <w:rPr>
          <w:rFonts w:ascii="Arial" w:hAnsi="Arial" w:cs="Arial"/>
          <w:color w:val="333333"/>
        </w:rPr>
        <w:t>Event</w:t>
      </w:r>
      <w:r w:rsidR="002B36E2">
        <w:rPr>
          <w:rFonts w:ascii="Arial" w:hAnsi="Arial" w:cs="Arial"/>
          <w:color w:val="333333"/>
        </w:rPr>
        <w:t xml:space="preserve"> record</w:t>
      </w:r>
      <w:r w:rsidRPr="00BA2072">
        <w:rPr>
          <w:rFonts w:ascii="Arial" w:hAnsi="Arial" w:cs="Arial"/>
          <w:color w:val="333333"/>
        </w:rPr>
        <w:t xml:space="preserve">s that have a Mental Health Speciality </w:t>
      </w:r>
      <w:r w:rsidR="00B64419" w:rsidRPr="00BA2072">
        <w:rPr>
          <w:rFonts w:ascii="Arial" w:hAnsi="Arial" w:cs="Arial"/>
          <w:color w:val="333333"/>
        </w:rPr>
        <w:t>C</w:t>
      </w:r>
      <w:r w:rsidRPr="00BA2072">
        <w:rPr>
          <w:rFonts w:ascii="Arial" w:hAnsi="Arial" w:cs="Arial"/>
          <w:color w:val="333333"/>
        </w:rPr>
        <w:t xml:space="preserve">ode are excluded and in future </w:t>
      </w:r>
      <w:r w:rsidR="00A37419" w:rsidRPr="00BA2072">
        <w:rPr>
          <w:rFonts w:ascii="Arial" w:hAnsi="Arial" w:cs="Arial"/>
          <w:color w:val="333333"/>
        </w:rPr>
        <w:t>versions</w:t>
      </w:r>
      <w:r w:rsidRPr="00BA2072">
        <w:rPr>
          <w:rFonts w:ascii="Arial" w:hAnsi="Arial" w:cs="Arial"/>
          <w:color w:val="333333"/>
        </w:rPr>
        <w:t xml:space="preserve"> will be allocated a purchase unit in the MHIS series</w:t>
      </w:r>
      <w:r w:rsidR="00B64419" w:rsidRPr="00BA2072">
        <w:rPr>
          <w:rFonts w:ascii="Arial" w:hAnsi="Arial" w:cs="Arial"/>
          <w:color w:val="333333"/>
        </w:rPr>
        <w:t>.  These services have a Health S</w:t>
      </w:r>
      <w:r w:rsidRPr="00BA2072">
        <w:rPr>
          <w:rFonts w:ascii="Arial" w:hAnsi="Arial" w:cs="Arial"/>
          <w:color w:val="333333"/>
        </w:rPr>
        <w:t xml:space="preserve">peciality </w:t>
      </w:r>
      <w:r w:rsidR="00B64419" w:rsidRPr="00BA2072">
        <w:rPr>
          <w:rFonts w:ascii="Arial" w:hAnsi="Arial" w:cs="Arial"/>
          <w:color w:val="333333"/>
        </w:rPr>
        <w:t>C</w:t>
      </w:r>
      <w:r w:rsidRPr="00BA2072">
        <w:rPr>
          <w:rFonts w:ascii="Arial" w:hAnsi="Arial" w:cs="Arial"/>
          <w:color w:val="333333"/>
        </w:rPr>
        <w:t>ode commencing with “Y”, and are purchased under other funding arrangements.</w:t>
      </w:r>
    </w:p>
    <w:p w:rsidR="00D5750C" w:rsidRDefault="00D5750C" w:rsidP="00B65A2A">
      <w:pPr>
        <w:rPr>
          <w:rFonts w:ascii="Arial" w:hAnsi="Arial" w:cs="Arial"/>
          <w:color w:val="333333"/>
        </w:rPr>
      </w:pPr>
    </w:p>
    <w:p w:rsidR="00B65A2A" w:rsidRPr="00BA2072" w:rsidRDefault="00161FDF" w:rsidP="00990412">
      <w:pPr>
        <w:pStyle w:val="Heading3"/>
      </w:pPr>
      <w:bookmarkStart w:id="541" w:name="_Ref384969784"/>
      <w:bookmarkStart w:id="542" w:name="_Ref384978073"/>
      <w:bookmarkStart w:id="543" w:name="_Toc431453011"/>
      <w:r>
        <w:t>Non-Weight Bearing and Other Related Convalescence (MS02023)</w:t>
      </w:r>
      <w:bookmarkEnd w:id="541"/>
      <w:bookmarkEnd w:id="542"/>
      <w:bookmarkEnd w:id="543"/>
    </w:p>
    <w:p w:rsidR="00161FDF" w:rsidRPr="00161FDF" w:rsidRDefault="00161FDF" w:rsidP="00161FDF">
      <w:pPr>
        <w:pStyle w:val="NormalArial"/>
        <w:rPr>
          <w:rFonts w:cs="Arial"/>
          <w:color w:val="333333"/>
        </w:rPr>
      </w:pPr>
      <w:r w:rsidRPr="00161FDF">
        <w:rPr>
          <w:rFonts w:cs="Arial"/>
          <w:color w:val="333333"/>
        </w:rPr>
        <w:t>Event records that have a Health Speciality Code (HSC) of D55 Non-weight bearing and other related convalescence are excluded from casemix funding and are allocated the excluded purchase unit code MS02023 Non-Weight Bearing Convalescence Program</w:t>
      </w:r>
      <w:r w:rsidR="002F4D54">
        <w:rPr>
          <w:rFonts w:cs="Arial"/>
          <w:color w:val="333333"/>
        </w:rPr>
        <w:t>me</w:t>
      </w:r>
      <w:r w:rsidRPr="00161FDF">
        <w:rPr>
          <w:rFonts w:cs="Arial"/>
          <w:color w:val="333333"/>
        </w:rPr>
        <w:t>.</w:t>
      </w:r>
    </w:p>
    <w:p w:rsidR="00161FDF" w:rsidRPr="00161FDF" w:rsidRDefault="00161FDF" w:rsidP="00161FDF">
      <w:pPr>
        <w:pStyle w:val="NormalArial"/>
        <w:rPr>
          <w:rFonts w:cs="Arial"/>
          <w:color w:val="333333"/>
        </w:rPr>
      </w:pPr>
    </w:p>
    <w:p w:rsidR="00161FDF" w:rsidRPr="00161FDF" w:rsidRDefault="00161FDF" w:rsidP="00161FDF">
      <w:pPr>
        <w:pStyle w:val="NormalArial"/>
        <w:rPr>
          <w:rFonts w:cs="Arial"/>
          <w:color w:val="333333"/>
        </w:rPr>
      </w:pPr>
      <w:r w:rsidRPr="00161FDF">
        <w:rPr>
          <w:rFonts w:cs="Arial"/>
          <w:color w:val="333333"/>
        </w:rPr>
        <w:t xml:space="preserve">If HSC = D55 and patient’s age &lt; 65 years then PU = MS02023 </w:t>
      </w:r>
    </w:p>
    <w:p w:rsidR="00161FDF" w:rsidRPr="00161FDF" w:rsidRDefault="00161FDF" w:rsidP="00161FDF">
      <w:pPr>
        <w:pStyle w:val="NormalArial"/>
        <w:rPr>
          <w:rFonts w:cs="Arial"/>
          <w:color w:val="333333"/>
        </w:rPr>
      </w:pPr>
      <w:r w:rsidRPr="00161FDF">
        <w:rPr>
          <w:rFonts w:cs="Arial"/>
          <w:color w:val="333333"/>
        </w:rPr>
        <w:t xml:space="preserve">If HSC = D55 and patient’s age &gt;= 65 years then PU = MS02023  </w:t>
      </w:r>
    </w:p>
    <w:p w:rsidR="00161FDF" w:rsidRPr="00161FDF" w:rsidRDefault="00161FDF" w:rsidP="00161FDF">
      <w:pPr>
        <w:pStyle w:val="NormalArial"/>
        <w:rPr>
          <w:rFonts w:cs="Arial"/>
          <w:color w:val="333333"/>
        </w:rPr>
      </w:pPr>
    </w:p>
    <w:p w:rsidR="00161FDF" w:rsidRPr="00161FDF" w:rsidRDefault="00161FDF" w:rsidP="00161FDF">
      <w:pPr>
        <w:pStyle w:val="NormalArial"/>
        <w:rPr>
          <w:rFonts w:cs="Arial"/>
          <w:color w:val="333333"/>
        </w:rPr>
      </w:pPr>
      <w:r w:rsidRPr="00161FDF">
        <w:rPr>
          <w:rFonts w:cs="Arial"/>
          <w:color w:val="333333"/>
        </w:rPr>
        <w:t xml:space="preserve">Health speciality code D55 is a convalescence service provided by step down facilities such as aged care facilities, private hospitals and rural hospitals. This service is provided to patients after a medical/surgical inpatient episode of care and before the client is able to receive a full rehabilitation service or safely return home. </w:t>
      </w:r>
    </w:p>
    <w:p w:rsidR="00161FDF" w:rsidRPr="00161FDF" w:rsidRDefault="00161FDF" w:rsidP="00161FDF">
      <w:pPr>
        <w:pStyle w:val="NormalArial"/>
        <w:rPr>
          <w:rFonts w:cs="Arial"/>
          <w:color w:val="333333"/>
        </w:rPr>
      </w:pPr>
    </w:p>
    <w:p w:rsidR="00161FDF" w:rsidRPr="00161FDF" w:rsidRDefault="00161FDF" w:rsidP="00161FDF">
      <w:pPr>
        <w:pStyle w:val="NormalArial"/>
        <w:rPr>
          <w:rFonts w:cs="Arial"/>
          <w:color w:val="333333"/>
        </w:rPr>
      </w:pPr>
      <w:r w:rsidRPr="00161FDF">
        <w:rPr>
          <w:rFonts w:cs="Arial"/>
          <w:color w:val="333333"/>
        </w:rPr>
        <w:t xml:space="preserve">Hospital facilities supply data to NMDS, but resthome facilities do not. If, and only if, data is already supplied to NMDS, the HSC D55 is used to ensure this phase of their care is not allocated incorrectly to either a casemix or an active rehabilitation purchase unit. The unit of measure is bed days. </w:t>
      </w:r>
    </w:p>
    <w:p w:rsidR="00161FDF" w:rsidRPr="00161FDF" w:rsidRDefault="00161FDF" w:rsidP="00161FDF">
      <w:pPr>
        <w:pStyle w:val="NormalArial"/>
        <w:rPr>
          <w:rFonts w:cs="Arial"/>
          <w:color w:val="333333"/>
        </w:rPr>
      </w:pPr>
    </w:p>
    <w:p w:rsidR="00842AF5" w:rsidRDefault="00161FDF" w:rsidP="00161FDF">
      <w:pPr>
        <w:pStyle w:val="NormalArial"/>
        <w:rPr>
          <w:rFonts w:cs="Arial"/>
          <w:color w:val="333333"/>
        </w:rPr>
      </w:pPr>
      <w:r w:rsidRPr="00161FDF">
        <w:rPr>
          <w:rFonts w:cs="Arial"/>
          <w:color w:val="333333"/>
        </w:rPr>
        <w:t>It is recommended that DHBs don't use this HSC D55 unless they have payment and contract arrangements in place.</w:t>
      </w:r>
    </w:p>
    <w:p w:rsidR="00161FDF" w:rsidRDefault="00161FDF" w:rsidP="00161FDF">
      <w:pPr>
        <w:pStyle w:val="NormalArial"/>
        <w:rPr>
          <w:rFonts w:cs="Arial"/>
          <w:color w:val="333333"/>
        </w:rPr>
      </w:pPr>
    </w:p>
    <w:p w:rsidR="00842AF5" w:rsidRPr="00842AF5" w:rsidRDefault="00161FDF" w:rsidP="00990412">
      <w:pPr>
        <w:pStyle w:val="Heading3"/>
      </w:pPr>
      <w:bookmarkStart w:id="544" w:name="_Toc431453012"/>
      <w:bookmarkStart w:id="545" w:name="_Ref384969814"/>
      <w:bookmarkStart w:id="546" w:name="_Ref384969840"/>
      <w:bookmarkStart w:id="547" w:name="_Ref384969858"/>
      <w:bookmarkStart w:id="548" w:name="_Ref384969868"/>
      <w:bookmarkStart w:id="549" w:name="_Ref384969879"/>
      <w:bookmarkStart w:id="550" w:name="_Ref384969887"/>
      <w:bookmarkStart w:id="551" w:name="_Ref384969895"/>
      <w:bookmarkStart w:id="552" w:name="_Ref384969902"/>
      <w:bookmarkStart w:id="553" w:name="_Ref384969909"/>
      <w:bookmarkStart w:id="554" w:name="_Ref384969916"/>
      <w:bookmarkStart w:id="555" w:name="_Ref384969926"/>
      <w:bookmarkStart w:id="556" w:name="_Ref384969933"/>
      <w:bookmarkStart w:id="557" w:name="_Ref384969940"/>
      <w:bookmarkStart w:id="558" w:name="_Ref384978055"/>
      <w:r>
        <w:t>Disability and Health of Older People</w:t>
      </w:r>
      <w:bookmarkEnd w:id="544"/>
      <w:r>
        <w:t xml:space="preserve"> </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161FDF" w:rsidRPr="00BA2072" w:rsidRDefault="00161FDF" w:rsidP="00161FDF">
      <w:pPr>
        <w:rPr>
          <w:rFonts w:ascii="Arial" w:hAnsi="Arial" w:cs="Arial"/>
          <w:color w:val="333333"/>
        </w:rPr>
      </w:pPr>
      <w:r w:rsidRPr="00BA2072">
        <w:rPr>
          <w:rFonts w:ascii="Arial" w:hAnsi="Arial" w:cs="Arial"/>
          <w:color w:val="333333"/>
        </w:rPr>
        <w:t>Event</w:t>
      </w:r>
      <w:r w:rsidR="002B36E2">
        <w:rPr>
          <w:rFonts w:ascii="Arial" w:hAnsi="Arial" w:cs="Arial"/>
          <w:color w:val="333333"/>
        </w:rPr>
        <w:t xml:space="preserve"> records</w:t>
      </w:r>
      <w:r w:rsidRPr="00BA2072">
        <w:rPr>
          <w:rFonts w:ascii="Arial" w:hAnsi="Arial" w:cs="Arial"/>
          <w:color w:val="333333"/>
        </w:rPr>
        <w:t xml:space="preserve"> that have a Disability Health Speciality Code are excluded from casemix funding.  These services have a Health Speciality Code commencing with “D”, and are purchased under other funding arrangements.  Health Specialties in the range:</w:t>
      </w:r>
    </w:p>
    <w:p w:rsidR="002B36E2" w:rsidRDefault="002B36E2" w:rsidP="00161FDF">
      <w:pPr>
        <w:rPr>
          <w:rFonts w:ascii="Arial" w:hAnsi="Arial" w:cs="Arial"/>
          <w:color w:val="333333"/>
        </w:rPr>
      </w:pPr>
    </w:p>
    <w:p w:rsidR="00161FDF" w:rsidRPr="00BA2072" w:rsidRDefault="00161FDF" w:rsidP="00161FDF">
      <w:pPr>
        <w:rPr>
          <w:rFonts w:ascii="Arial" w:hAnsi="Arial" w:cs="Arial"/>
          <w:color w:val="333333"/>
        </w:rPr>
      </w:pPr>
      <w:r w:rsidRPr="00BA2072">
        <w:rPr>
          <w:rFonts w:ascii="Arial" w:hAnsi="Arial" w:cs="Arial"/>
          <w:color w:val="333333"/>
        </w:rPr>
        <w:t xml:space="preserve">(a) D00-D03 are allocated to HOP214 Age Related AT&amp;R </w:t>
      </w:r>
    </w:p>
    <w:p w:rsidR="00161FDF" w:rsidRPr="00BA2072" w:rsidRDefault="00161FDF" w:rsidP="00161FDF">
      <w:pPr>
        <w:rPr>
          <w:rFonts w:ascii="Arial" w:hAnsi="Arial" w:cs="Arial"/>
          <w:color w:val="333333"/>
        </w:rPr>
      </w:pPr>
      <w:r w:rsidRPr="00BA2072">
        <w:rPr>
          <w:rFonts w:ascii="Arial" w:hAnsi="Arial" w:cs="Arial"/>
          <w:color w:val="333333"/>
        </w:rPr>
        <w:t xml:space="preserve">(b) D04 </w:t>
      </w:r>
      <w:r w:rsidRPr="00BA2072">
        <w:rPr>
          <w:rFonts w:ascii="Arial" w:hAnsi="Arial" w:cs="Arial"/>
          <w:color w:val="333333"/>
          <w:szCs w:val="24"/>
        </w:rPr>
        <w:t xml:space="preserve">– </w:t>
      </w:r>
      <w:r w:rsidRPr="00BA2072">
        <w:rPr>
          <w:rFonts w:ascii="Arial" w:hAnsi="Arial" w:cs="Arial"/>
          <w:color w:val="333333"/>
        </w:rPr>
        <w:t>is allocated to HOP1013 Carer Support Respite Day</w:t>
      </w:r>
    </w:p>
    <w:p w:rsidR="00161FDF" w:rsidRPr="00BA2072" w:rsidRDefault="00161FDF" w:rsidP="00161FDF">
      <w:pPr>
        <w:rPr>
          <w:rFonts w:ascii="Arial" w:hAnsi="Arial" w:cs="Arial"/>
          <w:color w:val="333333"/>
        </w:rPr>
      </w:pPr>
      <w:r w:rsidRPr="00BA2072">
        <w:rPr>
          <w:rFonts w:ascii="Arial" w:hAnsi="Arial" w:cs="Arial"/>
          <w:color w:val="333333"/>
        </w:rPr>
        <w:t xml:space="preserve">(c) D20-D24 are allocated to HOP235 Psychogeriatric AT&amp;R </w:t>
      </w:r>
    </w:p>
    <w:p w:rsidR="00161FDF" w:rsidRPr="00BA2072" w:rsidRDefault="00161FDF" w:rsidP="00161FDF">
      <w:pPr>
        <w:rPr>
          <w:rFonts w:ascii="Arial" w:hAnsi="Arial" w:cs="Arial"/>
          <w:color w:val="333333"/>
        </w:rPr>
      </w:pPr>
      <w:r w:rsidRPr="00BA2072">
        <w:rPr>
          <w:rFonts w:ascii="Arial" w:hAnsi="Arial" w:cs="Arial"/>
          <w:color w:val="333333"/>
        </w:rPr>
        <w:t>(d) D40-D44 are allocated to DSS214 Young Physically Disabled AT&amp;R.</w:t>
      </w:r>
    </w:p>
    <w:p w:rsidR="002B36E2" w:rsidRDefault="002B36E2" w:rsidP="00161FDF">
      <w:pPr>
        <w:pStyle w:val="NormalArial"/>
        <w:rPr>
          <w:rFonts w:cs="Arial"/>
          <w:color w:val="333333"/>
        </w:rPr>
      </w:pPr>
    </w:p>
    <w:p w:rsidR="002B36E2" w:rsidRDefault="00161FDF" w:rsidP="00161FDF">
      <w:pPr>
        <w:pStyle w:val="NormalArial"/>
        <w:rPr>
          <w:rFonts w:cs="Arial"/>
          <w:color w:val="333333"/>
        </w:rPr>
      </w:pPr>
      <w:r w:rsidRPr="00BA2072">
        <w:rPr>
          <w:rFonts w:cs="Arial"/>
          <w:color w:val="333333"/>
        </w:rPr>
        <w:t xml:space="preserve">Other Disability Health Specialty codes relate to residential care, including short term respite care, and are purchased under a variety of non-casemix arrangements.  </w:t>
      </w:r>
    </w:p>
    <w:p w:rsidR="00161FDF" w:rsidRPr="00BA2072" w:rsidRDefault="00161FDF" w:rsidP="00161FDF">
      <w:pPr>
        <w:pStyle w:val="NormalArial"/>
        <w:rPr>
          <w:rFonts w:cs="Arial"/>
          <w:color w:val="333333"/>
        </w:rPr>
      </w:pPr>
      <w:r w:rsidRPr="00BA2072">
        <w:rPr>
          <w:rFonts w:cs="Arial"/>
          <w:color w:val="333333"/>
        </w:rPr>
        <w:t xml:space="preserve">The following mappings have been allocated for the non-casemix purchase unit field in </w:t>
      </w:r>
      <w:del w:id="559" w:author="Tracy Thompson" w:date="2015-08-05T11:38:00Z">
        <w:r w:rsidRPr="00BA2072" w:rsidDel="003726D8">
          <w:rPr>
            <w:rFonts w:cs="Arial"/>
            <w:color w:val="333333"/>
          </w:rPr>
          <w:delText>201</w:delText>
        </w:r>
        <w:r w:rsidR="00D31AC9" w:rsidDel="003726D8">
          <w:rPr>
            <w:rFonts w:cs="Arial"/>
            <w:color w:val="333333"/>
          </w:rPr>
          <w:delText>5</w:delText>
        </w:r>
        <w:r w:rsidRPr="00BA2072" w:rsidDel="003726D8">
          <w:rPr>
            <w:rFonts w:cs="Arial"/>
            <w:color w:val="333333"/>
          </w:rPr>
          <w:delText>/1</w:delText>
        </w:r>
        <w:r w:rsidR="00D31AC9" w:rsidDel="003726D8">
          <w:rPr>
            <w:rFonts w:cs="Arial"/>
            <w:color w:val="333333"/>
          </w:rPr>
          <w:delText>6</w:delText>
        </w:r>
      </w:del>
      <w:ins w:id="560" w:author="Tracy Thompson" w:date="2015-08-05T11:38:00Z">
        <w:r w:rsidR="003726D8">
          <w:rPr>
            <w:rFonts w:cs="Arial"/>
            <w:color w:val="333333"/>
          </w:rPr>
          <w:t>2016/17</w:t>
        </w:r>
      </w:ins>
      <w:r w:rsidR="004B47C3">
        <w:rPr>
          <w:rFonts w:cs="Arial"/>
          <w:color w:val="333333"/>
        </w:rPr>
        <w:t xml:space="preserve"> </w:t>
      </w:r>
      <w:r w:rsidRPr="00BA2072">
        <w:rPr>
          <w:rFonts w:cs="Arial"/>
          <w:color w:val="333333"/>
        </w:rPr>
        <w:t>but the mapping is indicative only and DHBs may map event</w:t>
      </w:r>
      <w:r w:rsidR="00A458C1">
        <w:rPr>
          <w:rFonts w:cs="Arial"/>
          <w:color w:val="333333"/>
        </w:rPr>
        <w:t xml:space="preserve"> records</w:t>
      </w:r>
      <w:r w:rsidRPr="00BA2072">
        <w:rPr>
          <w:rFonts w:cs="Arial"/>
          <w:color w:val="333333"/>
        </w:rPr>
        <w:t xml:space="preserve"> to other codes using more detail.  Care should be taken when using this mapping.</w:t>
      </w:r>
    </w:p>
    <w:p w:rsidR="00161FDF" w:rsidRPr="00BA2072" w:rsidRDefault="00161FDF" w:rsidP="00161FDF">
      <w:pPr>
        <w:pStyle w:val="NormalArial"/>
        <w:rPr>
          <w:rFonts w:cs="Arial"/>
          <w:color w:val="333333"/>
          <w:szCs w:val="24"/>
        </w:rPr>
      </w:pPr>
    </w:p>
    <w:p w:rsidR="00161FDF" w:rsidRPr="00BA2072" w:rsidRDefault="00161FDF" w:rsidP="00161FDF">
      <w:pPr>
        <w:pStyle w:val="NormalArial"/>
        <w:rPr>
          <w:rFonts w:cs="Arial"/>
          <w:color w:val="333333"/>
          <w:szCs w:val="24"/>
        </w:rPr>
      </w:pPr>
      <w:r w:rsidRPr="00BA2072">
        <w:rPr>
          <w:rFonts w:cs="Arial"/>
          <w:color w:val="333333"/>
          <w:szCs w:val="24"/>
        </w:rPr>
        <w:t>(e) D10-D11 –</w:t>
      </w:r>
      <w:r>
        <w:rPr>
          <w:rFonts w:cs="Arial"/>
          <w:color w:val="333333"/>
          <w:szCs w:val="24"/>
        </w:rPr>
        <w:t xml:space="preserve"> </w:t>
      </w:r>
      <w:r w:rsidRPr="00BA2072">
        <w:rPr>
          <w:rFonts w:cs="Arial"/>
          <w:color w:val="333333"/>
          <w:szCs w:val="24"/>
        </w:rPr>
        <w:t>HOP1006</w:t>
      </w:r>
      <w:r>
        <w:rPr>
          <w:rFonts w:cs="Arial"/>
          <w:color w:val="333333"/>
          <w:szCs w:val="24"/>
        </w:rPr>
        <w:t xml:space="preserve"> </w:t>
      </w:r>
      <w:r w:rsidRPr="00BA2072">
        <w:rPr>
          <w:rFonts w:cs="Arial"/>
          <w:color w:val="333333"/>
          <w:szCs w:val="24"/>
        </w:rPr>
        <w:t>Aged Residential Care – Hospital</w:t>
      </w:r>
    </w:p>
    <w:p w:rsidR="00161FDF" w:rsidRPr="00BA2072" w:rsidRDefault="00161FDF" w:rsidP="00161FDF">
      <w:pPr>
        <w:pStyle w:val="NormalArial"/>
        <w:rPr>
          <w:rFonts w:cs="Arial"/>
          <w:color w:val="333333"/>
          <w:szCs w:val="24"/>
        </w:rPr>
      </w:pPr>
      <w:r w:rsidRPr="00BA2072">
        <w:rPr>
          <w:rFonts w:cs="Arial"/>
          <w:color w:val="333333"/>
          <w:szCs w:val="24"/>
        </w:rPr>
        <w:t>(f)  D12 – HOP1044</w:t>
      </w:r>
      <w:r>
        <w:rPr>
          <w:rFonts w:cs="Arial"/>
          <w:color w:val="333333"/>
          <w:szCs w:val="24"/>
        </w:rPr>
        <w:t xml:space="preserve"> </w:t>
      </w:r>
      <w:r w:rsidRPr="00BA2072">
        <w:rPr>
          <w:rFonts w:cs="Arial"/>
          <w:color w:val="333333"/>
          <w:szCs w:val="24"/>
        </w:rPr>
        <w:t>Aged Residential Respite – Hospital level</w:t>
      </w:r>
    </w:p>
    <w:p w:rsidR="00161FDF" w:rsidRPr="00BA2072" w:rsidRDefault="00161FDF" w:rsidP="00161FDF">
      <w:pPr>
        <w:pStyle w:val="NormalArial"/>
        <w:rPr>
          <w:rFonts w:cs="Arial"/>
          <w:color w:val="333333"/>
          <w:szCs w:val="24"/>
        </w:rPr>
      </w:pPr>
      <w:r w:rsidRPr="00BA2072">
        <w:rPr>
          <w:rFonts w:cs="Arial"/>
          <w:color w:val="333333"/>
          <w:szCs w:val="24"/>
        </w:rPr>
        <w:t>(g) D13 – HOP1033</w:t>
      </w:r>
      <w:r>
        <w:rPr>
          <w:rFonts w:cs="Arial"/>
          <w:color w:val="333333"/>
          <w:szCs w:val="24"/>
        </w:rPr>
        <w:t xml:space="preserve"> </w:t>
      </w:r>
      <w:r w:rsidRPr="00BA2072">
        <w:rPr>
          <w:rFonts w:cs="Arial"/>
          <w:color w:val="333333"/>
          <w:szCs w:val="24"/>
        </w:rPr>
        <w:t>Aged Residential Care – Rest Home</w:t>
      </w:r>
    </w:p>
    <w:p w:rsidR="00161FDF" w:rsidRPr="00BA2072" w:rsidRDefault="00161FDF" w:rsidP="00161FDF">
      <w:pPr>
        <w:pStyle w:val="NormalArial"/>
        <w:rPr>
          <w:rFonts w:cs="Arial"/>
          <w:color w:val="333333"/>
          <w:szCs w:val="24"/>
        </w:rPr>
      </w:pPr>
      <w:r w:rsidRPr="00BA2072">
        <w:rPr>
          <w:rFonts w:cs="Arial"/>
          <w:color w:val="333333"/>
          <w:szCs w:val="24"/>
        </w:rPr>
        <w:t>(h) D14 – HOP1043</w:t>
      </w:r>
      <w:r>
        <w:rPr>
          <w:rFonts w:cs="Arial"/>
          <w:color w:val="333333"/>
          <w:szCs w:val="24"/>
        </w:rPr>
        <w:t xml:space="preserve"> </w:t>
      </w:r>
      <w:r w:rsidRPr="00BA2072">
        <w:rPr>
          <w:rFonts w:cs="Arial"/>
          <w:color w:val="333333"/>
          <w:szCs w:val="24"/>
        </w:rPr>
        <w:t>Aged Residential Respite – Rest Home level</w:t>
      </w:r>
    </w:p>
    <w:p w:rsidR="00161FDF" w:rsidRPr="00BA2072" w:rsidRDefault="00161FDF" w:rsidP="00161FDF">
      <w:pPr>
        <w:pStyle w:val="NormalArial"/>
        <w:rPr>
          <w:rFonts w:cs="Arial"/>
          <w:color w:val="333333"/>
          <w:szCs w:val="24"/>
        </w:rPr>
      </w:pPr>
      <w:r w:rsidRPr="00BA2072">
        <w:rPr>
          <w:rFonts w:cs="Arial"/>
          <w:color w:val="333333"/>
          <w:szCs w:val="24"/>
        </w:rPr>
        <w:t>(i)  D30-D31 – HOP1035</w:t>
      </w:r>
      <w:r>
        <w:rPr>
          <w:rFonts w:cs="Arial"/>
          <w:color w:val="333333"/>
          <w:szCs w:val="24"/>
        </w:rPr>
        <w:t xml:space="preserve"> </w:t>
      </w:r>
      <w:r w:rsidRPr="00BA2072">
        <w:rPr>
          <w:rFonts w:cs="Arial"/>
          <w:color w:val="333333"/>
          <w:szCs w:val="24"/>
        </w:rPr>
        <w:t xml:space="preserve">Aged Residential Care – Specialist </w:t>
      </w:r>
    </w:p>
    <w:p w:rsidR="00161FDF" w:rsidRPr="00BA2072" w:rsidRDefault="00161FDF" w:rsidP="00161FDF">
      <w:pPr>
        <w:pStyle w:val="NormalArial"/>
        <w:rPr>
          <w:rFonts w:cs="Arial"/>
          <w:color w:val="333333"/>
          <w:szCs w:val="24"/>
        </w:rPr>
      </w:pPr>
      <w:r w:rsidRPr="00BA2072">
        <w:rPr>
          <w:rFonts w:cs="Arial"/>
          <w:color w:val="333333"/>
          <w:szCs w:val="24"/>
        </w:rPr>
        <w:t>(j)  D32 – HOP1046 Aged Residential Respite – Psychogeriatric level</w:t>
      </w:r>
    </w:p>
    <w:p w:rsidR="00161FDF" w:rsidRPr="00BA2072" w:rsidRDefault="00161FDF" w:rsidP="00161FDF">
      <w:pPr>
        <w:pStyle w:val="NormalArial"/>
        <w:rPr>
          <w:rFonts w:cs="Arial"/>
          <w:color w:val="333333"/>
          <w:szCs w:val="24"/>
        </w:rPr>
      </w:pPr>
      <w:r w:rsidRPr="00BA2072">
        <w:rPr>
          <w:rFonts w:cs="Arial"/>
          <w:color w:val="333333"/>
          <w:szCs w:val="24"/>
        </w:rPr>
        <w:t xml:space="preserve">(k) D33 – </w:t>
      </w:r>
      <w:r>
        <w:rPr>
          <w:rFonts w:cs="Arial"/>
          <w:color w:val="333333"/>
          <w:szCs w:val="24"/>
        </w:rPr>
        <w:t xml:space="preserve">HOP1032 </w:t>
      </w:r>
      <w:r w:rsidRPr="00BA2072">
        <w:rPr>
          <w:rFonts w:cs="Arial"/>
          <w:color w:val="333333"/>
          <w:szCs w:val="24"/>
        </w:rPr>
        <w:t>Aged Residential Care – Secure Dementia</w:t>
      </w:r>
    </w:p>
    <w:p w:rsidR="00161FDF" w:rsidRPr="00BA2072" w:rsidRDefault="00161FDF" w:rsidP="00161FDF">
      <w:pPr>
        <w:pStyle w:val="NormalArial"/>
        <w:rPr>
          <w:rFonts w:cs="Arial"/>
          <w:color w:val="333333"/>
          <w:szCs w:val="24"/>
        </w:rPr>
      </w:pPr>
      <w:r w:rsidRPr="00BA2072">
        <w:rPr>
          <w:rFonts w:cs="Arial"/>
          <w:color w:val="333333"/>
          <w:szCs w:val="24"/>
        </w:rPr>
        <w:t>(l)  D34 – HOP104</w:t>
      </w:r>
      <w:r>
        <w:rPr>
          <w:rFonts w:cs="Arial"/>
          <w:color w:val="333333"/>
          <w:szCs w:val="24"/>
        </w:rPr>
        <w:t xml:space="preserve">5 </w:t>
      </w:r>
      <w:r w:rsidRPr="00BA2072">
        <w:rPr>
          <w:rFonts w:cs="Arial"/>
          <w:color w:val="333333"/>
          <w:szCs w:val="24"/>
        </w:rPr>
        <w:t>Aged Residential Respite – Dementia level</w:t>
      </w:r>
    </w:p>
    <w:p w:rsidR="00161FDF" w:rsidRDefault="00161FDF" w:rsidP="00161FDF">
      <w:pPr>
        <w:pStyle w:val="NormalArial"/>
        <w:rPr>
          <w:rFonts w:cs="Arial"/>
          <w:color w:val="333333"/>
        </w:rPr>
      </w:pPr>
      <w:r w:rsidRPr="00BA2072">
        <w:rPr>
          <w:rFonts w:cs="Arial"/>
          <w:color w:val="333333"/>
        </w:rPr>
        <w:t>All other event</w:t>
      </w:r>
      <w:r w:rsidR="00A458C1">
        <w:rPr>
          <w:rFonts w:cs="Arial"/>
          <w:color w:val="333333"/>
        </w:rPr>
        <w:t xml:space="preserve"> records</w:t>
      </w:r>
      <w:r w:rsidRPr="00BA2072">
        <w:rPr>
          <w:rFonts w:cs="Arial"/>
          <w:color w:val="333333"/>
        </w:rPr>
        <w:t xml:space="preserve"> with a Health Specialty Code commencing with D are excluded.</w:t>
      </w:r>
    </w:p>
    <w:p w:rsidR="00842AF5" w:rsidRDefault="00842AF5" w:rsidP="00B65A2A">
      <w:pPr>
        <w:rPr>
          <w:rFonts w:ascii="Arial" w:hAnsi="Arial" w:cs="Arial"/>
          <w:color w:val="333333"/>
        </w:rPr>
      </w:pPr>
    </w:p>
    <w:p w:rsidR="00B65A2A" w:rsidRPr="00BA2072" w:rsidRDefault="00B65A2A" w:rsidP="00990412">
      <w:pPr>
        <w:pStyle w:val="Heading3"/>
      </w:pPr>
      <w:bookmarkStart w:id="561" w:name="_Ref183318481"/>
      <w:bookmarkStart w:id="562" w:name="_Ref183318892"/>
      <w:bookmarkStart w:id="563" w:name="_Ref183318953"/>
      <w:bookmarkStart w:id="564" w:name="_Ref183318972"/>
      <w:bookmarkStart w:id="565" w:name="_Ref183318998"/>
      <w:bookmarkStart w:id="566" w:name="_Ref183319074"/>
      <w:bookmarkStart w:id="567" w:name="_Ref183319107"/>
      <w:bookmarkStart w:id="568" w:name="_Ref183319143"/>
      <w:bookmarkStart w:id="569" w:name="_Ref183319171"/>
      <w:bookmarkStart w:id="570" w:name="_Toc431453013"/>
      <w:r w:rsidRPr="00BA2072">
        <w:t>Maternity Secondary and Tertiary Facility Table</w:t>
      </w:r>
      <w:bookmarkEnd w:id="561"/>
      <w:bookmarkEnd w:id="562"/>
      <w:bookmarkEnd w:id="563"/>
      <w:bookmarkEnd w:id="564"/>
      <w:bookmarkEnd w:id="565"/>
      <w:bookmarkEnd w:id="566"/>
      <w:bookmarkEnd w:id="567"/>
      <w:bookmarkEnd w:id="568"/>
      <w:bookmarkEnd w:id="569"/>
      <w:bookmarkEnd w:id="570"/>
    </w:p>
    <w:p w:rsidR="00254B92" w:rsidRPr="00BA2072" w:rsidRDefault="00B65A2A" w:rsidP="00B65A2A">
      <w:pPr>
        <w:rPr>
          <w:rFonts w:ascii="Arial" w:hAnsi="Arial" w:cs="Arial"/>
          <w:color w:val="333333"/>
        </w:rPr>
      </w:pPr>
      <w:r w:rsidRPr="005B22CF">
        <w:rPr>
          <w:rFonts w:ascii="Arial" w:hAnsi="Arial" w:cs="Arial"/>
          <w:color w:val="333333"/>
        </w:rPr>
        <w:t>The following table is sourced from the table of Maternity facil</w:t>
      </w:r>
      <w:r w:rsidR="000B1DD1" w:rsidRPr="005B22CF">
        <w:rPr>
          <w:rFonts w:ascii="Arial" w:hAnsi="Arial" w:cs="Arial"/>
          <w:color w:val="333333"/>
        </w:rPr>
        <w:t>ities contain</w:t>
      </w:r>
      <w:r w:rsidR="005B22CF">
        <w:rPr>
          <w:rFonts w:ascii="Arial" w:hAnsi="Arial" w:cs="Arial"/>
          <w:color w:val="333333"/>
        </w:rPr>
        <w:t xml:space="preserve">ed in the document </w:t>
      </w:r>
      <w:r w:rsidRPr="005B22CF">
        <w:rPr>
          <w:rFonts w:ascii="Arial" w:hAnsi="Arial" w:cs="Arial"/>
          <w:color w:val="333333"/>
        </w:rPr>
        <w:t xml:space="preserve">Maternity Services: A Reference Document, HFA, </w:t>
      </w:r>
      <w:r w:rsidR="005B22CF" w:rsidRPr="005B22CF">
        <w:rPr>
          <w:rFonts w:ascii="Arial" w:hAnsi="Arial" w:cs="Arial"/>
          <w:color w:val="333333"/>
        </w:rPr>
        <w:t>2000</w:t>
      </w:r>
      <w:r w:rsidRPr="005B22CF">
        <w:rPr>
          <w:rFonts w:ascii="Arial" w:hAnsi="Arial" w:cs="Arial"/>
          <w:color w:val="333333"/>
        </w:rPr>
        <w:t xml:space="preserve"> – Appendix 9</w:t>
      </w:r>
      <w:r w:rsidR="005B22CF">
        <w:rPr>
          <w:rStyle w:val="FootnoteReference"/>
          <w:rFonts w:ascii="Arial" w:hAnsi="Arial" w:cs="Arial"/>
          <w:color w:val="333333"/>
        </w:rPr>
        <w:footnoteReference w:id="3"/>
      </w:r>
      <w:r w:rsidRPr="005B22CF">
        <w:rPr>
          <w:rFonts w:ascii="Arial" w:hAnsi="Arial" w:cs="Arial"/>
          <w:color w:val="333333"/>
        </w:rPr>
        <w:t>.</w:t>
      </w:r>
      <w:r w:rsidRPr="00BA2072">
        <w:rPr>
          <w:rFonts w:ascii="Arial" w:hAnsi="Arial" w:cs="Arial"/>
          <w:color w:val="333333"/>
        </w:rPr>
        <w:t xml:space="preserve"> </w:t>
      </w:r>
    </w:p>
    <w:p w:rsidR="00254B92" w:rsidRPr="00BA2072" w:rsidRDefault="00254B92" w:rsidP="00B65A2A">
      <w:pPr>
        <w:rPr>
          <w:rFonts w:ascii="Arial" w:hAnsi="Arial" w:cs="Arial"/>
          <w:color w:val="333333"/>
        </w:rPr>
      </w:pPr>
    </w:p>
    <w:p w:rsidR="00B65A2A" w:rsidRDefault="00B65A2A" w:rsidP="00B65A2A">
      <w:pPr>
        <w:rPr>
          <w:rFonts w:ascii="Arial" w:hAnsi="Arial" w:cs="Arial"/>
          <w:color w:val="333333"/>
        </w:rPr>
      </w:pPr>
      <w:r w:rsidRPr="00BA2072">
        <w:rPr>
          <w:rFonts w:ascii="Arial" w:hAnsi="Arial" w:cs="Arial"/>
          <w:color w:val="333333"/>
        </w:rPr>
        <w:t>Only the designated secondary and tertiary maternity facilities have been listed, as the intent of th</w:t>
      </w:r>
      <w:r w:rsidR="003046AA" w:rsidRPr="00BA2072">
        <w:rPr>
          <w:rFonts w:ascii="Arial" w:hAnsi="Arial" w:cs="Arial"/>
          <w:color w:val="333333"/>
        </w:rPr>
        <w:t>at</w:t>
      </w:r>
      <w:r w:rsidRPr="00BA2072">
        <w:rPr>
          <w:rFonts w:ascii="Arial" w:hAnsi="Arial" w:cs="Arial"/>
          <w:color w:val="333333"/>
        </w:rPr>
        <w:t xml:space="preserve"> maternity project group was that a casemix purchase framework should only apply for service provided in these facilities.</w:t>
      </w:r>
    </w:p>
    <w:p w:rsidR="000E2624" w:rsidRPr="00BA2072" w:rsidRDefault="000E2624" w:rsidP="00B65A2A">
      <w:pPr>
        <w:rPr>
          <w:rFonts w:ascii="Arial" w:hAnsi="Arial" w:cs="Arial"/>
          <w:color w:val="33333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4"/>
        <w:gridCol w:w="2475"/>
        <w:gridCol w:w="1846"/>
        <w:gridCol w:w="1418"/>
        <w:gridCol w:w="1039"/>
      </w:tblGrid>
      <w:tr w:rsidR="00B65A2A" w:rsidRPr="000C2779" w:rsidTr="00DF65C9">
        <w:trPr>
          <w:tblHeader/>
          <w:jc w:val="center"/>
        </w:trPr>
        <w:tc>
          <w:tcPr>
            <w:tcW w:w="2524" w:type="dxa"/>
          </w:tcPr>
          <w:p w:rsidR="00B65A2A" w:rsidRPr="000C2779" w:rsidRDefault="00B65A2A" w:rsidP="002D55A5">
            <w:pPr>
              <w:rPr>
                <w:rFonts w:ascii="Arial" w:hAnsi="Arial" w:cs="Arial"/>
                <w:b/>
                <w:sz w:val="22"/>
                <w:szCs w:val="22"/>
              </w:rPr>
            </w:pPr>
            <w:r w:rsidRPr="000C2779">
              <w:rPr>
                <w:rFonts w:ascii="Arial" w:hAnsi="Arial" w:cs="Arial"/>
                <w:b/>
                <w:sz w:val="22"/>
                <w:szCs w:val="22"/>
              </w:rPr>
              <w:t>Document Facility Name</w:t>
            </w:r>
          </w:p>
        </w:tc>
        <w:tc>
          <w:tcPr>
            <w:tcW w:w="2475" w:type="dxa"/>
          </w:tcPr>
          <w:p w:rsidR="00B65A2A" w:rsidRPr="000C2779" w:rsidRDefault="00B65A2A" w:rsidP="002D55A5">
            <w:pPr>
              <w:rPr>
                <w:rFonts w:ascii="Arial" w:hAnsi="Arial" w:cs="Arial"/>
                <w:b/>
                <w:sz w:val="22"/>
                <w:szCs w:val="22"/>
              </w:rPr>
            </w:pPr>
            <w:r w:rsidRPr="000C2779">
              <w:rPr>
                <w:rFonts w:ascii="Arial" w:hAnsi="Arial" w:cs="Arial"/>
                <w:b/>
                <w:sz w:val="22"/>
                <w:szCs w:val="22"/>
              </w:rPr>
              <w:t>NMDS Facility Name</w:t>
            </w:r>
          </w:p>
        </w:tc>
        <w:tc>
          <w:tcPr>
            <w:tcW w:w="1846" w:type="dxa"/>
          </w:tcPr>
          <w:p w:rsidR="00B65A2A" w:rsidRPr="000C2779" w:rsidRDefault="00B65A2A" w:rsidP="002D55A5">
            <w:pPr>
              <w:jc w:val="center"/>
              <w:rPr>
                <w:rFonts w:ascii="Arial" w:hAnsi="Arial" w:cs="Arial"/>
                <w:b/>
                <w:sz w:val="22"/>
                <w:szCs w:val="22"/>
              </w:rPr>
            </w:pPr>
            <w:r w:rsidRPr="000C2779">
              <w:rPr>
                <w:rFonts w:ascii="Arial" w:hAnsi="Arial" w:cs="Arial"/>
                <w:b/>
                <w:sz w:val="22"/>
                <w:szCs w:val="22"/>
              </w:rPr>
              <w:t>NMDS Facility Code</w:t>
            </w:r>
          </w:p>
        </w:tc>
        <w:tc>
          <w:tcPr>
            <w:tcW w:w="1418" w:type="dxa"/>
          </w:tcPr>
          <w:p w:rsidR="00B65A2A" w:rsidRPr="000C2779" w:rsidRDefault="00B65A2A" w:rsidP="002D55A5">
            <w:pPr>
              <w:jc w:val="center"/>
              <w:rPr>
                <w:rFonts w:ascii="Arial" w:hAnsi="Arial" w:cs="Arial"/>
                <w:b/>
                <w:sz w:val="22"/>
                <w:szCs w:val="22"/>
              </w:rPr>
            </w:pPr>
            <w:r w:rsidRPr="000C2779">
              <w:rPr>
                <w:rFonts w:ascii="Arial" w:hAnsi="Arial" w:cs="Arial"/>
                <w:b/>
                <w:sz w:val="22"/>
                <w:szCs w:val="22"/>
              </w:rPr>
              <w:t>Secondary</w:t>
            </w:r>
          </w:p>
        </w:tc>
        <w:tc>
          <w:tcPr>
            <w:tcW w:w="1039" w:type="dxa"/>
          </w:tcPr>
          <w:p w:rsidR="00B65A2A" w:rsidRPr="000C2779" w:rsidRDefault="00B65A2A" w:rsidP="002D55A5">
            <w:pPr>
              <w:jc w:val="center"/>
              <w:rPr>
                <w:rFonts w:ascii="Arial" w:hAnsi="Arial" w:cs="Arial"/>
                <w:b/>
                <w:sz w:val="22"/>
                <w:szCs w:val="22"/>
              </w:rPr>
            </w:pPr>
            <w:r w:rsidRPr="000C2779">
              <w:rPr>
                <w:rFonts w:ascii="Arial" w:hAnsi="Arial" w:cs="Arial"/>
                <w:b/>
                <w:sz w:val="22"/>
                <w:szCs w:val="22"/>
              </w:rPr>
              <w:t>Tertiary</w:t>
            </w: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Whangarei</w:t>
            </w:r>
          </w:p>
        </w:tc>
        <w:tc>
          <w:tcPr>
            <w:tcW w:w="2475" w:type="dxa"/>
          </w:tcPr>
          <w:p w:rsidR="00B65A2A" w:rsidRPr="000C2779" w:rsidRDefault="00B65A2A" w:rsidP="00B2451A">
            <w:pPr>
              <w:rPr>
                <w:rFonts w:ascii="Arial" w:hAnsi="Arial" w:cs="Arial"/>
                <w:color w:val="333333"/>
                <w:sz w:val="22"/>
                <w:szCs w:val="22"/>
              </w:rPr>
            </w:pPr>
            <w:r w:rsidRPr="000C2779">
              <w:rPr>
                <w:rFonts w:ascii="Arial" w:hAnsi="Arial" w:cs="Arial"/>
                <w:color w:val="333333"/>
                <w:sz w:val="22"/>
                <w:szCs w:val="22"/>
              </w:rPr>
              <w:t>Whangarei</w:t>
            </w:r>
            <w:r w:rsidR="00B2451A">
              <w:rPr>
                <w:rFonts w:ascii="Arial" w:hAnsi="Arial" w:cs="Arial"/>
                <w:color w:val="333333"/>
                <w:sz w:val="22"/>
                <w:szCs w:val="22"/>
              </w:rPr>
              <w:t xml:space="preserve"> </w:t>
            </w:r>
            <w:r w:rsidRPr="000C2779">
              <w:rPr>
                <w:rFonts w:ascii="Arial" w:hAnsi="Arial" w:cs="Arial"/>
                <w:color w:val="333333"/>
                <w:sz w:val="22"/>
                <w:szCs w:val="22"/>
              </w:rPr>
              <w:t>Hospital</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4111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1C16C0">
            <w:pPr>
              <w:rPr>
                <w:rFonts w:ascii="Arial" w:hAnsi="Arial" w:cs="Arial"/>
                <w:color w:val="333333"/>
                <w:sz w:val="22"/>
                <w:szCs w:val="22"/>
              </w:rPr>
            </w:pPr>
            <w:r w:rsidRPr="000C2779">
              <w:rPr>
                <w:rFonts w:ascii="Arial" w:hAnsi="Arial" w:cs="Arial"/>
                <w:color w:val="333333"/>
                <w:sz w:val="22"/>
                <w:szCs w:val="22"/>
              </w:rPr>
              <w:t>North</w:t>
            </w:r>
            <w:r w:rsidR="001C16C0" w:rsidRPr="000C2779">
              <w:rPr>
                <w:rFonts w:ascii="Arial" w:hAnsi="Arial" w:cs="Arial"/>
                <w:color w:val="333333"/>
                <w:sz w:val="22"/>
                <w:szCs w:val="22"/>
              </w:rPr>
              <w:t>s</w:t>
            </w:r>
            <w:r w:rsidRPr="000C2779">
              <w:rPr>
                <w:rFonts w:ascii="Arial" w:hAnsi="Arial" w:cs="Arial"/>
                <w:color w:val="333333"/>
                <w:sz w:val="22"/>
                <w:szCs w:val="22"/>
              </w:rPr>
              <w:t>hore</w:t>
            </w:r>
          </w:p>
        </w:tc>
        <w:tc>
          <w:tcPr>
            <w:tcW w:w="2475" w:type="dxa"/>
          </w:tcPr>
          <w:p w:rsidR="00B65A2A" w:rsidRPr="000C2779" w:rsidRDefault="00B65A2A" w:rsidP="001C16C0">
            <w:pPr>
              <w:rPr>
                <w:rFonts w:ascii="Arial" w:hAnsi="Arial" w:cs="Arial"/>
                <w:color w:val="333333"/>
                <w:sz w:val="22"/>
                <w:szCs w:val="22"/>
              </w:rPr>
            </w:pPr>
            <w:r w:rsidRPr="000C2779">
              <w:rPr>
                <w:rFonts w:ascii="Arial" w:hAnsi="Arial" w:cs="Arial"/>
                <w:color w:val="333333"/>
                <w:sz w:val="22"/>
                <w:szCs w:val="22"/>
              </w:rPr>
              <w:t>North</w:t>
            </w:r>
            <w:r w:rsidR="001C16C0" w:rsidRPr="000C2779">
              <w:rPr>
                <w:rFonts w:ascii="Arial" w:hAnsi="Arial" w:cs="Arial"/>
                <w:color w:val="333333"/>
                <w:sz w:val="22"/>
                <w:szCs w:val="22"/>
              </w:rPr>
              <w:t>s</w:t>
            </w:r>
            <w:r w:rsidRPr="000C2779">
              <w:rPr>
                <w:rFonts w:ascii="Arial" w:hAnsi="Arial" w:cs="Arial"/>
                <w:color w:val="333333"/>
                <w:sz w:val="22"/>
                <w:szCs w:val="22"/>
              </w:rPr>
              <w:t>hore</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3215</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Waitakere</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Waitakere</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3216</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5B22CF" w:rsidRDefault="00B65A2A" w:rsidP="002D55A5">
            <w:pPr>
              <w:rPr>
                <w:rFonts w:ascii="Arial" w:hAnsi="Arial" w:cs="Arial"/>
                <w:color w:val="333333"/>
                <w:sz w:val="22"/>
                <w:szCs w:val="22"/>
              </w:rPr>
            </w:pPr>
            <w:r w:rsidRPr="005B22CF">
              <w:rPr>
                <w:rFonts w:ascii="Arial" w:hAnsi="Arial" w:cs="Arial"/>
                <w:color w:val="333333"/>
                <w:sz w:val="22"/>
                <w:szCs w:val="22"/>
              </w:rPr>
              <w:t>National Women’s</w:t>
            </w:r>
          </w:p>
        </w:tc>
        <w:tc>
          <w:tcPr>
            <w:tcW w:w="2475" w:type="dxa"/>
          </w:tcPr>
          <w:p w:rsidR="00B65A2A" w:rsidRPr="005B22CF" w:rsidRDefault="00B65A2A" w:rsidP="002D55A5">
            <w:pPr>
              <w:rPr>
                <w:rFonts w:ascii="Arial" w:hAnsi="Arial" w:cs="Arial"/>
                <w:color w:val="333333"/>
                <w:sz w:val="22"/>
                <w:szCs w:val="22"/>
              </w:rPr>
            </w:pPr>
            <w:r w:rsidRPr="005B22CF">
              <w:rPr>
                <w:rFonts w:ascii="Arial" w:hAnsi="Arial" w:cs="Arial"/>
                <w:color w:val="333333"/>
                <w:sz w:val="22"/>
                <w:szCs w:val="22"/>
              </w:rPr>
              <w:t xml:space="preserve">National </w:t>
            </w:r>
            <w:r w:rsidR="00FB73E6" w:rsidRPr="005B22CF">
              <w:rPr>
                <w:rFonts w:ascii="Arial" w:hAnsi="Arial" w:cs="Arial"/>
                <w:color w:val="333333"/>
                <w:sz w:val="22"/>
                <w:szCs w:val="22"/>
              </w:rPr>
              <w:t>Women’s</w:t>
            </w:r>
          </w:p>
        </w:tc>
        <w:tc>
          <w:tcPr>
            <w:tcW w:w="1846" w:type="dxa"/>
          </w:tcPr>
          <w:p w:rsidR="00B65A2A" w:rsidRPr="005B22CF" w:rsidRDefault="00B65A2A" w:rsidP="002D55A5">
            <w:pPr>
              <w:jc w:val="center"/>
              <w:rPr>
                <w:rFonts w:ascii="Arial" w:hAnsi="Arial" w:cs="Arial"/>
                <w:color w:val="333333"/>
                <w:sz w:val="22"/>
                <w:szCs w:val="22"/>
              </w:rPr>
            </w:pPr>
            <w:r w:rsidRPr="005B22CF">
              <w:rPr>
                <w:rFonts w:ascii="Arial" w:hAnsi="Arial" w:cs="Arial"/>
                <w:color w:val="333333"/>
                <w:sz w:val="22"/>
                <w:szCs w:val="22"/>
              </w:rPr>
              <w:t>3213</w:t>
            </w:r>
          </w:p>
        </w:tc>
        <w:tc>
          <w:tcPr>
            <w:tcW w:w="1418" w:type="dxa"/>
          </w:tcPr>
          <w:p w:rsidR="00B65A2A" w:rsidRPr="005B22CF" w:rsidRDefault="00B65A2A" w:rsidP="002D55A5">
            <w:pPr>
              <w:jc w:val="center"/>
              <w:rPr>
                <w:rFonts w:ascii="Arial" w:hAnsi="Arial" w:cs="Arial"/>
                <w:color w:val="333333"/>
                <w:sz w:val="22"/>
                <w:szCs w:val="22"/>
              </w:rPr>
            </w:pPr>
            <w:r w:rsidRPr="005B22CF">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r w:rsidRPr="005B22CF">
              <w:rPr>
                <w:rFonts w:ascii="Arial" w:hAnsi="Arial" w:cs="Arial"/>
                <w:color w:val="333333"/>
                <w:sz w:val="22"/>
                <w:szCs w:val="22"/>
              </w:rPr>
              <w:sym w:font="Wingdings" w:char="F0FC"/>
            </w: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Middlemore</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Middlemore</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3214</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Auckland</w:t>
            </w:r>
            <w:r w:rsidR="00B2451A">
              <w:rPr>
                <w:rFonts w:ascii="Arial" w:hAnsi="Arial" w:cs="Arial"/>
                <w:color w:val="333333"/>
                <w:sz w:val="22"/>
                <w:szCs w:val="22"/>
              </w:rPr>
              <w:t xml:space="preserve"> </w:t>
            </w:r>
            <w:r w:rsidRPr="000C2779">
              <w:rPr>
                <w:rFonts w:ascii="Arial" w:hAnsi="Arial" w:cs="Arial"/>
                <w:color w:val="333333"/>
                <w:sz w:val="22"/>
                <w:szCs w:val="22"/>
              </w:rPr>
              <w:t>City</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Auckland</w:t>
            </w:r>
            <w:r w:rsidR="00B2451A">
              <w:rPr>
                <w:rFonts w:ascii="Arial" w:hAnsi="Arial" w:cs="Arial"/>
                <w:color w:val="333333"/>
                <w:sz w:val="22"/>
                <w:szCs w:val="22"/>
              </w:rPr>
              <w:t xml:space="preserve"> </w:t>
            </w:r>
            <w:r w:rsidRPr="000C2779">
              <w:rPr>
                <w:rFonts w:ascii="Arial" w:hAnsi="Arial" w:cs="Arial"/>
                <w:color w:val="333333"/>
                <w:sz w:val="22"/>
                <w:szCs w:val="22"/>
              </w:rPr>
              <w:t>City</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3260</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rsidTr="00DF65C9">
        <w:trPr>
          <w:jc w:val="center"/>
        </w:trPr>
        <w:tc>
          <w:tcPr>
            <w:tcW w:w="2524" w:type="dxa"/>
          </w:tcPr>
          <w:p w:rsidR="00B65A2A" w:rsidRPr="000C2779" w:rsidRDefault="00B65A2A" w:rsidP="00B2451A">
            <w:pPr>
              <w:rPr>
                <w:rFonts w:ascii="Arial" w:hAnsi="Arial" w:cs="Arial"/>
                <w:color w:val="333333"/>
                <w:sz w:val="22"/>
                <w:szCs w:val="22"/>
              </w:rPr>
            </w:pPr>
            <w:r w:rsidRPr="000C2779">
              <w:rPr>
                <w:rFonts w:ascii="Arial" w:hAnsi="Arial" w:cs="Arial"/>
                <w:color w:val="333333"/>
                <w:sz w:val="22"/>
                <w:szCs w:val="22"/>
              </w:rPr>
              <w:t>Waikato</w:t>
            </w:r>
            <w:r w:rsidR="00B2451A">
              <w:rPr>
                <w:rFonts w:ascii="Arial" w:hAnsi="Arial" w:cs="Arial"/>
                <w:color w:val="333333"/>
                <w:sz w:val="22"/>
                <w:szCs w:val="22"/>
              </w:rPr>
              <w:t xml:space="preserve"> </w:t>
            </w:r>
            <w:r w:rsidRPr="000C2779">
              <w:rPr>
                <w:rFonts w:ascii="Arial" w:hAnsi="Arial" w:cs="Arial"/>
                <w:color w:val="333333"/>
                <w:sz w:val="22"/>
                <w:szCs w:val="22"/>
              </w:rPr>
              <w:t>Hospital</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Waikato</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5311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Rotorua</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Rotorua</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5312</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Tauranga</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Tauranga</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4911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Whakatane</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Whakatane</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3311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Gisborne</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Gisborne</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3411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New Plymouth</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Taranaki Base</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4711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Wanganui</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Wanganui</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5711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Hastings</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Hastings Memorial</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3612</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Masterton</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Masterton</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5511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Palmerston North</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Palmerston North</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4311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Wellington</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Wellington</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5811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Hutt</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Hutt</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5812</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Blenheim (Wairau)</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Wairau</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3811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Nelson</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Nelson</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3911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Christchurch Women’s</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Christchurch Women</w:t>
            </w:r>
            <w:r w:rsidR="004F7DED" w:rsidRPr="000C2779">
              <w:rPr>
                <w:rFonts w:ascii="Arial" w:hAnsi="Arial" w:cs="Arial"/>
                <w:color w:val="333333"/>
                <w:sz w:val="22"/>
                <w:szCs w:val="22"/>
              </w:rPr>
              <w:t>’</w:t>
            </w:r>
            <w:r w:rsidRPr="000C2779">
              <w:rPr>
                <w:rFonts w:ascii="Arial" w:hAnsi="Arial" w:cs="Arial"/>
                <w:color w:val="333333"/>
                <w:sz w:val="22"/>
                <w:szCs w:val="22"/>
              </w:rPr>
              <w:t>s</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4014</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FD3481" w:rsidRPr="000C2779" w:rsidTr="00DF65C9">
        <w:trPr>
          <w:jc w:val="center"/>
        </w:trPr>
        <w:tc>
          <w:tcPr>
            <w:tcW w:w="2524" w:type="dxa"/>
          </w:tcPr>
          <w:p w:rsidR="00FD3481" w:rsidRPr="000C2779" w:rsidRDefault="00FD3481" w:rsidP="00B2451A">
            <w:pPr>
              <w:rPr>
                <w:rFonts w:ascii="Arial" w:hAnsi="Arial" w:cs="Arial"/>
                <w:color w:val="333333"/>
                <w:sz w:val="22"/>
                <w:szCs w:val="22"/>
              </w:rPr>
            </w:pPr>
            <w:r w:rsidRPr="000C2779">
              <w:rPr>
                <w:rFonts w:ascii="Arial" w:hAnsi="Arial" w:cs="Arial"/>
                <w:color w:val="333333"/>
                <w:sz w:val="22"/>
                <w:szCs w:val="22"/>
              </w:rPr>
              <w:t>Christchurch</w:t>
            </w:r>
            <w:r w:rsidR="00B2451A">
              <w:rPr>
                <w:rFonts w:ascii="Arial" w:hAnsi="Arial" w:cs="Arial"/>
                <w:color w:val="333333"/>
                <w:sz w:val="22"/>
                <w:szCs w:val="22"/>
              </w:rPr>
              <w:t xml:space="preserve"> </w:t>
            </w:r>
            <w:r w:rsidRPr="000C2779">
              <w:rPr>
                <w:rFonts w:ascii="Arial" w:hAnsi="Arial" w:cs="Arial"/>
                <w:color w:val="333333"/>
                <w:sz w:val="22"/>
                <w:szCs w:val="22"/>
              </w:rPr>
              <w:t>Hospital</w:t>
            </w:r>
          </w:p>
        </w:tc>
        <w:tc>
          <w:tcPr>
            <w:tcW w:w="2475" w:type="dxa"/>
          </w:tcPr>
          <w:p w:rsidR="00FD3481" w:rsidRPr="000C2779" w:rsidRDefault="00FD3481" w:rsidP="00B2451A">
            <w:pPr>
              <w:rPr>
                <w:rFonts w:ascii="Arial" w:hAnsi="Arial" w:cs="Arial"/>
                <w:color w:val="333333"/>
                <w:sz w:val="22"/>
                <w:szCs w:val="22"/>
              </w:rPr>
            </w:pPr>
            <w:r w:rsidRPr="000C2779">
              <w:rPr>
                <w:rFonts w:ascii="Arial" w:hAnsi="Arial" w:cs="Arial"/>
                <w:color w:val="333333"/>
                <w:sz w:val="22"/>
                <w:szCs w:val="22"/>
              </w:rPr>
              <w:t>Christchurch</w:t>
            </w:r>
            <w:r w:rsidR="00B2451A">
              <w:rPr>
                <w:rFonts w:ascii="Arial" w:hAnsi="Arial" w:cs="Arial"/>
                <w:color w:val="333333"/>
                <w:sz w:val="22"/>
                <w:szCs w:val="22"/>
              </w:rPr>
              <w:t xml:space="preserve"> </w:t>
            </w:r>
            <w:r w:rsidRPr="000C2779">
              <w:rPr>
                <w:rFonts w:ascii="Arial" w:hAnsi="Arial" w:cs="Arial"/>
                <w:color w:val="333333"/>
                <w:sz w:val="22"/>
                <w:szCs w:val="22"/>
              </w:rPr>
              <w:t>Hosp</w:t>
            </w:r>
            <w:r w:rsidR="00996AFE" w:rsidRPr="000C2779">
              <w:rPr>
                <w:rFonts w:ascii="Arial" w:hAnsi="Arial" w:cs="Arial"/>
                <w:color w:val="333333"/>
                <w:sz w:val="22"/>
                <w:szCs w:val="22"/>
              </w:rPr>
              <w:t>it</w:t>
            </w:r>
            <w:r w:rsidRPr="000C2779">
              <w:rPr>
                <w:rFonts w:ascii="Arial" w:hAnsi="Arial" w:cs="Arial"/>
                <w:color w:val="333333"/>
                <w:sz w:val="22"/>
                <w:szCs w:val="22"/>
              </w:rPr>
              <w:t>al</w:t>
            </w:r>
          </w:p>
        </w:tc>
        <w:tc>
          <w:tcPr>
            <w:tcW w:w="1846" w:type="dxa"/>
          </w:tcPr>
          <w:p w:rsidR="00FD3481" w:rsidRPr="000C2779" w:rsidRDefault="00FD3481" w:rsidP="002D55A5">
            <w:pPr>
              <w:jc w:val="center"/>
              <w:rPr>
                <w:rFonts w:ascii="Arial" w:hAnsi="Arial" w:cs="Arial"/>
                <w:color w:val="333333"/>
                <w:sz w:val="22"/>
                <w:szCs w:val="22"/>
              </w:rPr>
            </w:pPr>
            <w:r w:rsidRPr="000C2779">
              <w:rPr>
                <w:rFonts w:ascii="Arial" w:hAnsi="Arial" w:cs="Arial"/>
                <w:color w:val="333333"/>
                <w:sz w:val="22"/>
                <w:szCs w:val="22"/>
              </w:rPr>
              <w:t>4011</w:t>
            </w:r>
          </w:p>
        </w:tc>
        <w:tc>
          <w:tcPr>
            <w:tcW w:w="1418" w:type="dxa"/>
          </w:tcPr>
          <w:p w:rsidR="00FD3481" w:rsidRPr="000C2779" w:rsidRDefault="00FD3481"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FD3481" w:rsidRPr="000C2779" w:rsidRDefault="00FD3481"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Greymouth</w:t>
            </w:r>
          </w:p>
        </w:tc>
        <w:tc>
          <w:tcPr>
            <w:tcW w:w="2475" w:type="dxa"/>
          </w:tcPr>
          <w:p w:rsidR="00B65A2A" w:rsidRPr="000C2779" w:rsidRDefault="00B65A2A" w:rsidP="00B2451A">
            <w:pPr>
              <w:rPr>
                <w:rFonts w:ascii="Arial" w:hAnsi="Arial" w:cs="Arial"/>
                <w:color w:val="333333"/>
                <w:sz w:val="22"/>
                <w:szCs w:val="22"/>
              </w:rPr>
            </w:pPr>
            <w:r w:rsidRPr="000C2779">
              <w:rPr>
                <w:rFonts w:ascii="Arial" w:hAnsi="Arial" w:cs="Arial"/>
                <w:color w:val="333333"/>
                <w:sz w:val="22"/>
                <w:szCs w:val="22"/>
              </w:rPr>
              <w:t>Grey</w:t>
            </w:r>
            <w:r w:rsidR="00B2451A">
              <w:rPr>
                <w:rFonts w:ascii="Arial" w:hAnsi="Arial" w:cs="Arial"/>
                <w:color w:val="333333"/>
                <w:sz w:val="22"/>
                <w:szCs w:val="22"/>
              </w:rPr>
              <w:t xml:space="preserve"> </w:t>
            </w:r>
            <w:r w:rsidRPr="000C2779">
              <w:rPr>
                <w:rFonts w:ascii="Arial" w:hAnsi="Arial" w:cs="Arial"/>
                <w:color w:val="333333"/>
                <w:sz w:val="22"/>
                <w:szCs w:val="22"/>
              </w:rPr>
              <w:t>Base</w:t>
            </w:r>
            <w:r w:rsidR="00B2451A">
              <w:rPr>
                <w:rFonts w:ascii="Arial" w:hAnsi="Arial" w:cs="Arial"/>
                <w:color w:val="333333"/>
                <w:sz w:val="22"/>
                <w:szCs w:val="22"/>
              </w:rPr>
              <w:t xml:space="preserve"> </w:t>
            </w:r>
            <w:r w:rsidRPr="000C2779">
              <w:rPr>
                <w:rFonts w:ascii="Arial" w:hAnsi="Arial" w:cs="Arial"/>
                <w:color w:val="333333"/>
                <w:sz w:val="22"/>
                <w:szCs w:val="22"/>
              </w:rPr>
              <w:t>Hospital</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5911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Timaru</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Timaru</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4411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Dunedin</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Dunedin</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4211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Invercargill</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Southland</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4511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bl>
    <w:p w:rsidR="00BF7592" w:rsidRDefault="00BF7592" w:rsidP="00BF7592">
      <w:pPr>
        <w:pStyle w:val="Heading3"/>
        <w:numPr>
          <w:ilvl w:val="0"/>
          <w:numId w:val="0"/>
        </w:numPr>
        <w:ind w:left="709"/>
      </w:pPr>
      <w:bookmarkStart w:id="571" w:name="_Ref339530953"/>
      <w:bookmarkStart w:id="572" w:name="_Ref400615030"/>
    </w:p>
    <w:p w:rsidR="00B65A2A" w:rsidRPr="009B2567" w:rsidRDefault="00B65A2A" w:rsidP="00040DF6">
      <w:pPr>
        <w:pStyle w:val="Heading3"/>
      </w:pPr>
      <w:bookmarkStart w:id="573" w:name="_Toc431453014"/>
      <w:r w:rsidRPr="009B2567">
        <w:t>Secondary Tertiary Maternity</w:t>
      </w:r>
      <w:r w:rsidR="007F0B6C">
        <w:t>,</w:t>
      </w:r>
      <w:r w:rsidR="00E50A53">
        <w:t xml:space="preserve"> </w:t>
      </w:r>
      <w:r w:rsidR="00846C27" w:rsidRPr="00415EC5">
        <w:t>Primary Maternity, and Well Newborn</w:t>
      </w:r>
      <w:bookmarkEnd w:id="573"/>
      <w:r w:rsidR="00846C27" w:rsidRPr="00415EC5">
        <w:t xml:space="preserve"> </w:t>
      </w:r>
      <w:bookmarkEnd w:id="571"/>
      <w:bookmarkEnd w:id="572"/>
      <w:r w:rsidRPr="009B2567">
        <w:t xml:space="preserve"> </w:t>
      </w:r>
    </w:p>
    <w:p w:rsidR="0063312F" w:rsidRPr="00BA2072" w:rsidRDefault="0063312F" w:rsidP="00B65A2A">
      <w:pPr>
        <w:rPr>
          <w:rFonts w:ascii="Arial" w:hAnsi="Arial" w:cs="Arial"/>
          <w:color w:val="333333"/>
        </w:rPr>
      </w:pPr>
      <w:r w:rsidRPr="009B2567">
        <w:rPr>
          <w:rFonts w:ascii="Arial" w:hAnsi="Arial" w:cs="Arial"/>
          <w:color w:val="333333"/>
        </w:rPr>
        <w:t>Maternity event</w:t>
      </w:r>
      <w:r w:rsidR="000B16C4">
        <w:rPr>
          <w:rFonts w:ascii="Arial" w:hAnsi="Arial" w:cs="Arial"/>
          <w:color w:val="333333"/>
        </w:rPr>
        <w:t xml:space="preserve"> record</w:t>
      </w:r>
      <w:r w:rsidRPr="009B2567">
        <w:rPr>
          <w:rFonts w:ascii="Arial" w:hAnsi="Arial" w:cs="Arial"/>
          <w:color w:val="333333"/>
        </w:rPr>
        <w:t xml:space="preserve">s </w:t>
      </w:r>
      <w:r w:rsidR="00F60D67" w:rsidRPr="009B2567">
        <w:rPr>
          <w:rFonts w:ascii="Arial" w:hAnsi="Arial" w:cs="Arial"/>
          <w:color w:val="333333"/>
        </w:rPr>
        <w:t xml:space="preserve">where the first character of the </w:t>
      </w:r>
      <w:r w:rsidRPr="009B2567">
        <w:rPr>
          <w:rFonts w:ascii="Arial" w:hAnsi="Arial" w:cs="Arial"/>
          <w:color w:val="333333"/>
        </w:rPr>
        <w:t>Health Speciality Code</w:t>
      </w:r>
      <w:r w:rsidR="003046AA" w:rsidRPr="009B2567">
        <w:rPr>
          <w:rFonts w:ascii="Arial" w:hAnsi="Arial" w:cs="Arial"/>
          <w:color w:val="333333"/>
        </w:rPr>
        <w:t xml:space="preserve"> </w:t>
      </w:r>
      <w:r w:rsidR="00F60D67" w:rsidRPr="009B2567">
        <w:rPr>
          <w:rFonts w:ascii="Arial" w:hAnsi="Arial" w:cs="Arial"/>
          <w:color w:val="333333"/>
        </w:rPr>
        <w:t xml:space="preserve">(HSC) is ‘P’ and the facility is NOT listed in table </w:t>
      </w:r>
      <w:r w:rsidR="00B30E86" w:rsidRPr="00B30E86">
        <w:rPr>
          <w:rFonts w:ascii="Arial" w:hAnsi="Arial" w:cs="Arial"/>
          <w:color w:val="333333"/>
          <w:highlight w:val="lightGray"/>
        </w:rPr>
        <w:fldChar w:fldCharType="begin"/>
      </w:r>
      <w:r w:rsidR="00B30E86" w:rsidRPr="00B30E86">
        <w:rPr>
          <w:rFonts w:ascii="Arial" w:hAnsi="Arial" w:cs="Arial"/>
          <w:color w:val="333333"/>
          <w:highlight w:val="lightGray"/>
        </w:rPr>
        <w:instrText xml:space="preserve"> REF _Ref183318481 \r \h </w:instrText>
      </w:r>
      <w:r w:rsidR="00B30E86">
        <w:rPr>
          <w:rFonts w:ascii="Arial" w:hAnsi="Arial" w:cs="Arial"/>
          <w:color w:val="333333"/>
          <w:highlight w:val="lightGray"/>
        </w:rPr>
        <w:instrText xml:space="preserve"> \* MERGEFORMAT </w:instrText>
      </w:r>
      <w:r w:rsidR="00B30E86" w:rsidRPr="00B30E86">
        <w:rPr>
          <w:rFonts w:ascii="Arial" w:hAnsi="Arial" w:cs="Arial"/>
          <w:color w:val="333333"/>
          <w:highlight w:val="lightGray"/>
        </w:rPr>
      </w:r>
      <w:r w:rsidR="00B30E86" w:rsidRPr="00B30E86">
        <w:rPr>
          <w:rFonts w:ascii="Arial" w:hAnsi="Arial" w:cs="Arial"/>
          <w:color w:val="333333"/>
          <w:highlight w:val="lightGray"/>
        </w:rPr>
        <w:fldChar w:fldCharType="separate"/>
      </w:r>
      <w:r w:rsidR="009F48C4">
        <w:rPr>
          <w:rFonts w:ascii="Arial" w:hAnsi="Arial" w:cs="Arial"/>
          <w:color w:val="333333"/>
          <w:highlight w:val="lightGray"/>
        </w:rPr>
        <w:t>5.2.8</w:t>
      </w:r>
      <w:r w:rsidR="00B30E86" w:rsidRPr="00B30E86">
        <w:rPr>
          <w:rFonts w:ascii="Arial" w:hAnsi="Arial" w:cs="Arial"/>
          <w:color w:val="333333"/>
          <w:highlight w:val="lightGray"/>
        </w:rPr>
        <w:fldChar w:fldCharType="end"/>
      </w:r>
      <w:r w:rsidR="003A7BC8">
        <w:rPr>
          <w:rFonts w:ascii="Arial" w:hAnsi="Arial" w:cs="Arial"/>
          <w:color w:val="333333"/>
        </w:rPr>
        <w:t xml:space="preserve"> </w:t>
      </w:r>
      <w:r w:rsidR="00F60D67" w:rsidRPr="009B2567">
        <w:rPr>
          <w:rFonts w:ascii="Arial" w:hAnsi="Arial" w:cs="Arial"/>
          <w:color w:val="333333"/>
        </w:rPr>
        <w:t>are referred to as ‘Primary Maternity’ events; these are excluded</w:t>
      </w:r>
      <w:r w:rsidR="003046AA" w:rsidRPr="009B2567">
        <w:rPr>
          <w:rFonts w:ascii="Arial" w:hAnsi="Arial" w:cs="Arial"/>
          <w:color w:val="333333"/>
        </w:rPr>
        <w:t xml:space="preserve"> </w:t>
      </w:r>
      <w:r w:rsidR="00F60D67" w:rsidRPr="009B2567">
        <w:rPr>
          <w:rFonts w:ascii="Arial" w:hAnsi="Arial" w:cs="Arial"/>
          <w:color w:val="333333"/>
        </w:rPr>
        <w:t>from casemix funding</w:t>
      </w:r>
      <w:r w:rsidR="00C63EA5" w:rsidRPr="009B2567">
        <w:rPr>
          <w:rFonts w:ascii="Arial" w:hAnsi="Arial" w:cs="Arial"/>
          <w:color w:val="333333"/>
        </w:rPr>
        <w:t>;</w:t>
      </w:r>
      <w:r w:rsidR="00F60D67" w:rsidRPr="009B2567">
        <w:rPr>
          <w:rFonts w:ascii="Arial" w:hAnsi="Arial" w:cs="Arial"/>
          <w:color w:val="333333"/>
        </w:rPr>
        <w:t xml:space="preserve"> see</w:t>
      </w:r>
      <w:r w:rsidR="00C63EA5" w:rsidRPr="009B2567">
        <w:rPr>
          <w:rFonts w:ascii="Arial" w:hAnsi="Arial" w:cs="Arial"/>
          <w:color w:val="333333"/>
        </w:rPr>
        <w:t xml:space="preserve"> also</w:t>
      </w:r>
      <w:r w:rsidR="00F60D67" w:rsidRPr="009B2567">
        <w:rPr>
          <w:rFonts w:ascii="Arial" w:hAnsi="Arial" w:cs="Arial"/>
          <w:color w:val="333333"/>
        </w:rPr>
        <w:t xml:space="preserve"> </w:t>
      </w:r>
      <w:r w:rsidR="00C10769" w:rsidRPr="009B1B99">
        <w:rPr>
          <w:rFonts w:ascii="Arial" w:hAnsi="Arial" w:cs="Arial"/>
          <w:color w:val="333333"/>
          <w:highlight w:val="lightGray"/>
        </w:rPr>
        <w:fldChar w:fldCharType="begin"/>
      </w:r>
      <w:r w:rsidR="00F60D67" w:rsidRPr="009B1B99">
        <w:rPr>
          <w:rFonts w:ascii="Arial" w:hAnsi="Arial" w:cs="Arial"/>
          <w:color w:val="333333"/>
          <w:highlight w:val="lightGray"/>
        </w:rPr>
        <w:instrText xml:space="preserve"> REF _Ref335915002 \r \h </w:instrText>
      </w:r>
      <w:r w:rsidR="00910539" w:rsidRPr="009B1B99">
        <w:rPr>
          <w:rFonts w:ascii="Arial" w:hAnsi="Arial" w:cs="Arial"/>
          <w:color w:val="333333"/>
          <w:highlight w:val="lightGray"/>
        </w:rPr>
        <w:instrText xml:space="preserve"> \* MERGEFORMAT </w:instrText>
      </w:r>
      <w:r w:rsidR="00C10769" w:rsidRPr="009B1B99">
        <w:rPr>
          <w:rFonts w:ascii="Arial" w:hAnsi="Arial" w:cs="Arial"/>
          <w:color w:val="333333"/>
          <w:highlight w:val="lightGray"/>
        </w:rPr>
      </w:r>
      <w:r w:rsidR="00C10769" w:rsidRPr="009B1B99">
        <w:rPr>
          <w:rFonts w:ascii="Arial" w:hAnsi="Arial" w:cs="Arial"/>
          <w:color w:val="333333"/>
          <w:highlight w:val="lightGray"/>
        </w:rPr>
        <w:fldChar w:fldCharType="separate"/>
      </w:r>
      <w:r w:rsidR="009F48C4">
        <w:rPr>
          <w:rFonts w:ascii="Arial" w:hAnsi="Arial" w:cs="Arial"/>
          <w:color w:val="333333"/>
          <w:highlight w:val="lightGray"/>
        </w:rPr>
        <w:t>5.2.17</w:t>
      </w:r>
      <w:r w:rsidR="00C10769" w:rsidRPr="009B1B99">
        <w:rPr>
          <w:rFonts w:ascii="Arial" w:hAnsi="Arial" w:cs="Arial"/>
          <w:color w:val="333333"/>
          <w:highlight w:val="lightGray"/>
        </w:rPr>
        <w:fldChar w:fldCharType="end"/>
      </w:r>
      <w:r w:rsidR="00C63EA5" w:rsidRPr="009B2567">
        <w:rPr>
          <w:rFonts w:ascii="Arial" w:hAnsi="Arial" w:cs="Arial"/>
          <w:color w:val="333333"/>
        </w:rPr>
        <w:t xml:space="preserve"> where the XPU for primary maternity labour, delivery and post-natal stay events are identified</w:t>
      </w:r>
      <w:r w:rsidR="00F60D67" w:rsidRPr="009B2567">
        <w:rPr>
          <w:rFonts w:ascii="Arial" w:hAnsi="Arial" w:cs="Arial"/>
          <w:color w:val="333333"/>
        </w:rPr>
        <w:t>.</w:t>
      </w:r>
    </w:p>
    <w:p w:rsidR="00F60D67" w:rsidRPr="00BA2072" w:rsidRDefault="00F60D67" w:rsidP="00B65A2A">
      <w:pPr>
        <w:rPr>
          <w:rFonts w:ascii="Arial" w:hAnsi="Arial" w:cs="Arial"/>
          <w:color w:val="333333"/>
        </w:rPr>
      </w:pPr>
    </w:p>
    <w:p w:rsidR="00B65A2A" w:rsidRDefault="00F60D67" w:rsidP="00B65A2A">
      <w:pPr>
        <w:rPr>
          <w:rFonts w:ascii="Arial" w:hAnsi="Arial" w:cs="Arial"/>
          <w:color w:val="333333"/>
        </w:rPr>
      </w:pPr>
      <w:r w:rsidRPr="00BA2072">
        <w:rPr>
          <w:rFonts w:ascii="Arial" w:hAnsi="Arial" w:cs="Arial"/>
          <w:color w:val="333333"/>
        </w:rPr>
        <w:t xml:space="preserve">Secondary or tertiary maternity </w:t>
      </w:r>
      <w:r w:rsidR="00B65A2A" w:rsidRPr="00BA2072">
        <w:rPr>
          <w:rFonts w:ascii="Arial" w:hAnsi="Arial" w:cs="Arial"/>
          <w:color w:val="333333"/>
        </w:rPr>
        <w:t>event</w:t>
      </w:r>
      <w:r w:rsidR="00A458C1">
        <w:rPr>
          <w:rFonts w:ascii="Arial" w:hAnsi="Arial" w:cs="Arial"/>
          <w:color w:val="333333"/>
        </w:rPr>
        <w:t xml:space="preserve"> record</w:t>
      </w:r>
      <w:r w:rsidR="00B65A2A" w:rsidRPr="00BA2072">
        <w:rPr>
          <w:rFonts w:ascii="Arial" w:hAnsi="Arial" w:cs="Arial"/>
          <w:color w:val="333333"/>
        </w:rPr>
        <w:t xml:space="preserve">s are those where the first character of the Health Specialty </w:t>
      </w:r>
      <w:r w:rsidR="00B64419" w:rsidRPr="00BA2072">
        <w:rPr>
          <w:rFonts w:ascii="Arial" w:hAnsi="Arial" w:cs="Arial"/>
          <w:color w:val="333333"/>
        </w:rPr>
        <w:t>C</w:t>
      </w:r>
      <w:r w:rsidR="00B65A2A" w:rsidRPr="00BA2072">
        <w:rPr>
          <w:rFonts w:ascii="Arial" w:hAnsi="Arial" w:cs="Arial"/>
          <w:color w:val="333333"/>
        </w:rPr>
        <w:t>ode</w:t>
      </w:r>
      <w:r w:rsidR="00910539" w:rsidRPr="00BA2072">
        <w:rPr>
          <w:rFonts w:ascii="Arial" w:hAnsi="Arial" w:cs="Arial"/>
          <w:color w:val="333333"/>
        </w:rPr>
        <w:t xml:space="preserve"> </w:t>
      </w:r>
      <w:r w:rsidR="00B65A2A" w:rsidRPr="00BA2072">
        <w:rPr>
          <w:rFonts w:ascii="Arial" w:hAnsi="Arial" w:cs="Arial"/>
          <w:color w:val="333333"/>
        </w:rPr>
        <w:t xml:space="preserve">is </w:t>
      </w:r>
      <w:r w:rsidR="00403C75" w:rsidRPr="00BA2072">
        <w:rPr>
          <w:rFonts w:ascii="Arial" w:hAnsi="Arial" w:cs="Arial"/>
          <w:color w:val="333333"/>
        </w:rPr>
        <w:t>‘</w:t>
      </w:r>
      <w:r w:rsidR="003046AA" w:rsidRPr="00BA2072">
        <w:rPr>
          <w:rFonts w:ascii="Arial" w:hAnsi="Arial" w:cs="Arial"/>
          <w:color w:val="333333"/>
        </w:rPr>
        <w:t>P’</w:t>
      </w:r>
      <w:r w:rsidR="00B65A2A" w:rsidRPr="00BA2072">
        <w:rPr>
          <w:rFonts w:ascii="Arial" w:hAnsi="Arial" w:cs="Arial"/>
          <w:color w:val="333333"/>
        </w:rPr>
        <w:t xml:space="preserve"> and the facility is listed in the secondary/tertiary maternity facility table in section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_Ref183318892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9F48C4" w:rsidRPr="009F48C4">
        <w:rPr>
          <w:rFonts w:ascii="Arial" w:hAnsi="Arial" w:cs="Arial"/>
          <w:color w:val="333333"/>
          <w:highlight w:val="lightGray"/>
        </w:rPr>
        <w:t>5.2.8</w:t>
      </w:r>
      <w:r w:rsidR="001E18AC" w:rsidRPr="00BA2072">
        <w:rPr>
          <w:rFonts w:ascii="Arial" w:hAnsi="Arial" w:cs="Arial"/>
          <w:highlight w:val="lightGray"/>
        </w:rPr>
        <w:fldChar w:fldCharType="end"/>
      </w:r>
      <w:r w:rsidR="00B65A2A" w:rsidRPr="00BA2072">
        <w:rPr>
          <w:rFonts w:ascii="Arial" w:hAnsi="Arial" w:cs="Arial"/>
          <w:color w:val="333333"/>
        </w:rPr>
        <w:t>.</w:t>
      </w:r>
    </w:p>
    <w:p w:rsidR="002F41CB" w:rsidRPr="00BA2072" w:rsidRDefault="002F41CB" w:rsidP="00B65A2A">
      <w:pPr>
        <w:rPr>
          <w:rFonts w:ascii="Arial" w:hAnsi="Arial" w:cs="Arial"/>
          <w:color w:val="333333"/>
        </w:rPr>
      </w:pPr>
    </w:p>
    <w:p w:rsidR="00F60D67" w:rsidRPr="00BA2072" w:rsidRDefault="00B65A2A" w:rsidP="00B65A2A">
      <w:pPr>
        <w:rPr>
          <w:rFonts w:ascii="Arial" w:hAnsi="Arial" w:cs="Arial"/>
          <w:color w:val="333333"/>
        </w:rPr>
      </w:pPr>
      <w:r w:rsidRPr="00BA2072">
        <w:rPr>
          <w:rFonts w:ascii="Arial" w:hAnsi="Arial" w:cs="Arial"/>
          <w:color w:val="333333"/>
        </w:rPr>
        <w:t xml:space="preserve">In these facilities, well newborn babies, as opposed to ‘neonates’, will be covered by maternity inpatient casemix.  In general, we expect well newborns to fall into AR-DRG P67D </w:t>
      </w:r>
      <w:r w:rsidR="00BD09BE" w:rsidRPr="00BA2072">
        <w:rPr>
          <w:rFonts w:ascii="Arial" w:hAnsi="Arial" w:cs="Arial"/>
          <w:i/>
          <w:color w:val="333333"/>
        </w:rPr>
        <w:t>Neonate, AdmWt</w:t>
      </w:r>
      <w:r w:rsidR="00B2451A">
        <w:rPr>
          <w:rFonts w:ascii="Arial" w:hAnsi="Arial" w:cs="Arial"/>
          <w:i/>
          <w:color w:val="333333"/>
        </w:rPr>
        <w:t xml:space="preserve"> </w:t>
      </w:r>
      <w:r w:rsidR="00BD09BE" w:rsidRPr="00BA2072">
        <w:rPr>
          <w:rFonts w:ascii="Arial" w:hAnsi="Arial" w:cs="Arial"/>
          <w:i/>
          <w:color w:val="333333"/>
        </w:rPr>
        <w:t xml:space="preserve">&gt;2499g W/O Significant OR Procedure W/O Problem </w:t>
      </w:r>
      <w:r w:rsidRPr="00BA2072">
        <w:rPr>
          <w:rFonts w:ascii="Arial" w:hAnsi="Arial" w:cs="Arial"/>
          <w:color w:val="333333"/>
        </w:rPr>
        <w:t xml:space="preserve">and be counted under the maternity inpatient casemix purchase unit W10.01. </w:t>
      </w:r>
    </w:p>
    <w:p w:rsidR="00F60D67" w:rsidRPr="00BA2072" w:rsidRDefault="00F60D67"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The rules in section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_Ref183318918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9F48C4" w:rsidRPr="009F48C4">
        <w:rPr>
          <w:rFonts w:ascii="Arial" w:hAnsi="Arial" w:cs="Arial"/>
          <w:color w:val="333333"/>
          <w:highlight w:val="lightGray"/>
        </w:rPr>
        <w:t>5.2.10</w:t>
      </w:r>
      <w:r w:rsidR="001E18AC" w:rsidRPr="00BA2072">
        <w:rPr>
          <w:rFonts w:ascii="Arial" w:hAnsi="Arial" w:cs="Arial"/>
          <w:highlight w:val="lightGray"/>
        </w:rPr>
        <w:fldChar w:fldCharType="end"/>
      </w:r>
      <w:r w:rsidRPr="00BA2072">
        <w:rPr>
          <w:rFonts w:ascii="Arial" w:hAnsi="Arial" w:cs="Arial"/>
          <w:color w:val="333333"/>
        </w:rPr>
        <w:t xml:space="preserve"> to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_Ref183318937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9F48C4" w:rsidRPr="009F48C4">
        <w:rPr>
          <w:rFonts w:ascii="Arial" w:hAnsi="Arial" w:cs="Arial"/>
          <w:color w:val="333333"/>
          <w:highlight w:val="lightGray"/>
        </w:rPr>
        <w:t>5.2.15</w:t>
      </w:r>
      <w:r w:rsidR="001E18AC" w:rsidRPr="00BA2072">
        <w:rPr>
          <w:rFonts w:ascii="Arial" w:hAnsi="Arial" w:cs="Arial"/>
          <w:highlight w:val="lightGray"/>
        </w:rPr>
        <w:fldChar w:fldCharType="end"/>
      </w:r>
      <w:r w:rsidRPr="00BA2072">
        <w:rPr>
          <w:rFonts w:ascii="Arial" w:hAnsi="Arial" w:cs="Arial"/>
          <w:color w:val="333333"/>
        </w:rPr>
        <w:t xml:space="preserve"> all relate to secondary </w:t>
      </w:r>
      <w:r w:rsidR="00BD09BE" w:rsidRPr="00BA2072">
        <w:rPr>
          <w:rFonts w:ascii="Arial" w:hAnsi="Arial" w:cs="Arial"/>
          <w:color w:val="333333"/>
        </w:rPr>
        <w:t xml:space="preserve">and </w:t>
      </w:r>
      <w:r w:rsidRPr="00BA2072">
        <w:rPr>
          <w:rFonts w:ascii="Arial" w:hAnsi="Arial" w:cs="Arial"/>
          <w:color w:val="333333"/>
        </w:rPr>
        <w:t>tertiary maternity facilities only.</w:t>
      </w:r>
    </w:p>
    <w:p w:rsidR="0014107B" w:rsidRPr="00BA2072" w:rsidRDefault="0014107B" w:rsidP="00B65A2A">
      <w:pPr>
        <w:rPr>
          <w:rFonts w:ascii="Arial" w:hAnsi="Arial" w:cs="Arial"/>
          <w:color w:val="333333"/>
        </w:rPr>
      </w:pPr>
    </w:p>
    <w:p w:rsidR="00B65A2A" w:rsidRPr="00BA2072" w:rsidRDefault="00B65A2A" w:rsidP="00990412">
      <w:pPr>
        <w:pStyle w:val="Heading3"/>
      </w:pPr>
      <w:bookmarkStart w:id="574" w:name="_Ref183318918"/>
      <w:bookmarkStart w:id="575" w:name="_Toc431453015"/>
      <w:r w:rsidRPr="00BA2072">
        <w:t>Postnatal Early Intervention (W03012)</w:t>
      </w:r>
      <w:bookmarkEnd w:id="574"/>
      <w:bookmarkEnd w:id="575"/>
    </w:p>
    <w:p w:rsidR="00B65A2A" w:rsidRDefault="00B65A2A" w:rsidP="00B65A2A">
      <w:pPr>
        <w:rPr>
          <w:rFonts w:ascii="Arial" w:hAnsi="Arial" w:cs="Arial"/>
          <w:color w:val="333333"/>
        </w:rPr>
      </w:pPr>
      <w:r w:rsidRPr="00BA2072">
        <w:rPr>
          <w:rFonts w:ascii="Arial" w:hAnsi="Arial" w:cs="Arial"/>
          <w:color w:val="333333"/>
        </w:rPr>
        <w:t>Event</w:t>
      </w:r>
      <w:r w:rsidR="000B16C4">
        <w:rPr>
          <w:rFonts w:ascii="Arial" w:hAnsi="Arial" w:cs="Arial"/>
          <w:color w:val="333333"/>
        </w:rPr>
        <w:t xml:space="preserve"> records</w:t>
      </w:r>
      <w:r w:rsidRPr="00BA2072">
        <w:rPr>
          <w:rFonts w:ascii="Arial" w:hAnsi="Arial" w:cs="Arial"/>
          <w:color w:val="333333"/>
        </w:rPr>
        <w:t xml:space="preserve"> that have the Postnatal Early Intervention Health Spec</w:t>
      </w:r>
      <w:r w:rsidR="00B64419" w:rsidRPr="00BA2072">
        <w:rPr>
          <w:rFonts w:ascii="Arial" w:hAnsi="Arial" w:cs="Arial"/>
          <w:color w:val="333333"/>
        </w:rPr>
        <w:t>iality C</w:t>
      </w:r>
      <w:r w:rsidRPr="00BA2072">
        <w:rPr>
          <w:rFonts w:ascii="Arial" w:hAnsi="Arial" w:cs="Arial"/>
          <w:color w:val="333333"/>
        </w:rPr>
        <w:t xml:space="preserve">ode (P50), and </w:t>
      </w:r>
      <w:r w:rsidR="00C53DB3">
        <w:rPr>
          <w:rFonts w:ascii="Arial" w:hAnsi="Arial" w:cs="Arial"/>
          <w:color w:val="333333"/>
        </w:rPr>
        <w:t xml:space="preserve">the episode of care </w:t>
      </w:r>
      <w:r w:rsidRPr="00BA2072">
        <w:rPr>
          <w:rFonts w:ascii="Arial" w:hAnsi="Arial" w:cs="Arial"/>
          <w:color w:val="333333"/>
        </w:rPr>
        <w:t xml:space="preserve">occurs in a facility listed in table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_Ref183318953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9F48C4" w:rsidRPr="009F48C4">
        <w:rPr>
          <w:rFonts w:ascii="Arial" w:hAnsi="Arial" w:cs="Arial"/>
          <w:color w:val="333333"/>
          <w:highlight w:val="lightGray"/>
        </w:rPr>
        <w:t>5.2.8</w:t>
      </w:r>
      <w:r w:rsidR="001E18AC" w:rsidRPr="00BA2072">
        <w:rPr>
          <w:rFonts w:ascii="Arial" w:hAnsi="Arial" w:cs="Arial"/>
          <w:highlight w:val="lightGray"/>
        </w:rPr>
        <w:fldChar w:fldCharType="end"/>
      </w:r>
      <w:r w:rsidRPr="00BA2072">
        <w:rPr>
          <w:rFonts w:ascii="Arial" w:hAnsi="Arial" w:cs="Arial"/>
          <w:color w:val="333333"/>
        </w:rPr>
        <w:t>, are excluded.</w:t>
      </w:r>
    </w:p>
    <w:p w:rsidR="00577F84" w:rsidRPr="00BA2072" w:rsidRDefault="00577F84" w:rsidP="00B65A2A">
      <w:pPr>
        <w:rPr>
          <w:rFonts w:ascii="Arial" w:hAnsi="Arial" w:cs="Arial"/>
          <w:color w:val="333333"/>
        </w:rPr>
      </w:pPr>
    </w:p>
    <w:p w:rsidR="00B65A2A" w:rsidRPr="00BA2072" w:rsidRDefault="00B65A2A" w:rsidP="00990412">
      <w:pPr>
        <w:pStyle w:val="Heading3"/>
      </w:pPr>
      <w:bookmarkStart w:id="576" w:name="_Ref183319013"/>
      <w:bookmarkStart w:id="577" w:name="_Ref183319090"/>
      <w:bookmarkStart w:id="578" w:name="_Ref183319128"/>
      <w:bookmarkStart w:id="579" w:name="_Ref183319155"/>
      <w:bookmarkStart w:id="580" w:name="_Ref183319184"/>
      <w:bookmarkStart w:id="581" w:name="_Toc431453016"/>
      <w:r w:rsidRPr="00BA2072">
        <w:t>Neonatal Inpatient Casemix (W06.03)</w:t>
      </w:r>
      <w:bookmarkEnd w:id="576"/>
      <w:bookmarkEnd w:id="577"/>
      <w:bookmarkEnd w:id="578"/>
      <w:bookmarkEnd w:id="579"/>
      <w:bookmarkEnd w:id="580"/>
      <w:bookmarkEnd w:id="581"/>
    </w:p>
    <w:p w:rsidR="00B65A2A" w:rsidRPr="00BA2072" w:rsidRDefault="00B65A2A" w:rsidP="00B65A2A">
      <w:pPr>
        <w:rPr>
          <w:rFonts w:ascii="Arial" w:hAnsi="Arial" w:cs="Arial"/>
          <w:color w:val="333333"/>
        </w:rPr>
      </w:pPr>
      <w:r w:rsidRPr="00BA2072">
        <w:rPr>
          <w:rFonts w:ascii="Arial" w:hAnsi="Arial" w:cs="Arial"/>
          <w:color w:val="333333"/>
        </w:rPr>
        <w:t xml:space="preserve">This test takes the form of an inclusion rule, as this is easier to specify than the converse exclusion rule.  To be potentially included in neonatal casemix volumes an event </w:t>
      </w:r>
      <w:r w:rsidR="000B16C4">
        <w:rPr>
          <w:rFonts w:ascii="Arial" w:hAnsi="Arial" w:cs="Arial"/>
          <w:color w:val="333333"/>
        </w:rPr>
        <w:t xml:space="preserve">record </w:t>
      </w:r>
      <w:r w:rsidRPr="00BA2072">
        <w:rPr>
          <w:rFonts w:ascii="Arial" w:hAnsi="Arial" w:cs="Arial"/>
          <w:color w:val="333333"/>
        </w:rPr>
        <w:t xml:space="preserve">must occur in a facility listed in table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_Ref183318972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9F48C4" w:rsidRPr="009F48C4">
        <w:rPr>
          <w:rFonts w:ascii="Arial" w:hAnsi="Arial" w:cs="Arial"/>
          <w:color w:val="333333"/>
          <w:highlight w:val="lightGray"/>
        </w:rPr>
        <w:t>5.2.8</w:t>
      </w:r>
      <w:r w:rsidR="001E18AC" w:rsidRPr="00BA2072">
        <w:rPr>
          <w:rFonts w:ascii="Arial" w:hAnsi="Arial" w:cs="Arial"/>
          <w:highlight w:val="lightGray"/>
        </w:rPr>
        <w:fldChar w:fldCharType="end"/>
      </w:r>
      <w:r w:rsidRPr="00BA2072">
        <w:rPr>
          <w:rFonts w:ascii="Arial" w:hAnsi="Arial" w:cs="Arial"/>
          <w:color w:val="333333"/>
        </w:rPr>
        <w:t>, have a P</w:t>
      </w:r>
      <w:r w:rsidR="00B64419" w:rsidRPr="00BA2072">
        <w:rPr>
          <w:rFonts w:ascii="Arial" w:hAnsi="Arial" w:cs="Arial"/>
          <w:color w:val="333333"/>
        </w:rPr>
        <w:t>aediatric N</w:t>
      </w:r>
      <w:r w:rsidR="00E8661D" w:rsidRPr="00BA2072">
        <w:rPr>
          <w:rFonts w:ascii="Arial" w:hAnsi="Arial" w:cs="Arial"/>
          <w:color w:val="333333"/>
        </w:rPr>
        <w:t xml:space="preserve">eonatal and Maternity </w:t>
      </w:r>
      <w:r w:rsidR="00B64419" w:rsidRPr="00BA2072">
        <w:rPr>
          <w:rFonts w:ascii="Arial" w:hAnsi="Arial" w:cs="Arial"/>
          <w:color w:val="333333"/>
        </w:rPr>
        <w:t>S</w:t>
      </w:r>
      <w:r w:rsidR="00E8661D" w:rsidRPr="00BA2072">
        <w:rPr>
          <w:rFonts w:ascii="Arial" w:hAnsi="Arial" w:cs="Arial"/>
          <w:color w:val="333333"/>
        </w:rPr>
        <w:t>ervices</w:t>
      </w:r>
      <w:r w:rsidRPr="00BA2072">
        <w:rPr>
          <w:rFonts w:ascii="Arial" w:hAnsi="Arial" w:cs="Arial"/>
          <w:color w:val="333333"/>
        </w:rPr>
        <w:t xml:space="preserve"> Health Speciality </w:t>
      </w:r>
      <w:r w:rsidR="00B64419" w:rsidRPr="00BA2072">
        <w:rPr>
          <w:rFonts w:ascii="Arial" w:hAnsi="Arial" w:cs="Arial"/>
          <w:color w:val="333333"/>
        </w:rPr>
        <w:t>C</w:t>
      </w:r>
      <w:r w:rsidRPr="00BA2072">
        <w:rPr>
          <w:rFonts w:ascii="Arial" w:hAnsi="Arial" w:cs="Arial"/>
          <w:color w:val="333333"/>
        </w:rPr>
        <w:t xml:space="preserve">ode, and must meet one of three tests (originally agreed by the 98/99 joint HFA/HHS Maternity </w:t>
      </w:r>
      <w:r w:rsidR="00E153AE" w:rsidRPr="00BA2072">
        <w:rPr>
          <w:rFonts w:ascii="Arial" w:hAnsi="Arial" w:cs="Arial"/>
          <w:color w:val="333333"/>
        </w:rPr>
        <w:t xml:space="preserve">and </w:t>
      </w:r>
      <w:r w:rsidRPr="00BA2072">
        <w:rPr>
          <w:rFonts w:ascii="Arial" w:hAnsi="Arial" w:cs="Arial"/>
          <w:color w:val="333333"/>
        </w:rPr>
        <w:t>Neonates project) which attempt to distinguish between well newborns and those who require additional health services:</w:t>
      </w:r>
    </w:p>
    <w:p w:rsidR="00B65A2A" w:rsidRDefault="00B65A2A"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The Health </w:t>
      </w:r>
      <w:r w:rsidR="00B64419" w:rsidRPr="00BA2072">
        <w:rPr>
          <w:rFonts w:ascii="Arial" w:hAnsi="Arial" w:cs="Arial"/>
          <w:color w:val="333333"/>
        </w:rPr>
        <w:t>Speciality C</w:t>
      </w:r>
      <w:r w:rsidRPr="00BA2072">
        <w:rPr>
          <w:rFonts w:ascii="Arial" w:hAnsi="Arial" w:cs="Arial"/>
          <w:color w:val="333333"/>
        </w:rPr>
        <w:t xml:space="preserve">ode is in the </w:t>
      </w:r>
      <w:r w:rsidR="00E8661D" w:rsidRPr="00BA2072">
        <w:rPr>
          <w:rFonts w:ascii="Arial" w:hAnsi="Arial" w:cs="Arial"/>
          <w:color w:val="333333"/>
        </w:rPr>
        <w:t xml:space="preserve">Paediatric </w:t>
      </w:r>
      <w:r w:rsidR="00B64419" w:rsidRPr="00BA2072">
        <w:rPr>
          <w:rFonts w:ascii="Arial" w:hAnsi="Arial" w:cs="Arial"/>
          <w:color w:val="333333"/>
        </w:rPr>
        <w:t>N</w:t>
      </w:r>
      <w:r w:rsidR="00E8661D" w:rsidRPr="00BA2072">
        <w:rPr>
          <w:rFonts w:ascii="Arial" w:hAnsi="Arial" w:cs="Arial"/>
          <w:color w:val="333333"/>
        </w:rPr>
        <w:t xml:space="preserve">eonatal and Maternity Services </w:t>
      </w:r>
      <w:r w:rsidRPr="00BA2072">
        <w:rPr>
          <w:rFonts w:ascii="Arial" w:hAnsi="Arial" w:cs="Arial"/>
          <w:color w:val="333333"/>
        </w:rPr>
        <w:t xml:space="preserve">range </w:t>
      </w:r>
      <w:r w:rsidR="00A37419" w:rsidRPr="00BA2072">
        <w:rPr>
          <w:rFonts w:ascii="Arial" w:hAnsi="Arial" w:cs="Arial"/>
          <w:color w:val="333333"/>
        </w:rPr>
        <w:t>(</w:t>
      </w:r>
      <w:r w:rsidRPr="00BA2072">
        <w:rPr>
          <w:rFonts w:ascii="Arial" w:hAnsi="Arial" w:cs="Arial"/>
          <w:color w:val="333333"/>
        </w:rPr>
        <w:t xml:space="preserve">P41, P42, P43, </w:t>
      </w:r>
      <w:r w:rsidR="00CD0F1C" w:rsidRPr="00BA2072">
        <w:rPr>
          <w:rFonts w:ascii="Arial" w:hAnsi="Arial" w:cs="Arial"/>
          <w:color w:val="333333"/>
        </w:rPr>
        <w:t xml:space="preserve">P60, </w:t>
      </w:r>
      <w:r w:rsidRPr="00BA2072">
        <w:rPr>
          <w:rFonts w:ascii="Arial" w:hAnsi="Arial" w:cs="Arial"/>
          <w:color w:val="333333"/>
        </w:rPr>
        <w:t xml:space="preserve">P61, </w:t>
      </w:r>
      <w:r w:rsidR="00CD0F1C" w:rsidRPr="00BA2072">
        <w:rPr>
          <w:rFonts w:ascii="Arial" w:hAnsi="Arial" w:cs="Arial"/>
          <w:color w:val="333333"/>
        </w:rPr>
        <w:t xml:space="preserve">P70, </w:t>
      </w:r>
      <w:r w:rsidRPr="00BA2072">
        <w:rPr>
          <w:rFonts w:ascii="Arial" w:hAnsi="Arial" w:cs="Arial"/>
          <w:color w:val="333333"/>
        </w:rPr>
        <w:t>P71</w:t>
      </w:r>
      <w:r w:rsidR="00665D64" w:rsidRPr="00BA2072">
        <w:rPr>
          <w:rStyle w:val="FootnoteReference"/>
          <w:rFonts w:ascii="Arial" w:hAnsi="Arial" w:cs="Arial"/>
          <w:color w:val="333333"/>
        </w:rPr>
        <w:footnoteReference w:id="4"/>
      </w:r>
      <w:r w:rsidRPr="00BA2072">
        <w:rPr>
          <w:rFonts w:ascii="Arial" w:hAnsi="Arial" w:cs="Arial"/>
          <w:color w:val="333333"/>
        </w:rPr>
        <w:t>)</w:t>
      </w:r>
    </w:p>
    <w:p w:rsidR="002E727F" w:rsidRPr="00BA2072" w:rsidRDefault="002A1221" w:rsidP="002E727F">
      <w:pPr>
        <w:outlineLvl w:val="0"/>
        <w:rPr>
          <w:rFonts w:ascii="Arial" w:hAnsi="Arial" w:cs="Arial"/>
          <w:color w:val="333333"/>
        </w:rPr>
      </w:pPr>
      <w:r w:rsidRPr="00BA2072">
        <w:rPr>
          <w:rFonts w:ascii="Arial" w:hAnsi="Arial" w:cs="Arial"/>
          <w:color w:val="333333"/>
        </w:rPr>
        <w:tab/>
      </w:r>
      <w:r w:rsidR="00B65A2A" w:rsidRPr="00BA2072">
        <w:rPr>
          <w:rFonts w:ascii="Arial" w:hAnsi="Arial" w:cs="Arial"/>
          <w:color w:val="333333"/>
        </w:rPr>
        <w:t>AND</w:t>
      </w:r>
    </w:p>
    <w:p w:rsidR="00B65A2A" w:rsidRPr="00BA2072" w:rsidRDefault="00B65A2A" w:rsidP="002A1221">
      <w:pPr>
        <w:ind w:firstLine="360"/>
        <w:outlineLvl w:val="0"/>
        <w:rPr>
          <w:rFonts w:ascii="Arial" w:hAnsi="Arial" w:cs="Arial"/>
          <w:color w:val="333333"/>
        </w:rPr>
      </w:pPr>
      <w:r w:rsidRPr="00BA2072">
        <w:rPr>
          <w:rFonts w:ascii="Arial" w:hAnsi="Arial" w:cs="Arial"/>
          <w:color w:val="333333"/>
        </w:rPr>
        <w:t xml:space="preserve">{The Health </w:t>
      </w:r>
      <w:r w:rsidR="00B64419" w:rsidRPr="00BA2072">
        <w:rPr>
          <w:rFonts w:ascii="Arial" w:hAnsi="Arial" w:cs="Arial"/>
          <w:color w:val="333333"/>
        </w:rPr>
        <w:t>Speciality C</w:t>
      </w:r>
      <w:r w:rsidRPr="00BA2072">
        <w:rPr>
          <w:rFonts w:ascii="Arial" w:hAnsi="Arial" w:cs="Arial"/>
          <w:color w:val="333333"/>
        </w:rPr>
        <w:t>ode is in the range (P41, P42, P43)</w:t>
      </w:r>
    </w:p>
    <w:p w:rsidR="00B65A2A" w:rsidRPr="00BA2072" w:rsidRDefault="00B65A2A" w:rsidP="002E727F">
      <w:pPr>
        <w:ind w:firstLine="720"/>
        <w:outlineLvl w:val="0"/>
        <w:rPr>
          <w:rFonts w:ascii="Arial" w:hAnsi="Arial" w:cs="Arial"/>
          <w:color w:val="333333"/>
        </w:rPr>
      </w:pPr>
      <w:r w:rsidRPr="00BA2072">
        <w:rPr>
          <w:rFonts w:ascii="Arial" w:hAnsi="Arial" w:cs="Arial"/>
          <w:color w:val="333333"/>
        </w:rPr>
        <w:t>OR</w:t>
      </w:r>
    </w:p>
    <w:p w:rsidR="00B65A2A" w:rsidRPr="00BA2072" w:rsidRDefault="00B65A2A" w:rsidP="002A1221">
      <w:pPr>
        <w:ind w:left="360"/>
        <w:rPr>
          <w:rFonts w:ascii="Arial" w:hAnsi="Arial" w:cs="Arial"/>
          <w:color w:val="333333"/>
        </w:rPr>
      </w:pPr>
      <w:r w:rsidRPr="00BA2072">
        <w:rPr>
          <w:rFonts w:ascii="Arial" w:hAnsi="Arial" w:cs="Arial"/>
          <w:color w:val="333333"/>
        </w:rPr>
        <w:t xml:space="preserve">(The AR-DRG is in the range (P02Z, P03Z, P04Z, P05Z, P06A, P06B, P61Z, </w:t>
      </w:r>
      <w:r w:rsidR="002A1221" w:rsidRPr="00BA2072">
        <w:rPr>
          <w:rFonts w:ascii="Arial" w:hAnsi="Arial" w:cs="Arial"/>
          <w:color w:val="333333"/>
        </w:rPr>
        <w:t>P</w:t>
      </w:r>
      <w:r w:rsidRPr="00BA2072">
        <w:rPr>
          <w:rFonts w:ascii="Arial" w:hAnsi="Arial" w:cs="Arial"/>
          <w:color w:val="333333"/>
        </w:rPr>
        <w:t>62Z, P63Z, P64Z, P65A, P65B, P65C, P65D, P66A, P66B, P66C, P67A, P67B)</w:t>
      </w:r>
    </w:p>
    <w:p w:rsidR="00B65A2A" w:rsidRPr="00BA2072" w:rsidRDefault="00B65A2A" w:rsidP="002E727F">
      <w:pPr>
        <w:ind w:left="720"/>
        <w:outlineLvl w:val="0"/>
        <w:rPr>
          <w:rFonts w:ascii="Arial" w:hAnsi="Arial" w:cs="Arial"/>
          <w:color w:val="333333"/>
        </w:rPr>
      </w:pPr>
      <w:r w:rsidRPr="00BA2072">
        <w:rPr>
          <w:rFonts w:ascii="Arial" w:hAnsi="Arial" w:cs="Arial"/>
          <w:color w:val="333333"/>
        </w:rPr>
        <w:t>OR</w:t>
      </w:r>
    </w:p>
    <w:p w:rsidR="002A1221" w:rsidRPr="00BA2072" w:rsidRDefault="00B65A2A" w:rsidP="002A1221">
      <w:pPr>
        <w:pStyle w:val="BodyTextIndent2"/>
        <w:ind w:left="360"/>
        <w:rPr>
          <w:rFonts w:cs="Arial"/>
          <w:color w:val="333333"/>
        </w:rPr>
      </w:pPr>
      <w:r w:rsidRPr="00BA2072">
        <w:rPr>
          <w:rFonts w:cs="Arial"/>
          <w:color w:val="333333"/>
        </w:rPr>
        <w:t xml:space="preserve">(The AR-DRG is in the range (P01Z, P60A, P60B, P66D, P67C, P67D) </w:t>
      </w:r>
    </w:p>
    <w:p w:rsidR="002A1221" w:rsidRPr="00BA2072" w:rsidRDefault="002A1221" w:rsidP="002A1221">
      <w:pPr>
        <w:pStyle w:val="BodyTextIndent2"/>
        <w:ind w:left="360"/>
        <w:rPr>
          <w:rFonts w:cs="Arial"/>
          <w:color w:val="333333"/>
        </w:rPr>
      </w:pPr>
      <w:r w:rsidRPr="00BA2072">
        <w:rPr>
          <w:rFonts w:cs="Arial"/>
          <w:color w:val="333333"/>
        </w:rPr>
        <w:tab/>
      </w:r>
      <w:r w:rsidR="00B65A2A" w:rsidRPr="00BA2072">
        <w:rPr>
          <w:rFonts w:cs="Arial"/>
          <w:color w:val="333333"/>
        </w:rPr>
        <w:t>AND</w:t>
      </w:r>
    </w:p>
    <w:p w:rsidR="00DB41BA" w:rsidRDefault="00B65A2A" w:rsidP="002A1221">
      <w:pPr>
        <w:pStyle w:val="BodyTextIndent2"/>
        <w:ind w:left="360"/>
        <w:rPr>
          <w:rFonts w:cs="Arial"/>
          <w:color w:val="333333"/>
        </w:rPr>
      </w:pPr>
      <w:r w:rsidRPr="00BA2072">
        <w:rPr>
          <w:rFonts w:cs="Arial"/>
          <w:color w:val="333333"/>
        </w:rPr>
        <w:t>(</w:t>
      </w:r>
      <w:r w:rsidR="002A1221" w:rsidRPr="00BA2072">
        <w:rPr>
          <w:rFonts w:cs="Arial"/>
          <w:color w:val="333333"/>
        </w:rPr>
        <w:t>T</w:t>
      </w:r>
      <w:r w:rsidRPr="00BA2072">
        <w:rPr>
          <w:rFonts w:cs="Arial"/>
          <w:color w:val="333333"/>
        </w:rPr>
        <w:t>he third diagnosis is NOT blank OR the first procedure is NOT blank</w:t>
      </w:r>
      <w:r w:rsidR="00E60F12">
        <w:rPr>
          <w:rFonts w:cs="Arial"/>
          <w:color w:val="333333"/>
        </w:rPr>
        <w:t>)</w:t>
      </w:r>
      <w:r w:rsidRPr="00BA2072">
        <w:rPr>
          <w:rFonts w:cs="Arial"/>
          <w:color w:val="333333"/>
        </w:rPr>
        <w:t>)}</w:t>
      </w:r>
      <w:r w:rsidR="00205089" w:rsidRPr="00BA2072">
        <w:rPr>
          <w:rFonts w:cs="Arial"/>
          <w:color w:val="333333"/>
        </w:rPr>
        <w:t>.</w:t>
      </w:r>
    </w:p>
    <w:p w:rsidR="002F41CB" w:rsidRDefault="002F41CB" w:rsidP="002A1221">
      <w:pPr>
        <w:pStyle w:val="BodyTextIndent2"/>
        <w:ind w:left="360"/>
        <w:rPr>
          <w:rFonts w:cs="Arial"/>
          <w:color w:val="333333"/>
        </w:rPr>
      </w:pPr>
    </w:p>
    <w:p w:rsidR="00B65A2A" w:rsidRPr="00BA2072" w:rsidRDefault="00B65A2A" w:rsidP="00990412">
      <w:pPr>
        <w:pStyle w:val="Heading3"/>
      </w:pPr>
      <w:bookmarkStart w:id="582" w:name="_Ref339277794"/>
      <w:bookmarkStart w:id="583" w:name="_Toc431453017"/>
      <w:r w:rsidRPr="00BA2072">
        <w:t>Amniocentesis (W03005)</w:t>
      </w:r>
      <w:bookmarkEnd w:id="582"/>
      <w:bookmarkEnd w:id="583"/>
    </w:p>
    <w:p w:rsidR="00B65A2A" w:rsidRPr="00BA2072" w:rsidRDefault="00B64419" w:rsidP="005F4A5B">
      <w:pPr>
        <w:outlineLvl w:val="0"/>
        <w:rPr>
          <w:rFonts w:ascii="Arial" w:hAnsi="Arial" w:cs="Arial"/>
          <w:color w:val="333333"/>
        </w:rPr>
      </w:pPr>
      <w:r w:rsidRPr="00BA2072">
        <w:rPr>
          <w:rFonts w:ascii="Arial" w:hAnsi="Arial" w:cs="Arial"/>
          <w:color w:val="333333"/>
        </w:rPr>
        <w:t>For event</w:t>
      </w:r>
      <w:r w:rsidR="000B16C4">
        <w:rPr>
          <w:rFonts w:ascii="Arial" w:hAnsi="Arial" w:cs="Arial"/>
          <w:color w:val="333333"/>
        </w:rPr>
        <w:t xml:space="preserve"> record</w:t>
      </w:r>
      <w:r w:rsidRPr="00BA2072">
        <w:rPr>
          <w:rFonts w:ascii="Arial" w:hAnsi="Arial" w:cs="Arial"/>
          <w:color w:val="333333"/>
        </w:rPr>
        <w:t>s where the H</w:t>
      </w:r>
      <w:r w:rsidR="00B65A2A" w:rsidRPr="00BA2072">
        <w:rPr>
          <w:rFonts w:ascii="Arial" w:hAnsi="Arial" w:cs="Arial"/>
          <w:color w:val="333333"/>
        </w:rPr>
        <w:t xml:space="preserve">ealth </w:t>
      </w:r>
      <w:r w:rsidRPr="00BA2072">
        <w:rPr>
          <w:rFonts w:ascii="Arial" w:hAnsi="Arial" w:cs="Arial"/>
          <w:color w:val="333333"/>
        </w:rPr>
        <w:t>S</w:t>
      </w:r>
      <w:r w:rsidR="00B65A2A" w:rsidRPr="00BA2072">
        <w:rPr>
          <w:rFonts w:ascii="Arial" w:hAnsi="Arial" w:cs="Arial"/>
          <w:color w:val="333333"/>
        </w:rPr>
        <w:t xml:space="preserve">peciality </w:t>
      </w:r>
      <w:r w:rsidRPr="00BA2072">
        <w:rPr>
          <w:rFonts w:ascii="Arial" w:hAnsi="Arial" w:cs="Arial"/>
          <w:color w:val="333333"/>
        </w:rPr>
        <w:t>C</w:t>
      </w:r>
      <w:r w:rsidR="00B65A2A" w:rsidRPr="00BA2072">
        <w:rPr>
          <w:rFonts w:ascii="Arial" w:hAnsi="Arial" w:cs="Arial"/>
          <w:color w:val="333333"/>
        </w:rPr>
        <w:t xml:space="preserve">ode </w:t>
      </w:r>
      <w:r w:rsidR="00CD0F1C" w:rsidRPr="00BA2072">
        <w:rPr>
          <w:rFonts w:ascii="Arial" w:hAnsi="Arial" w:cs="Arial"/>
          <w:color w:val="333333"/>
        </w:rPr>
        <w:t xml:space="preserve">starts with a P and </w:t>
      </w:r>
      <w:r w:rsidR="00C53DB3">
        <w:rPr>
          <w:rFonts w:ascii="Arial" w:hAnsi="Arial" w:cs="Arial"/>
          <w:color w:val="333333"/>
        </w:rPr>
        <w:t>are</w:t>
      </w:r>
      <w:r w:rsidR="00CD0F1C" w:rsidRPr="00BA2072">
        <w:rPr>
          <w:rFonts w:ascii="Arial" w:hAnsi="Arial" w:cs="Arial"/>
          <w:color w:val="333333"/>
        </w:rPr>
        <w:t xml:space="preserve"> not P</w:t>
      </w:r>
      <w:r w:rsidR="00C53DB3">
        <w:rPr>
          <w:rFonts w:ascii="Arial" w:hAnsi="Arial" w:cs="Arial"/>
          <w:color w:val="333333"/>
        </w:rPr>
        <w:t xml:space="preserve">50 and the episode of care </w:t>
      </w:r>
      <w:r w:rsidR="00B65A2A" w:rsidRPr="00BA2072">
        <w:rPr>
          <w:rFonts w:ascii="Arial" w:hAnsi="Arial" w:cs="Arial"/>
          <w:color w:val="333333"/>
        </w:rPr>
        <w:t xml:space="preserve">occurs in a facility listed in table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_Ref183318998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9F48C4" w:rsidRPr="009F48C4">
        <w:rPr>
          <w:rFonts w:ascii="Arial" w:hAnsi="Arial" w:cs="Arial"/>
          <w:color w:val="333333"/>
          <w:highlight w:val="lightGray"/>
        </w:rPr>
        <w:t>5.2.8</w:t>
      </w:r>
      <w:r w:rsidR="001E18AC" w:rsidRPr="00BA2072">
        <w:rPr>
          <w:rFonts w:ascii="Arial" w:hAnsi="Arial" w:cs="Arial"/>
          <w:highlight w:val="lightGray"/>
        </w:rPr>
        <w:fldChar w:fldCharType="end"/>
      </w:r>
      <w:r w:rsidR="00B65A2A" w:rsidRPr="00BA2072">
        <w:rPr>
          <w:rFonts w:ascii="Arial" w:hAnsi="Arial" w:cs="Arial"/>
          <w:color w:val="333333"/>
        </w:rPr>
        <w:t>, and is not neonatal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_Ref183319013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9F48C4" w:rsidRPr="009F48C4">
        <w:rPr>
          <w:rFonts w:ascii="Arial" w:hAnsi="Arial" w:cs="Arial"/>
          <w:color w:val="333333"/>
          <w:highlight w:val="lightGray"/>
        </w:rPr>
        <w:t>5.2.11</w:t>
      </w:r>
      <w:r w:rsidR="001E18AC" w:rsidRPr="00BA2072">
        <w:rPr>
          <w:rFonts w:ascii="Arial" w:hAnsi="Arial" w:cs="Arial"/>
          <w:highlight w:val="lightGray"/>
        </w:rPr>
        <w:fldChar w:fldCharType="end"/>
      </w:r>
      <w:r w:rsidR="00B65A2A" w:rsidRPr="00BA2072">
        <w:rPr>
          <w:rFonts w:ascii="Arial" w:hAnsi="Arial" w:cs="Arial"/>
          <w:color w:val="333333"/>
        </w:rPr>
        <w:t>), sameday amniocentesis event</w:t>
      </w:r>
      <w:r w:rsidR="00C53DB3">
        <w:rPr>
          <w:rFonts w:ascii="Arial" w:hAnsi="Arial" w:cs="Arial"/>
          <w:color w:val="333333"/>
        </w:rPr>
        <w:t xml:space="preserve"> records </w:t>
      </w:r>
      <w:r w:rsidR="00B65A2A" w:rsidRPr="00BA2072">
        <w:rPr>
          <w:rFonts w:ascii="Arial" w:hAnsi="Arial" w:cs="Arial"/>
          <w:color w:val="333333"/>
        </w:rPr>
        <w:t>are excluded from casemix purchasing.</w:t>
      </w:r>
    </w:p>
    <w:p w:rsidR="00A75E04" w:rsidRPr="00BA2072" w:rsidRDefault="00A75E04" w:rsidP="00B65A2A">
      <w:pPr>
        <w:outlineLvl w:val="0"/>
        <w:rPr>
          <w:rFonts w:ascii="Arial" w:hAnsi="Arial" w:cs="Arial"/>
          <w:color w:val="333333"/>
        </w:rPr>
      </w:pPr>
    </w:p>
    <w:p w:rsidR="00B65A2A" w:rsidRPr="00BA2072" w:rsidRDefault="00B65A2A" w:rsidP="00B65A2A">
      <w:pPr>
        <w:outlineLvl w:val="0"/>
        <w:rPr>
          <w:rFonts w:ascii="Arial" w:hAnsi="Arial" w:cs="Arial"/>
          <w:color w:val="333333"/>
        </w:rPr>
      </w:pPr>
      <w:r w:rsidRPr="00BA2072">
        <w:rPr>
          <w:rFonts w:ascii="Arial" w:hAnsi="Arial" w:cs="Arial"/>
          <w:color w:val="333333"/>
        </w:rPr>
        <w:t>These event</w:t>
      </w:r>
      <w:r w:rsidR="00C53DB3">
        <w:rPr>
          <w:rFonts w:ascii="Arial" w:hAnsi="Arial" w:cs="Arial"/>
          <w:color w:val="333333"/>
        </w:rPr>
        <w:t xml:space="preserve"> records</w:t>
      </w:r>
      <w:r w:rsidRPr="00BA2072">
        <w:rPr>
          <w:rFonts w:ascii="Arial" w:hAnsi="Arial" w:cs="Arial"/>
          <w:color w:val="333333"/>
        </w:rPr>
        <w:t xml:space="preserve"> are tested for by checking that:</w:t>
      </w:r>
    </w:p>
    <w:p w:rsidR="00B65A2A" w:rsidRPr="00BA2072" w:rsidRDefault="00B65A2A" w:rsidP="00B65A2A">
      <w:pPr>
        <w:ind w:firstLine="360"/>
        <w:outlineLvl w:val="0"/>
        <w:rPr>
          <w:rFonts w:ascii="Arial" w:hAnsi="Arial" w:cs="Arial"/>
          <w:color w:val="333333"/>
        </w:rPr>
      </w:pPr>
      <w:r w:rsidRPr="00BA2072">
        <w:rPr>
          <w:rFonts w:ascii="Arial" w:hAnsi="Arial" w:cs="Arial"/>
          <w:color w:val="333333"/>
        </w:rPr>
        <w:t xml:space="preserve">The admission and discharge dates are the same </w:t>
      </w:r>
    </w:p>
    <w:p w:rsidR="00B65A2A" w:rsidRPr="00BA2072" w:rsidRDefault="00B65A2A" w:rsidP="00B65A2A">
      <w:pPr>
        <w:ind w:firstLine="360"/>
        <w:outlineLvl w:val="0"/>
        <w:rPr>
          <w:rFonts w:ascii="Arial" w:hAnsi="Arial" w:cs="Arial"/>
          <w:color w:val="333333"/>
        </w:rPr>
      </w:pPr>
      <w:r w:rsidRPr="00BA2072">
        <w:rPr>
          <w:rFonts w:ascii="Arial" w:hAnsi="Arial" w:cs="Arial"/>
          <w:color w:val="333333"/>
        </w:rPr>
        <w:tab/>
        <w:t>AND</w:t>
      </w:r>
    </w:p>
    <w:p w:rsidR="00B65A2A" w:rsidRPr="00BA2072" w:rsidRDefault="00B65A2A" w:rsidP="000D57FB">
      <w:pPr>
        <w:ind w:left="360"/>
        <w:outlineLvl w:val="0"/>
        <w:rPr>
          <w:rFonts w:ascii="Arial" w:hAnsi="Arial" w:cs="Arial"/>
          <w:color w:val="333333"/>
        </w:rPr>
      </w:pPr>
      <w:r w:rsidRPr="00BA2072">
        <w:rPr>
          <w:rFonts w:ascii="Arial" w:hAnsi="Arial" w:cs="Arial"/>
          <w:color w:val="333333"/>
        </w:rPr>
        <w:t>The first procedure code is in the range: (1660000</w:t>
      </w:r>
      <w:r w:rsidR="00B2451A">
        <w:rPr>
          <w:rFonts w:ascii="Arial" w:hAnsi="Arial" w:cs="Arial"/>
          <w:color w:val="333333"/>
        </w:rPr>
        <w:t xml:space="preserve"> </w:t>
      </w:r>
      <w:r w:rsidR="000D57FB" w:rsidRPr="00BA2072">
        <w:rPr>
          <w:rFonts w:ascii="Arial" w:hAnsi="Arial" w:cs="Arial"/>
          <w:i/>
          <w:color w:val="333333"/>
        </w:rPr>
        <w:t xml:space="preserve">Diagnostic </w:t>
      </w:r>
      <w:r w:rsidR="0020678E" w:rsidRPr="00BA2072">
        <w:rPr>
          <w:rFonts w:ascii="Arial" w:hAnsi="Arial" w:cs="Arial"/>
          <w:i/>
          <w:color w:val="333333"/>
        </w:rPr>
        <w:t>amniocentesis</w:t>
      </w:r>
      <w:r w:rsidRPr="00BA2072">
        <w:rPr>
          <w:rFonts w:ascii="Arial" w:hAnsi="Arial" w:cs="Arial"/>
          <w:color w:val="333333"/>
        </w:rPr>
        <w:t>, 1661800</w:t>
      </w:r>
      <w:r w:rsidR="00B2451A">
        <w:rPr>
          <w:rFonts w:ascii="Arial" w:hAnsi="Arial" w:cs="Arial"/>
          <w:color w:val="333333"/>
        </w:rPr>
        <w:t xml:space="preserve"> </w:t>
      </w:r>
      <w:r w:rsidR="000D57FB" w:rsidRPr="00BA2072">
        <w:rPr>
          <w:rFonts w:ascii="Arial" w:hAnsi="Arial" w:cs="Arial"/>
          <w:i/>
          <w:color w:val="333333"/>
        </w:rPr>
        <w:t xml:space="preserve">Therapeutic </w:t>
      </w:r>
      <w:r w:rsidR="0020678E" w:rsidRPr="00BA2072">
        <w:rPr>
          <w:rFonts w:ascii="Arial" w:hAnsi="Arial" w:cs="Arial"/>
          <w:i/>
          <w:color w:val="333333"/>
        </w:rPr>
        <w:t>amniocentesis</w:t>
      </w:r>
      <w:r w:rsidRPr="00BA2072">
        <w:rPr>
          <w:rFonts w:ascii="Arial" w:hAnsi="Arial" w:cs="Arial"/>
          <w:color w:val="333333"/>
        </w:rPr>
        <w:t>, 1662100</w:t>
      </w:r>
      <w:r w:rsidR="00B2451A">
        <w:rPr>
          <w:rFonts w:ascii="Arial" w:hAnsi="Arial" w:cs="Arial"/>
          <w:color w:val="333333"/>
        </w:rPr>
        <w:t xml:space="preserve"> </w:t>
      </w:r>
      <w:r w:rsidR="000D57FB" w:rsidRPr="00BA2072">
        <w:rPr>
          <w:rFonts w:ascii="Arial" w:hAnsi="Arial" w:cs="Arial"/>
          <w:i/>
          <w:color w:val="333333"/>
        </w:rPr>
        <w:t>Amnio-infusion</w:t>
      </w:r>
      <w:r w:rsidRPr="00BA2072">
        <w:rPr>
          <w:rFonts w:ascii="Arial" w:hAnsi="Arial" w:cs="Arial"/>
          <w:color w:val="333333"/>
        </w:rPr>
        <w:t xml:space="preserve"> [1330]).</w:t>
      </w:r>
    </w:p>
    <w:p w:rsidR="00B65A2A" w:rsidRPr="00BA2072" w:rsidRDefault="00B65A2A" w:rsidP="00B65A2A">
      <w:pPr>
        <w:rPr>
          <w:rFonts w:ascii="Arial" w:hAnsi="Arial" w:cs="Arial"/>
        </w:rPr>
      </w:pPr>
    </w:p>
    <w:p w:rsidR="00B65A2A" w:rsidRPr="00BA2072" w:rsidRDefault="00B65A2A" w:rsidP="00990412">
      <w:pPr>
        <w:pStyle w:val="Heading3"/>
      </w:pPr>
      <w:bookmarkStart w:id="584" w:name="_Ref339277803"/>
      <w:bookmarkStart w:id="585" w:name="_Toc431453018"/>
      <w:r w:rsidRPr="00BA2072">
        <w:t>Chorion</w:t>
      </w:r>
      <w:r w:rsidR="005F4A5B" w:rsidRPr="00BA2072">
        <w:t>ic</w:t>
      </w:r>
      <w:r w:rsidRPr="00BA2072">
        <w:t xml:space="preserve"> Vill</w:t>
      </w:r>
      <w:r w:rsidR="005F4A5B" w:rsidRPr="00BA2072">
        <w:t>u</w:t>
      </w:r>
      <w:r w:rsidRPr="00BA2072">
        <w:t>s Sampling (W03006)</w:t>
      </w:r>
      <w:bookmarkEnd w:id="584"/>
      <w:bookmarkEnd w:id="585"/>
    </w:p>
    <w:p w:rsidR="00B65A2A" w:rsidRPr="00BA2072" w:rsidRDefault="00473DD5" w:rsidP="005F4A5B">
      <w:pPr>
        <w:pStyle w:val="BodyText"/>
        <w:rPr>
          <w:rFonts w:ascii="Arial" w:hAnsi="Arial" w:cs="Arial"/>
          <w:b w:val="0"/>
          <w:color w:val="333333"/>
        </w:rPr>
      </w:pPr>
      <w:r w:rsidRPr="00BA2072">
        <w:rPr>
          <w:rFonts w:ascii="Arial" w:hAnsi="Arial" w:cs="Arial"/>
          <w:b w:val="0"/>
          <w:color w:val="333333"/>
        </w:rPr>
        <w:t>For event</w:t>
      </w:r>
      <w:r w:rsidR="00C53DB3">
        <w:rPr>
          <w:rFonts w:ascii="Arial" w:hAnsi="Arial" w:cs="Arial"/>
          <w:b w:val="0"/>
          <w:color w:val="333333"/>
        </w:rPr>
        <w:t xml:space="preserve"> record</w:t>
      </w:r>
      <w:r w:rsidRPr="00BA2072">
        <w:rPr>
          <w:rFonts w:ascii="Arial" w:hAnsi="Arial" w:cs="Arial"/>
          <w:b w:val="0"/>
          <w:color w:val="333333"/>
        </w:rPr>
        <w:t>s where the H</w:t>
      </w:r>
      <w:r w:rsidR="00B65A2A" w:rsidRPr="00BA2072">
        <w:rPr>
          <w:rFonts w:ascii="Arial" w:hAnsi="Arial" w:cs="Arial"/>
          <w:b w:val="0"/>
          <w:color w:val="333333"/>
        </w:rPr>
        <w:t>e</w:t>
      </w:r>
      <w:r w:rsidRPr="00BA2072">
        <w:rPr>
          <w:rFonts w:ascii="Arial" w:hAnsi="Arial" w:cs="Arial"/>
          <w:b w:val="0"/>
          <w:color w:val="333333"/>
        </w:rPr>
        <w:t>alth Speciality C</w:t>
      </w:r>
      <w:r w:rsidR="00B65A2A" w:rsidRPr="00BA2072">
        <w:rPr>
          <w:rFonts w:ascii="Arial" w:hAnsi="Arial" w:cs="Arial"/>
          <w:b w:val="0"/>
          <w:color w:val="333333"/>
        </w:rPr>
        <w:t xml:space="preserve">ode </w:t>
      </w:r>
      <w:r w:rsidR="00037A41" w:rsidRPr="00BA2072">
        <w:rPr>
          <w:rFonts w:ascii="Arial" w:hAnsi="Arial" w:cs="Arial"/>
          <w:b w:val="0"/>
          <w:color w:val="333333"/>
        </w:rPr>
        <w:t>starts with a P</w:t>
      </w:r>
      <w:r w:rsidR="00E153AE" w:rsidRPr="00BA2072">
        <w:rPr>
          <w:rFonts w:ascii="Arial" w:hAnsi="Arial" w:cs="Arial"/>
          <w:b w:val="0"/>
          <w:color w:val="333333"/>
        </w:rPr>
        <w:t xml:space="preserve"> </w:t>
      </w:r>
      <w:r w:rsidR="00B65A2A" w:rsidRPr="00BA2072">
        <w:rPr>
          <w:rFonts w:ascii="Arial" w:hAnsi="Arial" w:cs="Arial"/>
          <w:b w:val="0"/>
          <w:color w:val="333333"/>
        </w:rPr>
        <w:t xml:space="preserve">and </w:t>
      </w:r>
      <w:r w:rsidR="00C53DB3">
        <w:rPr>
          <w:rFonts w:ascii="Arial" w:hAnsi="Arial" w:cs="Arial"/>
          <w:b w:val="0"/>
          <w:color w:val="333333"/>
        </w:rPr>
        <w:t>are</w:t>
      </w:r>
      <w:r w:rsidR="00B65A2A" w:rsidRPr="00BA2072">
        <w:rPr>
          <w:rFonts w:ascii="Arial" w:hAnsi="Arial" w:cs="Arial"/>
          <w:b w:val="0"/>
          <w:color w:val="333333"/>
        </w:rPr>
        <w:t xml:space="preserve"> not P50 and the e</w:t>
      </w:r>
      <w:r w:rsidR="00C53DB3">
        <w:rPr>
          <w:rFonts w:ascii="Arial" w:hAnsi="Arial" w:cs="Arial"/>
          <w:b w:val="0"/>
          <w:color w:val="333333"/>
        </w:rPr>
        <w:t xml:space="preserve">pisode of care </w:t>
      </w:r>
      <w:r w:rsidR="00B65A2A" w:rsidRPr="00BA2072">
        <w:rPr>
          <w:rFonts w:ascii="Arial" w:hAnsi="Arial" w:cs="Arial"/>
          <w:b w:val="0"/>
          <w:color w:val="333333"/>
        </w:rPr>
        <w:t xml:space="preserve">occurs in a facility listed in table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_Ref183319074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9F48C4" w:rsidRPr="009F48C4">
        <w:rPr>
          <w:rFonts w:ascii="Arial" w:hAnsi="Arial" w:cs="Arial"/>
          <w:b w:val="0"/>
          <w:color w:val="333333"/>
          <w:highlight w:val="lightGray"/>
        </w:rPr>
        <w:t>5.2.8</w:t>
      </w:r>
      <w:r w:rsidR="001E18AC" w:rsidRPr="00BA2072">
        <w:rPr>
          <w:rFonts w:ascii="Arial" w:hAnsi="Arial" w:cs="Arial"/>
          <w:highlight w:val="lightGray"/>
        </w:rPr>
        <w:fldChar w:fldCharType="end"/>
      </w:r>
      <w:r w:rsidR="00B65A2A" w:rsidRPr="00BA2072">
        <w:rPr>
          <w:rFonts w:ascii="Arial" w:hAnsi="Arial" w:cs="Arial"/>
          <w:b w:val="0"/>
          <w:bCs/>
          <w:color w:val="333333"/>
        </w:rPr>
        <w:t>, and is not neonatal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_Ref183319090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9F48C4" w:rsidRPr="009F48C4">
        <w:rPr>
          <w:rFonts w:ascii="Arial" w:hAnsi="Arial" w:cs="Arial"/>
          <w:b w:val="0"/>
          <w:bCs/>
          <w:color w:val="333333"/>
          <w:highlight w:val="lightGray"/>
        </w:rPr>
        <w:t>5.2.11</w:t>
      </w:r>
      <w:r w:rsidR="001E18AC" w:rsidRPr="00BA2072">
        <w:rPr>
          <w:rFonts w:ascii="Arial" w:hAnsi="Arial" w:cs="Arial"/>
          <w:highlight w:val="lightGray"/>
        </w:rPr>
        <w:fldChar w:fldCharType="end"/>
      </w:r>
      <w:r w:rsidR="00B65A2A" w:rsidRPr="00BA2072">
        <w:rPr>
          <w:rFonts w:ascii="Arial" w:hAnsi="Arial" w:cs="Arial"/>
          <w:b w:val="0"/>
          <w:bCs/>
          <w:color w:val="333333"/>
        </w:rPr>
        <w:t>),</w:t>
      </w:r>
      <w:r w:rsidR="00B65A2A" w:rsidRPr="00BA2072">
        <w:rPr>
          <w:rFonts w:ascii="Arial" w:hAnsi="Arial" w:cs="Arial"/>
          <w:b w:val="0"/>
          <w:color w:val="333333"/>
        </w:rPr>
        <w:t xml:space="preserve"> sameday chorion</w:t>
      </w:r>
      <w:r w:rsidR="00B8650A" w:rsidRPr="00BA2072">
        <w:rPr>
          <w:rFonts w:ascii="Arial" w:hAnsi="Arial" w:cs="Arial"/>
          <w:b w:val="0"/>
          <w:color w:val="333333"/>
        </w:rPr>
        <w:t>ic</w:t>
      </w:r>
      <w:r w:rsidR="00B65A2A" w:rsidRPr="00BA2072">
        <w:rPr>
          <w:rFonts w:ascii="Arial" w:hAnsi="Arial" w:cs="Arial"/>
          <w:b w:val="0"/>
          <w:color w:val="333333"/>
        </w:rPr>
        <w:t xml:space="preserve"> vill</w:t>
      </w:r>
      <w:r w:rsidR="00B8650A" w:rsidRPr="00BA2072">
        <w:rPr>
          <w:rFonts w:ascii="Arial" w:hAnsi="Arial" w:cs="Arial"/>
          <w:b w:val="0"/>
          <w:color w:val="333333"/>
        </w:rPr>
        <w:t>u</w:t>
      </w:r>
      <w:r w:rsidR="00B65A2A" w:rsidRPr="00BA2072">
        <w:rPr>
          <w:rFonts w:ascii="Arial" w:hAnsi="Arial" w:cs="Arial"/>
          <w:b w:val="0"/>
          <w:color w:val="333333"/>
        </w:rPr>
        <w:t xml:space="preserve">s sampling events are excluded from casemix purchasing. </w:t>
      </w:r>
    </w:p>
    <w:p w:rsidR="005E5376" w:rsidRPr="00BA2072" w:rsidRDefault="005E5376" w:rsidP="00B65A2A">
      <w:pPr>
        <w:pStyle w:val="BodyText"/>
        <w:rPr>
          <w:rFonts w:ascii="Arial" w:hAnsi="Arial" w:cs="Arial"/>
          <w:b w:val="0"/>
          <w:color w:val="333333"/>
        </w:rPr>
      </w:pPr>
    </w:p>
    <w:p w:rsidR="00B65A2A" w:rsidRPr="00BA2072" w:rsidRDefault="00B65A2A" w:rsidP="00B65A2A">
      <w:pPr>
        <w:pStyle w:val="BodyText"/>
        <w:rPr>
          <w:rFonts w:ascii="Arial" w:hAnsi="Arial" w:cs="Arial"/>
          <w:b w:val="0"/>
          <w:color w:val="333333"/>
        </w:rPr>
      </w:pPr>
      <w:r w:rsidRPr="00BA2072">
        <w:rPr>
          <w:rFonts w:ascii="Arial" w:hAnsi="Arial" w:cs="Arial"/>
          <w:b w:val="0"/>
          <w:color w:val="333333"/>
        </w:rPr>
        <w:t>These event</w:t>
      </w:r>
      <w:r w:rsidR="00C53DB3">
        <w:rPr>
          <w:rFonts w:ascii="Arial" w:hAnsi="Arial" w:cs="Arial"/>
          <w:b w:val="0"/>
          <w:color w:val="333333"/>
        </w:rPr>
        <w:t xml:space="preserve"> records </w:t>
      </w:r>
      <w:r w:rsidRPr="00BA2072">
        <w:rPr>
          <w:rFonts w:ascii="Arial" w:hAnsi="Arial" w:cs="Arial"/>
          <w:b w:val="0"/>
          <w:color w:val="333333"/>
        </w:rPr>
        <w:t>are tested for by checking that:</w:t>
      </w:r>
    </w:p>
    <w:p w:rsidR="00B65A2A" w:rsidRPr="00BA2072" w:rsidRDefault="00B65A2A" w:rsidP="00B65A2A">
      <w:pPr>
        <w:ind w:firstLine="360"/>
        <w:outlineLvl w:val="0"/>
        <w:rPr>
          <w:rFonts w:ascii="Arial" w:hAnsi="Arial" w:cs="Arial"/>
          <w:color w:val="333333"/>
        </w:rPr>
      </w:pPr>
      <w:r w:rsidRPr="00BA2072">
        <w:rPr>
          <w:rFonts w:ascii="Arial" w:hAnsi="Arial" w:cs="Arial"/>
          <w:color w:val="333333"/>
        </w:rPr>
        <w:t>The admission and discharge dates are the same</w:t>
      </w:r>
    </w:p>
    <w:p w:rsidR="00B65A2A" w:rsidRPr="00BA2072" w:rsidRDefault="00B65A2A" w:rsidP="00B65A2A">
      <w:pPr>
        <w:ind w:left="720"/>
        <w:rPr>
          <w:rFonts w:ascii="Arial" w:hAnsi="Arial" w:cs="Arial"/>
          <w:color w:val="333333"/>
        </w:rPr>
      </w:pPr>
      <w:r w:rsidRPr="00BA2072">
        <w:rPr>
          <w:rFonts w:ascii="Arial" w:hAnsi="Arial" w:cs="Arial"/>
          <w:color w:val="333333"/>
        </w:rPr>
        <w:t>AND</w:t>
      </w:r>
    </w:p>
    <w:p w:rsidR="00B65A2A" w:rsidRPr="00BA2072" w:rsidRDefault="00B65A2A" w:rsidP="00B65A2A">
      <w:pPr>
        <w:ind w:firstLine="360"/>
        <w:outlineLvl w:val="0"/>
        <w:rPr>
          <w:rFonts w:ascii="Arial" w:hAnsi="Arial" w:cs="Arial"/>
          <w:color w:val="333333"/>
        </w:rPr>
      </w:pPr>
      <w:r w:rsidRPr="00BA2072">
        <w:rPr>
          <w:rFonts w:ascii="Arial" w:hAnsi="Arial" w:cs="Arial"/>
          <w:color w:val="333333"/>
        </w:rPr>
        <w:t>The first procedure code is 1660300 [1330]</w:t>
      </w:r>
      <w:r w:rsidR="00B2451A">
        <w:rPr>
          <w:rFonts w:ascii="Arial" w:hAnsi="Arial" w:cs="Arial"/>
          <w:color w:val="333333"/>
        </w:rPr>
        <w:t xml:space="preserve"> </w:t>
      </w:r>
      <w:r w:rsidR="000D57FB" w:rsidRPr="00BA2072">
        <w:rPr>
          <w:rFonts w:ascii="Arial" w:hAnsi="Arial" w:cs="Arial"/>
          <w:i/>
          <w:color w:val="333333"/>
        </w:rPr>
        <w:t>Chorionic villus sampling</w:t>
      </w:r>
      <w:r w:rsidRPr="00BA2072">
        <w:rPr>
          <w:rFonts w:ascii="Arial" w:hAnsi="Arial" w:cs="Arial"/>
          <w:color w:val="333333"/>
        </w:rPr>
        <w:t>.</w:t>
      </w:r>
    </w:p>
    <w:p w:rsidR="00892189" w:rsidRDefault="00892189" w:rsidP="00B65A2A">
      <w:pPr>
        <w:rPr>
          <w:rFonts w:ascii="Arial" w:hAnsi="Arial" w:cs="Arial"/>
        </w:rPr>
      </w:pPr>
    </w:p>
    <w:p w:rsidR="00B65A2A" w:rsidRPr="00BA2072" w:rsidRDefault="00B65A2A" w:rsidP="00990412">
      <w:pPr>
        <w:pStyle w:val="Heading3"/>
      </w:pPr>
      <w:bookmarkStart w:id="586" w:name="_Ref339277811"/>
      <w:bookmarkStart w:id="587" w:name="_Toc431453019"/>
      <w:r w:rsidRPr="00BA2072">
        <w:t xml:space="preserve">Rhesus Isoimmunisation and </w:t>
      </w:r>
      <w:r w:rsidR="004F7DED" w:rsidRPr="00BA2072">
        <w:t>O</w:t>
      </w:r>
      <w:r w:rsidRPr="00BA2072">
        <w:t>t</w:t>
      </w:r>
      <w:r w:rsidR="004F7DED" w:rsidRPr="00BA2072">
        <w:t>her Isoimmunisation</w:t>
      </w:r>
      <w:r w:rsidRPr="00BA2072">
        <w:t xml:space="preserve"> (W03007)</w:t>
      </w:r>
      <w:bookmarkEnd w:id="586"/>
      <w:bookmarkEnd w:id="587"/>
    </w:p>
    <w:p w:rsidR="00B65A2A" w:rsidRPr="00BA2072" w:rsidRDefault="00473DD5" w:rsidP="005F4A5B">
      <w:pPr>
        <w:pStyle w:val="BodyText"/>
        <w:rPr>
          <w:rFonts w:ascii="Arial" w:hAnsi="Arial" w:cs="Arial"/>
          <w:b w:val="0"/>
          <w:color w:val="333333"/>
        </w:rPr>
      </w:pPr>
      <w:r w:rsidRPr="00BA2072">
        <w:rPr>
          <w:rFonts w:ascii="Arial" w:hAnsi="Arial" w:cs="Arial"/>
          <w:b w:val="0"/>
          <w:color w:val="333333"/>
        </w:rPr>
        <w:t>For event</w:t>
      </w:r>
      <w:r w:rsidR="00C53DB3">
        <w:rPr>
          <w:rFonts w:ascii="Arial" w:hAnsi="Arial" w:cs="Arial"/>
          <w:b w:val="0"/>
          <w:color w:val="333333"/>
        </w:rPr>
        <w:t xml:space="preserve"> record</w:t>
      </w:r>
      <w:r w:rsidRPr="00BA2072">
        <w:rPr>
          <w:rFonts w:ascii="Arial" w:hAnsi="Arial" w:cs="Arial"/>
          <w:b w:val="0"/>
          <w:color w:val="333333"/>
        </w:rPr>
        <w:t>s where the H</w:t>
      </w:r>
      <w:r w:rsidR="00B65A2A" w:rsidRPr="00BA2072">
        <w:rPr>
          <w:rFonts w:ascii="Arial" w:hAnsi="Arial" w:cs="Arial"/>
          <w:b w:val="0"/>
          <w:color w:val="333333"/>
        </w:rPr>
        <w:t xml:space="preserve">ealth </w:t>
      </w:r>
      <w:r w:rsidRPr="00BA2072">
        <w:rPr>
          <w:rFonts w:ascii="Arial" w:hAnsi="Arial" w:cs="Arial"/>
          <w:b w:val="0"/>
          <w:color w:val="333333"/>
        </w:rPr>
        <w:t>S</w:t>
      </w:r>
      <w:r w:rsidR="00B65A2A" w:rsidRPr="00BA2072">
        <w:rPr>
          <w:rFonts w:ascii="Arial" w:hAnsi="Arial" w:cs="Arial"/>
          <w:b w:val="0"/>
          <w:color w:val="333333"/>
        </w:rPr>
        <w:t xml:space="preserve">peciality </w:t>
      </w:r>
      <w:r w:rsidRPr="00BA2072">
        <w:rPr>
          <w:rFonts w:ascii="Arial" w:hAnsi="Arial" w:cs="Arial"/>
          <w:b w:val="0"/>
          <w:color w:val="333333"/>
        </w:rPr>
        <w:t>C</w:t>
      </w:r>
      <w:r w:rsidR="00B65A2A" w:rsidRPr="00BA2072">
        <w:rPr>
          <w:rFonts w:ascii="Arial" w:hAnsi="Arial" w:cs="Arial"/>
          <w:b w:val="0"/>
          <w:color w:val="333333"/>
        </w:rPr>
        <w:t xml:space="preserve">ode </w:t>
      </w:r>
      <w:r w:rsidR="00CD0F1C" w:rsidRPr="00BA2072">
        <w:rPr>
          <w:rFonts w:ascii="Arial" w:hAnsi="Arial" w:cs="Arial"/>
          <w:b w:val="0"/>
          <w:color w:val="333333"/>
        </w:rPr>
        <w:t xml:space="preserve">starts with P and </w:t>
      </w:r>
      <w:r w:rsidR="00C53DB3">
        <w:rPr>
          <w:rFonts w:ascii="Arial" w:hAnsi="Arial" w:cs="Arial"/>
          <w:b w:val="0"/>
          <w:color w:val="333333"/>
        </w:rPr>
        <w:t xml:space="preserve">are </w:t>
      </w:r>
      <w:r w:rsidR="00B65A2A" w:rsidRPr="00BA2072">
        <w:rPr>
          <w:rFonts w:ascii="Arial" w:hAnsi="Arial" w:cs="Arial"/>
          <w:b w:val="0"/>
          <w:color w:val="333333"/>
        </w:rPr>
        <w:t>not P50 and the e</w:t>
      </w:r>
      <w:r w:rsidR="00C53DB3">
        <w:rPr>
          <w:rFonts w:ascii="Arial" w:hAnsi="Arial" w:cs="Arial"/>
          <w:b w:val="0"/>
          <w:color w:val="333333"/>
        </w:rPr>
        <w:t>pisode of care</w:t>
      </w:r>
      <w:r w:rsidR="00B65A2A" w:rsidRPr="00BA2072">
        <w:rPr>
          <w:rFonts w:ascii="Arial" w:hAnsi="Arial" w:cs="Arial"/>
          <w:b w:val="0"/>
          <w:color w:val="333333"/>
        </w:rPr>
        <w:t xml:space="preserve"> occurs in a facility listed in table </w:t>
      </w:r>
      <w:r w:rsidR="001E18AC" w:rsidRPr="003A7BC8">
        <w:rPr>
          <w:rFonts w:ascii="Arial" w:hAnsi="Arial" w:cs="Arial"/>
          <w:b w:val="0"/>
          <w:highlight w:val="lightGray"/>
        </w:rPr>
        <w:fldChar w:fldCharType="begin"/>
      </w:r>
      <w:r w:rsidR="001E18AC" w:rsidRPr="003A7BC8">
        <w:rPr>
          <w:rFonts w:ascii="Arial" w:hAnsi="Arial" w:cs="Arial"/>
          <w:b w:val="0"/>
          <w:highlight w:val="lightGray"/>
        </w:rPr>
        <w:instrText xml:space="preserve"> REF _Ref183319107 \r \h  \* MERGEFORMAT </w:instrText>
      </w:r>
      <w:r w:rsidR="001E18AC" w:rsidRPr="003A7BC8">
        <w:rPr>
          <w:rFonts w:ascii="Arial" w:hAnsi="Arial" w:cs="Arial"/>
          <w:b w:val="0"/>
          <w:highlight w:val="lightGray"/>
        </w:rPr>
      </w:r>
      <w:r w:rsidR="001E18AC" w:rsidRPr="003A7BC8">
        <w:rPr>
          <w:rFonts w:ascii="Arial" w:hAnsi="Arial" w:cs="Arial"/>
          <w:b w:val="0"/>
          <w:highlight w:val="lightGray"/>
        </w:rPr>
        <w:fldChar w:fldCharType="separate"/>
      </w:r>
      <w:r w:rsidR="009F48C4">
        <w:rPr>
          <w:rFonts w:ascii="Arial" w:hAnsi="Arial" w:cs="Arial"/>
          <w:b w:val="0"/>
          <w:highlight w:val="lightGray"/>
        </w:rPr>
        <w:t>5.2.8</w:t>
      </w:r>
      <w:r w:rsidR="001E18AC" w:rsidRPr="003A7BC8">
        <w:rPr>
          <w:rFonts w:ascii="Arial" w:hAnsi="Arial" w:cs="Arial"/>
          <w:b w:val="0"/>
          <w:highlight w:val="lightGray"/>
        </w:rPr>
        <w:fldChar w:fldCharType="end"/>
      </w:r>
      <w:r w:rsidR="00B65A2A" w:rsidRPr="003A7BC8">
        <w:rPr>
          <w:rFonts w:ascii="Arial" w:hAnsi="Arial" w:cs="Arial"/>
          <w:b w:val="0"/>
          <w:color w:val="333333"/>
        </w:rPr>
        <w:t>,</w:t>
      </w:r>
      <w:r w:rsidR="00B65A2A" w:rsidRPr="00BA2072">
        <w:rPr>
          <w:rFonts w:ascii="Arial" w:hAnsi="Arial" w:cs="Arial"/>
          <w:b w:val="0"/>
          <w:color w:val="333333"/>
        </w:rPr>
        <w:t xml:space="preserve"> and is not neonatal (</w:t>
      </w:r>
      <w:r w:rsidR="001E18AC" w:rsidRPr="00780A83">
        <w:rPr>
          <w:rFonts w:ascii="Arial" w:hAnsi="Arial" w:cs="Arial"/>
          <w:highlight w:val="lightGray"/>
        </w:rPr>
        <w:fldChar w:fldCharType="begin"/>
      </w:r>
      <w:r w:rsidR="001E18AC" w:rsidRPr="00780A83">
        <w:rPr>
          <w:rFonts w:ascii="Arial" w:hAnsi="Arial" w:cs="Arial"/>
          <w:highlight w:val="lightGray"/>
        </w:rPr>
        <w:instrText xml:space="preserve"> REF _Ref183319128 \r \h  \* MERGEFORMAT </w:instrText>
      </w:r>
      <w:r w:rsidR="001E18AC" w:rsidRPr="00780A83">
        <w:rPr>
          <w:rFonts w:ascii="Arial" w:hAnsi="Arial" w:cs="Arial"/>
          <w:highlight w:val="lightGray"/>
        </w:rPr>
      </w:r>
      <w:r w:rsidR="001E18AC" w:rsidRPr="00780A83">
        <w:rPr>
          <w:rFonts w:ascii="Arial" w:hAnsi="Arial" w:cs="Arial"/>
          <w:highlight w:val="lightGray"/>
        </w:rPr>
        <w:fldChar w:fldCharType="separate"/>
      </w:r>
      <w:r w:rsidR="009F48C4" w:rsidRPr="009F48C4">
        <w:rPr>
          <w:rFonts w:ascii="Arial" w:hAnsi="Arial" w:cs="Arial"/>
          <w:b w:val="0"/>
          <w:color w:val="333333"/>
          <w:highlight w:val="lightGray"/>
        </w:rPr>
        <w:t>5.2.11</w:t>
      </w:r>
      <w:r w:rsidR="001E18AC" w:rsidRPr="00780A83">
        <w:rPr>
          <w:rFonts w:ascii="Arial" w:hAnsi="Arial" w:cs="Arial"/>
          <w:highlight w:val="lightGray"/>
        </w:rPr>
        <w:fldChar w:fldCharType="end"/>
      </w:r>
      <w:r w:rsidR="00B65A2A" w:rsidRPr="00BA2072">
        <w:rPr>
          <w:rFonts w:ascii="Arial" w:hAnsi="Arial" w:cs="Arial"/>
          <w:b w:val="0"/>
          <w:color w:val="333333"/>
        </w:rPr>
        <w:t>), sameday rhesus isoimmunisation events are excluded from casemix purchasing.</w:t>
      </w:r>
    </w:p>
    <w:p w:rsidR="00432AC8" w:rsidRPr="00BA2072" w:rsidRDefault="00432AC8" w:rsidP="005F4A5B">
      <w:pPr>
        <w:pStyle w:val="BodyText"/>
        <w:rPr>
          <w:rFonts w:ascii="Arial" w:hAnsi="Arial" w:cs="Arial"/>
          <w:b w:val="0"/>
          <w:color w:val="333333"/>
        </w:rPr>
      </w:pPr>
    </w:p>
    <w:p w:rsidR="00B65A2A" w:rsidRPr="00BA2072" w:rsidRDefault="00B65A2A" w:rsidP="00B65A2A">
      <w:pPr>
        <w:rPr>
          <w:rFonts w:ascii="Arial" w:hAnsi="Arial" w:cs="Arial"/>
          <w:color w:val="333333"/>
        </w:rPr>
      </w:pPr>
      <w:r w:rsidRPr="00BA2072">
        <w:rPr>
          <w:rFonts w:ascii="Arial" w:hAnsi="Arial" w:cs="Arial"/>
          <w:color w:val="333333"/>
        </w:rPr>
        <w:t>These event</w:t>
      </w:r>
      <w:r w:rsidR="00C53DB3">
        <w:rPr>
          <w:rFonts w:ascii="Arial" w:hAnsi="Arial" w:cs="Arial"/>
          <w:color w:val="333333"/>
        </w:rPr>
        <w:t xml:space="preserve"> record</w:t>
      </w:r>
      <w:r w:rsidRPr="00BA2072">
        <w:rPr>
          <w:rFonts w:ascii="Arial" w:hAnsi="Arial" w:cs="Arial"/>
          <w:color w:val="333333"/>
        </w:rPr>
        <w:t>s are tested for by checking that:</w:t>
      </w:r>
    </w:p>
    <w:p w:rsidR="00B65A2A" w:rsidRPr="00BA2072" w:rsidRDefault="00B65A2A" w:rsidP="00B65A2A">
      <w:pPr>
        <w:ind w:firstLine="360"/>
        <w:outlineLvl w:val="0"/>
        <w:rPr>
          <w:rFonts w:ascii="Arial" w:hAnsi="Arial" w:cs="Arial"/>
          <w:color w:val="333333"/>
        </w:rPr>
      </w:pPr>
      <w:r w:rsidRPr="00BA2072">
        <w:rPr>
          <w:rFonts w:ascii="Arial" w:hAnsi="Arial" w:cs="Arial"/>
          <w:color w:val="333333"/>
        </w:rPr>
        <w:t>The admission and discharge dates are the same</w:t>
      </w:r>
    </w:p>
    <w:p w:rsidR="00B65A2A" w:rsidRPr="00BA2072" w:rsidRDefault="00B65A2A" w:rsidP="00B65A2A">
      <w:pPr>
        <w:ind w:left="720"/>
        <w:rPr>
          <w:rFonts w:ascii="Arial" w:hAnsi="Arial" w:cs="Arial"/>
          <w:color w:val="333333"/>
        </w:rPr>
      </w:pPr>
      <w:r w:rsidRPr="00BA2072">
        <w:rPr>
          <w:rFonts w:ascii="Arial" w:hAnsi="Arial" w:cs="Arial"/>
          <w:color w:val="333333"/>
        </w:rPr>
        <w:t>AND</w:t>
      </w:r>
    </w:p>
    <w:p w:rsidR="00B65A2A" w:rsidRDefault="00B65A2A" w:rsidP="00900DF8">
      <w:pPr>
        <w:ind w:left="360"/>
        <w:outlineLvl w:val="0"/>
        <w:rPr>
          <w:rFonts w:ascii="Arial" w:hAnsi="Arial" w:cs="Arial"/>
          <w:color w:val="333333"/>
        </w:rPr>
      </w:pPr>
      <w:r w:rsidRPr="00BA2072">
        <w:rPr>
          <w:rFonts w:ascii="Arial" w:hAnsi="Arial" w:cs="Arial"/>
          <w:color w:val="333333"/>
        </w:rPr>
        <w:t>The principal diagnosis code is in the range: (O360</w:t>
      </w:r>
      <w:r w:rsidR="00B2451A">
        <w:rPr>
          <w:rFonts w:ascii="Arial" w:hAnsi="Arial" w:cs="Arial"/>
          <w:color w:val="333333"/>
        </w:rPr>
        <w:t xml:space="preserve"> </w:t>
      </w:r>
      <w:r w:rsidR="00900DF8" w:rsidRPr="00BA2072">
        <w:rPr>
          <w:rFonts w:ascii="Arial" w:hAnsi="Arial" w:cs="Arial"/>
          <w:i/>
          <w:color w:val="333333"/>
        </w:rPr>
        <w:t>Maternal care for rhesus isoimmunisation</w:t>
      </w:r>
      <w:r w:rsidRPr="00BA2072">
        <w:rPr>
          <w:rFonts w:ascii="Arial" w:hAnsi="Arial" w:cs="Arial"/>
          <w:color w:val="333333"/>
        </w:rPr>
        <w:t>, O361</w:t>
      </w:r>
      <w:r w:rsidR="00B2451A">
        <w:rPr>
          <w:rFonts w:ascii="Arial" w:hAnsi="Arial" w:cs="Arial"/>
          <w:color w:val="333333"/>
        </w:rPr>
        <w:t xml:space="preserve"> </w:t>
      </w:r>
      <w:r w:rsidR="00900DF8" w:rsidRPr="00BA2072">
        <w:rPr>
          <w:rFonts w:ascii="Arial" w:hAnsi="Arial" w:cs="Arial"/>
          <w:i/>
          <w:color w:val="333333"/>
        </w:rPr>
        <w:t>Maternal care for other isoimmunisation</w:t>
      </w:r>
      <w:r w:rsidRPr="00BA2072">
        <w:rPr>
          <w:rFonts w:ascii="Arial" w:hAnsi="Arial" w:cs="Arial"/>
          <w:color w:val="333333"/>
        </w:rPr>
        <w:t>).</w:t>
      </w:r>
    </w:p>
    <w:p w:rsidR="008614AD" w:rsidRPr="00BA2072" w:rsidRDefault="008614AD" w:rsidP="00900DF8">
      <w:pPr>
        <w:ind w:left="360"/>
        <w:outlineLvl w:val="0"/>
        <w:rPr>
          <w:rFonts w:ascii="Arial" w:hAnsi="Arial" w:cs="Arial"/>
          <w:color w:val="333333"/>
        </w:rPr>
      </w:pPr>
    </w:p>
    <w:p w:rsidR="00B65A2A" w:rsidRPr="00BA2072" w:rsidRDefault="00B65A2A" w:rsidP="00990412">
      <w:pPr>
        <w:pStyle w:val="Heading3"/>
      </w:pPr>
      <w:bookmarkStart w:id="588" w:name="_Ref183318937"/>
      <w:bookmarkStart w:id="589" w:name="_Toc431453020"/>
      <w:r w:rsidRPr="00BA2072">
        <w:t xml:space="preserve">Lactation </w:t>
      </w:r>
      <w:r w:rsidR="00F03E43" w:rsidRPr="00BA2072">
        <w:t>D</w:t>
      </w:r>
      <w:r w:rsidRPr="00BA2072">
        <w:t xml:space="preserve">isorders </w:t>
      </w:r>
      <w:r w:rsidR="00F03E43" w:rsidRPr="00BA2072">
        <w:t>A</w:t>
      </w:r>
      <w:r w:rsidRPr="00BA2072">
        <w:t>ssoci</w:t>
      </w:r>
      <w:r w:rsidR="00F03E43" w:rsidRPr="00BA2072">
        <w:t>ated with C</w:t>
      </w:r>
      <w:r w:rsidRPr="00BA2072">
        <w:t>hildbirth (W03010)</w:t>
      </w:r>
      <w:bookmarkEnd w:id="588"/>
      <w:bookmarkEnd w:id="589"/>
    </w:p>
    <w:p w:rsidR="00B65A2A" w:rsidRPr="00BA2072" w:rsidRDefault="00473DD5" w:rsidP="00B65A2A">
      <w:pPr>
        <w:pStyle w:val="BodyText"/>
        <w:rPr>
          <w:rFonts w:ascii="Arial" w:hAnsi="Arial" w:cs="Arial"/>
          <w:b w:val="0"/>
          <w:color w:val="333333"/>
        </w:rPr>
      </w:pPr>
      <w:r w:rsidRPr="00BA2072">
        <w:rPr>
          <w:rFonts w:ascii="Arial" w:hAnsi="Arial" w:cs="Arial"/>
          <w:b w:val="0"/>
          <w:color w:val="333333"/>
        </w:rPr>
        <w:t>For event</w:t>
      </w:r>
      <w:r w:rsidR="00C53DB3">
        <w:rPr>
          <w:rFonts w:ascii="Arial" w:hAnsi="Arial" w:cs="Arial"/>
          <w:b w:val="0"/>
          <w:color w:val="333333"/>
        </w:rPr>
        <w:t xml:space="preserve"> record</w:t>
      </w:r>
      <w:r w:rsidRPr="00BA2072">
        <w:rPr>
          <w:rFonts w:ascii="Arial" w:hAnsi="Arial" w:cs="Arial"/>
          <w:b w:val="0"/>
          <w:color w:val="333333"/>
        </w:rPr>
        <w:t>s where the Health S</w:t>
      </w:r>
      <w:r w:rsidR="00B65A2A" w:rsidRPr="00BA2072">
        <w:rPr>
          <w:rFonts w:ascii="Arial" w:hAnsi="Arial" w:cs="Arial"/>
          <w:b w:val="0"/>
          <w:color w:val="333333"/>
        </w:rPr>
        <w:t xml:space="preserve">peciality </w:t>
      </w:r>
      <w:r w:rsidRPr="00BA2072">
        <w:rPr>
          <w:rFonts w:ascii="Arial" w:hAnsi="Arial" w:cs="Arial"/>
          <w:b w:val="0"/>
          <w:color w:val="333333"/>
        </w:rPr>
        <w:t>C</w:t>
      </w:r>
      <w:r w:rsidR="00B65A2A" w:rsidRPr="00BA2072">
        <w:rPr>
          <w:rFonts w:ascii="Arial" w:hAnsi="Arial" w:cs="Arial"/>
          <w:b w:val="0"/>
          <w:color w:val="333333"/>
        </w:rPr>
        <w:t xml:space="preserve">ode </w:t>
      </w:r>
      <w:r w:rsidR="00CD0F1C" w:rsidRPr="00BA2072">
        <w:rPr>
          <w:rFonts w:ascii="Arial" w:hAnsi="Arial" w:cs="Arial"/>
          <w:b w:val="0"/>
          <w:color w:val="333333"/>
        </w:rPr>
        <w:t xml:space="preserve">starts with P and </w:t>
      </w:r>
      <w:r w:rsidR="00C53DB3">
        <w:rPr>
          <w:rFonts w:ascii="Arial" w:hAnsi="Arial" w:cs="Arial"/>
          <w:b w:val="0"/>
          <w:color w:val="333333"/>
        </w:rPr>
        <w:t xml:space="preserve">are </w:t>
      </w:r>
      <w:r w:rsidR="00CD0F1C" w:rsidRPr="00BA2072">
        <w:rPr>
          <w:rFonts w:ascii="Arial" w:hAnsi="Arial" w:cs="Arial"/>
          <w:b w:val="0"/>
          <w:color w:val="333333"/>
        </w:rPr>
        <w:t>not P50 a</w:t>
      </w:r>
      <w:r w:rsidR="00B65A2A" w:rsidRPr="00BA2072">
        <w:rPr>
          <w:rFonts w:ascii="Arial" w:hAnsi="Arial" w:cs="Arial"/>
          <w:b w:val="0"/>
          <w:color w:val="333333"/>
        </w:rPr>
        <w:t xml:space="preserve">nd the event occurs in a facility listed in table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_Ref183319143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9F48C4" w:rsidRPr="009F48C4">
        <w:rPr>
          <w:rFonts w:ascii="Arial" w:hAnsi="Arial" w:cs="Arial"/>
          <w:b w:val="0"/>
          <w:color w:val="333333"/>
          <w:highlight w:val="lightGray"/>
        </w:rPr>
        <w:t>5.2.8</w:t>
      </w:r>
      <w:r w:rsidR="001E18AC" w:rsidRPr="00BA2072">
        <w:rPr>
          <w:rFonts w:ascii="Arial" w:hAnsi="Arial" w:cs="Arial"/>
          <w:highlight w:val="lightGray"/>
        </w:rPr>
        <w:fldChar w:fldCharType="end"/>
      </w:r>
      <w:r w:rsidR="00B65A2A" w:rsidRPr="00BA2072">
        <w:rPr>
          <w:rFonts w:ascii="Arial" w:hAnsi="Arial" w:cs="Arial"/>
          <w:b w:val="0"/>
          <w:bCs/>
          <w:color w:val="333333"/>
        </w:rPr>
        <w:t>, and is not neonatal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_Ref183319155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9F48C4" w:rsidRPr="009F48C4">
        <w:rPr>
          <w:rFonts w:ascii="Arial" w:hAnsi="Arial" w:cs="Arial"/>
          <w:b w:val="0"/>
          <w:bCs/>
          <w:color w:val="333333"/>
          <w:highlight w:val="lightGray"/>
        </w:rPr>
        <w:t>5.2.11</w:t>
      </w:r>
      <w:r w:rsidR="001E18AC" w:rsidRPr="00BA2072">
        <w:rPr>
          <w:rFonts w:ascii="Arial" w:hAnsi="Arial" w:cs="Arial"/>
          <w:highlight w:val="lightGray"/>
        </w:rPr>
        <w:fldChar w:fldCharType="end"/>
      </w:r>
      <w:r w:rsidR="00B65A2A" w:rsidRPr="00BA2072">
        <w:rPr>
          <w:rFonts w:ascii="Arial" w:hAnsi="Arial" w:cs="Arial"/>
          <w:b w:val="0"/>
          <w:bCs/>
          <w:color w:val="333333"/>
        </w:rPr>
        <w:t>),</w:t>
      </w:r>
      <w:r w:rsidR="000D57FB" w:rsidRPr="00BA2072">
        <w:rPr>
          <w:rFonts w:ascii="Arial" w:hAnsi="Arial" w:cs="Arial"/>
          <w:b w:val="0"/>
          <w:bCs/>
          <w:color w:val="333333"/>
        </w:rPr>
        <w:t xml:space="preserve"> </w:t>
      </w:r>
      <w:r w:rsidR="00B65A2A" w:rsidRPr="00BA2072">
        <w:rPr>
          <w:rFonts w:ascii="Arial" w:hAnsi="Arial" w:cs="Arial"/>
          <w:b w:val="0"/>
          <w:color w:val="333333"/>
        </w:rPr>
        <w:t>sameday lactation events are excluded from casemix purchasing.</w:t>
      </w:r>
    </w:p>
    <w:p w:rsidR="002A1221" w:rsidRPr="00BA2072" w:rsidRDefault="002A1221" w:rsidP="002A1221">
      <w:pPr>
        <w:pStyle w:val="DefinitionList"/>
        <w:rPr>
          <w:rFonts w:ascii="Arial" w:hAnsi="Arial" w:cs="Arial"/>
          <w:color w:val="333333"/>
          <w:lang w:val="en-NZ"/>
        </w:rPr>
      </w:pPr>
    </w:p>
    <w:p w:rsidR="00B65A2A" w:rsidRPr="00BA2072" w:rsidRDefault="00B65A2A" w:rsidP="00B65A2A">
      <w:pPr>
        <w:rPr>
          <w:rFonts w:ascii="Arial" w:hAnsi="Arial" w:cs="Arial"/>
          <w:color w:val="333333"/>
        </w:rPr>
      </w:pPr>
      <w:r w:rsidRPr="00BA2072">
        <w:rPr>
          <w:rFonts w:ascii="Arial" w:hAnsi="Arial" w:cs="Arial"/>
          <w:color w:val="333333"/>
        </w:rPr>
        <w:t>These event</w:t>
      </w:r>
      <w:r w:rsidR="00C53DB3">
        <w:rPr>
          <w:rFonts w:ascii="Arial" w:hAnsi="Arial" w:cs="Arial"/>
          <w:color w:val="333333"/>
        </w:rPr>
        <w:t xml:space="preserve"> record</w:t>
      </w:r>
      <w:r w:rsidRPr="00BA2072">
        <w:rPr>
          <w:rFonts w:ascii="Arial" w:hAnsi="Arial" w:cs="Arial"/>
          <w:color w:val="333333"/>
        </w:rPr>
        <w:t>s are tested for by checking that:</w:t>
      </w:r>
    </w:p>
    <w:p w:rsidR="00B65A2A" w:rsidRPr="00BA2072" w:rsidRDefault="00B65A2A" w:rsidP="00B65A2A">
      <w:pPr>
        <w:ind w:firstLine="360"/>
        <w:outlineLvl w:val="0"/>
        <w:rPr>
          <w:rFonts w:ascii="Arial" w:hAnsi="Arial" w:cs="Arial"/>
          <w:color w:val="333333"/>
        </w:rPr>
      </w:pPr>
      <w:r w:rsidRPr="00BA2072">
        <w:rPr>
          <w:rFonts w:ascii="Arial" w:hAnsi="Arial" w:cs="Arial"/>
          <w:color w:val="333333"/>
        </w:rPr>
        <w:t>The admission and discharge dates are the same</w:t>
      </w:r>
    </w:p>
    <w:p w:rsidR="00B65A2A" w:rsidRPr="00BA2072" w:rsidRDefault="00B65A2A" w:rsidP="00B65A2A">
      <w:pPr>
        <w:ind w:left="720"/>
        <w:rPr>
          <w:rFonts w:ascii="Arial" w:hAnsi="Arial" w:cs="Arial"/>
          <w:color w:val="333333"/>
        </w:rPr>
      </w:pPr>
      <w:r w:rsidRPr="00BA2072">
        <w:rPr>
          <w:rFonts w:ascii="Arial" w:hAnsi="Arial" w:cs="Arial"/>
          <w:color w:val="333333"/>
        </w:rPr>
        <w:t>AND</w:t>
      </w:r>
    </w:p>
    <w:p w:rsidR="00B65A2A" w:rsidRDefault="00B65A2A" w:rsidP="00B65A2A">
      <w:pPr>
        <w:ind w:left="360"/>
        <w:outlineLvl w:val="0"/>
        <w:rPr>
          <w:rFonts w:ascii="Arial" w:hAnsi="Arial" w:cs="Arial"/>
          <w:color w:val="333333"/>
        </w:rPr>
      </w:pPr>
      <w:r w:rsidRPr="00BA2072">
        <w:rPr>
          <w:rFonts w:ascii="Arial" w:hAnsi="Arial" w:cs="Arial"/>
          <w:color w:val="333333"/>
        </w:rPr>
        <w:t>The principal diagnosis code is in the range: (O9230, O9231, O9240, O9241, O9250, O9251, O9260, O9261, O9270, O9271).</w:t>
      </w:r>
    </w:p>
    <w:p w:rsidR="006F680A" w:rsidRPr="00BA2072" w:rsidRDefault="006F680A" w:rsidP="00B65A2A">
      <w:pPr>
        <w:ind w:left="360"/>
        <w:outlineLvl w:val="0"/>
        <w:rPr>
          <w:rFonts w:ascii="Arial" w:hAnsi="Arial" w:cs="Arial"/>
          <w:color w:val="333333"/>
        </w:rPr>
      </w:pPr>
    </w:p>
    <w:p w:rsidR="00B65A2A" w:rsidRPr="00BA2072" w:rsidRDefault="00B65A2A" w:rsidP="00990412">
      <w:pPr>
        <w:pStyle w:val="Heading3"/>
      </w:pPr>
      <w:bookmarkStart w:id="590" w:name="_Ref369242773"/>
      <w:bookmarkStart w:id="591" w:name="_Toc431453021"/>
      <w:r w:rsidRPr="00BA2072">
        <w:t>Maternity Casemix</w:t>
      </w:r>
      <w:r w:rsidR="002E727F" w:rsidRPr="00BA2072">
        <w:t xml:space="preserve"> (W10.01)</w:t>
      </w:r>
      <w:bookmarkEnd w:id="590"/>
      <w:bookmarkEnd w:id="591"/>
    </w:p>
    <w:p w:rsidR="00B65A2A" w:rsidRPr="00BA2072" w:rsidRDefault="00B65A2A" w:rsidP="005F4A5B">
      <w:pPr>
        <w:rPr>
          <w:rFonts w:ascii="Arial" w:hAnsi="Arial" w:cs="Arial"/>
          <w:color w:val="333333"/>
        </w:rPr>
      </w:pPr>
      <w:r w:rsidRPr="00BA2072">
        <w:rPr>
          <w:rFonts w:ascii="Arial" w:hAnsi="Arial" w:cs="Arial"/>
          <w:color w:val="333333"/>
        </w:rPr>
        <w:t>All other event</w:t>
      </w:r>
      <w:r w:rsidR="00C53DB3">
        <w:rPr>
          <w:rFonts w:ascii="Arial" w:hAnsi="Arial" w:cs="Arial"/>
          <w:color w:val="333333"/>
        </w:rPr>
        <w:t xml:space="preserve"> record</w:t>
      </w:r>
      <w:r w:rsidRPr="00BA2072">
        <w:rPr>
          <w:rFonts w:ascii="Arial" w:hAnsi="Arial" w:cs="Arial"/>
          <w:color w:val="333333"/>
        </w:rPr>
        <w:t xml:space="preserve">s where the </w:t>
      </w:r>
      <w:r w:rsidR="00473DD5" w:rsidRPr="00BA2072">
        <w:rPr>
          <w:rFonts w:ascii="Arial" w:hAnsi="Arial" w:cs="Arial"/>
          <w:color w:val="333333"/>
        </w:rPr>
        <w:t>H</w:t>
      </w:r>
      <w:r w:rsidRPr="00BA2072">
        <w:rPr>
          <w:rFonts w:ascii="Arial" w:hAnsi="Arial" w:cs="Arial"/>
          <w:color w:val="333333"/>
        </w:rPr>
        <w:t xml:space="preserve">ealth </w:t>
      </w:r>
      <w:r w:rsidR="00473DD5" w:rsidRPr="00BA2072">
        <w:rPr>
          <w:rFonts w:ascii="Arial" w:hAnsi="Arial" w:cs="Arial"/>
          <w:color w:val="333333"/>
        </w:rPr>
        <w:t>S</w:t>
      </w:r>
      <w:r w:rsidRPr="00BA2072">
        <w:rPr>
          <w:rFonts w:ascii="Arial" w:hAnsi="Arial" w:cs="Arial"/>
          <w:color w:val="333333"/>
        </w:rPr>
        <w:t xml:space="preserve">peciality </w:t>
      </w:r>
      <w:r w:rsidR="00473DD5" w:rsidRPr="00BA2072">
        <w:rPr>
          <w:rFonts w:ascii="Arial" w:hAnsi="Arial" w:cs="Arial"/>
          <w:color w:val="333333"/>
        </w:rPr>
        <w:t>C</w:t>
      </w:r>
      <w:r w:rsidRPr="00BA2072">
        <w:rPr>
          <w:rFonts w:ascii="Arial" w:hAnsi="Arial" w:cs="Arial"/>
          <w:color w:val="333333"/>
        </w:rPr>
        <w:t xml:space="preserve">ode </w:t>
      </w:r>
      <w:r w:rsidR="00CD0F1C" w:rsidRPr="00BA2072">
        <w:rPr>
          <w:rFonts w:ascii="Arial" w:hAnsi="Arial" w:cs="Arial"/>
          <w:color w:val="333333"/>
        </w:rPr>
        <w:t xml:space="preserve">starts with P and </w:t>
      </w:r>
      <w:r w:rsidR="00C53DB3">
        <w:rPr>
          <w:rFonts w:ascii="Arial" w:hAnsi="Arial" w:cs="Arial"/>
          <w:color w:val="333333"/>
        </w:rPr>
        <w:t>are</w:t>
      </w:r>
      <w:r w:rsidR="00CD0F1C" w:rsidRPr="00BA2072">
        <w:rPr>
          <w:rFonts w:ascii="Arial" w:hAnsi="Arial" w:cs="Arial"/>
          <w:color w:val="333333"/>
        </w:rPr>
        <w:t xml:space="preserve"> not P50</w:t>
      </w:r>
      <w:r w:rsidRPr="00BA2072">
        <w:rPr>
          <w:rFonts w:ascii="Arial" w:hAnsi="Arial" w:cs="Arial"/>
          <w:color w:val="333333"/>
        </w:rPr>
        <w:t xml:space="preserve"> and the event occurs in a facility listed in table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_Ref183319171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9F48C4" w:rsidRPr="009F48C4">
        <w:rPr>
          <w:rFonts w:ascii="Arial" w:hAnsi="Arial" w:cs="Arial"/>
          <w:color w:val="333333"/>
          <w:highlight w:val="lightGray"/>
        </w:rPr>
        <w:t>5.2.8</w:t>
      </w:r>
      <w:r w:rsidR="001E18AC" w:rsidRPr="00BA2072">
        <w:rPr>
          <w:rFonts w:ascii="Arial" w:hAnsi="Arial" w:cs="Arial"/>
          <w:highlight w:val="lightGray"/>
        </w:rPr>
        <w:fldChar w:fldCharType="end"/>
      </w:r>
      <w:r w:rsidRPr="00BA2072">
        <w:rPr>
          <w:rFonts w:ascii="Arial" w:hAnsi="Arial" w:cs="Arial"/>
          <w:bCs/>
          <w:color w:val="333333"/>
        </w:rPr>
        <w:t xml:space="preserve">, and </w:t>
      </w:r>
      <w:r w:rsidR="006B74F2" w:rsidRPr="00BA2072">
        <w:rPr>
          <w:rFonts w:ascii="Arial" w:hAnsi="Arial" w:cs="Arial"/>
          <w:bCs/>
          <w:color w:val="333333"/>
        </w:rPr>
        <w:t>are</w:t>
      </w:r>
      <w:r w:rsidRPr="00BA2072">
        <w:rPr>
          <w:rFonts w:ascii="Arial" w:hAnsi="Arial" w:cs="Arial"/>
          <w:bCs/>
          <w:color w:val="333333"/>
        </w:rPr>
        <w:t xml:space="preserve"> not neonatal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_Ref183319184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9F48C4" w:rsidRPr="009F48C4">
        <w:rPr>
          <w:rFonts w:ascii="Arial" w:hAnsi="Arial" w:cs="Arial"/>
          <w:bCs/>
          <w:color w:val="333333"/>
          <w:highlight w:val="lightGray"/>
        </w:rPr>
        <w:t>5.2.11</w:t>
      </w:r>
      <w:r w:rsidR="001E18AC" w:rsidRPr="00BA2072">
        <w:rPr>
          <w:rFonts w:ascii="Arial" w:hAnsi="Arial" w:cs="Arial"/>
          <w:highlight w:val="lightGray"/>
        </w:rPr>
        <w:fldChar w:fldCharType="end"/>
      </w:r>
      <w:r w:rsidRPr="00BA2072">
        <w:rPr>
          <w:rFonts w:ascii="Arial" w:hAnsi="Arial" w:cs="Arial"/>
          <w:bCs/>
          <w:color w:val="333333"/>
        </w:rPr>
        <w:t>),</w:t>
      </w:r>
      <w:r w:rsidRPr="00BA2072">
        <w:rPr>
          <w:rFonts w:ascii="Arial" w:hAnsi="Arial" w:cs="Arial"/>
          <w:color w:val="333333"/>
        </w:rPr>
        <w:t xml:space="preserve"> are allocated to W10.01 Maternity Casemix</w:t>
      </w:r>
      <w:r w:rsidR="00205089" w:rsidRPr="00BA2072">
        <w:rPr>
          <w:rFonts w:ascii="Arial" w:hAnsi="Arial" w:cs="Arial"/>
          <w:color w:val="333333"/>
        </w:rPr>
        <w:t>.</w:t>
      </w:r>
    </w:p>
    <w:p w:rsidR="00B65A2A" w:rsidRPr="00BA2072" w:rsidRDefault="00B65A2A" w:rsidP="00B65A2A">
      <w:pPr>
        <w:rPr>
          <w:rFonts w:ascii="Arial" w:hAnsi="Arial" w:cs="Arial"/>
        </w:rPr>
      </w:pPr>
    </w:p>
    <w:p w:rsidR="003C65BA" w:rsidRPr="00BE0213" w:rsidRDefault="00B65A2A" w:rsidP="00990412">
      <w:pPr>
        <w:pStyle w:val="Heading3"/>
      </w:pPr>
      <w:bookmarkStart w:id="592" w:name="_Ref335915002"/>
      <w:bookmarkStart w:id="593" w:name="_Toc431453022"/>
      <w:r w:rsidRPr="00BE0213">
        <w:t>Primary Maternity (</w:t>
      </w:r>
      <w:r w:rsidR="006F27FE" w:rsidRPr="00BE0213">
        <w:t>W02020</w:t>
      </w:r>
      <w:r w:rsidRPr="00BE0213">
        <w:t>)</w:t>
      </w:r>
      <w:bookmarkEnd w:id="592"/>
      <w:bookmarkEnd w:id="593"/>
    </w:p>
    <w:p w:rsidR="006F27FE" w:rsidRPr="00BA2072" w:rsidRDefault="00B2451A" w:rsidP="00B65A2A">
      <w:pPr>
        <w:pStyle w:val="NormalArial"/>
        <w:rPr>
          <w:rFonts w:cs="Arial"/>
          <w:color w:val="2F2F2F"/>
          <w:szCs w:val="24"/>
          <w:lang w:eastAsia="en-NZ"/>
        </w:rPr>
      </w:pPr>
      <w:r>
        <w:rPr>
          <w:rFonts w:cs="Arial"/>
          <w:color w:val="2F2F2F"/>
          <w:szCs w:val="24"/>
          <w:lang w:eastAsia="en-NZ"/>
        </w:rPr>
        <w:t>All primary mate</w:t>
      </w:r>
      <w:r w:rsidR="00F03526">
        <w:rPr>
          <w:rFonts w:cs="Arial"/>
          <w:color w:val="2F2F2F"/>
          <w:szCs w:val="24"/>
          <w:lang w:eastAsia="en-NZ"/>
        </w:rPr>
        <w:t>rnity event</w:t>
      </w:r>
      <w:r w:rsidR="00C53DB3">
        <w:rPr>
          <w:rFonts w:cs="Arial"/>
          <w:color w:val="2F2F2F"/>
          <w:szCs w:val="24"/>
          <w:lang w:eastAsia="en-NZ"/>
        </w:rPr>
        <w:t xml:space="preserve"> record</w:t>
      </w:r>
      <w:r w:rsidR="00F03526">
        <w:rPr>
          <w:rFonts w:cs="Arial"/>
          <w:color w:val="2F2F2F"/>
          <w:szCs w:val="24"/>
          <w:lang w:eastAsia="en-NZ"/>
        </w:rPr>
        <w:t xml:space="preserve">s are excluded from </w:t>
      </w:r>
      <w:r w:rsidR="000851F3">
        <w:rPr>
          <w:rFonts w:cs="Arial"/>
          <w:color w:val="2F2F2F"/>
          <w:szCs w:val="24"/>
          <w:lang w:eastAsia="en-NZ"/>
        </w:rPr>
        <w:t xml:space="preserve">casemix </w:t>
      </w:r>
      <w:r w:rsidR="000851F3" w:rsidRPr="000851F3">
        <w:rPr>
          <w:rFonts w:cs="Arial"/>
          <w:color w:val="2F2F2F"/>
          <w:szCs w:val="24"/>
          <w:highlight w:val="lightGray"/>
          <w:lang w:eastAsia="en-NZ"/>
        </w:rPr>
        <w:fldChar w:fldCharType="begin"/>
      </w:r>
      <w:r w:rsidR="000851F3" w:rsidRPr="000851F3">
        <w:rPr>
          <w:rFonts w:cs="Arial"/>
          <w:color w:val="2F2F2F"/>
          <w:szCs w:val="24"/>
          <w:highlight w:val="lightGray"/>
          <w:lang w:eastAsia="en-NZ"/>
        </w:rPr>
        <w:instrText xml:space="preserve"> REF _Ref400615030 \r \h  \* MERGEFORMAT </w:instrText>
      </w:r>
      <w:r w:rsidR="000851F3" w:rsidRPr="000851F3">
        <w:rPr>
          <w:rFonts w:cs="Arial"/>
          <w:color w:val="2F2F2F"/>
          <w:szCs w:val="24"/>
          <w:highlight w:val="lightGray"/>
          <w:lang w:eastAsia="en-NZ"/>
        </w:rPr>
      </w:r>
      <w:r w:rsidR="000851F3" w:rsidRPr="000851F3">
        <w:rPr>
          <w:rFonts w:cs="Arial"/>
          <w:color w:val="2F2F2F"/>
          <w:szCs w:val="24"/>
          <w:highlight w:val="lightGray"/>
          <w:lang w:eastAsia="en-NZ"/>
        </w:rPr>
        <w:fldChar w:fldCharType="separate"/>
      </w:r>
      <w:r w:rsidR="009F48C4">
        <w:rPr>
          <w:rFonts w:cs="Arial"/>
          <w:color w:val="2F2F2F"/>
          <w:szCs w:val="24"/>
          <w:highlight w:val="lightGray"/>
          <w:lang w:eastAsia="en-NZ"/>
        </w:rPr>
        <w:t>0</w:t>
      </w:r>
      <w:r w:rsidR="000851F3" w:rsidRPr="000851F3">
        <w:rPr>
          <w:rFonts w:cs="Arial"/>
          <w:color w:val="2F2F2F"/>
          <w:szCs w:val="24"/>
          <w:highlight w:val="lightGray"/>
          <w:lang w:eastAsia="en-NZ"/>
        </w:rPr>
        <w:fldChar w:fldCharType="end"/>
      </w:r>
      <w:r>
        <w:rPr>
          <w:rFonts w:cs="Arial"/>
          <w:color w:val="2F2F2F"/>
          <w:szCs w:val="24"/>
          <w:lang w:eastAsia="en-NZ"/>
        </w:rPr>
        <w:t xml:space="preserve">.  </w:t>
      </w:r>
      <w:r w:rsidR="00F60D67" w:rsidRPr="00FA78D0">
        <w:rPr>
          <w:rFonts w:cs="Arial"/>
          <w:color w:val="2F2F2F"/>
          <w:szCs w:val="24"/>
          <w:lang w:eastAsia="en-NZ"/>
        </w:rPr>
        <w:t>P</w:t>
      </w:r>
      <w:r w:rsidR="003C65BA" w:rsidRPr="00FA78D0">
        <w:rPr>
          <w:rFonts w:cs="Arial"/>
          <w:color w:val="2F2F2F"/>
          <w:szCs w:val="24"/>
          <w:lang w:eastAsia="en-NZ"/>
        </w:rPr>
        <w:t xml:space="preserve">rimary </w:t>
      </w:r>
      <w:r w:rsidR="0063312F" w:rsidRPr="00FA78D0">
        <w:rPr>
          <w:rFonts w:cs="Arial"/>
          <w:color w:val="2F2F2F"/>
          <w:szCs w:val="24"/>
          <w:lang w:eastAsia="en-NZ"/>
        </w:rPr>
        <w:t>maternity</w:t>
      </w:r>
      <w:r w:rsidR="00092016" w:rsidRPr="00FA78D0">
        <w:rPr>
          <w:rFonts w:cs="Arial"/>
          <w:color w:val="2F2F2F"/>
          <w:szCs w:val="24"/>
          <w:lang w:eastAsia="en-NZ"/>
        </w:rPr>
        <w:t xml:space="preserve"> </w:t>
      </w:r>
      <w:r w:rsidR="003C65BA" w:rsidRPr="00FA78D0">
        <w:rPr>
          <w:rFonts w:cs="Arial"/>
          <w:color w:val="2F2F2F"/>
          <w:szCs w:val="24"/>
          <w:lang w:eastAsia="en-NZ"/>
        </w:rPr>
        <w:t>event</w:t>
      </w:r>
      <w:r w:rsidR="00C53DB3">
        <w:rPr>
          <w:rFonts w:cs="Arial"/>
          <w:color w:val="2F2F2F"/>
          <w:szCs w:val="24"/>
          <w:lang w:eastAsia="en-NZ"/>
        </w:rPr>
        <w:t xml:space="preserve"> record</w:t>
      </w:r>
      <w:r w:rsidR="003C65BA" w:rsidRPr="00FA78D0">
        <w:rPr>
          <w:rFonts w:cs="Arial"/>
          <w:color w:val="2F2F2F"/>
          <w:szCs w:val="24"/>
          <w:lang w:eastAsia="en-NZ"/>
        </w:rPr>
        <w:t xml:space="preserve">s where the first character of the Health Specialty Code is P, and the facility is not listed in the secondary/tertiary facility table in </w:t>
      </w:r>
      <w:r w:rsidR="00780A83" w:rsidRPr="00780A83">
        <w:rPr>
          <w:rFonts w:cs="Arial"/>
          <w:color w:val="2F2F2F"/>
          <w:szCs w:val="24"/>
          <w:highlight w:val="lightGray"/>
          <w:lang w:eastAsia="en-NZ"/>
        </w:rPr>
        <w:fldChar w:fldCharType="begin"/>
      </w:r>
      <w:r w:rsidR="00780A83" w:rsidRPr="00780A83">
        <w:rPr>
          <w:rFonts w:cs="Arial"/>
          <w:color w:val="2F2F2F"/>
          <w:szCs w:val="24"/>
          <w:highlight w:val="lightGray"/>
          <w:lang w:eastAsia="en-NZ"/>
        </w:rPr>
        <w:instrText xml:space="preserve"> REF _Ref183318481 \r \h </w:instrText>
      </w:r>
      <w:r w:rsidR="00780A83">
        <w:rPr>
          <w:rFonts w:cs="Arial"/>
          <w:color w:val="2F2F2F"/>
          <w:szCs w:val="24"/>
          <w:highlight w:val="lightGray"/>
          <w:lang w:eastAsia="en-NZ"/>
        </w:rPr>
        <w:instrText xml:space="preserve"> \* MERGEFORMAT </w:instrText>
      </w:r>
      <w:r w:rsidR="00780A83" w:rsidRPr="00780A83">
        <w:rPr>
          <w:rFonts w:cs="Arial"/>
          <w:color w:val="2F2F2F"/>
          <w:szCs w:val="24"/>
          <w:highlight w:val="lightGray"/>
          <w:lang w:eastAsia="en-NZ"/>
        </w:rPr>
      </w:r>
      <w:r w:rsidR="00780A83" w:rsidRPr="00780A83">
        <w:rPr>
          <w:rFonts w:cs="Arial"/>
          <w:color w:val="2F2F2F"/>
          <w:szCs w:val="24"/>
          <w:highlight w:val="lightGray"/>
          <w:lang w:eastAsia="en-NZ"/>
        </w:rPr>
        <w:fldChar w:fldCharType="separate"/>
      </w:r>
      <w:r w:rsidR="009F48C4">
        <w:rPr>
          <w:rFonts w:cs="Arial"/>
          <w:color w:val="2F2F2F"/>
          <w:szCs w:val="24"/>
          <w:highlight w:val="lightGray"/>
          <w:lang w:eastAsia="en-NZ"/>
        </w:rPr>
        <w:t>5.2.8</w:t>
      </w:r>
      <w:r w:rsidR="00780A83" w:rsidRPr="00780A83">
        <w:rPr>
          <w:rFonts w:cs="Arial"/>
          <w:color w:val="2F2F2F"/>
          <w:szCs w:val="24"/>
          <w:highlight w:val="lightGray"/>
          <w:lang w:eastAsia="en-NZ"/>
        </w:rPr>
        <w:fldChar w:fldCharType="end"/>
      </w:r>
      <w:r>
        <w:rPr>
          <w:rFonts w:cs="Arial"/>
          <w:color w:val="2F2F2F"/>
          <w:szCs w:val="24"/>
          <w:lang w:eastAsia="en-NZ"/>
        </w:rPr>
        <w:t xml:space="preserve">, </w:t>
      </w:r>
      <w:r w:rsidR="003C65BA" w:rsidRPr="00FA78D0">
        <w:rPr>
          <w:rFonts w:cs="Arial"/>
          <w:color w:val="2F2F2F"/>
          <w:szCs w:val="24"/>
          <w:lang w:eastAsia="en-NZ"/>
        </w:rPr>
        <w:t xml:space="preserve">and the DRG has either a first character of P or has the first three characters in the following </w:t>
      </w:r>
      <w:r w:rsidR="00865530" w:rsidRPr="00FA78D0">
        <w:rPr>
          <w:rFonts w:cs="Arial"/>
          <w:color w:val="2F2F2F"/>
          <w:szCs w:val="24"/>
          <w:lang w:eastAsia="en-NZ"/>
        </w:rPr>
        <w:t xml:space="preserve">DRG </w:t>
      </w:r>
      <w:r w:rsidR="003C65BA" w:rsidRPr="00FA78D0">
        <w:rPr>
          <w:rFonts w:cs="Arial"/>
          <w:color w:val="2F2F2F"/>
          <w:szCs w:val="24"/>
          <w:lang w:eastAsia="en-NZ"/>
        </w:rPr>
        <w:t>group</w:t>
      </w:r>
      <w:r w:rsidR="00865530" w:rsidRPr="00FA78D0">
        <w:rPr>
          <w:rFonts w:cs="Arial"/>
          <w:color w:val="2F2F2F"/>
          <w:szCs w:val="24"/>
          <w:lang w:eastAsia="en-NZ"/>
        </w:rPr>
        <w:t>s</w:t>
      </w:r>
      <w:r w:rsidR="00FA78D0">
        <w:rPr>
          <w:rFonts w:cs="Arial"/>
          <w:color w:val="2F2F2F"/>
          <w:szCs w:val="24"/>
          <w:lang w:eastAsia="en-NZ"/>
        </w:rPr>
        <w:t xml:space="preserve">; O01, O02, O04, O60, O61, O64 </w:t>
      </w:r>
      <w:r w:rsidR="003C65BA" w:rsidRPr="00FA78D0">
        <w:rPr>
          <w:rFonts w:cs="Arial"/>
          <w:color w:val="2F2F2F"/>
          <w:szCs w:val="24"/>
          <w:lang w:eastAsia="en-NZ"/>
        </w:rPr>
        <w:t>or O66</w:t>
      </w:r>
      <w:r>
        <w:rPr>
          <w:rFonts w:cs="Arial"/>
          <w:color w:val="2F2F2F"/>
          <w:szCs w:val="24"/>
          <w:lang w:eastAsia="en-NZ"/>
        </w:rPr>
        <w:t xml:space="preserve"> are assigned an XPU and Relative Value Unit (RVU)</w:t>
      </w:r>
      <w:r w:rsidR="003C65BA" w:rsidRPr="00FA78D0">
        <w:rPr>
          <w:rFonts w:cs="Arial"/>
          <w:color w:val="2F2F2F"/>
          <w:szCs w:val="24"/>
          <w:lang w:eastAsia="en-NZ"/>
        </w:rPr>
        <w:t>.</w:t>
      </w:r>
      <w:r w:rsidR="003C65BA" w:rsidRPr="00BA2072">
        <w:rPr>
          <w:rFonts w:cs="Arial"/>
          <w:color w:val="2F2F2F"/>
          <w:szCs w:val="24"/>
          <w:lang w:eastAsia="en-NZ"/>
        </w:rPr>
        <w:t xml:space="preserve">  </w:t>
      </w:r>
    </w:p>
    <w:p w:rsidR="00865530" w:rsidRPr="00BA2072" w:rsidRDefault="00865530" w:rsidP="00B65A2A">
      <w:pPr>
        <w:pStyle w:val="NormalArial"/>
        <w:rPr>
          <w:rFonts w:cs="Arial"/>
          <w:color w:val="2F2F2F"/>
          <w:szCs w:val="24"/>
          <w:lang w:eastAsia="en-NZ"/>
        </w:rPr>
      </w:pPr>
    </w:p>
    <w:p w:rsidR="003C65BA" w:rsidRPr="00BA2072" w:rsidRDefault="003C65BA" w:rsidP="00B65A2A">
      <w:pPr>
        <w:pStyle w:val="NormalArial"/>
        <w:rPr>
          <w:rFonts w:cs="Arial"/>
          <w:color w:val="333333"/>
        </w:rPr>
      </w:pPr>
      <w:r w:rsidRPr="00BA2072">
        <w:rPr>
          <w:rFonts w:cs="Arial"/>
          <w:color w:val="2F2F2F"/>
          <w:szCs w:val="24"/>
          <w:lang w:eastAsia="en-NZ"/>
        </w:rPr>
        <w:t xml:space="preserve">These </w:t>
      </w:r>
      <w:r w:rsidR="00594692" w:rsidRPr="00BA2072">
        <w:rPr>
          <w:rFonts w:cs="Arial"/>
          <w:color w:val="2F2F2F"/>
          <w:szCs w:val="24"/>
          <w:lang w:eastAsia="en-NZ"/>
        </w:rPr>
        <w:t>primary maternity event</w:t>
      </w:r>
      <w:r w:rsidR="00C53DB3">
        <w:rPr>
          <w:rFonts w:cs="Arial"/>
          <w:color w:val="2F2F2F"/>
          <w:szCs w:val="24"/>
          <w:lang w:eastAsia="en-NZ"/>
        </w:rPr>
        <w:t xml:space="preserve"> record</w:t>
      </w:r>
      <w:r w:rsidR="00594692" w:rsidRPr="00BA2072">
        <w:rPr>
          <w:rFonts w:cs="Arial"/>
          <w:color w:val="2F2F2F"/>
          <w:szCs w:val="24"/>
          <w:lang w:eastAsia="en-NZ"/>
        </w:rPr>
        <w:t xml:space="preserve">s </w:t>
      </w:r>
      <w:r w:rsidRPr="00BA2072">
        <w:rPr>
          <w:rFonts w:cs="Arial"/>
          <w:color w:val="2F2F2F"/>
          <w:szCs w:val="24"/>
          <w:lang w:eastAsia="en-NZ"/>
        </w:rPr>
        <w:t xml:space="preserve">are all allocated </w:t>
      </w:r>
      <w:r w:rsidR="00B2451A">
        <w:rPr>
          <w:rFonts w:cs="Arial"/>
          <w:color w:val="2F2F2F"/>
          <w:szCs w:val="24"/>
          <w:lang w:eastAsia="en-NZ"/>
        </w:rPr>
        <w:t xml:space="preserve">to </w:t>
      </w:r>
      <w:r w:rsidRPr="00BA2072">
        <w:rPr>
          <w:rFonts w:cs="Arial"/>
          <w:color w:val="2F2F2F"/>
          <w:szCs w:val="24"/>
          <w:lang w:eastAsia="en-NZ"/>
        </w:rPr>
        <w:t>the non-casemix purchase unit W02020</w:t>
      </w:r>
      <w:r w:rsidR="00B2451A">
        <w:rPr>
          <w:rFonts w:cs="Arial"/>
          <w:color w:val="2F2F2F"/>
          <w:szCs w:val="24"/>
          <w:lang w:eastAsia="en-NZ"/>
        </w:rPr>
        <w:t xml:space="preserve"> </w:t>
      </w:r>
      <w:r w:rsidR="006F27FE" w:rsidRPr="00BA2072">
        <w:rPr>
          <w:rFonts w:cs="Arial"/>
          <w:i/>
          <w:color w:val="2F2F2F"/>
          <w:szCs w:val="24"/>
          <w:lang w:eastAsia="en-NZ"/>
        </w:rPr>
        <w:t>Inpatient maternity care in a primary maternity facility</w:t>
      </w:r>
      <w:r w:rsidR="002D57FF" w:rsidRPr="00BA2072">
        <w:rPr>
          <w:rFonts w:cs="Arial"/>
          <w:i/>
          <w:color w:val="2F2F2F"/>
          <w:szCs w:val="24"/>
          <w:lang w:eastAsia="en-NZ"/>
        </w:rPr>
        <w:t>.</w:t>
      </w:r>
    </w:p>
    <w:p w:rsidR="003C65BA" w:rsidRPr="00BA2072" w:rsidRDefault="003C65BA" w:rsidP="00B65A2A">
      <w:pPr>
        <w:pStyle w:val="NormalArial"/>
        <w:rPr>
          <w:rFonts w:cs="Arial"/>
          <w:color w:val="333333"/>
        </w:rPr>
      </w:pPr>
    </w:p>
    <w:p w:rsidR="008979D5" w:rsidRPr="00BA2072" w:rsidRDefault="00DB3E4F" w:rsidP="00B65A2A">
      <w:pPr>
        <w:pStyle w:val="NormalArial"/>
        <w:rPr>
          <w:rFonts w:cs="Arial"/>
          <w:color w:val="333333"/>
        </w:rPr>
      </w:pPr>
      <w:r w:rsidRPr="00BA2072">
        <w:rPr>
          <w:rFonts w:cs="Arial"/>
          <w:color w:val="333333"/>
        </w:rPr>
        <w:t>Primary maternity event</w:t>
      </w:r>
      <w:r w:rsidR="00C53DB3">
        <w:rPr>
          <w:rFonts w:cs="Arial"/>
          <w:color w:val="333333"/>
        </w:rPr>
        <w:t xml:space="preserve"> record</w:t>
      </w:r>
      <w:r w:rsidRPr="00BA2072">
        <w:rPr>
          <w:rFonts w:cs="Arial"/>
          <w:color w:val="333333"/>
        </w:rPr>
        <w:t xml:space="preserve">s excluded and </w:t>
      </w:r>
      <w:r w:rsidR="001617E2" w:rsidRPr="00BA2072">
        <w:rPr>
          <w:rFonts w:cs="Arial"/>
          <w:color w:val="333333"/>
        </w:rPr>
        <w:t>assigned</w:t>
      </w:r>
      <w:r w:rsidR="00B2451A">
        <w:rPr>
          <w:rFonts w:cs="Arial"/>
          <w:color w:val="333333"/>
        </w:rPr>
        <w:t xml:space="preserve"> </w:t>
      </w:r>
      <w:r w:rsidR="001617E2" w:rsidRPr="00BA2072">
        <w:rPr>
          <w:rFonts w:cs="Arial"/>
          <w:color w:val="333333"/>
        </w:rPr>
        <w:t xml:space="preserve">XPU W02020 will then go through a decision process to calculate </w:t>
      </w:r>
      <w:r w:rsidR="002D57FF" w:rsidRPr="00BA2072">
        <w:rPr>
          <w:rFonts w:cs="Arial"/>
          <w:color w:val="333333"/>
        </w:rPr>
        <w:t>a</w:t>
      </w:r>
      <w:r w:rsidR="001617E2" w:rsidRPr="00BA2072">
        <w:rPr>
          <w:rFonts w:cs="Arial"/>
          <w:color w:val="333333"/>
        </w:rPr>
        <w:t xml:space="preserve"> Relative Value Unit (RVU)</w:t>
      </w:r>
      <w:r w:rsidR="00F51CDA" w:rsidRPr="00BA2072">
        <w:rPr>
          <w:rFonts w:cs="Arial"/>
          <w:color w:val="333333"/>
        </w:rPr>
        <w:t xml:space="preserve"> needed for the calculation of their funding</w:t>
      </w:r>
      <w:r w:rsidR="001617E2" w:rsidRPr="00BA2072">
        <w:rPr>
          <w:rFonts w:cs="Arial"/>
          <w:color w:val="333333"/>
        </w:rPr>
        <w:t>.</w:t>
      </w:r>
    </w:p>
    <w:p w:rsidR="008979D5" w:rsidRPr="00BA2072" w:rsidRDefault="008979D5" w:rsidP="00B65A2A">
      <w:pPr>
        <w:pStyle w:val="NormalArial"/>
        <w:rPr>
          <w:rFonts w:cs="Arial"/>
          <w:color w:val="333333"/>
        </w:rPr>
      </w:pPr>
    </w:p>
    <w:p w:rsidR="008979D5" w:rsidRDefault="002D57FF" w:rsidP="00B65A2A">
      <w:pPr>
        <w:pStyle w:val="NormalArial"/>
        <w:rPr>
          <w:rFonts w:cs="Arial"/>
          <w:color w:val="333333"/>
        </w:rPr>
      </w:pPr>
      <w:r w:rsidRPr="00BA2072">
        <w:rPr>
          <w:rFonts w:cs="Arial"/>
          <w:color w:val="333333"/>
        </w:rPr>
        <w:t>T</w:t>
      </w:r>
      <w:r w:rsidR="00DB3E4F" w:rsidRPr="00BA2072">
        <w:rPr>
          <w:rFonts w:cs="Arial"/>
          <w:color w:val="333333"/>
        </w:rPr>
        <w:t>he following flow diagram</w:t>
      </w:r>
      <w:r w:rsidR="008B2902" w:rsidRPr="00BA2072">
        <w:rPr>
          <w:rFonts w:cs="Arial"/>
          <w:color w:val="333333"/>
        </w:rPr>
        <w:t xml:space="preserve"> </w:t>
      </w:r>
      <w:r w:rsidR="00780A83" w:rsidRPr="00780A83">
        <w:rPr>
          <w:rFonts w:cs="Arial"/>
          <w:color w:val="333333"/>
          <w:highlight w:val="lightGray"/>
        </w:rPr>
        <w:fldChar w:fldCharType="begin"/>
      </w:r>
      <w:r w:rsidR="00780A83" w:rsidRPr="00780A83">
        <w:rPr>
          <w:rFonts w:cs="Arial"/>
          <w:color w:val="333333"/>
          <w:highlight w:val="lightGray"/>
        </w:rPr>
        <w:instrText xml:space="preserve"> REF _Ref340828453 \r \h </w:instrText>
      </w:r>
      <w:r w:rsidR="00780A83">
        <w:rPr>
          <w:rFonts w:cs="Arial"/>
          <w:color w:val="333333"/>
          <w:highlight w:val="lightGray"/>
        </w:rPr>
        <w:instrText xml:space="preserve"> \* MERGEFORMAT </w:instrText>
      </w:r>
      <w:r w:rsidR="00780A83" w:rsidRPr="00780A83">
        <w:rPr>
          <w:rFonts w:cs="Arial"/>
          <w:color w:val="333333"/>
          <w:highlight w:val="lightGray"/>
        </w:rPr>
      </w:r>
      <w:r w:rsidR="00780A83" w:rsidRPr="00780A83">
        <w:rPr>
          <w:rFonts w:cs="Arial"/>
          <w:color w:val="333333"/>
          <w:highlight w:val="lightGray"/>
        </w:rPr>
        <w:fldChar w:fldCharType="separate"/>
      </w:r>
      <w:r w:rsidR="009F48C4">
        <w:rPr>
          <w:rFonts w:cs="Arial"/>
          <w:color w:val="333333"/>
          <w:highlight w:val="lightGray"/>
        </w:rPr>
        <w:t>5.2.18</w:t>
      </w:r>
      <w:r w:rsidR="00780A83" w:rsidRPr="00780A83">
        <w:rPr>
          <w:rFonts w:cs="Arial"/>
          <w:color w:val="333333"/>
          <w:highlight w:val="lightGray"/>
        </w:rPr>
        <w:fldChar w:fldCharType="end"/>
      </w:r>
      <w:r w:rsidR="00780A83">
        <w:rPr>
          <w:rFonts w:cs="Arial"/>
          <w:color w:val="333333"/>
        </w:rPr>
        <w:t xml:space="preserve"> </w:t>
      </w:r>
      <w:r w:rsidRPr="00BA2072">
        <w:rPr>
          <w:rFonts w:cs="Arial"/>
          <w:color w:val="333333"/>
        </w:rPr>
        <w:t xml:space="preserve">outlines the </w:t>
      </w:r>
      <w:r w:rsidR="00DB3E4F" w:rsidRPr="00BA2072">
        <w:rPr>
          <w:rFonts w:cs="Arial"/>
          <w:color w:val="333333"/>
        </w:rPr>
        <w:t xml:space="preserve">decision process </w:t>
      </w:r>
      <w:r w:rsidR="00B2451A">
        <w:rPr>
          <w:rFonts w:cs="Arial"/>
          <w:color w:val="333333"/>
        </w:rPr>
        <w:t xml:space="preserve">for </w:t>
      </w:r>
      <w:r w:rsidR="00DB3E4F" w:rsidRPr="00BA2072">
        <w:rPr>
          <w:rFonts w:cs="Arial"/>
          <w:color w:val="333333"/>
        </w:rPr>
        <w:t>the calculation</w:t>
      </w:r>
      <w:r w:rsidR="00CE603F" w:rsidRPr="00BA2072">
        <w:rPr>
          <w:rFonts w:cs="Arial"/>
          <w:color w:val="333333"/>
        </w:rPr>
        <w:t xml:space="preserve"> </w:t>
      </w:r>
      <w:r w:rsidR="00DB3E4F" w:rsidRPr="00BA2072">
        <w:rPr>
          <w:rFonts w:cs="Arial"/>
          <w:color w:val="333333"/>
        </w:rPr>
        <w:t>of RVUs</w:t>
      </w:r>
      <w:r w:rsidR="00846C27">
        <w:rPr>
          <w:rFonts w:cs="Arial"/>
          <w:color w:val="333333"/>
        </w:rPr>
        <w:t xml:space="preserve"> and is based on the following selection and decision criteria</w:t>
      </w:r>
      <w:r w:rsidR="00846C27" w:rsidRPr="00BA2072">
        <w:rPr>
          <w:rFonts w:cs="Arial"/>
          <w:color w:val="333333"/>
        </w:rPr>
        <w:t>.</w:t>
      </w:r>
    </w:p>
    <w:p w:rsidR="00577F84" w:rsidRDefault="00577F84" w:rsidP="00B65A2A">
      <w:pPr>
        <w:pStyle w:val="NormalArial"/>
        <w:rPr>
          <w:rFonts w:cs="Arial"/>
          <w:color w:val="333333"/>
        </w:rPr>
      </w:pPr>
    </w:p>
    <w:p w:rsidR="00846C27" w:rsidRPr="00F105EB" w:rsidRDefault="00846C27" w:rsidP="00846C27">
      <w:pPr>
        <w:pStyle w:val="NormalArial"/>
        <w:rPr>
          <w:rFonts w:cs="Arial"/>
          <w:b/>
          <w:color w:val="262626" w:themeColor="text1" w:themeTint="D9"/>
        </w:rPr>
      </w:pPr>
      <w:r w:rsidRPr="00F105EB">
        <w:rPr>
          <w:rFonts w:cs="Arial"/>
          <w:b/>
          <w:color w:val="262626" w:themeColor="text1" w:themeTint="D9"/>
        </w:rPr>
        <w:t>Initial Filter</w:t>
      </w:r>
    </w:p>
    <w:p w:rsidR="00FA78D0" w:rsidRPr="00364C49" w:rsidRDefault="00364C49" w:rsidP="00B65A2A">
      <w:pPr>
        <w:pStyle w:val="NormalArial"/>
        <w:rPr>
          <w:rFonts w:cs="Arial"/>
          <w:color w:val="2F2F2F"/>
          <w:szCs w:val="24"/>
          <w:lang w:eastAsia="en-NZ"/>
        </w:rPr>
      </w:pPr>
      <w:r w:rsidRPr="00364C49">
        <w:rPr>
          <w:rFonts w:cs="Arial"/>
          <w:color w:val="2F2F2F"/>
          <w:szCs w:val="24"/>
          <w:lang w:eastAsia="en-NZ"/>
        </w:rPr>
        <w:t xml:space="preserve">The events to which the flags below are applied are those that meet the definition of primary maternity events as in 5.2.9 and </w:t>
      </w:r>
      <w:r w:rsidR="00286BD6">
        <w:rPr>
          <w:rFonts w:cs="Arial"/>
          <w:color w:val="2F2F2F"/>
          <w:szCs w:val="24"/>
          <w:lang w:eastAsia="en-NZ"/>
        </w:rPr>
        <w:t>5.2.17</w:t>
      </w:r>
      <w:r w:rsidRPr="00364C49">
        <w:rPr>
          <w:rFonts w:cs="Arial"/>
          <w:color w:val="2F2F2F"/>
          <w:szCs w:val="24"/>
          <w:lang w:eastAsia="en-NZ"/>
        </w:rPr>
        <w:t>: the DRG has either a first character of P or has the first three characters in the following DRG groups; O01, O02, O04, O60, O61, O64 or O66.</w:t>
      </w:r>
    </w:p>
    <w:p w:rsidR="00FA78D0" w:rsidRDefault="00FA78D0" w:rsidP="00B65A2A">
      <w:pPr>
        <w:pStyle w:val="NormalArial"/>
        <w:rPr>
          <w:rFonts w:cs="Arial"/>
          <w:color w:val="333333"/>
        </w:rPr>
      </w:pPr>
    </w:p>
    <w:p w:rsidR="00846C27" w:rsidRPr="00F105EB" w:rsidRDefault="00846C27" w:rsidP="00846C27">
      <w:pPr>
        <w:pStyle w:val="NormalArial"/>
        <w:rPr>
          <w:rFonts w:cs="Arial"/>
          <w:b/>
          <w:color w:val="262626" w:themeColor="text1" w:themeTint="D9"/>
        </w:rPr>
      </w:pPr>
      <w:r w:rsidRPr="00F105EB">
        <w:rPr>
          <w:rFonts w:cs="Arial"/>
          <w:b/>
          <w:color w:val="262626" w:themeColor="text1" w:themeTint="D9"/>
        </w:rPr>
        <w:t>Flags</w:t>
      </w:r>
    </w:p>
    <w:p w:rsidR="00FA78D0" w:rsidRPr="00F105EB" w:rsidRDefault="00FA78D0" w:rsidP="00B65A2A">
      <w:pPr>
        <w:pStyle w:val="NormalArial"/>
        <w:rPr>
          <w:rFonts w:cs="Arial"/>
          <w:color w:val="262626" w:themeColor="text1" w:themeTint="D9"/>
        </w:rPr>
      </w:pPr>
    </w:p>
    <w:tbl>
      <w:tblPr>
        <w:tblW w:w="9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
        <w:gridCol w:w="3440"/>
        <w:gridCol w:w="3989"/>
        <w:gridCol w:w="982"/>
      </w:tblGrid>
      <w:tr w:rsidR="00F105EB" w:rsidRPr="00F105EB" w:rsidTr="00F45C07">
        <w:trPr>
          <w:trHeight w:val="270"/>
          <w:jc w:val="center"/>
        </w:trPr>
        <w:tc>
          <w:tcPr>
            <w:tcW w:w="965" w:type="dxa"/>
            <w:shd w:val="clear" w:color="auto" w:fill="auto"/>
            <w:noWrap/>
            <w:vAlign w:val="bottom"/>
            <w:hideMark/>
          </w:tcPr>
          <w:p w:rsidR="00FA78D0" w:rsidRPr="00F105EB" w:rsidRDefault="00FA78D0" w:rsidP="00FA78D0">
            <w:pPr>
              <w:rPr>
                <w:rFonts w:ascii="Arial" w:hAnsi="Arial" w:cs="Arial"/>
                <w:b/>
                <w:bCs/>
                <w:color w:val="262626" w:themeColor="text1" w:themeTint="D9"/>
                <w:sz w:val="22"/>
                <w:szCs w:val="22"/>
                <w:lang w:eastAsia="en-NZ"/>
              </w:rPr>
            </w:pPr>
            <w:r w:rsidRPr="00F105EB">
              <w:rPr>
                <w:rFonts w:ascii="Arial" w:hAnsi="Arial" w:cs="Arial"/>
                <w:b/>
                <w:bCs/>
                <w:color w:val="262626" w:themeColor="text1" w:themeTint="D9"/>
                <w:sz w:val="22"/>
                <w:szCs w:val="22"/>
                <w:lang w:eastAsia="en-NZ"/>
              </w:rPr>
              <w:t>Flag</w:t>
            </w:r>
          </w:p>
        </w:tc>
        <w:tc>
          <w:tcPr>
            <w:tcW w:w="3440" w:type="dxa"/>
            <w:shd w:val="clear" w:color="auto" w:fill="auto"/>
            <w:noWrap/>
            <w:vAlign w:val="bottom"/>
            <w:hideMark/>
          </w:tcPr>
          <w:p w:rsidR="00FA78D0" w:rsidRPr="00F105EB" w:rsidRDefault="00FA78D0" w:rsidP="00FA78D0">
            <w:pPr>
              <w:rPr>
                <w:rFonts w:ascii="Arial" w:hAnsi="Arial" w:cs="Arial"/>
                <w:b/>
                <w:bCs/>
                <w:color w:val="262626" w:themeColor="text1" w:themeTint="D9"/>
                <w:sz w:val="22"/>
                <w:szCs w:val="22"/>
                <w:lang w:eastAsia="en-NZ"/>
              </w:rPr>
            </w:pPr>
            <w:r w:rsidRPr="00F105EB">
              <w:rPr>
                <w:rFonts w:ascii="Arial" w:hAnsi="Arial" w:cs="Arial"/>
                <w:b/>
                <w:bCs/>
                <w:color w:val="262626" w:themeColor="text1" w:themeTint="D9"/>
                <w:sz w:val="22"/>
                <w:szCs w:val="22"/>
                <w:lang w:eastAsia="en-NZ"/>
              </w:rPr>
              <w:t>Description</w:t>
            </w:r>
          </w:p>
        </w:tc>
        <w:tc>
          <w:tcPr>
            <w:tcW w:w="3989" w:type="dxa"/>
            <w:shd w:val="clear" w:color="auto" w:fill="auto"/>
            <w:noWrap/>
            <w:vAlign w:val="bottom"/>
            <w:hideMark/>
          </w:tcPr>
          <w:p w:rsidR="00FA78D0" w:rsidRPr="00F105EB" w:rsidRDefault="00FA78D0" w:rsidP="00FA78D0">
            <w:pPr>
              <w:rPr>
                <w:rFonts w:ascii="Arial" w:hAnsi="Arial" w:cs="Arial"/>
                <w:b/>
                <w:bCs/>
                <w:color w:val="262626" w:themeColor="text1" w:themeTint="D9"/>
                <w:sz w:val="22"/>
                <w:szCs w:val="22"/>
                <w:lang w:eastAsia="en-NZ"/>
              </w:rPr>
            </w:pPr>
            <w:r w:rsidRPr="00F105EB">
              <w:rPr>
                <w:rFonts w:ascii="Arial" w:hAnsi="Arial" w:cs="Arial"/>
                <w:b/>
                <w:bCs/>
                <w:color w:val="262626" w:themeColor="text1" w:themeTint="D9"/>
                <w:sz w:val="22"/>
                <w:szCs w:val="22"/>
                <w:lang w:eastAsia="en-NZ"/>
              </w:rPr>
              <w:t>Rule</w:t>
            </w:r>
          </w:p>
        </w:tc>
        <w:tc>
          <w:tcPr>
            <w:tcW w:w="982" w:type="dxa"/>
            <w:shd w:val="clear" w:color="auto" w:fill="auto"/>
            <w:noWrap/>
            <w:vAlign w:val="bottom"/>
            <w:hideMark/>
          </w:tcPr>
          <w:p w:rsidR="00FA78D0" w:rsidRPr="00F105EB" w:rsidRDefault="00FA78D0" w:rsidP="00FA78D0">
            <w:pPr>
              <w:rPr>
                <w:rFonts w:ascii="Arial" w:hAnsi="Arial" w:cs="Arial"/>
                <w:b/>
                <w:bCs/>
                <w:color w:val="262626" w:themeColor="text1" w:themeTint="D9"/>
                <w:sz w:val="22"/>
                <w:szCs w:val="22"/>
                <w:lang w:eastAsia="en-NZ"/>
              </w:rPr>
            </w:pPr>
            <w:r w:rsidRPr="00F105EB">
              <w:rPr>
                <w:rFonts w:ascii="Arial" w:hAnsi="Arial" w:cs="Arial"/>
                <w:b/>
                <w:bCs/>
                <w:color w:val="262626" w:themeColor="text1" w:themeTint="D9"/>
                <w:sz w:val="22"/>
                <w:szCs w:val="22"/>
                <w:lang w:eastAsia="en-NZ"/>
              </w:rPr>
              <w:t>Output</w:t>
            </w:r>
          </w:p>
        </w:tc>
      </w:tr>
      <w:tr w:rsidR="00F105EB" w:rsidRPr="00F105EB" w:rsidTr="00F45C07">
        <w:trPr>
          <w:trHeight w:val="510"/>
          <w:jc w:val="center"/>
        </w:trPr>
        <w:tc>
          <w:tcPr>
            <w:tcW w:w="965" w:type="dxa"/>
            <w:shd w:val="clear" w:color="auto" w:fill="auto"/>
            <w:noWrap/>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zflag</w:t>
            </w:r>
          </w:p>
        </w:tc>
        <w:tc>
          <w:tcPr>
            <w:tcW w:w="3440"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Identifies delivery on mother's record</w:t>
            </w:r>
          </w:p>
        </w:tc>
        <w:tc>
          <w:tcPr>
            <w:tcW w:w="3989"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Z37 in first three characters of any diagnosis code</w:t>
            </w:r>
          </w:p>
        </w:tc>
        <w:tc>
          <w:tcPr>
            <w:tcW w:w="982" w:type="dxa"/>
            <w:shd w:val="clear" w:color="auto" w:fill="auto"/>
            <w:noWrap/>
            <w:vAlign w:val="center"/>
            <w:hideMark/>
          </w:tcPr>
          <w:p w:rsidR="00FA78D0" w:rsidRPr="00AE1B2E" w:rsidRDefault="00FA78D0" w:rsidP="005104A8">
            <w:pPr>
              <w:jc w:val="center"/>
              <w:rPr>
                <w:rFonts w:ascii="Arial" w:hAnsi="Arial" w:cs="Arial"/>
                <w:color w:val="262626" w:themeColor="text1" w:themeTint="D9"/>
                <w:sz w:val="22"/>
                <w:szCs w:val="22"/>
                <w:lang w:eastAsia="en-NZ"/>
              </w:rPr>
            </w:pPr>
            <w:r w:rsidRPr="00AE1B2E">
              <w:rPr>
                <w:rFonts w:ascii="Arial" w:hAnsi="Arial" w:cs="Arial"/>
                <w:color w:val="262626" w:themeColor="text1" w:themeTint="D9"/>
                <w:sz w:val="22"/>
                <w:szCs w:val="22"/>
                <w:lang w:eastAsia="en-NZ"/>
              </w:rPr>
              <w:t>Y</w:t>
            </w:r>
          </w:p>
        </w:tc>
      </w:tr>
      <w:tr w:rsidR="00F105EB" w:rsidRPr="00F105EB" w:rsidTr="00F45C07">
        <w:trPr>
          <w:trHeight w:val="510"/>
          <w:jc w:val="center"/>
        </w:trPr>
        <w:tc>
          <w:tcPr>
            <w:tcW w:w="965" w:type="dxa"/>
            <w:shd w:val="clear" w:color="auto" w:fill="auto"/>
            <w:noWrap/>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bflag</w:t>
            </w:r>
          </w:p>
        </w:tc>
        <w:tc>
          <w:tcPr>
            <w:tcW w:w="3440"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Identifies birth on the baby's record</w:t>
            </w:r>
          </w:p>
        </w:tc>
        <w:tc>
          <w:tcPr>
            <w:tcW w:w="3989"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Z38 in first three characters of any diagnosis code and zflag not = Y</w:t>
            </w:r>
          </w:p>
        </w:tc>
        <w:tc>
          <w:tcPr>
            <w:tcW w:w="982" w:type="dxa"/>
            <w:shd w:val="clear" w:color="auto" w:fill="auto"/>
            <w:noWrap/>
            <w:vAlign w:val="center"/>
            <w:hideMark/>
          </w:tcPr>
          <w:p w:rsidR="00FA78D0" w:rsidRPr="00AE1B2E" w:rsidRDefault="00FA78D0" w:rsidP="005104A8">
            <w:pPr>
              <w:jc w:val="center"/>
              <w:rPr>
                <w:rFonts w:ascii="Arial" w:hAnsi="Arial" w:cs="Arial"/>
                <w:color w:val="262626" w:themeColor="text1" w:themeTint="D9"/>
                <w:sz w:val="22"/>
                <w:szCs w:val="22"/>
                <w:lang w:eastAsia="en-NZ"/>
              </w:rPr>
            </w:pPr>
            <w:r w:rsidRPr="00AE1B2E">
              <w:rPr>
                <w:rFonts w:ascii="Arial" w:hAnsi="Arial" w:cs="Arial"/>
                <w:color w:val="262626" w:themeColor="text1" w:themeTint="D9"/>
                <w:sz w:val="22"/>
                <w:szCs w:val="22"/>
                <w:lang w:eastAsia="en-NZ"/>
              </w:rPr>
              <w:t>Y</w:t>
            </w:r>
          </w:p>
        </w:tc>
      </w:tr>
      <w:tr w:rsidR="00F105EB" w:rsidRPr="00F105EB" w:rsidTr="00F45C07">
        <w:trPr>
          <w:trHeight w:val="510"/>
          <w:jc w:val="center"/>
        </w:trPr>
        <w:tc>
          <w:tcPr>
            <w:tcW w:w="965" w:type="dxa"/>
            <w:shd w:val="clear" w:color="auto" w:fill="auto"/>
            <w:noWrap/>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oflag</w:t>
            </w:r>
          </w:p>
        </w:tc>
        <w:tc>
          <w:tcPr>
            <w:tcW w:w="3440"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Identifies complications of delivery</w:t>
            </w:r>
          </w:p>
        </w:tc>
        <w:tc>
          <w:tcPr>
            <w:tcW w:w="3989"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O47 or O60-O75 in first three characters of any diagnosis code</w:t>
            </w:r>
          </w:p>
        </w:tc>
        <w:tc>
          <w:tcPr>
            <w:tcW w:w="982" w:type="dxa"/>
            <w:shd w:val="clear" w:color="auto" w:fill="auto"/>
            <w:noWrap/>
            <w:vAlign w:val="center"/>
            <w:hideMark/>
          </w:tcPr>
          <w:p w:rsidR="00FA78D0" w:rsidRPr="00AE1B2E" w:rsidRDefault="00FA78D0" w:rsidP="005104A8">
            <w:pPr>
              <w:jc w:val="center"/>
              <w:rPr>
                <w:rFonts w:ascii="Arial" w:hAnsi="Arial" w:cs="Arial"/>
                <w:color w:val="262626" w:themeColor="text1" w:themeTint="D9"/>
                <w:sz w:val="22"/>
                <w:szCs w:val="22"/>
                <w:lang w:eastAsia="en-NZ"/>
              </w:rPr>
            </w:pPr>
            <w:r w:rsidRPr="00AE1B2E">
              <w:rPr>
                <w:rFonts w:ascii="Arial" w:hAnsi="Arial" w:cs="Arial"/>
                <w:color w:val="262626" w:themeColor="text1" w:themeTint="D9"/>
                <w:sz w:val="22"/>
                <w:szCs w:val="22"/>
                <w:lang w:eastAsia="en-NZ"/>
              </w:rPr>
              <w:t>Y</w:t>
            </w:r>
          </w:p>
        </w:tc>
      </w:tr>
      <w:tr w:rsidR="00F105EB" w:rsidRPr="00F105EB" w:rsidTr="00F45C07">
        <w:trPr>
          <w:trHeight w:val="525"/>
          <w:jc w:val="center"/>
        </w:trPr>
        <w:tc>
          <w:tcPr>
            <w:tcW w:w="965" w:type="dxa"/>
            <w:shd w:val="clear" w:color="auto" w:fill="auto"/>
            <w:noWrap/>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pflag</w:t>
            </w:r>
          </w:p>
        </w:tc>
        <w:tc>
          <w:tcPr>
            <w:tcW w:w="3440"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Identifies postnatal care on mother's record</w:t>
            </w:r>
          </w:p>
        </w:tc>
        <w:tc>
          <w:tcPr>
            <w:tcW w:w="3989"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 xml:space="preserve">Z39 in first three characters of any diagnosis code </w:t>
            </w:r>
          </w:p>
        </w:tc>
        <w:tc>
          <w:tcPr>
            <w:tcW w:w="982" w:type="dxa"/>
            <w:shd w:val="clear" w:color="auto" w:fill="auto"/>
            <w:noWrap/>
            <w:vAlign w:val="center"/>
            <w:hideMark/>
          </w:tcPr>
          <w:p w:rsidR="00FA78D0" w:rsidRPr="00AE1B2E" w:rsidRDefault="00FA78D0" w:rsidP="005104A8">
            <w:pPr>
              <w:jc w:val="center"/>
              <w:rPr>
                <w:rFonts w:ascii="Arial" w:hAnsi="Arial" w:cs="Arial"/>
                <w:color w:val="262626" w:themeColor="text1" w:themeTint="D9"/>
                <w:sz w:val="22"/>
                <w:szCs w:val="22"/>
                <w:lang w:eastAsia="en-NZ"/>
              </w:rPr>
            </w:pPr>
            <w:r w:rsidRPr="00AE1B2E">
              <w:rPr>
                <w:rFonts w:ascii="Arial" w:hAnsi="Arial" w:cs="Arial"/>
                <w:color w:val="262626" w:themeColor="text1" w:themeTint="D9"/>
                <w:sz w:val="22"/>
                <w:szCs w:val="22"/>
                <w:lang w:eastAsia="en-NZ"/>
              </w:rPr>
              <w:t>Y</w:t>
            </w:r>
          </w:p>
        </w:tc>
      </w:tr>
      <w:tr w:rsidR="00495548" w:rsidRPr="00F105EB" w:rsidTr="00F45C07">
        <w:trPr>
          <w:trHeight w:val="525"/>
          <w:jc w:val="center"/>
        </w:trPr>
        <w:tc>
          <w:tcPr>
            <w:tcW w:w="965" w:type="dxa"/>
            <w:shd w:val="clear" w:color="auto" w:fill="auto"/>
            <w:noWrap/>
            <w:vAlign w:val="bottom"/>
          </w:tcPr>
          <w:p w:rsidR="00495548" w:rsidRPr="00AE1B2E" w:rsidRDefault="00495548" w:rsidP="00AE1B2E">
            <w:pPr>
              <w:pStyle w:val="BodyText"/>
              <w:rPr>
                <w:rFonts w:ascii="Arial" w:hAnsi="Arial" w:cs="Arial"/>
                <w:b w:val="0"/>
                <w:color w:val="333333"/>
                <w:sz w:val="22"/>
              </w:rPr>
            </w:pPr>
            <w:r w:rsidRPr="00AE1B2E">
              <w:rPr>
                <w:rFonts w:ascii="Arial" w:hAnsi="Arial" w:cs="Arial"/>
                <w:b w:val="0"/>
                <w:color w:val="333333"/>
                <w:sz w:val="22"/>
              </w:rPr>
              <w:t>xflag</w:t>
            </w:r>
          </w:p>
        </w:tc>
        <w:tc>
          <w:tcPr>
            <w:tcW w:w="3440" w:type="dxa"/>
            <w:shd w:val="clear" w:color="auto" w:fill="auto"/>
            <w:vAlign w:val="bottom"/>
          </w:tcPr>
          <w:p w:rsidR="00495548" w:rsidRPr="00AE1B2E" w:rsidRDefault="00495548" w:rsidP="00AE1B2E">
            <w:pPr>
              <w:pStyle w:val="BodyText"/>
              <w:rPr>
                <w:rFonts w:ascii="Arial" w:hAnsi="Arial" w:cs="Arial"/>
                <w:b w:val="0"/>
                <w:color w:val="333333"/>
                <w:sz w:val="22"/>
              </w:rPr>
            </w:pPr>
            <w:r w:rsidRPr="00AE1B2E">
              <w:rPr>
                <w:rFonts w:ascii="Arial" w:hAnsi="Arial" w:cs="Arial"/>
                <w:b w:val="0"/>
                <w:color w:val="333333"/>
                <w:sz w:val="22"/>
              </w:rPr>
              <w:t>Identifies admissions for social factors on the baby’s record</w:t>
            </w:r>
          </w:p>
        </w:tc>
        <w:tc>
          <w:tcPr>
            <w:tcW w:w="3989" w:type="dxa"/>
            <w:shd w:val="clear" w:color="auto" w:fill="auto"/>
            <w:vAlign w:val="bottom"/>
          </w:tcPr>
          <w:p w:rsidR="00495548" w:rsidRPr="00AE1B2E" w:rsidRDefault="00495548" w:rsidP="000F6ECF">
            <w:pPr>
              <w:pStyle w:val="BodyText"/>
              <w:rPr>
                <w:rFonts w:ascii="Arial" w:hAnsi="Arial" w:cs="Arial"/>
                <w:b w:val="0"/>
                <w:color w:val="333333"/>
                <w:sz w:val="22"/>
              </w:rPr>
            </w:pPr>
            <w:r w:rsidRPr="00AE1B2E">
              <w:rPr>
                <w:rFonts w:ascii="Arial" w:hAnsi="Arial" w:cs="Arial"/>
                <w:b w:val="0"/>
                <w:color w:val="333333"/>
                <w:sz w:val="22"/>
              </w:rPr>
              <w:t xml:space="preserve">bflag = N and </w:t>
            </w:r>
            <w:r w:rsidR="00364C49">
              <w:rPr>
                <w:rFonts w:ascii="Arial" w:hAnsi="Arial" w:cs="Arial"/>
                <w:b w:val="0"/>
                <w:color w:val="333333"/>
                <w:sz w:val="22"/>
              </w:rPr>
              <w:t>X</w:t>
            </w:r>
            <w:r w:rsidRPr="00AE1B2E">
              <w:rPr>
                <w:rFonts w:ascii="Arial" w:hAnsi="Arial" w:cs="Arial"/>
                <w:b w:val="0"/>
                <w:color w:val="333333"/>
                <w:sz w:val="22"/>
              </w:rPr>
              <w:t xml:space="preserve">PU start with W02 and </w:t>
            </w:r>
            <w:r w:rsidR="00DF60D7">
              <w:rPr>
                <w:rFonts w:ascii="Arial" w:hAnsi="Arial" w:cs="Arial"/>
                <w:b w:val="0"/>
                <w:color w:val="333333"/>
                <w:sz w:val="22"/>
              </w:rPr>
              <w:t>DOB &lt;</w:t>
            </w:r>
            <w:r w:rsidR="00364C49">
              <w:rPr>
                <w:rFonts w:ascii="Arial" w:hAnsi="Arial" w:cs="Arial"/>
                <w:b w:val="0"/>
                <w:color w:val="333333"/>
                <w:sz w:val="22"/>
              </w:rPr>
              <w:t xml:space="preserve">365 </w:t>
            </w:r>
            <w:r w:rsidR="00973CC5">
              <w:rPr>
                <w:rFonts w:ascii="Arial" w:hAnsi="Arial" w:cs="Arial"/>
                <w:b w:val="0"/>
                <w:color w:val="333333"/>
                <w:sz w:val="22"/>
              </w:rPr>
              <w:t xml:space="preserve">days </w:t>
            </w:r>
            <w:r w:rsidR="00364C49">
              <w:rPr>
                <w:rFonts w:ascii="Arial" w:hAnsi="Arial" w:cs="Arial"/>
                <w:b w:val="0"/>
                <w:color w:val="333333"/>
                <w:sz w:val="22"/>
              </w:rPr>
              <w:t xml:space="preserve">and </w:t>
            </w:r>
            <w:r w:rsidRPr="00AE1B2E">
              <w:rPr>
                <w:rFonts w:ascii="Arial" w:hAnsi="Arial" w:cs="Arial"/>
                <w:b w:val="0"/>
                <w:color w:val="333333"/>
                <w:sz w:val="22"/>
              </w:rPr>
              <w:t>diag01 = Z762</w:t>
            </w:r>
            <w:r w:rsidR="00404011">
              <w:rPr>
                <w:rFonts w:ascii="Arial" w:hAnsi="Arial" w:cs="Arial"/>
                <w:b w:val="0"/>
                <w:color w:val="333333"/>
                <w:sz w:val="22"/>
              </w:rPr>
              <w:t xml:space="preserve"> </w:t>
            </w:r>
          </w:p>
        </w:tc>
        <w:tc>
          <w:tcPr>
            <w:tcW w:w="982" w:type="dxa"/>
            <w:shd w:val="clear" w:color="auto" w:fill="auto"/>
            <w:noWrap/>
            <w:vAlign w:val="center"/>
          </w:tcPr>
          <w:p w:rsidR="00495548" w:rsidRPr="00AE1B2E" w:rsidRDefault="007118C0" w:rsidP="005104A8">
            <w:pPr>
              <w:jc w:val="center"/>
              <w:rPr>
                <w:rFonts w:ascii="Arial" w:hAnsi="Arial" w:cs="Arial"/>
                <w:color w:val="262626" w:themeColor="text1" w:themeTint="D9"/>
                <w:sz w:val="22"/>
                <w:szCs w:val="22"/>
                <w:lang w:eastAsia="en-NZ"/>
              </w:rPr>
            </w:pPr>
            <w:r w:rsidRPr="00AE1B2E">
              <w:rPr>
                <w:rFonts w:ascii="Arial" w:hAnsi="Arial" w:cs="Arial"/>
                <w:color w:val="262626" w:themeColor="text1" w:themeTint="D9"/>
                <w:sz w:val="22"/>
                <w:szCs w:val="22"/>
                <w:lang w:eastAsia="en-NZ"/>
              </w:rPr>
              <w:t>Y</w:t>
            </w:r>
          </w:p>
        </w:tc>
      </w:tr>
    </w:tbl>
    <w:p w:rsidR="00FA78D0" w:rsidRPr="00F105EB" w:rsidRDefault="00FA78D0" w:rsidP="00B65A2A">
      <w:pPr>
        <w:pStyle w:val="NormalArial"/>
        <w:rPr>
          <w:rFonts w:cs="Arial"/>
          <w:color w:val="262626" w:themeColor="text1" w:themeTint="D9"/>
        </w:rPr>
      </w:pPr>
    </w:p>
    <w:p w:rsidR="00FA78D0" w:rsidRPr="00F105EB" w:rsidRDefault="00FA78D0" w:rsidP="00B65A2A">
      <w:pPr>
        <w:pStyle w:val="NormalArial"/>
        <w:rPr>
          <w:rFonts w:cs="Arial"/>
          <w:color w:val="262626" w:themeColor="text1" w:themeTint="D9"/>
        </w:rPr>
      </w:pPr>
    </w:p>
    <w:p w:rsidR="008979D5" w:rsidRPr="00F105EB" w:rsidRDefault="00F265E0" w:rsidP="00B65A2A">
      <w:pPr>
        <w:pStyle w:val="NormalArial"/>
        <w:rPr>
          <w:rFonts w:cs="Arial"/>
          <w:color w:val="262626" w:themeColor="text1" w:themeTint="D9"/>
        </w:rPr>
      </w:pPr>
      <w:r w:rsidRPr="00F105EB">
        <w:rPr>
          <w:rFonts w:cs="Arial"/>
          <w:color w:val="262626" w:themeColor="text1" w:themeTint="D9"/>
        </w:rPr>
        <w:t xml:space="preserve">Refer to </w:t>
      </w:r>
      <w:r w:rsidR="00092016" w:rsidRPr="00F105EB">
        <w:rPr>
          <w:rFonts w:cs="Arial"/>
          <w:color w:val="262626" w:themeColor="text1" w:themeTint="D9"/>
        </w:rPr>
        <w:t xml:space="preserve">Appendix 4 </w:t>
      </w:r>
      <w:r w:rsidR="00FA78D0" w:rsidRPr="00F105EB">
        <w:rPr>
          <w:rFonts w:cs="Arial"/>
          <w:color w:val="262626" w:themeColor="text1" w:themeTint="D9"/>
        </w:rPr>
        <w:t xml:space="preserve">for the </w:t>
      </w:r>
      <w:r w:rsidR="00092016" w:rsidRPr="00F105EB">
        <w:rPr>
          <w:rFonts w:cs="Arial"/>
          <w:color w:val="262626" w:themeColor="text1" w:themeTint="D9"/>
          <w:highlight w:val="lightGray"/>
        </w:rPr>
        <w:fldChar w:fldCharType="begin"/>
      </w:r>
      <w:r w:rsidR="00092016" w:rsidRPr="00F105EB">
        <w:rPr>
          <w:rFonts w:cs="Arial"/>
          <w:color w:val="262626" w:themeColor="text1" w:themeTint="D9"/>
          <w:highlight w:val="lightGray"/>
        </w:rPr>
        <w:instrText xml:space="preserve"> REF _Ref335975527 \h  \* MERGEFORMAT </w:instrText>
      </w:r>
      <w:r w:rsidR="00092016" w:rsidRPr="00F105EB">
        <w:rPr>
          <w:rFonts w:cs="Arial"/>
          <w:color w:val="262626" w:themeColor="text1" w:themeTint="D9"/>
          <w:highlight w:val="lightGray"/>
        </w:rPr>
      </w:r>
      <w:r w:rsidR="00092016" w:rsidRPr="00F105EB">
        <w:rPr>
          <w:rFonts w:cs="Arial"/>
          <w:color w:val="262626" w:themeColor="text1" w:themeTint="D9"/>
          <w:highlight w:val="lightGray"/>
        </w:rPr>
        <w:fldChar w:fldCharType="separate"/>
      </w:r>
      <w:r w:rsidR="009F48C4" w:rsidRPr="009F48C4">
        <w:rPr>
          <w:rFonts w:cs="Arial"/>
          <w:color w:val="262626" w:themeColor="text1" w:themeTint="D9"/>
          <w:highlight w:val="lightGray"/>
        </w:rPr>
        <w:t>Primary Maternity RVUs</w:t>
      </w:r>
      <w:r w:rsidR="009F48C4" w:rsidRPr="009F48C4">
        <w:rPr>
          <w:rFonts w:cs="Arial"/>
          <w:color w:val="262626" w:themeColor="text1" w:themeTint="D9"/>
        </w:rPr>
        <w:t xml:space="preserve"> </w:t>
      </w:r>
      <w:r w:rsidR="00092016" w:rsidRPr="00F105EB">
        <w:rPr>
          <w:rFonts w:cs="Arial"/>
          <w:color w:val="262626" w:themeColor="text1" w:themeTint="D9"/>
          <w:highlight w:val="lightGray"/>
        </w:rPr>
        <w:fldChar w:fldCharType="end"/>
      </w:r>
    </w:p>
    <w:p w:rsidR="00F265E0" w:rsidRDefault="00F265E0" w:rsidP="00092016"/>
    <w:p w:rsidR="00F265E0" w:rsidRPr="00092016" w:rsidRDefault="00F265E0" w:rsidP="00092016"/>
    <w:p w:rsidR="00F265E0" w:rsidRDefault="00FA78D0" w:rsidP="00990412">
      <w:pPr>
        <w:pStyle w:val="Heading3"/>
      </w:pPr>
      <w:r>
        <w:br w:type="page"/>
      </w:r>
      <w:bookmarkStart w:id="594" w:name="_Ref340828453"/>
      <w:bookmarkStart w:id="595" w:name="_Toc431453023"/>
      <w:r w:rsidR="00F265E0" w:rsidRPr="00BA2072">
        <w:t xml:space="preserve">Relative Value Unit </w:t>
      </w:r>
      <w:r w:rsidR="007B44C3" w:rsidRPr="00BA2072">
        <w:t xml:space="preserve">(RVU) </w:t>
      </w:r>
      <w:r w:rsidR="00F265E0" w:rsidRPr="00BA2072">
        <w:t>Flow Diagram</w:t>
      </w:r>
      <w:r w:rsidR="00B2451A">
        <w:t xml:space="preserve"> for Primary Maternity</w:t>
      </w:r>
      <w:bookmarkEnd w:id="594"/>
      <w:bookmarkEnd w:id="595"/>
    </w:p>
    <w:p w:rsidR="00B30D17" w:rsidRPr="00B30D17" w:rsidRDefault="00B30D17" w:rsidP="00B30D17">
      <w:pPr>
        <w:rPr>
          <w:sz w:val="16"/>
        </w:rPr>
      </w:pPr>
    </w:p>
    <w:p w:rsidR="002C2B31" w:rsidRDefault="00E041F8" w:rsidP="008B636C">
      <w:pPr>
        <w:jc w:val="center"/>
        <w:rPr>
          <w:rFonts w:ascii="Arial" w:hAnsi="Arial"/>
          <w:b/>
          <w:lang w:val="de-DE"/>
        </w:rPr>
      </w:pPr>
      <w:bookmarkStart w:id="596" w:name="_Toc184441050"/>
      <w:bookmarkStart w:id="597" w:name="_Toc184441052"/>
      <w:bookmarkStart w:id="598" w:name="_Toc184441066"/>
      <w:bookmarkStart w:id="599" w:name="_Toc184441067"/>
      <w:bookmarkStart w:id="600" w:name="_Toc184441070"/>
      <w:bookmarkStart w:id="601" w:name="_Toc184441071"/>
      <w:bookmarkStart w:id="602" w:name="_Ref183318143"/>
      <w:bookmarkEnd w:id="596"/>
      <w:bookmarkEnd w:id="597"/>
      <w:bookmarkEnd w:id="598"/>
      <w:bookmarkEnd w:id="599"/>
      <w:bookmarkEnd w:id="600"/>
      <w:bookmarkEnd w:id="601"/>
      <w:r>
        <w:rPr>
          <w:noProof/>
          <w:lang w:eastAsia="en-NZ"/>
        </w:rPr>
        <w:drawing>
          <wp:inline distT="0" distB="0" distL="0" distR="0" wp14:anchorId="6DDC4DDB" wp14:editId="15C940C3">
            <wp:extent cx="4532243" cy="8786191"/>
            <wp:effectExtent l="0" t="0" r="1905"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3"/>
                    <a:srcRect t="677" r="1417"/>
                    <a:stretch/>
                  </pic:blipFill>
                  <pic:spPr bwMode="auto">
                    <a:xfrm>
                      <a:off x="0" y="0"/>
                      <a:ext cx="4536626" cy="8794688"/>
                    </a:xfrm>
                    <a:prstGeom prst="rect">
                      <a:avLst/>
                    </a:prstGeom>
                    <a:ln>
                      <a:noFill/>
                    </a:ln>
                    <a:extLst>
                      <a:ext uri="{53640926-AAD7-44D8-BBD7-CCE9431645EC}">
                        <a14:shadowObscured xmlns:a14="http://schemas.microsoft.com/office/drawing/2010/main"/>
                      </a:ext>
                    </a:extLst>
                  </pic:spPr>
                </pic:pic>
              </a:graphicData>
            </a:graphic>
          </wp:inline>
        </w:drawing>
      </w:r>
      <w:r>
        <w:rPr>
          <w:lang w:val="de-DE"/>
        </w:rPr>
        <w:t xml:space="preserve"> </w:t>
      </w:r>
      <w:r w:rsidR="002C2B31">
        <w:rPr>
          <w:lang w:val="de-DE"/>
        </w:rPr>
        <w:br w:type="page"/>
      </w:r>
    </w:p>
    <w:p w:rsidR="00B65A2A" w:rsidRPr="00BA2072" w:rsidRDefault="00B65A2A" w:rsidP="00990412">
      <w:pPr>
        <w:pStyle w:val="Heading3"/>
        <w:rPr>
          <w:lang w:val="de-DE"/>
        </w:rPr>
      </w:pPr>
      <w:bookmarkStart w:id="603" w:name="_Ref402258322"/>
      <w:bookmarkStart w:id="604" w:name="_Ref402258329"/>
      <w:bookmarkStart w:id="605" w:name="_Ref402258345"/>
      <w:bookmarkStart w:id="606" w:name="_Ref402258352"/>
      <w:bookmarkStart w:id="607" w:name="_Toc431453024"/>
      <w:r w:rsidRPr="00BA2072">
        <w:rPr>
          <w:lang w:val="de-DE"/>
        </w:rPr>
        <w:t>Transplants (T0103, T0106, T0111, T0113)</w:t>
      </w:r>
      <w:bookmarkEnd w:id="602"/>
      <w:bookmarkEnd w:id="603"/>
      <w:bookmarkEnd w:id="604"/>
      <w:bookmarkEnd w:id="605"/>
      <w:bookmarkEnd w:id="606"/>
      <w:bookmarkEnd w:id="607"/>
    </w:p>
    <w:p w:rsidR="00B65A2A" w:rsidRPr="00BA2072" w:rsidRDefault="00B65A2A" w:rsidP="00B65A2A">
      <w:pPr>
        <w:rPr>
          <w:rFonts w:ascii="Arial" w:hAnsi="Arial" w:cs="Arial"/>
          <w:color w:val="333333"/>
        </w:rPr>
      </w:pPr>
      <w:r w:rsidRPr="00BA2072">
        <w:rPr>
          <w:rFonts w:ascii="Arial" w:hAnsi="Arial" w:cs="Arial"/>
          <w:color w:val="333333"/>
        </w:rPr>
        <w:t xml:space="preserve">Some organ transplants are not purchased via casemix, </w:t>
      </w:r>
      <w:r w:rsidR="00996AFE" w:rsidRPr="00BA2072">
        <w:rPr>
          <w:rFonts w:ascii="Arial" w:hAnsi="Arial" w:cs="Arial"/>
          <w:color w:val="333333"/>
        </w:rPr>
        <w:t>namely</w:t>
      </w:r>
      <w:r w:rsidRPr="00BA2072">
        <w:rPr>
          <w:rFonts w:ascii="Arial" w:hAnsi="Arial" w:cs="Arial"/>
          <w:color w:val="333333"/>
        </w:rPr>
        <w:t xml:space="preserve"> liver, heart and lung transplants.  In what follows, age means age at admission.</w:t>
      </w:r>
    </w:p>
    <w:p w:rsidR="00B65A2A" w:rsidRPr="00BA2072" w:rsidRDefault="00B65A2A"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The </w:t>
      </w:r>
      <w:r w:rsidR="00831E71" w:rsidRPr="00BA2072">
        <w:rPr>
          <w:rFonts w:ascii="Arial" w:hAnsi="Arial" w:cs="Arial"/>
          <w:color w:val="333333"/>
        </w:rPr>
        <w:t>AR-</w:t>
      </w:r>
      <w:r w:rsidRPr="00BA2072">
        <w:rPr>
          <w:rFonts w:ascii="Arial" w:hAnsi="Arial" w:cs="Arial"/>
          <w:color w:val="333333"/>
        </w:rPr>
        <w:t xml:space="preserve">DRGs </w:t>
      </w:r>
      <w:r w:rsidR="00996AFE" w:rsidRPr="00BA2072">
        <w:rPr>
          <w:rFonts w:ascii="Arial" w:hAnsi="Arial" w:cs="Arial"/>
          <w:color w:val="333333"/>
        </w:rPr>
        <w:t>A01Z</w:t>
      </w:r>
      <w:r w:rsidR="00B2451A">
        <w:rPr>
          <w:rFonts w:ascii="Arial" w:hAnsi="Arial" w:cs="Arial"/>
          <w:color w:val="333333"/>
        </w:rPr>
        <w:t xml:space="preserve"> </w:t>
      </w:r>
      <w:r w:rsidR="0007761E" w:rsidRPr="00BA2072">
        <w:rPr>
          <w:rFonts w:ascii="Arial" w:hAnsi="Arial" w:cs="Arial"/>
          <w:i/>
          <w:color w:val="333333"/>
        </w:rPr>
        <w:t>Liver Transplant</w:t>
      </w:r>
      <w:r w:rsidR="00996AFE" w:rsidRPr="00BA2072">
        <w:rPr>
          <w:rFonts w:ascii="Arial" w:hAnsi="Arial" w:cs="Arial"/>
          <w:color w:val="333333"/>
        </w:rPr>
        <w:t>, A03Z</w:t>
      </w:r>
      <w:r w:rsidR="00B2451A">
        <w:rPr>
          <w:rFonts w:ascii="Arial" w:hAnsi="Arial" w:cs="Arial"/>
          <w:color w:val="333333"/>
        </w:rPr>
        <w:t xml:space="preserve"> </w:t>
      </w:r>
      <w:r w:rsidR="0007761E" w:rsidRPr="00BA2072">
        <w:rPr>
          <w:rFonts w:ascii="Arial" w:hAnsi="Arial" w:cs="Arial"/>
          <w:i/>
          <w:color w:val="333333"/>
        </w:rPr>
        <w:t>Lung or Heart/Lung Transplant</w:t>
      </w:r>
      <w:r w:rsidR="00996AFE" w:rsidRPr="00BA2072">
        <w:rPr>
          <w:rFonts w:ascii="Arial" w:hAnsi="Arial" w:cs="Arial"/>
          <w:color w:val="333333"/>
        </w:rPr>
        <w:t xml:space="preserve">, </w:t>
      </w:r>
      <w:r w:rsidR="00FB0DBB" w:rsidRPr="00BA2072">
        <w:rPr>
          <w:rFonts w:ascii="Arial" w:hAnsi="Arial" w:cs="Arial"/>
          <w:color w:val="333333"/>
        </w:rPr>
        <w:t xml:space="preserve">and </w:t>
      </w:r>
      <w:r w:rsidR="00996AFE" w:rsidRPr="00BA2072">
        <w:rPr>
          <w:rFonts w:ascii="Arial" w:hAnsi="Arial" w:cs="Arial"/>
          <w:color w:val="333333"/>
        </w:rPr>
        <w:t xml:space="preserve">A05Z </w:t>
      </w:r>
      <w:r w:rsidR="0007761E" w:rsidRPr="00BA2072">
        <w:rPr>
          <w:rFonts w:ascii="Arial" w:hAnsi="Arial" w:cs="Arial"/>
          <w:i/>
          <w:color w:val="333333"/>
        </w:rPr>
        <w:t>Heart Transplant</w:t>
      </w:r>
      <w:r w:rsidR="0007761E" w:rsidRPr="00BA2072">
        <w:rPr>
          <w:rFonts w:ascii="Arial" w:hAnsi="Arial" w:cs="Arial"/>
          <w:color w:val="333333"/>
        </w:rPr>
        <w:t xml:space="preserve"> </w:t>
      </w:r>
      <w:r w:rsidRPr="00BA2072">
        <w:rPr>
          <w:rFonts w:ascii="Arial" w:hAnsi="Arial" w:cs="Arial"/>
          <w:color w:val="333333"/>
        </w:rPr>
        <w:t>are excluded from casemix funding and non-casemix purch</w:t>
      </w:r>
      <w:r w:rsidR="000A270F" w:rsidRPr="00BA2072">
        <w:rPr>
          <w:rFonts w:ascii="Arial" w:hAnsi="Arial" w:cs="Arial"/>
          <w:color w:val="333333"/>
        </w:rPr>
        <w:t>ase units allocated as follows:</w:t>
      </w:r>
    </w:p>
    <w:p w:rsidR="00B65A2A" w:rsidRPr="00BA2072" w:rsidRDefault="00B65A2A" w:rsidP="00CC31C2">
      <w:pPr>
        <w:numPr>
          <w:ilvl w:val="0"/>
          <w:numId w:val="4"/>
        </w:numPr>
        <w:rPr>
          <w:rFonts w:ascii="Arial" w:hAnsi="Arial" w:cs="Arial"/>
          <w:color w:val="333333"/>
        </w:rPr>
      </w:pPr>
      <w:r w:rsidRPr="00BA2072">
        <w:rPr>
          <w:rFonts w:ascii="Arial" w:hAnsi="Arial" w:cs="Arial"/>
          <w:color w:val="333333"/>
        </w:rPr>
        <w:t xml:space="preserve">A01Z at Starship (facility code 3260 and patient’s age &lt;16) has </w:t>
      </w:r>
      <w:r w:rsidR="00831E71" w:rsidRPr="00BA2072">
        <w:rPr>
          <w:rFonts w:ascii="Arial" w:hAnsi="Arial" w:cs="Arial"/>
          <w:color w:val="333333"/>
        </w:rPr>
        <w:t>Excluded Purchase Unit (</w:t>
      </w:r>
      <w:r w:rsidRPr="00BA2072">
        <w:rPr>
          <w:rFonts w:ascii="Arial" w:hAnsi="Arial" w:cs="Arial"/>
          <w:color w:val="333333"/>
        </w:rPr>
        <w:t>XPU</w:t>
      </w:r>
      <w:r w:rsidR="00831E71" w:rsidRPr="00BA2072">
        <w:rPr>
          <w:rFonts w:ascii="Arial" w:hAnsi="Arial" w:cs="Arial"/>
          <w:color w:val="333333"/>
        </w:rPr>
        <w:t>)</w:t>
      </w:r>
      <w:r w:rsidRPr="00BA2072">
        <w:rPr>
          <w:rFonts w:ascii="Arial" w:hAnsi="Arial" w:cs="Arial"/>
          <w:color w:val="333333"/>
        </w:rPr>
        <w:t xml:space="preserve"> T0113 </w:t>
      </w:r>
      <w:r w:rsidRPr="00BA2072">
        <w:rPr>
          <w:rFonts w:ascii="Arial" w:hAnsi="Arial" w:cs="Arial"/>
          <w:i/>
          <w:color w:val="333333"/>
        </w:rPr>
        <w:t xml:space="preserve">Liver Transplant </w:t>
      </w:r>
      <w:r w:rsidR="003A7BC8">
        <w:rPr>
          <w:rFonts w:ascii="Arial" w:hAnsi="Arial" w:cs="Arial"/>
          <w:i/>
          <w:color w:val="333333"/>
        </w:rPr>
        <w:t>C</w:t>
      </w:r>
      <w:r w:rsidRPr="00BA2072">
        <w:rPr>
          <w:rFonts w:ascii="Arial" w:hAnsi="Arial" w:cs="Arial"/>
          <w:i/>
          <w:color w:val="333333"/>
        </w:rPr>
        <w:t>hild</w:t>
      </w:r>
      <w:r w:rsidR="00C80C11" w:rsidRPr="00BA2072">
        <w:rPr>
          <w:rFonts w:ascii="Arial" w:hAnsi="Arial" w:cs="Arial"/>
          <w:i/>
          <w:color w:val="333333"/>
        </w:rPr>
        <w:t>ren</w:t>
      </w:r>
    </w:p>
    <w:p w:rsidR="00B65A2A" w:rsidRPr="00BA2072" w:rsidRDefault="00B65A2A" w:rsidP="00CC31C2">
      <w:pPr>
        <w:numPr>
          <w:ilvl w:val="0"/>
          <w:numId w:val="4"/>
        </w:numPr>
        <w:rPr>
          <w:rFonts w:ascii="Arial" w:hAnsi="Arial" w:cs="Arial"/>
          <w:color w:val="333333"/>
        </w:rPr>
      </w:pPr>
      <w:r w:rsidRPr="00BA2072">
        <w:rPr>
          <w:rFonts w:ascii="Arial" w:hAnsi="Arial" w:cs="Arial"/>
          <w:color w:val="333333"/>
        </w:rPr>
        <w:t xml:space="preserve">A01Z not at Starship (facility code not 3260 OR patient’s age &gt;15) has XPU T0111 </w:t>
      </w:r>
      <w:r w:rsidRPr="00BA2072">
        <w:rPr>
          <w:rFonts w:ascii="Arial" w:hAnsi="Arial" w:cs="Arial"/>
          <w:i/>
          <w:color w:val="333333"/>
        </w:rPr>
        <w:t xml:space="preserve">Liver Transplant </w:t>
      </w:r>
      <w:r w:rsidR="003A7BC8">
        <w:rPr>
          <w:rFonts w:ascii="Arial" w:hAnsi="Arial" w:cs="Arial"/>
          <w:i/>
          <w:color w:val="333333"/>
        </w:rPr>
        <w:t>A</w:t>
      </w:r>
      <w:r w:rsidRPr="00BA2072">
        <w:rPr>
          <w:rFonts w:ascii="Arial" w:hAnsi="Arial" w:cs="Arial"/>
          <w:i/>
          <w:color w:val="333333"/>
        </w:rPr>
        <w:t>dult</w:t>
      </w:r>
    </w:p>
    <w:p w:rsidR="00B65A2A" w:rsidRPr="00BA2072" w:rsidRDefault="00B65A2A" w:rsidP="00CC31C2">
      <w:pPr>
        <w:numPr>
          <w:ilvl w:val="0"/>
          <w:numId w:val="4"/>
        </w:numPr>
        <w:rPr>
          <w:rFonts w:ascii="Arial" w:hAnsi="Arial" w:cs="Arial"/>
          <w:color w:val="333333"/>
        </w:rPr>
      </w:pPr>
      <w:r w:rsidRPr="00BA2072">
        <w:rPr>
          <w:rFonts w:ascii="Arial" w:hAnsi="Arial" w:cs="Arial"/>
          <w:color w:val="333333"/>
        </w:rPr>
        <w:t xml:space="preserve">A05Z has XPU T0103 </w:t>
      </w:r>
      <w:r w:rsidRPr="00BA2072">
        <w:rPr>
          <w:rFonts w:ascii="Arial" w:hAnsi="Arial" w:cs="Arial"/>
          <w:i/>
          <w:color w:val="333333"/>
        </w:rPr>
        <w:t xml:space="preserve">Heart </w:t>
      </w:r>
      <w:r w:rsidR="00EF67DF" w:rsidRPr="00BA2072">
        <w:rPr>
          <w:rFonts w:ascii="Arial" w:hAnsi="Arial" w:cs="Arial"/>
          <w:i/>
          <w:color w:val="333333"/>
        </w:rPr>
        <w:t>T</w:t>
      </w:r>
      <w:r w:rsidRPr="00BA2072">
        <w:rPr>
          <w:rFonts w:ascii="Arial" w:hAnsi="Arial" w:cs="Arial"/>
          <w:i/>
          <w:color w:val="333333"/>
        </w:rPr>
        <w:t>ransplant</w:t>
      </w:r>
    </w:p>
    <w:p w:rsidR="00B65A2A" w:rsidRPr="00BA2072" w:rsidRDefault="00B65A2A" w:rsidP="00CC31C2">
      <w:pPr>
        <w:numPr>
          <w:ilvl w:val="0"/>
          <w:numId w:val="4"/>
        </w:numPr>
        <w:rPr>
          <w:rFonts w:ascii="Arial" w:hAnsi="Arial" w:cs="Arial"/>
          <w:color w:val="333333"/>
        </w:rPr>
      </w:pPr>
      <w:r w:rsidRPr="00BA2072">
        <w:rPr>
          <w:rFonts w:ascii="Arial" w:hAnsi="Arial" w:cs="Arial"/>
          <w:color w:val="333333"/>
        </w:rPr>
        <w:t xml:space="preserve">A03Z has XPU T0106 </w:t>
      </w:r>
      <w:r w:rsidRPr="00BA2072">
        <w:rPr>
          <w:rFonts w:ascii="Arial" w:hAnsi="Arial" w:cs="Arial"/>
          <w:i/>
          <w:color w:val="333333"/>
        </w:rPr>
        <w:t>Lung Transplant</w:t>
      </w:r>
      <w:r w:rsidR="00A43641" w:rsidRPr="00BA2072">
        <w:rPr>
          <w:rFonts w:ascii="Arial" w:hAnsi="Arial" w:cs="Arial"/>
          <w:color w:val="333333"/>
        </w:rPr>
        <w:t>.</w:t>
      </w:r>
    </w:p>
    <w:p w:rsidR="00B65A2A" w:rsidRPr="00BA2072" w:rsidRDefault="00B65A2A"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Note that simultaneous pancreas and kidney transplants are included in casemix funding, and are identified as those cases assigned to AR-DRG A09A </w:t>
      </w:r>
      <w:r w:rsidR="008B2902" w:rsidRPr="00BA2072">
        <w:rPr>
          <w:rFonts w:ascii="Arial" w:hAnsi="Arial" w:cs="Arial"/>
          <w:i/>
          <w:color w:val="333333"/>
        </w:rPr>
        <w:t>Renal Transplant W</w:t>
      </w:r>
      <w:r w:rsidR="007A35A0">
        <w:rPr>
          <w:rFonts w:ascii="Arial" w:hAnsi="Arial" w:cs="Arial"/>
          <w:i/>
          <w:color w:val="333333"/>
        </w:rPr>
        <w:t>ith</w:t>
      </w:r>
      <w:r w:rsidR="008B2902" w:rsidRPr="00BA2072">
        <w:rPr>
          <w:rFonts w:ascii="Arial" w:hAnsi="Arial" w:cs="Arial"/>
          <w:i/>
          <w:color w:val="333333"/>
        </w:rPr>
        <w:t xml:space="preserve"> Pancreas Transplant or W</w:t>
      </w:r>
      <w:r w:rsidR="007A35A0">
        <w:rPr>
          <w:rFonts w:ascii="Arial" w:hAnsi="Arial" w:cs="Arial"/>
          <w:i/>
          <w:color w:val="333333"/>
        </w:rPr>
        <w:t>ith</w:t>
      </w:r>
      <w:r w:rsidR="008B2902" w:rsidRPr="00BA2072">
        <w:rPr>
          <w:rFonts w:ascii="Arial" w:hAnsi="Arial" w:cs="Arial"/>
          <w:i/>
          <w:color w:val="333333"/>
        </w:rPr>
        <w:t xml:space="preserve"> Catastrophic CC</w:t>
      </w:r>
      <w:r w:rsidR="008B2902" w:rsidRPr="00BA2072">
        <w:rPr>
          <w:rFonts w:ascii="Arial" w:hAnsi="Arial" w:cs="Arial"/>
          <w:color w:val="333333"/>
        </w:rPr>
        <w:t xml:space="preserve"> </w:t>
      </w:r>
      <w:r w:rsidRPr="00BA2072">
        <w:rPr>
          <w:rFonts w:ascii="Arial" w:hAnsi="Arial" w:cs="Arial"/>
          <w:color w:val="333333"/>
        </w:rPr>
        <w:t>where the event includes a procedure code of 9032400</w:t>
      </w:r>
      <w:r w:rsidR="00B8650A" w:rsidRPr="00BA2072">
        <w:rPr>
          <w:rFonts w:ascii="Arial" w:hAnsi="Arial" w:cs="Arial"/>
          <w:color w:val="333333"/>
        </w:rPr>
        <w:t xml:space="preserve"> [981] </w:t>
      </w:r>
      <w:r w:rsidR="00B8650A" w:rsidRPr="00BA2072">
        <w:rPr>
          <w:rFonts w:ascii="Arial" w:hAnsi="Arial" w:cs="Arial"/>
          <w:i/>
          <w:color w:val="333333"/>
        </w:rPr>
        <w:t>T</w:t>
      </w:r>
      <w:r w:rsidRPr="00BA2072">
        <w:rPr>
          <w:rFonts w:ascii="Arial" w:hAnsi="Arial" w:cs="Arial"/>
          <w:i/>
          <w:color w:val="333333"/>
        </w:rPr>
        <w:t>ransplant</w:t>
      </w:r>
      <w:r w:rsidR="00B8650A" w:rsidRPr="00BA2072">
        <w:rPr>
          <w:rFonts w:ascii="Arial" w:hAnsi="Arial" w:cs="Arial"/>
          <w:i/>
          <w:color w:val="333333"/>
        </w:rPr>
        <w:t>ation</w:t>
      </w:r>
      <w:r w:rsidRPr="00BA2072">
        <w:rPr>
          <w:rFonts w:ascii="Arial" w:hAnsi="Arial" w:cs="Arial"/>
          <w:i/>
          <w:color w:val="333333"/>
        </w:rPr>
        <w:t xml:space="preserve"> of </w:t>
      </w:r>
      <w:r w:rsidR="00B8650A" w:rsidRPr="00BA2072">
        <w:rPr>
          <w:rFonts w:ascii="Arial" w:hAnsi="Arial" w:cs="Arial"/>
          <w:i/>
          <w:color w:val="333333"/>
        </w:rPr>
        <w:t>p</w:t>
      </w:r>
      <w:r w:rsidRPr="00BA2072">
        <w:rPr>
          <w:rFonts w:ascii="Arial" w:hAnsi="Arial" w:cs="Arial"/>
          <w:i/>
          <w:color w:val="333333"/>
        </w:rPr>
        <w:t>ancreas</w:t>
      </w:r>
      <w:r w:rsidRPr="00BA2072">
        <w:rPr>
          <w:rFonts w:ascii="Arial" w:hAnsi="Arial" w:cs="Arial"/>
          <w:color w:val="333333"/>
        </w:rPr>
        <w:t xml:space="preserve">. </w:t>
      </w:r>
    </w:p>
    <w:p w:rsidR="00B65A2A" w:rsidRPr="00BA2072" w:rsidRDefault="00B65A2A" w:rsidP="00B65A2A">
      <w:pPr>
        <w:rPr>
          <w:rFonts w:ascii="Arial" w:hAnsi="Arial" w:cs="Arial"/>
        </w:rPr>
      </w:pPr>
    </w:p>
    <w:p w:rsidR="00B65A2A" w:rsidRPr="00BA2072" w:rsidRDefault="00B65A2A" w:rsidP="00990412">
      <w:pPr>
        <w:pStyle w:val="Heading3"/>
      </w:pPr>
      <w:bookmarkStart w:id="608" w:name="_Ref339277742"/>
      <w:bookmarkStart w:id="609" w:name="_Ref339277747"/>
      <w:bookmarkStart w:id="610" w:name="_Toc431453025"/>
      <w:r w:rsidRPr="00BA2072">
        <w:t>Spinal Injuries (S50001</w:t>
      </w:r>
      <w:r w:rsidR="00403309" w:rsidRPr="00BA2072">
        <w:t xml:space="preserve">, </w:t>
      </w:r>
      <w:r w:rsidRPr="00BA2072">
        <w:t>S50002)</w:t>
      </w:r>
      <w:bookmarkEnd w:id="608"/>
      <w:bookmarkEnd w:id="609"/>
      <w:bookmarkEnd w:id="610"/>
    </w:p>
    <w:p w:rsidR="00B65A2A" w:rsidRPr="00BA2072" w:rsidRDefault="0003761F" w:rsidP="00B65A2A">
      <w:pPr>
        <w:rPr>
          <w:rFonts w:ascii="Arial" w:hAnsi="Arial" w:cs="Arial"/>
          <w:color w:val="333333"/>
        </w:rPr>
      </w:pPr>
      <w:r w:rsidRPr="00BA2072">
        <w:rPr>
          <w:rFonts w:ascii="Arial" w:hAnsi="Arial" w:cs="Arial"/>
          <w:color w:val="333333"/>
        </w:rPr>
        <w:t>Some Spinal S</w:t>
      </w:r>
      <w:r w:rsidR="00B65A2A" w:rsidRPr="00BA2072">
        <w:rPr>
          <w:rFonts w:ascii="Arial" w:hAnsi="Arial" w:cs="Arial"/>
          <w:color w:val="333333"/>
        </w:rPr>
        <w:t xml:space="preserve">ervices are excluded as they are not purchased via casemix.  Excluded Spinal </w:t>
      </w:r>
      <w:r w:rsidRPr="00BA2072">
        <w:rPr>
          <w:rFonts w:ascii="Arial" w:hAnsi="Arial" w:cs="Arial"/>
          <w:color w:val="333333"/>
        </w:rPr>
        <w:t>S</w:t>
      </w:r>
      <w:r w:rsidR="00B65A2A" w:rsidRPr="00BA2072">
        <w:rPr>
          <w:rFonts w:ascii="Arial" w:hAnsi="Arial" w:cs="Arial"/>
          <w:color w:val="333333"/>
        </w:rPr>
        <w:t xml:space="preserve">ervices are </w:t>
      </w:r>
      <w:r w:rsidR="0077458D" w:rsidRPr="00BA2072">
        <w:rPr>
          <w:rFonts w:ascii="Arial" w:hAnsi="Arial" w:cs="Arial"/>
          <w:color w:val="333333"/>
        </w:rPr>
        <w:t xml:space="preserve">those with the </w:t>
      </w:r>
      <w:r w:rsidRPr="00BA2072">
        <w:rPr>
          <w:rFonts w:ascii="Arial" w:hAnsi="Arial" w:cs="Arial"/>
          <w:color w:val="333333"/>
        </w:rPr>
        <w:t>Health Speciality C</w:t>
      </w:r>
      <w:r w:rsidR="00B65A2A" w:rsidRPr="00BA2072">
        <w:rPr>
          <w:rFonts w:ascii="Arial" w:hAnsi="Arial" w:cs="Arial"/>
          <w:color w:val="333333"/>
        </w:rPr>
        <w:t>ode S50</w:t>
      </w:r>
      <w:r w:rsidR="00B2451A">
        <w:rPr>
          <w:rFonts w:ascii="Arial" w:hAnsi="Arial" w:cs="Arial"/>
          <w:color w:val="333333"/>
        </w:rPr>
        <w:t xml:space="preserve"> </w:t>
      </w:r>
      <w:r w:rsidR="009A7630" w:rsidRPr="00BA2072">
        <w:rPr>
          <w:rFonts w:ascii="Arial" w:hAnsi="Arial" w:cs="Arial"/>
          <w:i/>
          <w:color w:val="333333"/>
        </w:rPr>
        <w:t>Spinal Surgery</w:t>
      </w:r>
      <w:r w:rsidR="00B65A2A" w:rsidRPr="00BA2072">
        <w:rPr>
          <w:rFonts w:ascii="Arial" w:hAnsi="Arial" w:cs="Arial"/>
          <w:color w:val="333333"/>
        </w:rPr>
        <w:t>.  Event</w:t>
      </w:r>
      <w:r w:rsidR="009A0679">
        <w:rPr>
          <w:rFonts w:ascii="Arial" w:hAnsi="Arial" w:cs="Arial"/>
          <w:color w:val="333333"/>
        </w:rPr>
        <w:t xml:space="preserve"> record</w:t>
      </w:r>
      <w:r w:rsidR="00B65A2A" w:rsidRPr="00BA2072">
        <w:rPr>
          <w:rFonts w:ascii="Arial" w:hAnsi="Arial" w:cs="Arial"/>
          <w:color w:val="333333"/>
        </w:rPr>
        <w:t xml:space="preserve">s where the admission type is WN </w:t>
      </w:r>
      <w:r w:rsidR="00471AD5" w:rsidRPr="00BA2072">
        <w:rPr>
          <w:rFonts w:ascii="Arial" w:hAnsi="Arial" w:cs="Arial"/>
          <w:color w:val="333333"/>
        </w:rPr>
        <w:t xml:space="preserve">(Waiting List) </w:t>
      </w:r>
      <w:r w:rsidR="00B65A2A" w:rsidRPr="00BA2072">
        <w:rPr>
          <w:rFonts w:ascii="Arial" w:hAnsi="Arial" w:cs="Arial"/>
          <w:color w:val="333333"/>
        </w:rPr>
        <w:t>map to S50002</w:t>
      </w:r>
      <w:r w:rsidR="00B2451A">
        <w:rPr>
          <w:rFonts w:ascii="Arial" w:hAnsi="Arial" w:cs="Arial"/>
          <w:color w:val="333333"/>
        </w:rPr>
        <w:t xml:space="preserve"> </w:t>
      </w:r>
      <w:r w:rsidR="00C80C11" w:rsidRPr="00BA2072">
        <w:rPr>
          <w:rFonts w:ascii="Arial" w:hAnsi="Arial" w:cs="Arial"/>
          <w:i/>
          <w:color w:val="333333"/>
        </w:rPr>
        <w:t>Spinal Services non-acute</w:t>
      </w:r>
      <w:r w:rsidR="00B65A2A" w:rsidRPr="00BA2072">
        <w:rPr>
          <w:rFonts w:ascii="Arial" w:hAnsi="Arial" w:cs="Arial"/>
          <w:color w:val="333333"/>
        </w:rPr>
        <w:t>, and all other admission types map to S50001</w:t>
      </w:r>
      <w:r w:rsidR="00B2451A">
        <w:rPr>
          <w:rFonts w:ascii="Arial" w:hAnsi="Arial" w:cs="Arial"/>
          <w:color w:val="333333"/>
        </w:rPr>
        <w:t xml:space="preserve"> </w:t>
      </w:r>
      <w:r w:rsidR="00C80C11" w:rsidRPr="00BA2072">
        <w:rPr>
          <w:rFonts w:ascii="Arial" w:hAnsi="Arial" w:cs="Arial"/>
          <w:i/>
          <w:color w:val="333333"/>
        </w:rPr>
        <w:t>Spinal Services acute cases</w:t>
      </w:r>
      <w:r w:rsidR="00B65A2A" w:rsidRPr="00BA2072">
        <w:rPr>
          <w:rFonts w:ascii="Arial" w:hAnsi="Arial" w:cs="Arial"/>
          <w:color w:val="333333"/>
        </w:rPr>
        <w:t>.</w:t>
      </w:r>
    </w:p>
    <w:p w:rsidR="009F1909" w:rsidRPr="00BA2072" w:rsidRDefault="009F1909" w:rsidP="00B65A2A">
      <w:pPr>
        <w:rPr>
          <w:rFonts w:ascii="Arial" w:hAnsi="Arial" w:cs="Arial"/>
          <w:color w:val="333333"/>
        </w:rPr>
      </w:pPr>
    </w:p>
    <w:p w:rsidR="00B65A2A" w:rsidRPr="00BA2072" w:rsidRDefault="00B65A2A" w:rsidP="00D637A8">
      <w:pPr>
        <w:pStyle w:val="Heading3"/>
        <w:ind w:left="851" w:hanging="851"/>
      </w:pPr>
      <w:bookmarkStart w:id="611" w:name="_Ref211677952"/>
      <w:bookmarkStart w:id="612" w:name="_Ref339277725"/>
      <w:bookmarkStart w:id="613" w:name="_Toc431453026"/>
      <w:r w:rsidRPr="00BA2072">
        <w:t xml:space="preserve">Surgical </w:t>
      </w:r>
      <w:r w:rsidR="004F7DED" w:rsidRPr="00BA2072">
        <w:t>T</w:t>
      </w:r>
      <w:r w:rsidR="00F169AE" w:rsidRPr="00BA2072">
        <w:t xml:space="preserve">ermination </w:t>
      </w:r>
      <w:r w:rsidRPr="00BA2072">
        <w:t xml:space="preserve">of Pregnancy </w:t>
      </w:r>
      <w:r w:rsidR="004F7DED" w:rsidRPr="00BA2072">
        <w:t>– 2nd T</w:t>
      </w:r>
      <w:r w:rsidRPr="00BA2072">
        <w:t>rimester (S30009)</w:t>
      </w:r>
      <w:bookmarkEnd w:id="611"/>
      <w:r w:rsidR="008B2902" w:rsidRPr="00BA2072">
        <w:t xml:space="preserve"> </w:t>
      </w:r>
      <w:r w:rsidR="00B8650A" w:rsidRPr="00BA2072">
        <w:t xml:space="preserve">– </w:t>
      </w:r>
      <w:r w:rsidR="005855FC" w:rsidRPr="00BA2072">
        <w:t>1</w:t>
      </w:r>
      <w:r w:rsidR="00012047" w:rsidRPr="00BA2072">
        <w:t>4</w:t>
      </w:r>
      <w:r w:rsidR="00C24831" w:rsidRPr="00BA2072">
        <w:t xml:space="preserve"> to 25 </w:t>
      </w:r>
      <w:r w:rsidR="0029129C">
        <w:t xml:space="preserve">completed </w:t>
      </w:r>
      <w:r w:rsidR="00C24831" w:rsidRPr="00BA2072">
        <w:t>weeks</w:t>
      </w:r>
      <w:bookmarkEnd w:id="612"/>
      <w:bookmarkEnd w:id="613"/>
    </w:p>
    <w:p w:rsidR="008B2902" w:rsidRPr="00BA2072" w:rsidRDefault="00B65A2A" w:rsidP="00B65A2A">
      <w:pPr>
        <w:rPr>
          <w:rFonts w:ascii="Arial" w:hAnsi="Arial" w:cs="Arial"/>
          <w:color w:val="333333"/>
        </w:rPr>
      </w:pPr>
      <w:r w:rsidRPr="00BA2072">
        <w:rPr>
          <w:rFonts w:ascii="Arial" w:hAnsi="Arial" w:cs="Arial"/>
          <w:color w:val="333333"/>
        </w:rPr>
        <w:t>Non-acute Surgical Termination of Pregnancy (ToP) event</w:t>
      </w:r>
      <w:r w:rsidR="00757CA9">
        <w:rPr>
          <w:rFonts w:ascii="Arial" w:hAnsi="Arial" w:cs="Arial"/>
          <w:color w:val="333333"/>
        </w:rPr>
        <w:t xml:space="preserve"> record</w:t>
      </w:r>
      <w:r w:rsidRPr="00BA2072">
        <w:rPr>
          <w:rFonts w:ascii="Arial" w:hAnsi="Arial" w:cs="Arial"/>
          <w:color w:val="333333"/>
        </w:rPr>
        <w:t xml:space="preserve">s are excluded.  </w:t>
      </w:r>
    </w:p>
    <w:p w:rsidR="008B2902" w:rsidRPr="00BA2072" w:rsidRDefault="008B2902"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w:t>
      </w:r>
      <w:r w:rsidR="00F45DC0" w:rsidRPr="00BA2072">
        <w:rPr>
          <w:rFonts w:ascii="Arial" w:hAnsi="Arial" w:cs="Arial"/>
          <w:color w:val="333333"/>
        </w:rPr>
        <w:t>se</w:t>
      </w:r>
      <w:r w:rsidRPr="00BA2072">
        <w:rPr>
          <w:rFonts w:ascii="Arial" w:hAnsi="Arial" w:cs="Arial"/>
          <w:color w:val="333333"/>
        </w:rPr>
        <w:t xml:space="preserve"> are tested for by checking that:</w:t>
      </w:r>
    </w:p>
    <w:p w:rsidR="00B65A2A" w:rsidRPr="00BA2072" w:rsidRDefault="00B65A2A" w:rsidP="00B65A2A">
      <w:pPr>
        <w:ind w:firstLine="360"/>
        <w:rPr>
          <w:rFonts w:ascii="Arial" w:hAnsi="Arial" w:cs="Arial"/>
          <w:color w:val="333333"/>
        </w:rPr>
      </w:pPr>
      <w:r w:rsidRPr="00BA2072">
        <w:rPr>
          <w:rFonts w:ascii="Arial" w:hAnsi="Arial" w:cs="Arial"/>
          <w:color w:val="333333"/>
        </w:rPr>
        <w:t>The AR-DRG is equal to O05Z</w:t>
      </w:r>
      <w:r w:rsidR="00B2451A">
        <w:rPr>
          <w:rFonts w:ascii="Arial" w:hAnsi="Arial" w:cs="Arial"/>
          <w:color w:val="333333"/>
        </w:rPr>
        <w:t xml:space="preserve"> </w:t>
      </w:r>
      <w:r w:rsidR="008B2902" w:rsidRPr="00BA2072">
        <w:rPr>
          <w:rFonts w:ascii="Arial" w:hAnsi="Arial" w:cs="Arial"/>
          <w:i/>
          <w:color w:val="333333"/>
        </w:rPr>
        <w:t xml:space="preserve">Abortion </w:t>
      </w:r>
      <w:r w:rsidR="007A35A0">
        <w:rPr>
          <w:rFonts w:ascii="Arial" w:hAnsi="Arial" w:cs="Arial"/>
          <w:i/>
          <w:color w:val="333333"/>
        </w:rPr>
        <w:t>W</w:t>
      </w:r>
      <w:r w:rsidR="008B2902" w:rsidRPr="00BA2072">
        <w:rPr>
          <w:rFonts w:ascii="Arial" w:hAnsi="Arial" w:cs="Arial"/>
          <w:i/>
          <w:color w:val="333333"/>
        </w:rPr>
        <w:t xml:space="preserve"> OR Procedure</w:t>
      </w:r>
    </w:p>
    <w:p w:rsidR="00B65A2A" w:rsidRPr="00BA2072" w:rsidRDefault="00B65A2A" w:rsidP="00B65A2A">
      <w:pPr>
        <w:pStyle w:val="DefinitionTerm"/>
        <w:overflowPunct/>
        <w:autoSpaceDE/>
        <w:autoSpaceDN/>
        <w:adjustRightInd/>
        <w:ind w:firstLine="720"/>
        <w:textAlignment w:val="auto"/>
        <w:rPr>
          <w:rFonts w:ascii="Arial" w:hAnsi="Arial" w:cs="Arial"/>
          <w:color w:val="333333"/>
          <w:lang w:val="en-NZ"/>
        </w:rPr>
      </w:pPr>
      <w:r w:rsidRPr="00BA2072">
        <w:rPr>
          <w:rFonts w:ascii="Arial" w:hAnsi="Arial" w:cs="Arial"/>
          <w:color w:val="333333"/>
          <w:lang w:val="en-NZ"/>
        </w:rPr>
        <w:t>AND</w:t>
      </w:r>
    </w:p>
    <w:p w:rsidR="00B65A2A" w:rsidRPr="00BA2072" w:rsidRDefault="00B65A2A" w:rsidP="00B65A2A">
      <w:pPr>
        <w:ind w:firstLine="360"/>
        <w:rPr>
          <w:rFonts w:ascii="Arial" w:hAnsi="Arial" w:cs="Arial"/>
          <w:color w:val="333333"/>
        </w:rPr>
      </w:pPr>
      <w:r w:rsidRPr="00BA2072">
        <w:rPr>
          <w:rFonts w:ascii="Arial" w:hAnsi="Arial" w:cs="Arial"/>
          <w:color w:val="333333"/>
        </w:rPr>
        <w:t>The event is not acute (</w:t>
      </w:r>
      <w:r w:rsidR="00BE1EB3" w:rsidRPr="00BA2072">
        <w:rPr>
          <w:rFonts w:ascii="Arial" w:hAnsi="Arial" w:cs="Arial"/>
          <w:color w:val="333333"/>
        </w:rPr>
        <w:t>i.e.</w:t>
      </w:r>
      <w:r w:rsidRPr="00BA2072">
        <w:rPr>
          <w:rFonts w:ascii="Arial" w:hAnsi="Arial" w:cs="Arial"/>
          <w:color w:val="333333"/>
        </w:rPr>
        <w:t xml:space="preserve"> Admission Type not “AC”)</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lang w:val="en-NZ"/>
        </w:rPr>
        <w:t>AND</w:t>
      </w:r>
    </w:p>
    <w:p w:rsidR="00913817" w:rsidRPr="00BA2072" w:rsidRDefault="00B65A2A" w:rsidP="002F7168">
      <w:pPr>
        <w:ind w:left="360"/>
        <w:rPr>
          <w:rFonts w:ascii="Arial" w:hAnsi="Arial" w:cs="Arial"/>
          <w:color w:val="333333"/>
        </w:rPr>
      </w:pPr>
      <w:r w:rsidRPr="00BA2072">
        <w:rPr>
          <w:rFonts w:ascii="Arial" w:hAnsi="Arial" w:cs="Arial"/>
          <w:color w:val="333333"/>
        </w:rPr>
        <w:t xml:space="preserve">The </w:t>
      </w:r>
      <w:r w:rsidR="00353218" w:rsidRPr="00BA2072">
        <w:rPr>
          <w:rFonts w:ascii="Arial" w:hAnsi="Arial" w:cs="Arial"/>
          <w:color w:val="333333"/>
        </w:rPr>
        <w:t xml:space="preserve">first </w:t>
      </w:r>
      <w:r w:rsidRPr="00BA2072">
        <w:rPr>
          <w:rFonts w:ascii="Arial" w:hAnsi="Arial" w:cs="Arial"/>
          <w:color w:val="333333"/>
        </w:rPr>
        <w:t xml:space="preserve">procedure code is in </w:t>
      </w:r>
      <w:r w:rsidR="00913817" w:rsidRPr="00BA2072">
        <w:rPr>
          <w:rFonts w:ascii="Arial" w:hAnsi="Arial" w:cs="Arial"/>
          <w:color w:val="333333"/>
        </w:rPr>
        <w:t xml:space="preserve">the range: </w:t>
      </w:r>
    </w:p>
    <w:p w:rsidR="002E727F" w:rsidRPr="00BA2072" w:rsidRDefault="00913817" w:rsidP="002F7168">
      <w:pPr>
        <w:ind w:left="360"/>
        <w:rPr>
          <w:rFonts w:ascii="Arial" w:hAnsi="Arial" w:cs="Arial"/>
          <w:color w:val="333333"/>
        </w:rPr>
      </w:pPr>
      <w:r w:rsidRPr="00BA2072">
        <w:rPr>
          <w:rFonts w:ascii="Arial" w:hAnsi="Arial" w:cs="Arial"/>
          <w:color w:val="333333"/>
        </w:rPr>
        <w:t xml:space="preserve">3564000, 3564001, 3564003, 3564303 </w:t>
      </w:r>
      <w:r w:rsidR="00B65A2A" w:rsidRPr="00BA2072">
        <w:rPr>
          <w:rFonts w:ascii="Arial" w:hAnsi="Arial" w:cs="Arial"/>
          <w:color w:val="333333"/>
        </w:rPr>
        <w:t>[1265]</w:t>
      </w:r>
    </w:p>
    <w:p w:rsidR="002E727F" w:rsidRPr="00BA2072" w:rsidRDefault="002E727F" w:rsidP="002F7168">
      <w:pPr>
        <w:ind w:left="360"/>
        <w:rPr>
          <w:rFonts w:ascii="Arial" w:hAnsi="Arial" w:cs="Arial"/>
          <w:color w:val="333333"/>
        </w:rPr>
      </w:pPr>
      <w:r w:rsidRPr="00BA2072">
        <w:rPr>
          <w:rFonts w:ascii="Arial" w:hAnsi="Arial" w:cs="Arial"/>
          <w:color w:val="333333"/>
        </w:rPr>
        <w:tab/>
      </w:r>
      <w:r w:rsidR="00B65A2A" w:rsidRPr="00BA2072">
        <w:rPr>
          <w:rFonts w:ascii="Arial" w:hAnsi="Arial" w:cs="Arial"/>
          <w:color w:val="333333"/>
        </w:rPr>
        <w:t>AND</w:t>
      </w:r>
    </w:p>
    <w:p w:rsidR="00B65A2A" w:rsidRPr="00BA2072" w:rsidRDefault="002E727F" w:rsidP="002F7168">
      <w:pPr>
        <w:ind w:left="360"/>
        <w:rPr>
          <w:rFonts w:ascii="Arial" w:hAnsi="Arial" w:cs="Arial"/>
          <w:color w:val="333333"/>
        </w:rPr>
      </w:pPr>
      <w:r w:rsidRPr="00BA2072">
        <w:rPr>
          <w:rFonts w:ascii="Arial" w:hAnsi="Arial" w:cs="Arial"/>
          <w:color w:val="333333"/>
        </w:rPr>
        <w:t xml:space="preserve">The </w:t>
      </w:r>
      <w:r w:rsidR="00B65A2A" w:rsidRPr="00BA2072">
        <w:rPr>
          <w:rFonts w:ascii="Arial" w:hAnsi="Arial" w:cs="Arial"/>
          <w:color w:val="333333"/>
        </w:rPr>
        <w:t>principal diagnosis is in the range (O040-O049 {O04</w:t>
      </w:r>
      <w:r w:rsidR="0003761F" w:rsidRPr="00BA2072">
        <w:rPr>
          <w:rStyle w:val="FootnoteReference"/>
          <w:rFonts w:ascii="Arial" w:hAnsi="Arial" w:cs="Arial"/>
          <w:color w:val="333333"/>
        </w:rPr>
        <w:footnoteReference w:customMarkFollows="1" w:id="5"/>
        <w:sym w:font="Symbol" w:char="F02A"/>
      </w:r>
      <w:r w:rsidR="00B65A2A" w:rsidRPr="00BA2072">
        <w:rPr>
          <w:rFonts w:ascii="Arial" w:hAnsi="Arial" w:cs="Arial"/>
          <w:color w:val="333333"/>
        </w:rPr>
        <w:t>}) AND</w:t>
      </w:r>
      <w:r w:rsidR="00B2451A">
        <w:rPr>
          <w:rFonts w:ascii="Arial" w:hAnsi="Arial" w:cs="Arial"/>
          <w:color w:val="333333"/>
        </w:rPr>
        <w:t xml:space="preserve"> </w:t>
      </w:r>
      <w:r w:rsidR="00B65A2A" w:rsidRPr="00BA2072">
        <w:rPr>
          <w:rFonts w:ascii="Arial" w:hAnsi="Arial" w:cs="Arial"/>
          <w:b/>
          <w:color w:val="333333"/>
        </w:rPr>
        <w:t>any one</w:t>
      </w:r>
      <w:r w:rsidR="00B65A2A" w:rsidRPr="00BA2072">
        <w:rPr>
          <w:rFonts w:ascii="Arial" w:hAnsi="Arial" w:cs="Arial"/>
          <w:color w:val="333333"/>
        </w:rPr>
        <w:t xml:space="preserve"> of the other diagnosis codes is in the </w:t>
      </w:r>
      <w:r w:rsidR="00403309" w:rsidRPr="00BA2072">
        <w:rPr>
          <w:rFonts w:ascii="Arial" w:hAnsi="Arial" w:cs="Arial"/>
          <w:color w:val="333333"/>
        </w:rPr>
        <w:t>set {</w:t>
      </w:r>
      <w:r w:rsidR="00B65A2A" w:rsidRPr="00BA2072">
        <w:rPr>
          <w:rFonts w:ascii="Arial" w:hAnsi="Arial" w:cs="Arial"/>
          <w:color w:val="333333"/>
        </w:rPr>
        <w:t>O092</w:t>
      </w:r>
      <w:r w:rsidR="00403309" w:rsidRPr="00BA2072">
        <w:rPr>
          <w:rFonts w:ascii="Arial" w:hAnsi="Arial" w:cs="Arial"/>
          <w:color w:val="333333"/>
        </w:rPr>
        <w:t xml:space="preserve">, </w:t>
      </w:r>
      <w:r w:rsidR="00B65A2A" w:rsidRPr="00BA2072">
        <w:rPr>
          <w:rFonts w:ascii="Arial" w:hAnsi="Arial" w:cs="Arial"/>
          <w:color w:val="333333"/>
        </w:rPr>
        <w:t>O093</w:t>
      </w:r>
      <w:r w:rsidR="00403309" w:rsidRPr="00BA2072">
        <w:rPr>
          <w:rFonts w:ascii="Arial" w:hAnsi="Arial" w:cs="Arial"/>
          <w:color w:val="333333"/>
        </w:rPr>
        <w:t>}</w:t>
      </w:r>
      <w:r w:rsidR="00205089" w:rsidRPr="00BA2072">
        <w:rPr>
          <w:rFonts w:ascii="Arial" w:hAnsi="Arial" w:cs="Arial"/>
          <w:color w:val="333333"/>
        </w:rPr>
        <w:t>.</w:t>
      </w:r>
    </w:p>
    <w:p w:rsidR="003F1D85" w:rsidRPr="00BA2072" w:rsidRDefault="003F1D85" w:rsidP="002F7168">
      <w:pPr>
        <w:ind w:left="360"/>
        <w:rPr>
          <w:rFonts w:ascii="Arial" w:hAnsi="Arial" w:cs="Arial"/>
          <w:color w:val="333333"/>
        </w:rPr>
      </w:pPr>
    </w:p>
    <w:p w:rsidR="00B65A2A" w:rsidRPr="00BA2072" w:rsidRDefault="00B65A2A" w:rsidP="00D637A8">
      <w:pPr>
        <w:pStyle w:val="Heading3"/>
        <w:tabs>
          <w:tab w:val="left" w:pos="851"/>
        </w:tabs>
        <w:ind w:left="851" w:hanging="851"/>
      </w:pPr>
      <w:bookmarkStart w:id="614" w:name="_Ref211677977"/>
      <w:bookmarkStart w:id="615" w:name="_Ref339277720"/>
      <w:bookmarkStart w:id="616" w:name="_Toc431453027"/>
      <w:r w:rsidRPr="00BA2072">
        <w:t xml:space="preserve">Surgical Termination of Pregnancy </w:t>
      </w:r>
      <w:r w:rsidR="004F7DED" w:rsidRPr="00BA2072">
        <w:t>– 1st T</w:t>
      </w:r>
      <w:r w:rsidRPr="00BA2072">
        <w:t>rimester (S30006)</w:t>
      </w:r>
      <w:bookmarkEnd w:id="614"/>
      <w:r w:rsidR="00C24831" w:rsidRPr="00BA2072">
        <w:t xml:space="preserve"> – 1</w:t>
      </w:r>
      <w:r w:rsidR="00131437">
        <w:t xml:space="preserve"> </w:t>
      </w:r>
      <w:r w:rsidR="00C24831" w:rsidRPr="00BA2072">
        <w:t>to 1</w:t>
      </w:r>
      <w:r w:rsidR="00012047" w:rsidRPr="00BA2072">
        <w:t>3</w:t>
      </w:r>
      <w:r w:rsidR="004A4923">
        <w:t xml:space="preserve"> </w:t>
      </w:r>
      <w:r w:rsidR="0029129C">
        <w:t xml:space="preserve">completed </w:t>
      </w:r>
      <w:r w:rsidR="00C24831" w:rsidRPr="00BA2072">
        <w:t>weeks</w:t>
      </w:r>
      <w:bookmarkEnd w:id="615"/>
      <w:bookmarkEnd w:id="616"/>
    </w:p>
    <w:p w:rsidR="00F45DC0" w:rsidRPr="00BA2072" w:rsidRDefault="00B65A2A" w:rsidP="00B65A2A">
      <w:pPr>
        <w:rPr>
          <w:rFonts w:ascii="Arial" w:hAnsi="Arial" w:cs="Arial"/>
          <w:color w:val="333333"/>
        </w:rPr>
      </w:pPr>
      <w:r w:rsidRPr="00BA2072">
        <w:rPr>
          <w:rFonts w:ascii="Arial" w:hAnsi="Arial" w:cs="Arial"/>
          <w:color w:val="333333"/>
        </w:rPr>
        <w:t>Non-acute Surgical Termination of Pregnancy (ToP) event</w:t>
      </w:r>
      <w:r w:rsidR="00757CA9">
        <w:rPr>
          <w:rFonts w:ascii="Arial" w:hAnsi="Arial" w:cs="Arial"/>
          <w:color w:val="333333"/>
        </w:rPr>
        <w:t xml:space="preserve"> records</w:t>
      </w:r>
      <w:r w:rsidRPr="00BA2072">
        <w:rPr>
          <w:rFonts w:ascii="Arial" w:hAnsi="Arial" w:cs="Arial"/>
          <w:color w:val="333333"/>
        </w:rPr>
        <w:t xml:space="preserve"> are excluded.  </w:t>
      </w:r>
    </w:p>
    <w:p w:rsidR="00F45DC0" w:rsidRPr="00BA2072" w:rsidRDefault="00F45DC0"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w:t>
      </w:r>
      <w:r w:rsidR="00F45DC0" w:rsidRPr="00BA2072">
        <w:rPr>
          <w:rFonts w:ascii="Arial" w:hAnsi="Arial" w:cs="Arial"/>
          <w:color w:val="333333"/>
        </w:rPr>
        <w:t xml:space="preserve">se </w:t>
      </w:r>
      <w:r w:rsidRPr="00BA2072">
        <w:rPr>
          <w:rFonts w:ascii="Arial" w:hAnsi="Arial" w:cs="Arial"/>
          <w:color w:val="333333"/>
        </w:rPr>
        <w:t>are tested for by checking that:</w:t>
      </w:r>
    </w:p>
    <w:p w:rsidR="008B2902" w:rsidRPr="00BA2072" w:rsidRDefault="0077458D" w:rsidP="008B2902">
      <w:pPr>
        <w:ind w:firstLine="360"/>
        <w:rPr>
          <w:rFonts w:ascii="Arial" w:hAnsi="Arial" w:cs="Arial"/>
          <w:color w:val="333333"/>
        </w:rPr>
      </w:pPr>
      <w:r w:rsidRPr="00BA2072">
        <w:rPr>
          <w:rFonts w:ascii="Arial" w:hAnsi="Arial" w:cs="Arial"/>
          <w:color w:val="333333"/>
        </w:rPr>
        <w:t xml:space="preserve">The AR-DRG </w:t>
      </w:r>
      <w:r w:rsidR="00B65A2A" w:rsidRPr="00BA2072">
        <w:rPr>
          <w:rFonts w:ascii="Arial" w:hAnsi="Arial" w:cs="Arial"/>
          <w:color w:val="333333"/>
        </w:rPr>
        <w:t>is equal to O05Z</w:t>
      </w:r>
      <w:r w:rsidR="00B2451A">
        <w:rPr>
          <w:rFonts w:ascii="Arial" w:hAnsi="Arial" w:cs="Arial"/>
          <w:color w:val="333333"/>
        </w:rPr>
        <w:t xml:space="preserve"> </w:t>
      </w:r>
      <w:r w:rsidR="008B2902" w:rsidRPr="00BA2072">
        <w:rPr>
          <w:rFonts w:ascii="Arial" w:hAnsi="Arial" w:cs="Arial"/>
          <w:i/>
          <w:color w:val="333333"/>
        </w:rPr>
        <w:t xml:space="preserve">Abortion </w:t>
      </w:r>
      <w:r w:rsidR="007A35A0">
        <w:rPr>
          <w:rFonts w:ascii="Arial" w:hAnsi="Arial" w:cs="Arial"/>
          <w:i/>
          <w:color w:val="333333"/>
        </w:rPr>
        <w:t>W</w:t>
      </w:r>
      <w:r w:rsidR="008B2902" w:rsidRPr="00BA2072">
        <w:rPr>
          <w:rFonts w:ascii="Arial" w:hAnsi="Arial" w:cs="Arial"/>
          <w:i/>
          <w:color w:val="333333"/>
        </w:rPr>
        <w:t xml:space="preserve"> OR Procedure</w:t>
      </w:r>
    </w:p>
    <w:p w:rsidR="00B65A2A" w:rsidRPr="00BA2072" w:rsidRDefault="00B65A2A" w:rsidP="00B65A2A">
      <w:pPr>
        <w:pStyle w:val="DefinitionTerm"/>
        <w:overflowPunct/>
        <w:autoSpaceDE/>
        <w:autoSpaceDN/>
        <w:adjustRightInd/>
        <w:ind w:firstLine="720"/>
        <w:textAlignment w:val="auto"/>
        <w:rPr>
          <w:rFonts w:ascii="Arial" w:hAnsi="Arial" w:cs="Arial"/>
          <w:color w:val="333333"/>
          <w:lang w:val="en-NZ"/>
        </w:rPr>
      </w:pPr>
      <w:r w:rsidRPr="00BA2072">
        <w:rPr>
          <w:rFonts w:ascii="Arial" w:hAnsi="Arial" w:cs="Arial"/>
          <w:color w:val="333333"/>
          <w:lang w:val="en-NZ"/>
        </w:rPr>
        <w:t>AND</w:t>
      </w:r>
    </w:p>
    <w:p w:rsidR="00B65A2A" w:rsidRPr="00BA2072" w:rsidRDefault="00B65A2A" w:rsidP="00B65A2A">
      <w:pPr>
        <w:ind w:firstLine="360"/>
        <w:rPr>
          <w:rFonts w:ascii="Arial" w:hAnsi="Arial" w:cs="Arial"/>
          <w:color w:val="333333"/>
        </w:rPr>
      </w:pPr>
      <w:r w:rsidRPr="00BA2072">
        <w:rPr>
          <w:rFonts w:ascii="Arial" w:hAnsi="Arial" w:cs="Arial"/>
          <w:color w:val="333333"/>
        </w:rPr>
        <w:t>The event is not acute (</w:t>
      </w:r>
      <w:r w:rsidR="00BE1EB3" w:rsidRPr="00BA2072">
        <w:rPr>
          <w:rFonts w:ascii="Arial" w:hAnsi="Arial" w:cs="Arial"/>
          <w:color w:val="333333"/>
        </w:rPr>
        <w:t>i.e.</w:t>
      </w:r>
      <w:r w:rsidRPr="00BA2072">
        <w:rPr>
          <w:rFonts w:ascii="Arial" w:hAnsi="Arial" w:cs="Arial"/>
          <w:color w:val="333333"/>
        </w:rPr>
        <w:t xml:space="preserve"> Admission Type not “AC”)</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913817" w:rsidRPr="00BA2072" w:rsidRDefault="00B65A2A" w:rsidP="003B4896">
      <w:pPr>
        <w:ind w:left="360"/>
        <w:rPr>
          <w:rFonts w:ascii="Arial" w:hAnsi="Arial" w:cs="Arial"/>
          <w:color w:val="333333"/>
        </w:rPr>
      </w:pPr>
      <w:r w:rsidRPr="00BA2072">
        <w:rPr>
          <w:rFonts w:ascii="Arial" w:hAnsi="Arial" w:cs="Arial"/>
          <w:color w:val="333333"/>
        </w:rPr>
        <w:t xml:space="preserve">The </w:t>
      </w:r>
      <w:r w:rsidR="00353218" w:rsidRPr="00BA2072">
        <w:rPr>
          <w:rFonts w:ascii="Arial" w:hAnsi="Arial" w:cs="Arial"/>
          <w:color w:val="333333"/>
        </w:rPr>
        <w:t xml:space="preserve">first </w:t>
      </w:r>
      <w:r w:rsidRPr="00BA2072">
        <w:rPr>
          <w:rFonts w:ascii="Arial" w:hAnsi="Arial" w:cs="Arial"/>
          <w:color w:val="333333"/>
        </w:rPr>
        <w:t xml:space="preserve">procedure code is in </w:t>
      </w:r>
      <w:r w:rsidR="00913817" w:rsidRPr="00BA2072">
        <w:rPr>
          <w:rFonts w:ascii="Arial" w:hAnsi="Arial" w:cs="Arial"/>
          <w:color w:val="333333"/>
        </w:rPr>
        <w:t xml:space="preserve">the range: </w:t>
      </w:r>
    </w:p>
    <w:p w:rsidR="002E727F" w:rsidRPr="00BA2072" w:rsidRDefault="00913817" w:rsidP="003B4896">
      <w:pPr>
        <w:ind w:left="360"/>
        <w:rPr>
          <w:rFonts w:ascii="Arial" w:hAnsi="Arial" w:cs="Arial"/>
          <w:color w:val="333333"/>
        </w:rPr>
      </w:pPr>
      <w:r w:rsidRPr="00BA2072">
        <w:rPr>
          <w:rFonts w:ascii="Arial" w:hAnsi="Arial" w:cs="Arial"/>
          <w:color w:val="333333"/>
        </w:rPr>
        <w:t xml:space="preserve">3564000, 3564001, 3564003, 3564303 </w:t>
      </w:r>
      <w:r w:rsidR="00B65A2A" w:rsidRPr="00BA2072">
        <w:rPr>
          <w:rFonts w:ascii="Arial" w:hAnsi="Arial" w:cs="Arial"/>
          <w:color w:val="333333"/>
        </w:rPr>
        <w:t>[1265]</w:t>
      </w:r>
    </w:p>
    <w:p w:rsidR="002E727F" w:rsidRPr="00BA2072" w:rsidRDefault="002E727F" w:rsidP="003B4896">
      <w:pPr>
        <w:ind w:left="360"/>
        <w:rPr>
          <w:rFonts w:ascii="Arial" w:hAnsi="Arial" w:cs="Arial"/>
          <w:color w:val="333333"/>
        </w:rPr>
      </w:pPr>
      <w:r w:rsidRPr="00BA2072">
        <w:rPr>
          <w:rFonts w:ascii="Arial" w:hAnsi="Arial" w:cs="Arial"/>
          <w:color w:val="333333"/>
        </w:rPr>
        <w:tab/>
      </w:r>
      <w:r w:rsidR="00B65A2A" w:rsidRPr="00BA2072">
        <w:rPr>
          <w:rFonts w:ascii="Arial" w:hAnsi="Arial" w:cs="Arial"/>
          <w:color w:val="333333"/>
        </w:rPr>
        <w:t>AND</w:t>
      </w:r>
    </w:p>
    <w:p w:rsidR="0050553C" w:rsidRPr="00BA2072" w:rsidRDefault="002E727F" w:rsidP="003B4896">
      <w:pPr>
        <w:ind w:left="360"/>
        <w:rPr>
          <w:rFonts w:ascii="Arial" w:hAnsi="Arial" w:cs="Arial"/>
          <w:color w:val="333333"/>
        </w:rPr>
      </w:pPr>
      <w:r w:rsidRPr="00BA2072">
        <w:rPr>
          <w:rFonts w:ascii="Arial" w:hAnsi="Arial" w:cs="Arial"/>
          <w:color w:val="333333"/>
        </w:rPr>
        <w:t xml:space="preserve">The </w:t>
      </w:r>
      <w:r w:rsidR="00B65A2A" w:rsidRPr="00BA2072">
        <w:rPr>
          <w:rFonts w:ascii="Arial" w:hAnsi="Arial" w:cs="Arial"/>
          <w:color w:val="333333"/>
        </w:rPr>
        <w:t>principal diagnosis is in the range (O040-O049 {</w:t>
      </w:r>
      <w:r w:rsidR="00A27624" w:rsidRPr="00BA2072">
        <w:rPr>
          <w:rFonts w:ascii="Arial" w:hAnsi="Arial" w:cs="Arial"/>
          <w:color w:val="333333"/>
        </w:rPr>
        <w:t>O04</w:t>
      </w:r>
      <w:r w:rsidR="00A27624" w:rsidRPr="00BA2072">
        <w:rPr>
          <w:rStyle w:val="FootnoteReference"/>
          <w:rFonts w:ascii="Arial" w:hAnsi="Arial" w:cs="Arial"/>
          <w:color w:val="333333"/>
        </w:rPr>
        <w:footnoteReference w:customMarkFollows="1" w:id="6"/>
        <w:sym w:font="Symbol" w:char="F02A"/>
      </w:r>
      <w:r w:rsidR="00B65A2A" w:rsidRPr="00BA2072">
        <w:rPr>
          <w:rFonts w:ascii="Arial" w:hAnsi="Arial" w:cs="Arial"/>
          <w:color w:val="333333"/>
        </w:rPr>
        <w:t>}) AND</w:t>
      </w:r>
      <w:r w:rsidR="00B2451A">
        <w:rPr>
          <w:rFonts w:ascii="Arial" w:hAnsi="Arial" w:cs="Arial"/>
          <w:color w:val="333333"/>
        </w:rPr>
        <w:t xml:space="preserve"> </w:t>
      </w:r>
      <w:r w:rsidR="00B65A2A" w:rsidRPr="00BA2072">
        <w:rPr>
          <w:rFonts w:ascii="Arial" w:hAnsi="Arial" w:cs="Arial"/>
          <w:b/>
          <w:color w:val="333333"/>
        </w:rPr>
        <w:t>none</w:t>
      </w:r>
      <w:r w:rsidR="00B65A2A" w:rsidRPr="00BA2072">
        <w:rPr>
          <w:rFonts w:ascii="Arial" w:hAnsi="Arial" w:cs="Arial"/>
          <w:color w:val="333333"/>
        </w:rPr>
        <w:t xml:space="preserve"> of the other diagnosis codes is in the </w:t>
      </w:r>
      <w:r w:rsidR="00403309" w:rsidRPr="00BA2072">
        <w:rPr>
          <w:rFonts w:ascii="Arial" w:hAnsi="Arial" w:cs="Arial"/>
          <w:color w:val="333333"/>
        </w:rPr>
        <w:t>set</w:t>
      </w:r>
      <w:r w:rsidR="008B2902" w:rsidRPr="00BA2072">
        <w:rPr>
          <w:rFonts w:ascii="Arial" w:hAnsi="Arial" w:cs="Arial"/>
          <w:color w:val="333333"/>
        </w:rPr>
        <w:t xml:space="preserve"> </w:t>
      </w:r>
      <w:r w:rsidR="00403309" w:rsidRPr="00BA2072">
        <w:rPr>
          <w:rFonts w:ascii="Arial" w:hAnsi="Arial" w:cs="Arial"/>
          <w:color w:val="333333"/>
        </w:rPr>
        <w:t>{</w:t>
      </w:r>
      <w:r w:rsidR="00B65A2A" w:rsidRPr="00BA2072">
        <w:rPr>
          <w:rFonts w:ascii="Arial" w:hAnsi="Arial" w:cs="Arial"/>
          <w:color w:val="333333"/>
        </w:rPr>
        <w:t>O092, O093</w:t>
      </w:r>
      <w:r w:rsidR="00403309" w:rsidRPr="00BA2072">
        <w:rPr>
          <w:rFonts w:ascii="Arial" w:hAnsi="Arial" w:cs="Arial"/>
          <w:color w:val="333333"/>
        </w:rPr>
        <w:t>}</w:t>
      </w:r>
      <w:r w:rsidR="00205089" w:rsidRPr="00BA2072">
        <w:rPr>
          <w:rFonts w:ascii="Arial" w:hAnsi="Arial" w:cs="Arial"/>
          <w:color w:val="333333"/>
        </w:rPr>
        <w:t>.</w:t>
      </w:r>
    </w:p>
    <w:p w:rsidR="002E727F" w:rsidRPr="00BA2072" w:rsidRDefault="002E727F" w:rsidP="00B65A2A">
      <w:pPr>
        <w:pStyle w:val="BodyText2"/>
        <w:rPr>
          <w:rFonts w:ascii="Arial" w:hAnsi="Arial" w:cs="Arial"/>
          <w:lang w:val="en-NZ"/>
        </w:rPr>
      </w:pPr>
    </w:p>
    <w:p w:rsidR="004A765C" w:rsidRDefault="004A765C" w:rsidP="00990412">
      <w:pPr>
        <w:pStyle w:val="Heading3"/>
        <w:rPr>
          <w:ins w:id="617" w:author="Tracy Thompson" w:date="2015-08-12T14:32:00Z"/>
        </w:rPr>
      </w:pPr>
      <w:bookmarkStart w:id="618" w:name="_Ref430062384"/>
      <w:bookmarkStart w:id="619" w:name="_Toc431453028"/>
      <w:bookmarkStart w:id="620" w:name="_Ref183318192"/>
      <w:ins w:id="621" w:author="Tracy Thompson" w:date="2015-08-12T14:32:00Z">
        <w:r w:rsidRPr="004A765C">
          <w:t>Medical Termination of Pregnancy (S30010)</w:t>
        </w:r>
        <w:bookmarkEnd w:id="618"/>
        <w:bookmarkEnd w:id="619"/>
        <w:r w:rsidRPr="004A765C">
          <w:t xml:space="preserve"> </w:t>
        </w:r>
      </w:ins>
    </w:p>
    <w:p w:rsidR="004A765C" w:rsidRPr="004A765C" w:rsidRDefault="004A765C" w:rsidP="004A765C">
      <w:pPr>
        <w:rPr>
          <w:ins w:id="622" w:author="Tracy Thompson" w:date="2015-08-12T14:32:00Z"/>
          <w:rFonts w:ascii="Arial" w:hAnsi="Arial" w:cs="Arial"/>
          <w:color w:val="333333"/>
        </w:rPr>
      </w:pPr>
      <w:ins w:id="623" w:author="Tracy Thompson" w:date="2015-08-12T14:32:00Z">
        <w:r w:rsidRPr="004A765C">
          <w:rPr>
            <w:rFonts w:ascii="Arial" w:hAnsi="Arial" w:cs="Arial"/>
            <w:color w:val="333333"/>
          </w:rPr>
          <w:t>Non-acute Medical Termination of Pregnancy (T</w:t>
        </w:r>
      </w:ins>
      <w:ins w:id="624" w:author="Tracy Thompson" w:date="2015-09-15T08:26:00Z">
        <w:r w:rsidR="00DD6F43">
          <w:rPr>
            <w:rFonts w:ascii="Arial" w:hAnsi="Arial" w:cs="Arial"/>
            <w:color w:val="333333"/>
          </w:rPr>
          <w:t>o</w:t>
        </w:r>
      </w:ins>
      <w:ins w:id="625" w:author="Tracy Thompson" w:date="2015-08-12T14:32:00Z">
        <w:r w:rsidRPr="004A765C">
          <w:rPr>
            <w:rFonts w:ascii="Arial" w:hAnsi="Arial" w:cs="Arial"/>
            <w:color w:val="333333"/>
          </w:rPr>
          <w:t xml:space="preserve">P) events are excluded.  </w:t>
        </w:r>
      </w:ins>
    </w:p>
    <w:p w:rsidR="004A765C" w:rsidRPr="004A765C" w:rsidRDefault="004A765C" w:rsidP="004A765C">
      <w:pPr>
        <w:rPr>
          <w:ins w:id="626" w:author="Tracy Thompson" w:date="2015-08-12T14:32:00Z"/>
          <w:rFonts w:ascii="Arial" w:hAnsi="Arial" w:cs="Arial"/>
          <w:color w:val="333333"/>
        </w:rPr>
      </w:pPr>
    </w:p>
    <w:p w:rsidR="004A765C" w:rsidRPr="004A765C" w:rsidRDefault="004A765C" w:rsidP="004A765C">
      <w:pPr>
        <w:rPr>
          <w:ins w:id="627" w:author="Tracy Thompson" w:date="2015-08-12T14:32:00Z"/>
          <w:rFonts w:ascii="Arial" w:hAnsi="Arial" w:cs="Arial"/>
          <w:color w:val="333333"/>
        </w:rPr>
      </w:pPr>
      <w:ins w:id="628" w:author="Tracy Thompson" w:date="2015-08-12T14:32:00Z">
        <w:r w:rsidRPr="004A765C">
          <w:rPr>
            <w:rFonts w:ascii="Arial" w:hAnsi="Arial" w:cs="Arial"/>
            <w:color w:val="333333"/>
          </w:rPr>
          <w:t>These are tested for by checking that:</w:t>
        </w:r>
      </w:ins>
    </w:p>
    <w:p w:rsidR="004A765C" w:rsidRPr="004A765C" w:rsidRDefault="004A765C" w:rsidP="004A765C">
      <w:pPr>
        <w:ind w:firstLine="360"/>
        <w:rPr>
          <w:ins w:id="629" w:author="Tracy Thompson" w:date="2015-08-12T14:32:00Z"/>
          <w:rFonts w:ascii="Arial" w:hAnsi="Arial" w:cs="Arial"/>
          <w:color w:val="333333"/>
        </w:rPr>
      </w:pPr>
      <w:ins w:id="630" w:author="Tracy Thompson" w:date="2015-08-12T14:32:00Z">
        <w:r w:rsidRPr="004A765C">
          <w:rPr>
            <w:rFonts w:ascii="Arial" w:hAnsi="Arial" w:cs="Arial"/>
            <w:color w:val="333333"/>
          </w:rPr>
          <w:t>The AR-DRG is equal to O63Z Abortion W/O OR Procedure</w:t>
        </w:r>
      </w:ins>
    </w:p>
    <w:p w:rsidR="004A765C" w:rsidRPr="004A765C" w:rsidRDefault="004A765C" w:rsidP="004A765C">
      <w:pPr>
        <w:ind w:firstLine="720"/>
        <w:rPr>
          <w:ins w:id="631" w:author="Tracy Thompson" w:date="2015-08-12T14:32:00Z"/>
          <w:rFonts w:ascii="Arial" w:hAnsi="Arial" w:cs="Arial"/>
          <w:color w:val="333333"/>
        </w:rPr>
      </w:pPr>
      <w:smartTag w:uri="urn:schemas-microsoft-com:office:smarttags" w:element="stockticker">
        <w:ins w:id="632" w:author="Tracy Thompson" w:date="2015-08-12T14:32:00Z">
          <w:r w:rsidRPr="004A765C">
            <w:rPr>
              <w:rFonts w:ascii="Arial" w:hAnsi="Arial" w:cs="Arial"/>
              <w:color w:val="333333"/>
            </w:rPr>
            <w:t>AND</w:t>
          </w:r>
        </w:ins>
      </w:smartTag>
    </w:p>
    <w:p w:rsidR="004A765C" w:rsidRPr="004A765C" w:rsidRDefault="004A765C" w:rsidP="004A765C">
      <w:pPr>
        <w:ind w:firstLine="360"/>
        <w:rPr>
          <w:ins w:id="633" w:author="Tracy Thompson" w:date="2015-08-12T14:32:00Z"/>
          <w:rFonts w:ascii="Arial" w:hAnsi="Arial" w:cs="Arial"/>
          <w:color w:val="333333"/>
        </w:rPr>
      </w:pPr>
      <w:ins w:id="634" w:author="Tracy Thompson" w:date="2015-08-12T14:32:00Z">
        <w:r w:rsidRPr="004A765C">
          <w:rPr>
            <w:rFonts w:ascii="Arial" w:hAnsi="Arial" w:cs="Arial"/>
            <w:color w:val="333333"/>
          </w:rPr>
          <w:t>The event is not acute (i.e. Admission Type not “AC”)</w:t>
        </w:r>
      </w:ins>
    </w:p>
    <w:p w:rsidR="004A765C" w:rsidRPr="004A765C" w:rsidRDefault="004A765C" w:rsidP="004A765C">
      <w:pPr>
        <w:tabs>
          <w:tab w:val="left" w:pos="2880"/>
        </w:tabs>
        <w:ind w:firstLine="720"/>
        <w:rPr>
          <w:ins w:id="635" w:author="Tracy Thompson" w:date="2015-08-12T14:32:00Z"/>
          <w:rFonts w:ascii="Arial" w:hAnsi="Arial" w:cs="Arial"/>
          <w:color w:val="333333"/>
        </w:rPr>
      </w:pPr>
      <w:smartTag w:uri="urn:schemas-microsoft-com:office:smarttags" w:element="stockticker">
        <w:ins w:id="636" w:author="Tracy Thompson" w:date="2015-08-12T14:32:00Z">
          <w:r w:rsidRPr="004A765C">
            <w:rPr>
              <w:rFonts w:ascii="Arial" w:hAnsi="Arial" w:cs="Arial"/>
              <w:color w:val="333333"/>
            </w:rPr>
            <w:t>AND</w:t>
          </w:r>
        </w:ins>
      </w:smartTag>
    </w:p>
    <w:p w:rsidR="004A765C" w:rsidRPr="004A765C" w:rsidRDefault="004A765C" w:rsidP="004A765C">
      <w:pPr>
        <w:ind w:left="360"/>
        <w:rPr>
          <w:ins w:id="637" w:author="Tracy Thompson" w:date="2015-08-12T14:32:00Z"/>
          <w:rFonts w:ascii="Arial" w:hAnsi="Arial" w:cs="Arial"/>
          <w:color w:val="333333"/>
        </w:rPr>
      </w:pPr>
      <w:ins w:id="638" w:author="Tracy Thompson" w:date="2015-08-12T14:32:00Z">
        <w:r w:rsidRPr="004A765C">
          <w:rPr>
            <w:rFonts w:ascii="Arial" w:hAnsi="Arial" w:cs="Arial"/>
            <w:color w:val="333333"/>
          </w:rPr>
          <w:t xml:space="preserve">The principal diagnosis is O049 </w:t>
        </w:r>
        <w:r w:rsidRPr="004A765C">
          <w:rPr>
            <w:rFonts w:ascii="Arial" w:hAnsi="Arial" w:cs="Arial"/>
            <w:i/>
            <w:color w:val="333333"/>
          </w:rPr>
          <w:t>Medical abortion complete or unspecified without complication</w:t>
        </w:r>
      </w:ins>
    </w:p>
    <w:p w:rsidR="004A765C" w:rsidRPr="004A765C" w:rsidRDefault="004A765C" w:rsidP="004A765C">
      <w:pPr>
        <w:ind w:left="360" w:firstLine="360"/>
        <w:rPr>
          <w:ins w:id="639" w:author="Tracy Thompson" w:date="2015-08-12T14:32:00Z"/>
          <w:rFonts w:ascii="Arial" w:hAnsi="Arial" w:cs="Arial"/>
          <w:color w:val="333333"/>
        </w:rPr>
      </w:pPr>
      <w:smartTag w:uri="urn:schemas-microsoft-com:office:smarttags" w:element="stockticker">
        <w:ins w:id="640" w:author="Tracy Thompson" w:date="2015-08-12T14:32:00Z">
          <w:r w:rsidRPr="004A765C">
            <w:rPr>
              <w:rFonts w:ascii="Arial" w:hAnsi="Arial" w:cs="Arial"/>
              <w:color w:val="333333"/>
            </w:rPr>
            <w:t>AND</w:t>
          </w:r>
        </w:ins>
      </w:smartTag>
      <w:ins w:id="641" w:author="Tracy Thompson" w:date="2015-08-12T14:32:00Z">
        <w:r w:rsidRPr="004A765C">
          <w:rPr>
            <w:rFonts w:ascii="Arial" w:hAnsi="Arial" w:cs="Arial"/>
            <w:color w:val="333333"/>
          </w:rPr>
          <w:t xml:space="preserve"> </w:t>
        </w:r>
      </w:ins>
    </w:p>
    <w:p w:rsidR="004A765C" w:rsidRPr="004A765C" w:rsidRDefault="004A765C" w:rsidP="004A765C">
      <w:pPr>
        <w:ind w:firstLine="360"/>
        <w:rPr>
          <w:ins w:id="642" w:author="Tracy Thompson" w:date="2015-08-12T14:32:00Z"/>
          <w:rFonts w:ascii="Arial" w:hAnsi="Arial" w:cs="Arial"/>
          <w:color w:val="333333"/>
        </w:rPr>
      </w:pPr>
      <w:ins w:id="643" w:author="Tracy Thompson" w:date="2015-08-12T14:32:00Z">
        <w:r w:rsidRPr="004A765C">
          <w:rPr>
            <w:rFonts w:ascii="Arial" w:hAnsi="Arial" w:cs="Arial"/>
            <w:color w:val="333333"/>
          </w:rPr>
          <w:t>Any one of the other diagnosis codes is O090, O091, O099</w:t>
        </w:r>
      </w:ins>
      <w:ins w:id="644" w:author="Tracy Thompson" w:date="2015-09-15T09:54:00Z">
        <w:r w:rsidR="004E4DC2">
          <w:rPr>
            <w:rFonts w:ascii="Arial" w:hAnsi="Arial" w:cs="Arial"/>
            <w:color w:val="333333"/>
          </w:rPr>
          <w:t xml:space="preserve"> (duration of pregnancy)</w:t>
        </w:r>
      </w:ins>
      <w:r w:rsidR="004E4DC2">
        <w:rPr>
          <w:rFonts w:ascii="Arial" w:hAnsi="Arial" w:cs="Arial"/>
          <w:color w:val="333333"/>
        </w:rPr>
        <w:t xml:space="preserve"> </w:t>
      </w:r>
    </w:p>
    <w:p w:rsidR="004A765C" w:rsidRPr="004A765C" w:rsidRDefault="004A765C" w:rsidP="004A765C">
      <w:pPr>
        <w:ind w:left="360"/>
        <w:rPr>
          <w:ins w:id="645" w:author="Tracy Thompson" w:date="2015-08-12T14:32:00Z"/>
          <w:rFonts w:ascii="Arial" w:hAnsi="Arial" w:cs="Arial"/>
          <w:color w:val="333333"/>
        </w:rPr>
      </w:pPr>
      <w:ins w:id="646" w:author="Tracy Thompson" w:date="2015-08-12T14:32:00Z">
        <w:r w:rsidRPr="004A765C">
          <w:rPr>
            <w:rFonts w:ascii="Arial" w:hAnsi="Arial" w:cs="Arial"/>
            <w:color w:val="333333"/>
          </w:rPr>
          <w:tab/>
          <w:t>AND</w:t>
        </w:r>
      </w:ins>
    </w:p>
    <w:p w:rsidR="004A765C" w:rsidRPr="004A765C" w:rsidRDefault="004A765C" w:rsidP="004A765C">
      <w:pPr>
        <w:ind w:left="360"/>
        <w:rPr>
          <w:ins w:id="647" w:author="Tracy Thompson" w:date="2015-08-12T14:32:00Z"/>
          <w:rFonts w:ascii="Arial" w:hAnsi="Arial" w:cs="Arial"/>
          <w:color w:val="333333"/>
        </w:rPr>
      </w:pPr>
      <w:ins w:id="648" w:author="Tracy Thompson" w:date="2015-08-12T14:32:00Z">
        <w:r w:rsidRPr="004A765C">
          <w:rPr>
            <w:rFonts w:ascii="Arial" w:hAnsi="Arial" w:cs="Arial"/>
            <w:color w:val="333333"/>
          </w:rPr>
          <w:t xml:space="preserve">The first procedure code is in the range: </w:t>
        </w:r>
        <w:bookmarkStart w:id="649" w:name="OLE_LINK6"/>
      </w:ins>
    </w:p>
    <w:p w:rsidR="004A765C" w:rsidRPr="004A765C" w:rsidRDefault="004A765C" w:rsidP="004A765C">
      <w:pPr>
        <w:ind w:left="360"/>
        <w:rPr>
          <w:ins w:id="650" w:author="Tracy Thompson" w:date="2015-08-12T14:32:00Z"/>
          <w:rFonts w:ascii="Arial" w:hAnsi="Arial" w:cs="Arial"/>
          <w:color w:val="333333"/>
        </w:rPr>
      </w:pPr>
      <w:ins w:id="651" w:author="Tracy Thompson" w:date="2015-08-12T14:32:00Z">
        <w:r w:rsidRPr="004A765C">
          <w:rPr>
            <w:rFonts w:ascii="Arial" w:hAnsi="Arial" w:cs="Arial"/>
            <w:color w:val="333333"/>
          </w:rPr>
          <w:t xml:space="preserve">9046200 [1330] </w:t>
        </w:r>
        <w:r w:rsidRPr="004A765C">
          <w:rPr>
            <w:rFonts w:ascii="Arial" w:hAnsi="Arial" w:cs="Arial"/>
            <w:i/>
            <w:color w:val="333333"/>
          </w:rPr>
          <w:t>Insertion of prostaglandin suppository for induction of abortion</w:t>
        </w:r>
        <w:r w:rsidR="004E4DC2">
          <w:rPr>
            <w:rFonts w:ascii="Arial" w:hAnsi="Arial" w:cs="Arial"/>
            <w:color w:val="333333"/>
          </w:rPr>
          <w:t xml:space="preserve"> OR</w:t>
        </w:r>
      </w:ins>
    </w:p>
    <w:p w:rsidR="004A765C" w:rsidRPr="004A765C" w:rsidRDefault="004A765C" w:rsidP="004A765C">
      <w:pPr>
        <w:ind w:left="360"/>
        <w:rPr>
          <w:ins w:id="652" w:author="Tracy Thompson" w:date="2015-08-12T14:32:00Z"/>
          <w:rFonts w:ascii="Arial" w:hAnsi="Arial" w:cs="Arial"/>
          <w:color w:val="333333"/>
        </w:rPr>
      </w:pPr>
      <w:ins w:id="653" w:author="Tracy Thompson" w:date="2015-08-12T14:32:00Z">
        <w:r w:rsidRPr="004A765C">
          <w:rPr>
            <w:rFonts w:ascii="Arial" w:hAnsi="Arial" w:cs="Arial"/>
            <w:color w:val="333333"/>
          </w:rPr>
          <w:t xml:space="preserve">9620309 [1920] </w:t>
        </w:r>
        <w:r w:rsidRPr="004A765C">
          <w:rPr>
            <w:rFonts w:ascii="Arial" w:hAnsi="Arial" w:cs="Arial"/>
            <w:i/>
            <w:color w:val="333333"/>
          </w:rPr>
          <w:t>Oral administration of pharmacological agent</w:t>
        </w:r>
        <w:r w:rsidRPr="004A765C">
          <w:rPr>
            <w:rFonts w:ascii="Arial" w:hAnsi="Arial" w:cs="Arial"/>
            <w:color w:val="333333"/>
          </w:rPr>
          <w:t xml:space="preserve"> OR blank  </w:t>
        </w:r>
      </w:ins>
    </w:p>
    <w:bookmarkEnd w:id="649"/>
    <w:p w:rsidR="004A765C" w:rsidRPr="004A765C" w:rsidRDefault="004A765C" w:rsidP="004A765C">
      <w:pPr>
        <w:ind w:left="360"/>
        <w:rPr>
          <w:ins w:id="654" w:author="Tracy Thompson" w:date="2015-08-12T14:32:00Z"/>
          <w:rFonts w:ascii="Arial" w:hAnsi="Arial" w:cs="Arial"/>
          <w:color w:val="333333"/>
        </w:rPr>
      </w:pPr>
      <w:ins w:id="655" w:author="Tracy Thompson" w:date="2015-08-12T14:32:00Z">
        <w:r w:rsidRPr="004A765C">
          <w:rPr>
            <w:rFonts w:ascii="Arial" w:hAnsi="Arial" w:cs="Arial"/>
            <w:color w:val="333333"/>
          </w:rPr>
          <w:tab/>
          <w:t>AND</w:t>
        </w:r>
      </w:ins>
    </w:p>
    <w:p w:rsidR="004A765C" w:rsidRPr="004A765C" w:rsidRDefault="004A765C" w:rsidP="004A765C">
      <w:pPr>
        <w:ind w:left="360"/>
        <w:rPr>
          <w:ins w:id="656" w:author="Tracy Thompson" w:date="2015-08-12T14:32:00Z"/>
          <w:rFonts w:ascii="Arial" w:hAnsi="Arial" w:cs="Arial"/>
          <w:color w:val="333333"/>
        </w:rPr>
      </w:pPr>
      <w:ins w:id="657" w:author="Tracy Thompson" w:date="2015-08-12T14:32:00Z">
        <w:r w:rsidRPr="004A765C">
          <w:rPr>
            <w:rFonts w:ascii="Arial" w:hAnsi="Arial" w:cs="Arial"/>
            <w:color w:val="333333"/>
          </w:rPr>
          <w:t>The second procedure is blank</w:t>
        </w:r>
      </w:ins>
    </w:p>
    <w:p w:rsidR="004A765C" w:rsidRPr="004A765C" w:rsidRDefault="004A765C" w:rsidP="00990412">
      <w:pPr>
        <w:pStyle w:val="Heading3"/>
        <w:numPr>
          <w:ilvl w:val="0"/>
          <w:numId w:val="0"/>
        </w:numPr>
        <w:ind w:left="709"/>
        <w:rPr>
          <w:ins w:id="658" w:author="Tracy Thompson" w:date="2015-08-12T14:31:00Z"/>
        </w:rPr>
      </w:pPr>
    </w:p>
    <w:p w:rsidR="00B65A2A" w:rsidRPr="00BA2072" w:rsidRDefault="00B65A2A" w:rsidP="00040DF6">
      <w:pPr>
        <w:pStyle w:val="Heading3"/>
      </w:pPr>
      <w:bookmarkStart w:id="659" w:name="_Toc431453029"/>
      <w:r w:rsidRPr="00BA2072">
        <w:t>Peritoneal Dialysis (M60005)</w:t>
      </w:r>
      <w:bookmarkEnd w:id="620"/>
      <w:bookmarkEnd w:id="659"/>
    </w:p>
    <w:p w:rsidR="00B65A2A" w:rsidRPr="00BA2072" w:rsidRDefault="009A7630" w:rsidP="00B65A2A">
      <w:pPr>
        <w:rPr>
          <w:rFonts w:ascii="Arial" w:hAnsi="Arial" w:cs="Arial"/>
          <w:color w:val="333333"/>
        </w:rPr>
      </w:pPr>
      <w:r w:rsidRPr="00BA2072">
        <w:rPr>
          <w:rFonts w:ascii="Arial" w:hAnsi="Arial" w:cs="Arial"/>
          <w:color w:val="333333"/>
        </w:rPr>
        <w:t>AR-</w:t>
      </w:r>
      <w:r w:rsidR="0077458D" w:rsidRPr="00BA2072">
        <w:rPr>
          <w:rFonts w:ascii="Arial" w:hAnsi="Arial" w:cs="Arial"/>
          <w:color w:val="333333"/>
        </w:rPr>
        <w:t>DRG</w:t>
      </w:r>
      <w:r w:rsidR="00B2451A">
        <w:rPr>
          <w:rFonts w:ascii="Arial" w:hAnsi="Arial" w:cs="Arial"/>
          <w:color w:val="333333"/>
        </w:rPr>
        <w:t xml:space="preserve"> </w:t>
      </w:r>
      <w:r w:rsidR="004F3185" w:rsidRPr="00BA2072">
        <w:rPr>
          <w:rFonts w:ascii="Arial" w:hAnsi="Arial" w:cs="Arial"/>
          <w:color w:val="333333"/>
        </w:rPr>
        <w:t>L68Z</w:t>
      </w:r>
      <w:r w:rsidR="00B2451A">
        <w:rPr>
          <w:rFonts w:ascii="Arial" w:hAnsi="Arial" w:cs="Arial"/>
          <w:color w:val="333333"/>
        </w:rPr>
        <w:t xml:space="preserve"> </w:t>
      </w:r>
      <w:r w:rsidR="00B65A2A" w:rsidRPr="00BA2072">
        <w:rPr>
          <w:rFonts w:ascii="Arial" w:hAnsi="Arial" w:cs="Arial"/>
          <w:i/>
          <w:color w:val="333333"/>
        </w:rPr>
        <w:t>Peritoneal Dialysis</w:t>
      </w:r>
      <w:r w:rsidR="00B65A2A" w:rsidRPr="00BA2072">
        <w:rPr>
          <w:rFonts w:ascii="Arial" w:hAnsi="Arial" w:cs="Arial"/>
          <w:color w:val="333333"/>
        </w:rPr>
        <w:t xml:space="preserve"> (principal diagnosis of Z492 </w:t>
      </w:r>
      <w:r w:rsidR="00B65A2A" w:rsidRPr="00BA2072">
        <w:rPr>
          <w:rFonts w:ascii="Arial" w:hAnsi="Arial" w:cs="Arial"/>
          <w:i/>
          <w:color w:val="333333"/>
        </w:rPr>
        <w:t>Other dialysi</w:t>
      </w:r>
      <w:r w:rsidR="0029129C">
        <w:rPr>
          <w:rFonts w:ascii="Arial" w:hAnsi="Arial" w:cs="Arial"/>
          <w:i/>
          <w:color w:val="333333"/>
        </w:rPr>
        <w:t>s</w:t>
      </w:r>
      <w:r w:rsidR="0029129C">
        <w:rPr>
          <w:rFonts w:ascii="Arial" w:hAnsi="Arial" w:cs="Arial"/>
          <w:color w:val="333333"/>
        </w:rPr>
        <w:t>)</w:t>
      </w:r>
      <w:r w:rsidR="00B65A2A" w:rsidRPr="00BA2072">
        <w:rPr>
          <w:rFonts w:ascii="Arial" w:hAnsi="Arial" w:cs="Arial"/>
          <w:color w:val="333333"/>
        </w:rPr>
        <w:t xml:space="preserve"> is excluded from casemix purchasing.</w:t>
      </w:r>
      <w:r w:rsidR="006F2930" w:rsidRPr="00BA2072">
        <w:rPr>
          <w:rFonts w:ascii="Arial" w:hAnsi="Arial" w:cs="Arial"/>
          <w:color w:val="333333"/>
        </w:rPr>
        <w:t xml:space="preserve"> </w:t>
      </w:r>
      <w:r w:rsidR="003267B9" w:rsidRPr="00BA2072">
        <w:rPr>
          <w:rFonts w:ascii="Arial" w:hAnsi="Arial" w:cs="Arial"/>
          <w:color w:val="333333"/>
        </w:rPr>
        <w:t xml:space="preserve"> </w:t>
      </w:r>
      <w:r w:rsidR="006F2930" w:rsidRPr="00BA2072">
        <w:rPr>
          <w:rFonts w:ascii="Arial" w:hAnsi="Arial" w:cs="Arial"/>
          <w:color w:val="333333"/>
        </w:rPr>
        <w:t>Peritoneal di</w:t>
      </w:r>
      <w:r w:rsidR="003267B9" w:rsidRPr="00BA2072">
        <w:rPr>
          <w:rFonts w:ascii="Arial" w:hAnsi="Arial" w:cs="Arial"/>
          <w:color w:val="333333"/>
        </w:rPr>
        <w:t>alysis event</w:t>
      </w:r>
      <w:r w:rsidR="00757CA9">
        <w:rPr>
          <w:rFonts w:ascii="Arial" w:hAnsi="Arial" w:cs="Arial"/>
          <w:color w:val="333333"/>
        </w:rPr>
        <w:t xml:space="preserve"> records</w:t>
      </w:r>
      <w:r w:rsidR="003267B9" w:rsidRPr="00BA2072">
        <w:rPr>
          <w:rFonts w:ascii="Arial" w:hAnsi="Arial" w:cs="Arial"/>
          <w:color w:val="333333"/>
        </w:rPr>
        <w:t xml:space="preserve"> are matched to the PU M60005 </w:t>
      </w:r>
      <w:r w:rsidR="00CC09B1">
        <w:rPr>
          <w:rFonts w:ascii="Arial" w:hAnsi="Arial" w:cs="Arial"/>
          <w:i/>
          <w:color w:val="333333"/>
        </w:rPr>
        <w:t xml:space="preserve">Renal Medicine – </w:t>
      </w:r>
      <w:r w:rsidR="003267B9" w:rsidRPr="00BA2072">
        <w:rPr>
          <w:rFonts w:ascii="Arial" w:hAnsi="Arial" w:cs="Arial"/>
          <w:i/>
          <w:color w:val="333333"/>
        </w:rPr>
        <w:t>CAPD</w:t>
      </w:r>
      <w:r w:rsidR="00CC09B1">
        <w:rPr>
          <w:rFonts w:ascii="Arial" w:hAnsi="Arial" w:cs="Arial"/>
          <w:i/>
          <w:color w:val="333333"/>
        </w:rPr>
        <w:t xml:space="preserve"> </w:t>
      </w:r>
      <w:r w:rsidR="003267B9" w:rsidRPr="00BA2072">
        <w:rPr>
          <w:rFonts w:ascii="Arial" w:hAnsi="Arial" w:cs="Arial"/>
          <w:i/>
          <w:color w:val="333333"/>
        </w:rPr>
        <w:t xml:space="preserve">Training </w:t>
      </w:r>
      <w:r w:rsidR="003267B9" w:rsidRPr="00D51427">
        <w:rPr>
          <w:rFonts w:ascii="Arial" w:hAnsi="Arial" w:cs="Arial"/>
          <w:color w:val="333333"/>
        </w:rPr>
        <w:t xml:space="preserve">because </w:t>
      </w:r>
      <w:r w:rsidR="003267B9" w:rsidRPr="00BA2072">
        <w:rPr>
          <w:rFonts w:ascii="Arial" w:hAnsi="Arial" w:cs="Arial"/>
          <w:color w:val="333333"/>
        </w:rPr>
        <w:t xml:space="preserve">generally patients are admitted for training/education purposes only. </w:t>
      </w:r>
    </w:p>
    <w:p w:rsidR="00B65A2A" w:rsidRPr="00BA2072" w:rsidRDefault="00B65A2A" w:rsidP="00B65A2A">
      <w:pPr>
        <w:rPr>
          <w:rFonts w:ascii="Arial" w:hAnsi="Arial" w:cs="Arial"/>
        </w:rPr>
      </w:pPr>
    </w:p>
    <w:p w:rsidR="00B65A2A" w:rsidRPr="00BA2072" w:rsidRDefault="00B65A2A" w:rsidP="00990412">
      <w:pPr>
        <w:pStyle w:val="Heading3"/>
      </w:pPr>
      <w:bookmarkStart w:id="660" w:name="_Ref339277630"/>
      <w:bookmarkStart w:id="661" w:name="_Toc431453030"/>
      <w:r w:rsidRPr="00BA2072">
        <w:t>Renal Haemodialysis (M60008)</w:t>
      </w:r>
      <w:bookmarkEnd w:id="660"/>
      <w:bookmarkEnd w:id="661"/>
    </w:p>
    <w:p w:rsidR="00B65A2A" w:rsidRPr="00BA2072" w:rsidRDefault="009A7630" w:rsidP="00B65A2A">
      <w:pPr>
        <w:rPr>
          <w:rFonts w:ascii="Arial" w:hAnsi="Arial" w:cs="Arial"/>
          <w:color w:val="333333"/>
        </w:rPr>
      </w:pPr>
      <w:r w:rsidRPr="00BA2072">
        <w:rPr>
          <w:rFonts w:ascii="Arial" w:hAnsi="Arial" w:cs="Arial"/>
          <w:color w:val="333333"/>
        </w:rPr>
        <w:t>AR-</w:t>
      </w:r>
      <w:r w:rsidR="008545FF" w:rsidRPr="00BA2072">
        <w:rPr>
          <w:rFonts w:ascii="Arial" w:hAnsi="Arial" w:cs="Arial"/>
          <w:color w:val="333333"/>
        </w:rPr>
        <w:t xml:space="preserve">DRG </w:t>
      </w:r>
      <w:r w:rsidR="00B65A2A" w:rsidRPr="00BA2072">
        <w:rPr>
          <w:rFonts w:ascii="Arial" w:hAnsi="Arial" w:cs="Arial"/>
          <w:color w:val="333333"/>
        </w:rPr>
        <w:t xml:space="preserve">L61Z </w:t>
      </w:r>
      <w:r w:rsidRPr="00BA2072">
        <w:rPr>
          <w:rFonts w:ascii="Arial" w:hAnsi="Arial" w:cs="Arial"/>
          <w:i/>
          <w:color w:val="333333"/>
        </w:rPr>
        <w:t>Haemod</w:t>
      </w:r>
      <w:r w:rsidR="00B65A2A" w:rsidRPr="00BA2072">
        <w:rPr>
          <w:rFonts w:ascii="Arial" w:hAnsi="Arial" w:cs="Arial"/>
          <w:i/>
          <w:color w:val="333333"/>
        </w:rPr>
        <w:t>ialysis</w:t>
      </w:r>
      <w:r w:rsidRPr="00BA2072">
        <w:rPr>
          <w:rFonts w:ascii="Arial" w:hAnsi="Arial" w:cs="Arial"/>
          <w:color w:val="333333"/>
        </w:rPr>
        <w:t xml:space="preserve"> (principal diagnosis of Z491 </w:t>
      </w:r>
      <w:r w:rsidRPr="00BA2072">
        <w:rPr>
          <w:rFonts w:ascii="Arial" w:hAnsi="Arial" w:cs="Arial"/>
          <w:i/>
          <w:color w:val="333333"/>
        </w:rPr>
        <w:t>Extracorp</w:t>
      </w:r>
      <w:r w:rsidR="00395AA7" w:rsidRPr="00BA2072">
        <w:rPr>
          <w:rFonts w:ascii="Arial" w:hAnsi="Arial" w:cs="Arial"/>
          <w:i/>
          <w:color w:val="333333"/>
        </w:rPr>
        <w:t>o</w:t>
      </w:r>
      <w:r w:rsidRPr="00BA2072">
        <w:rPr>
          <w:rFonts w:ascii="Arial" w:hAnsi="Arial" w:cs="Arial"/>
          <w:i/>
          <w:color w:val="333333"/>
        </w:rPr>
        <w:t>real dialysis</w:t>
      </w:r>
      <w:r w:rsidRPr="0029129C">
        <w:rPr>
          <w:rFonts w:ascii="Arial" w:hAnsi="Arial" w:cs="Arial"/>
          <w:color w:val="333333"/>
        </w:rPr>
        <w:t>)</w:t>
      </w:r>
      <w:r w:rsidRPr="00BA2072">
        <w:rPr>
          <w:rFonts w:ascii="Arial" w:hAnsi="Arial" w:cs="Arial"/>
          <w:i/>
          <w:color w:val="333333"/>
        </w:rPr>
        <w:t xml:space="preserve"> </w:t>
      </w:r>
      <w:r w:rsidR="00B65A2A" w:rsidRPr="00BA2072">
        <w:rPr>
          <w:rFonts w:ascii="Arial" w:hAnsi="Arial" w:cs="Arial"/>
          <w:color w:val="333333"/>
        </w:rPr>
        <w:t>is excluded from casemix purchasing.</w:t>
      </w:r>
    </w:p>
    <w:p w:rsidR="00B65A2A" w:rsidRPr="00BA2072" w:rsidRDefault="00B65A2A" w:rsidP="00B65A2A">
      <w:pPr>
        <w:rPr>
          <w:rFonts w:ascii="Arial" w:hAnsi="Arial" w:cs="Arial"/>
        </w:rPr>
      </w:pPr>
    </w:p>
    <w:p w:rsidR="00B65A2A" w:rsidRPr="00BA2072" w:rsidRDefault="00B65A2A" w:rsidP="00D637A8">
      <w:pPr>
        <w:pStyle w:val="Heading3"/>
        <w:ind w:left="851" w:hanging="851"/>
      </w:pPr>
      <w:bookmarkStart w:id="662" w:name="_Ref339277570"/>
      <w:bookmarkStart w:id="663" w:name="_Ref339277615"/>
      <w:bookmarkStart w:id="664" w:name="_Ref339277687"/>
      <w:bookmarkStart w:id="665" w:name="_Toc431453031"/>
      <w:r w:rsidRPr="00BA2072">
        <w:t>Same</w:t>
      </w:r>
      <w:r w:rsidR="00DB313B" w:rsidRPr="00BA2072">
        <w:t xml:space="preserve"> D</w:t>
      </w:r>
      <w:r w:rsidRPr="00BA2072">
        <w:t>ay</w:t>
      </w:r>
      <w:r w:rsidR="00DB313B" w:rsidRPr="00BA2072">
        <w:t xml:space="preserve"> </w:t>
      </w:r>
      <w:r w:rsidR="002F7168" w:rsidRPr="00BA2072">
        <w:t>Pharmaco</w:t>
      </w:r>
      <w:r w:rsidRPr="00BA2072">
        <w:t xml:space="preserve">therapy for </w:t>
      </w:r>
      <w:r w:rsidR="00511890">
        <w:t>T</w:t>
      </w:r>
      <w:r w:rsidR="00757CA9">
        <w:t>reatment of Neoplasm</w:t>
      </w:r>
      <w:r w:rsidRPr="00BA2072">
        <w:t xml:space="preserve"> (MS02009, M30020, M54004)</w:t>
      </w:r>
      <w:bookmarkEnd w:id="662"/>
      <w:bookmarkEnd w:id="663"/>
      <w:bookmarkEnd w:id="664"/>
      <w:bookmarkEnd w:id="665"/>
    </w:p>
    <w:p w:rsidR="00F45DC0" w:rsidRPr="00BA2072" w:rsidRDefault="00B65A2A" w:rsidP="00B65A2A">
      <w:pPr>
        <w:rPr>
          <w:rFonts w:ascii="Arial" w:hAnsi="Arial" w:cs="Arial"/>
          <w:color w:val="333333"/>
        </w:rPr>
      </w:pPr>
      <w:r w:rsidRPr="00BA2072">
        <w:rPr>
          <w:rFonts w:ascii="Arial" w:hAnsi="Arial" w:cs="Arial"/>
          <w:color w:val="333333"/>
        </w:rPr>
        <w:t xml:space="preserve">Sameday </w:t>
      </w:r>
      <w:r w:rsidR="00757CA9">
        <w:rPr>
          <w:rFonts w:ascii="Arial" w:hAnsi="Arial" w:cs="Arial"/>
          <w:color w:val="333333"/>
        </w:rPr>
        <w:t xml:space="preserve">event records </w:t>
      </w:r>
      <w:r w:rsidRPr="00BA2072">
        <w:rPr>
          <w:rFonts w:ascii="Arial" w:hAnsi="Arial" w:cs="Arial"/>
          <w:color w:val="333333"/>
        </w:rPr>
        <w:t xml:space="preserve">for </w:t>
      </w:r>
      <w:r w:rsidR="0035480F" w:rsidRPr="00BA2072">
        <w:rPr>
          <w:rFonts w:ascii="Arial" w:hAnsi="Arial" w:cs="Arial"/>
          <w:color w:val="333333"/>
        </w:rPr>
        <w:t>P</w:t>
      </w:r>
      <w:r w:rsidR="00F1588E" w:rsidRPr="00BA2072">
        <w:rPr>
          <w:rFonts w:ascii="Arial" w:hAnsi="Arial" w:cs="Arial"/>
          <w:color w:val="333333"/>
        </w:rPr>
        <w:t>harmac</w:t>
      </w:r>
      <w:r w:rsidRPr="00BA2072">
        <w:rPr>
          <w:rFonts w:ascii="Arial" w:hAnsi="Arial" w:cs="Arial"/>
          <w:color w:val="333333"/>
        </w:rPr>
        <w:t xml:space="preserve">otherapy for </w:t>
      </w:r>
      <w:r w:rsidR="00757CA9">
        <w:rPr>
          <w:rFonts w:ascii="Arial" w:hAnsi="Arial" w:cs="Arial"/>
          <w:color w:val="333333"/>
        </w:rPr>
        <w:t xml:space="preserve">treatment of neoplasm </w:t>
      </w:r>
      <w:r w:rsidRPr="00BA2072">
        <w:rPr>
          <w:rFonts w:ascii="Arial" w:hAnsi="Arial" w:cs="Arial"/>
          <w:color w:val="333333"/>
        </w:rPr>
        <w:t>are excluded from casemix purchasing.</w:t>
      </w:r>
      <w:r w:rsidR="00714541" w:rsidRPr="00BA2072">
        <w:rPr>
          <w:rFonts w:ascii="Arial" w:hAnsi="Arial" w:cs="Arial"/>
          <w:color w:val="333333"/>
        </w:rPr>
        <w:t xml:space="preserve"> </w:t>
      </w:r>
    </w:p>
    <w:p w:rsidR="00F45DC0" w:rsidRPr="00BA2072" w:rsidRDefault="00F45DC0"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w:t>
      </w:r>
      <w:r w:rsidR="00F45DC0" w:rsidRPr="00BA2072">
        <w:rPr>
          <w:rFonts w:ascii="Arial" w:hAnsi="Arial" w:cs="Arial"/>
          <w:color w:val="333333"/>
        </w:rPr>
        <w:t>se</w:t>
      </w:r>
      <w:r w:rsidRPr="00BA2072">
        <w:rPr>
          <w:rFonts w:ascii="Arial" w:hAnsi="Arial" w:cs="Arial"/>
          <w:color w:val="333333"/>
        </w:rPr>
        <w:t xml:space="preserve"> are tested for by checking that:</w:t>
      </w:r>
    </w:p>
    <w:p w:rsidR="00B65A2A" w:rsidRPr="00BA2072" w:rsidRDefault="00B65A2A" w:rsidP="00B65A2A">
      <w:pPr>
        <w:ind w:firstLine="360"/>
        <w:rPr>
          <w:rFonts w:ascii="Arial" w:hAnsi="Arial" w:cs="Arial"/>
          <w:color w:val="333333"/>
        </w:rPr>
      </w:pPr>
      <w:r w:rsidRPr="00BA2072">
        <w:rPr>
          <w:rFonts w:ascii="Arial" w:hAnsi="Arial" w:cs="Arial"/>
          <w:color w:val="333333"/>
        </w:rPr>
        <w:t xml:space="preserve">The </w:t>
      </w:r>
      <w:r w:rsidR="002A1221" w:rsidRPr="00BA2072">
        <w:rPr>
          <w:rFonts w:ascii="Arial" w:hAnsi="Arial" w:cs="Arial"/>
          <w:color w:val="333333"/>
        </w:rPr>
        <w:t>a</w:t>
      </w:r>
      <w:r w:rsidRPr="00BA2072">
        <w:rPr>
          <w:rFonts w:ascii="Arial" w:hAnsi="Arial" w:cs="Arial"/>
          <w:color w:val="333333"/>
        </w:rPr>
        <w:t xml:space="preserve">dmission </w:t>
      </w:r>
      <w:r w:rsidR="00FD6ADC" w:rsidRPr="00BA2072">
        <w:rPr>
          <w:rFonts w:ascii="Arial" w:hAnsi="Arial" w:cs="Arial"/>
          <w:color w:val="333333"/>
        </w:rPr>
        <w:t>and</w:t>
      </w:r>
      <w:r w:rsidRPr="00BA2072">
        <w:rPr>
          <w:rFonts w:ascii="Arial" w:hAnsi="Arial" w:cs="Arial"/>
          <w:color w:val="333333"/>
        </w:rPr>
        <w:t xml:space="preserve"> </w:t>
      </w:r>
      <w:r w:rsidR="002A1221" w:rsidRPr="00BA2072">
        <w:rPr>
          <w:rFonts w:ascii="Arial" w:hAnsi="Arial" w:cs="Arial"/>
          <w:color w:val="333333"/>
        </w:rPr>
        <w:t>d</w:t>
      </w:r>
      <w:r w:rsidRPr="00BA2072">
        <w:rPr>
          <w:rFonts w:ascii="Arial" w:hAnsi="Arial" w:cs="Arial"/>
          <w:color w:val="333333"/>
        </w:rPr>
        <w:t>ischarge date</w:t>
      </w:r>
      <w:r w:rsidR="00FD6ADC" w:rsidRPr="00BA2072">
        <w:rPr>
          <w:rFonts w:ascii="Arial" w:hAnsi="Arial" w:cs="Arial"/>
          <w:color w:val="333333"/>
        </w:rPr>
        <w:t>s are the same</w:t>
      </w:r>
    </w:p>
    <w:p w:rsidR="00B65A2A" w:rsidRPr="00BA2072" w:rsidRDefault="00B65A2A" w:rsidP="00B65A2A">
      <w:pPr>
        <w:pStyle w:val="DefinitionTerm"/>
        <w:overflowPunct/>
        <w:autoSpaceDE/>
        <w:autoSpaceDN/>
        <w:adjustRightInd/>
        <w:ind w:firstLine="720"/>
        <w:textAlignment w:val="auto"/>
        <w:rPr>
          <w:rFonts w:ascii="Arial" w:hAnsi="Arial" w:cs="Arial"/>
          <w:color w:val="333333"/>
          <w:lang w:val="en-NZ"/>
        </w:rPr>
      </w:pPr>
      <w:r w:rsidRPr="00BA2072">
        <w:rPr>
          <w:rFonts w:ascii="Arial" w:hAnsi="Arial" w:cs="Arial"/>
          <w:color w:val="333333"/>
          <w:lang w:val="en-NZ"/>
        </w:rPr>
        <w:t>AND</w:t>
      </w:r>
    </w:p>
    <w:p w:rsidR="00B65A2A" w:rsidRPr="00BA2072" w:rsidRDefault="00B65A2A" w:rsidP="002F7168">
      <w:pPr>
        <w:ind w:left="360"/>
        <w:rPr>
          <w:rFonts w:ascii="Arial" w:hAnsi="Arial" w:cs="Arial"/>
          <w:color w:val="333333"/>
        </w:rPr>
      </w:pPr>
      <w:r w:rsidRPr="00BA2072">
        <w:rPr>
          <w:rFonts w:ascii="Arial" w:hAnsi="Arial" w:cs="Arial"/>
          <w:color w:val="333333"/>
        </w:rPr>
        <w:t>Th</w:t>
      </w:r>
      <w:r w:rsidR="00236746" w:rsidRPr="00BA2072">
        <w:rPr>
          <w:rFonts w:ascii="Arial" w:hAnsi="Arial" w:cs="Arial"/>
          <w:color w:val="333333"/>
        </w:rPr>
        <w:t xml:space="preserve">e </w:t>
      </w:r>
      <w:r w:rsidR="00F1588E" w:rsidRPr="00BA2072">
        <w:rPr>
          <w:rFonts w:ascii="Arial" w:hAnsi="Arial" w:cs="Arial"/>
          <w:color w:val="333333"/>
        </w:rPr>
        <w:t xml:space="preserve">principal diagnosis </w:t>
      </w:r>
      <w:r w:rsidRPr="00BA2072">
        <w:rPr>
          <w:rFonts w:ascii="Arial" w:hAnsi="Arial" w:cs="Arial"/>
          <w:color w:val="333333"/>
        </w:rPr>
        <w:t xml:space="preserve">is Z511 </w:t>
      </w:r>
      <w:r w:rsidR="00F1588E" w:rsidRPr="00BA2072">
        <w:rPr>
          <w:rFonts w:ascii="Arial" w:hAnsi="Arial" w:cs="Arial"/>
          <w:i/>
          <w:color w:val="333333"/>
        </w:rPr>
        <w:t>Pharmaco</w:t>
      </w:r>
      <w:r w:rsidRPr="00BA2072">
        <w:rPr>
          <w:rFonts w:ascii="Arial" w:hAnsi="Arial" w:cs="Arial"/>
          <w:i/>
          <w:color w:val="333333"/>
        </w:rPr>
        <w:t>therapy session for neoplasm</w:t>
      </w:r>
    </w:p>
    <w:p w:rsidR="00B65A2A" w:rsidRPr="00BA2072" w:rsidRDefault="00B65A2A"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 non-casemix p</w:t>
      </w:r>
      <w:r w:rsidR="0035480F" w:rsidRPr="00BA2072">
        <w:rPr>
          <w:rFonts w:ascii="Arial" w:hAnsi="Arial" w:cs="Arial"/>
          <w:color w:val="333333"/>
        </w:rPr>
        <w:t>urchase unit is allocated from Health S</w:t>
      </w:r>
      <w:r w:rsidRPr="00BA2072">
        <w:rPr>
          <w:rFonts w:ascii="Arial" w:hAnsi="Arial" w:cs="Arial"/>
          <w:color w:val="333333"/>
        </w:rPr>
        <w:t xml:space="preserve">pecialty </w:t>
      </w:r>
      <w:r w:rsidR="0035480F" w:rsidRPr="00BA2072">
        <w:rPr>
          <w:rFonts w:ascii="Arial" w:hAnsi="Arial" w:cs="Arial"/>
          <w:color w:val="333333"/>
        </w:rPr>
        <w:t>C</w:t>
      </w:r>
      <w:r w:rsidRPr="00BA2072">
        <w:rPr>
          <w:rFonts w:ascii="Arial" w:hAnsi="Arial" w:cs="Arial"/>
          <w:color w:val="333333"/>
        </w:rPr>
        <w:t>odes as follows:</w:t>
      </w:r>
    </w:p>
    <w:p w:rsidR="00B65A2A" w:rsidRPr="0029129C" w:rsidRDefault="00B65A2A" w:rsidP="00CC31C2">
      <w:pPr>
        <w:numPr>
          <w:ilvl w:val="0"/>
          <w:numId w:val="5"/>
        </w:numPr>
        <w:rPr>
          <w:rFonts w:ascii="Arial" w:hAnsi="Arial" w:cs="Arial"/>
          <w:color w:val="333333"/>
        </w:rPr>
      </w:pPr>
      <w:r w:rsidRPr="00BA2072">
        <w:rPr>
          <w:rFonts w:ascii="Arial" w:hAnsi="Arial" w:cs="Arial"/>
          <w:color w:val="333333"/>
        </w:rPr>
        <w:t xml:space="preserve">M30 Haematology </w:t>
      </w:r>
      <w:r w:rsidR="001C36CD" w:rsidRPr="00BA2072">
        <w:rPr>
          <w:rFonts w:ascii="Arial" w:hAnsi="Arial" w:cs="Arial"/>
          <w:color w:val="333333"/>
        </w:rPr>
        <w:t>=</w:t>
      </w:r>
      <w:r w:rsidR="00B2451A">
        <w:rPr>
          <w:rFonts w:ascii="Arial" w:hAnsi="Arial" w:cs="Arial"/>
          <w:color w:val="333333"/>
        </w:rPr>
        <w:t xml:space="preserve"> </w:t>
      </w:r>
      <w:r w:rsidRPr="00BA2072">
        <w:rPr>
          <w:rFonts w:ascii="Arial" w:hAnsi="Arial" w:cs="Arial"/>
          <w:color w:val="333333"/>
        </w:rPr>
        <w:t>M30020</w:t>
      </w:r>
      <w:r w:rsidR="00B2451A">
        <w:rPr>
          <w:rFonts w:ascii="Arial" w:hAnsi="Arial" w:cs="Arial"/>
          <w:color w:val="333333"/>
        </w:rPr>
        <w:t xml:space="preserve"> </w:t>
      </w:r>
      <w:r w:rsidR="00065F4E" w:rsidRPr="00BA2072">
        <w:rPr>
          <w:rFonts w:ascii="Arial" w:hAnsi="Arial" w:cs="Arial"/>
          <w:i/>
          <w:color w:val="333333"/>
        </w:rPr>
        <w:t>Chemotherapy Haematology (non-paediatric</w:t>
      </w:r>
      <w:r w:rsidR="00065F4E" w:rsidRPr="0029129C">
        <w:rPr>
          <w:rFonts w:ascii="Arial" w:hAnsi="Arial" w:cs="Arial"/>
          <w:color w:val="333333"/>
        </w:rPr>
        <w:t>)</w:t>
      </w:r>
    </w:p>
    <w:p w:rsidR="00B65A2A" w:rsidRPr="00BA2072" w:rsidRDefault="00B65A2A" w:rsidP="00CC31C2">
      <w:pPr>
        <w:numPr>
          <w:ilvl w:val="0"/>
          <w:numId w:val="5"/>
        </w:numPr>
        <w:rPr>
          <w:rFonts w:ascii="Arial" w:hAnsi="Arial" w:cs="Arial"/>
          <w:color w:val="333333"/>
        </w:rPr>
      </w:pPr>
      <w:r w:rsidRPr="00BA2072">
        <w:rPr>
          <w:rFonts w:ascii="Arial" w:hAnsi="Arial" w:cs="Arial"/>
          <w:color w:val="333333"/>
        </w:rPr>
        <w:t xml:space="preserve">M34 or M54 Paediatric </w:t>
      </w:r>
      <w:r w:rsidR="001C36CD" w:rsidRPr="00BA2072">
        <w:rPr>
          <w:rFonts w:ascii="Arial" w:hAnsi="Arial" w:cs="Arial"/>
          <w:color w:val="333333"/>
        </w:rPr>
        <w:t>=</w:t>
      </w:r>
      <w:r w:rsidR="00B2451A">
        <w:rPr>
          <w:rFonts w:ascii="Arial" w:hAnsi="Arial" w:cs="Arial"/>
          <w:color w:val="333333"/>
        </w:rPr>
        <w:t xml:space="preserve"> </w:t>
      </w:r>
      <w:r w:rsidRPr="00BA2072">
        <w:rPr>
          <w:rFonts w:ascii="Arial" w:hAnsi="Arial" w:cs="Arial"/>
          <w:color w:val="333333"/>
        </w:rPr>
        <w:t xml:space="preserve">M54004 </w:t>
      </w:r>
      <w:r w:rsidR="00065F4E" w:rsidRPr="00BA2072">
        <w:rPr>
          <w:rFonts w:ascii="Arial" w:hAnsi="Arial" w:cs="Arial"/>
          <w:i/>
          <w:color w:val="333333"/>
        </w:rPr>
        <w:t xml:space="preserve">Chemotherapy Specialist </w:t>
      </w:r>
      <w:r w:rsidR="001C16C0" w:rsidRPr="00BA2072">
        <w:rPr>
          <w:rFonts w:ascii="Arial" w:hAnsi="Arial" w:cs="Arial"/>
          <w:i/>
          <w:color w:val="333333"/>
        </w:rPr>
        <w:t xml:space="preserve">Paediatric </w:t>
      </w:r>
      <w:r w:rsidR="003267B9" w:rsidRPr="00BA2072">
        <w:rPr>
          <w:rFonts w:ascii="Arial" w:hAnsi="Arial" w:cs="Arial"/>
          <w:i/>
          <w:color w:val="333333"/>
        </w:rPr>
        <w:t>O</w:t>
      </w:r>
      <w:r w:rsidR="001C16C0" w:rsidRPr="00BA2072">
        <w:rPr>
          <w:rFonts w:ascii="Arial" w:hAnsi="Arial" w:cs="Arial"/>
          <w:i/>
          <w:color w:val="333333"/>
        </w:rPr>
        <w:t>nco</w:t>
      </w:r>
      <w:r w:rsidR="0093455A">
        <w:rPr>
          <w:rFonts w:ascii="Arial" w:hAnsi="Arial" w:cs="Arial"/>
          <w:i/>
          <w:color w:val="333333"/>
        </w:rPr>
        <w:t>logy</w:t>
      </w:r>
    </w:p>
    <w:p w:rsidR="00B65A2A" w:rsidRPr="00BA2072" w:rsidRDefault="00B65A2A" w:rsidP="00CC31C2">
      <w:pPr>
        <w:numPr>
          <w:ilvl w:val="0"/>
          <w:numId w:val="5"/>
        </w:numPr>
        <w:rPr>
          <w:rFonts w:ascii="Arial" w:hAnsi="Arial" w:cs="Arial"/>
          <w:color w:val="333333"/>
        </w:rPr>
      </w:pPr>
      <w:r w:rsidRPr="00BA2072">
        <w:rPr>
          <w:rFonts w:ascii="Arial" w:hAnsi="Arial" w:cs="Arial"/>
          <w:color w:val="333333"/>
        </w:rPr>
        <w:t xml:space="preserve">All other specialties </w:t>
      </w:r>
      <w:r w:rsidR="001C36CD" w:rsidRPr="00BA2072">
        <w:rPr>
          <w:rFonts w:ascii="Arial" w:hAnsi="Arial" w:cs="Arial"/>
          <w:color w:val="333333"/>
        </w:rPr>
        <w:t>=</w:t>
      </w:r>
      <w:r w:rsidR="00B2451A">
        <w:rPr>
          <w:rFonts w:ascii="Arial" w:hAnsi="Arial" w:cs="Arial"/>
          <w:color w:val="333333"/>
        </w:rPr>
        <w:t xml:space="preserve"> M</w:t>
      </w:r>
      <w:r w:rsidRPr="00BA2072">
        <w:rPr>
          <w:rFonts w:ascii="Arial" w:hAnsi="Arial" w:cs="Arial"/>
          <w:color w:val="333333"/>
        </w:rPr>
        <w:t>S02009</w:t>
      </w:r>
      <w:r w:rsidR="00B2451A">
        <w:rPr>
          <w:rFonts w:ascii="Arial" w:hAnsi="Arial" w:cs="Arial"/>
          <w:color w:val="333333"/>
        </w:rPr>
        <w:t xml:space="preserve"> </w:t>
      </w:r>
      <w:r w:rsidR="00065F4E" w:rsidRPr="00BA2072">
        <w:rPr>
          <w:rFonts w:ascii="Arial" w:hAnsi="Arial" w:cs="Arial"/>
          <w:i/>
          <w:color w:val="333333"/>
        </w:rPr>
        <w:t>Chemotherapy any Health Specialty</w:t>
      </w:r>
      <w:r w:rsidR="00065F4E" w:rsidRPr="00BA2072">
        <w:rPr>
          <w:rFonts w:ascii="Arial" w:hAnsi="Arial" w:cs="Arial"/>
          <w:color w:val="333333"/>
        </w:rPr>
        <w:t>.</w:t>
      </w:r>
    </w:p>
    <w:p w:rsidR="00B65A2A" w:rsidRPr="00BA2072" w:rsidRDefault="00B65A2A" w:rsidP="00B65A2A">
      <w:pPr>
        <w:rPr>
          <w:rFonts w:ascii="Arial" w:hAnsi="Arial" w:cs="Arial"/>
        </w:rPr>
      </w:pPr>
    </w:p>
    <w:p w:rsidR="00B65A2A" w:rsidRPr="00BA2072" w:rsidRDefault="00B65A2A" w:rsidP="00990412">
      <w:pPr>
        <w:pStyle w:val="Heading3"/>
      </w:pPr>
      <w:bookmarkStart w:id="666" w:name="_Ref335978021"/>
      <w:bookmarkStart w:id="667" w:name="_Toc431453032"/>
      <w:r w:rsidRPr="00BA2072">
        <w:t>Same</w:t>
      </w:r>
      <w:r w:rsidR="00791194" w:rsidRPr="00BA2072">
        <w:t xml:space="preserve"> D</w:t>
      </w:r>
      <w:r w:rsidRPr="00BA2072">
        <w:t>ay Radiotherapy (</w:t>
      </w:r>
      <w:r w:rsidR="007806C7" w:rsidRPr="00BA2072">
        <w:t>M50024, M50025</w:t>
      </w:r>
      <w:r w:rsidRPr="00BA2072">
        <w:t>)</w:t>
      </w:r>
      <w:bookmarkEnd w:id="666"/>
      <w:bookmarkEnd w:id="667"/>
    </w:p>
    <w:p w:rsidR="00375A70" w:rsidRPr="00BA2072" w:rsidRDefault="00CE164A" w:rsidP="00CE164A">
      <w:pPr>
        <w:rPr>
          <w:rFonts w:ascii="Arial" w:hAnsi="Arial" w:cs="Arial"/>
          <w:color w:val="333333"/>
        </w:rPr>
      </w:pPr>
      <w:r w:rsidRPr="00BA2072">
        <w:rPr>
          <w:rFonts w:ascii="Arial" w:hAnsi="Arial" w:cs="Arial"/>
          <w:color w:val="333333"/>
        </w:rPr>
        <w:t xml:space="preserve">Sameday </w:t>
      </w:r>
      <w:r w:rsidR="00757CA9">
        <w:rPr>
          <w:rFonts w:ascii="Arial" w:hAnsi="Arial" w:cs="Arial"/>
          <w:color w:val="333333"/>
        </w:rPr>
        <w:t>event records</w:t>
      </w:r>
      <w:r w:rsidRPr="00BA2072">
        <w:rPr>
          <w:rFonts w:ascii="Arial" w:hAnsi="Arial" w:cs="Arial"/>
          <w:color w:val="333333"/>
        </w:rPr>
        <w:t xml:space="preserve"> for radiotherapy are</w:t>
      </w:r>
      <w:r w:rsidR="00375A70" w:rsidRPr="00BA2072">
        <w:rPr>
          <w:rFonts w:ascii="Arial" w:hAnsi="Arial" w:cs="Arial"/>
          <w:color w:val="333333"/>
        </w:rPr>
        <w:t xml:space="preserve"> exclude</w:t>
      </w:r>
      <w:r w:rsidR="002753ED" w:rsidRPr="00BA2072">
        <w:rPr>
          <w:rFonts w:ascii="Arial" w:hAnsi="Arial" w:cs="Arial"/>
          <w:color w:val="333333"/>
        </w:rPr>
        <w:t>d</w:t>
      </w:r>
      <w:r w:rsidR="00375A70" w:rsidRPr="00BA2072">
        <w:rPr>
          <w:rFonts w:ascii="Arial" w:hAnsi="Arial" w:cs="Arial"/>
          <w:color w:val="333333"/>
        </w:rPr>
        <w:t xml:space="preserve"> from casemix</w:t>
      </w:r>
      <w:r w:rsidR="00DB313B" w:rsidRPr="00BA2072">
        <w:rPr>
          <w:rFonts w:ascii="Arial" w:hAnsi="Arial" w:cs="Arial"/>
          <w:color w:val="333333"/>
        </w:rPr>
        <w:t xml:space="preserve"> </w:t>
      </w:r>
      <w:r w:rsidR="00375A70" w:rsidRPr="00BA2072">
        <w:rPr>
          <w:rFonts w:ascii="Arial" w:hAnsi="Arial" w:cs="Arial"/>
          <w:color w:val="333333"/>
        </w:rPr>
        <w:t>purchasing.</w:t>
      </w:r>
    </w:p>
    <w:p w:rsidR="00375A70" w:rsidRPr="00BA2072" w:rsidRDefault="00375A70" w:rsidP="00CE164A">
      <w:pPr>
        <w:rPr>
          <w:rFonts w:ascii="Arial" w:hAnsi="Arial" w:cs="Arial"/>
          <w:color w:val="333333"/>
        </w:rPr>
      </w:pPr>
    </w:p>
    <w:p w:rsidR="00CE164A" w:rsidRPr="00BA2072" w:rsidRDefault="00375A70" w:rsidP="00CE164A">
      <w:pPr>
        <w:rPr>
          <w:rFonts w:ascii="Arial" w:hAnsi="Arial" w:cs="Arial"/>
          <w:color w:val="333333"/>
        </w:rPr>
      </w:pPr>
      <w:r w:rsidRPr="00BA2072">
        <w:rPr>
          <w:rFonts w:ascii="Arial" w:hAnsi="Arial" w:cs="Arial"/>
          <w:color w:val="333333"/>
        </w:rPr>
        <w:t>The</w:t>
      </w:r>
      <w:r w:rsidR="00F45DC0" w:rsidRPr="00BA2072">
        <w:rPr>
          <w:rFonts w:ascii="Arial" w:hAnsi="Arial" w:cs="Arial"/>
          <w:color w:val="333333"/>
        </w:rPr>
        <w:t>se</w:t>
      </w:r>
      <w:r w:rsidRPr="00BA2072">
        <w:rPr>
          <w:rFonts w:ascii="Arial" w:hAnsi="Arial" w:cs="Arial"/>
          <w:color w:val="333333"/>
        </w:rPr>
        <w:t xml:space="preserve"> are t</w:t>
      </w:r>
      <w:r w:rsidR="00CE164A" w:rsidRPr="00BA2072">
        <w:rPr>
          <w:rFonts w:ascii="Arial" w:hAnsi="Arial" w:cs="Arial"/>
          <w:color w:val="333333"/>
        </w:rPr>
        <w:t>ested by checking that:</w:t>
      </w:r>
    </w:p>
    <w:p w:rsidR="00CE164A" w:rsidRPr="00BA2072" w:rsidRDefault="00CE164A" w:rsidP="00CE164A">
      <w:pPr>
        <w:ind w:firstLine="360"/>
        <w:rPr>
          <w:rFonts w:ascii="Arial" w:hAnsi="Arial" w:cs="Arial"/>
          <w:color w:val="333333"/>
        </w:rPr>
      </w:pPr>
      <w:r w:rsidRPr="00BA2072">
        <w:rPr>
          <w:rFonts w:ascii="Arial" w:hAnsi="Arial" w:cs="Arial"/>
          <w:color w:val="333333"/>
        </w:rPr>
        <w:t xml:space="preserve">The admission </w:t>
      </w:r>
      <w:r w:rsidR="00FD6ADC" w:rsidRPr="00BA2072">
        <w:rPr>
          <w:rFonts w:ascii="Arial" w:hAnsi="Arial" w:cs="Arial"/>
          <w:color w:val="333333"/>
        </w:rPr>
        <w:t xml:space="preserve">and </w:t>
      </w:r>
      <w:r w:rsidRPr="00BA2072">
        <w:rPr>
          <w:rFonts w:ascii="Arial" w:hAnsi="Arial" w:cs="Arial"/>
          <w:color w:val="333333"/>
        </w:rPr>
        <w:t>discharge date</w:t>
      </w:r>
      <w:r w:rsidR="00FD6ADC" w:rsidRPr="00BA2072">
        <w:rPr>
          <w:rFonts w:ascii="Arial" w:hAnsi="Arial" w:cs="Arial"/>
          <w:color w:val="333333"/>
        </w:rPr>
        <w:t>s are the same</w:t>
      </w:r>
    </w:p>
    <w:p w:rsidR="00CE164A" w:rsidRPr="00BA2072" w:rsidRDefault="00CE164A" w:rsidP="00CE164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CE164A" w:rsidRPr="00BA2072" w:rsidRDefault="00CE164A" w:rsidP="00CE164A">
      <w:pPr>
        <w:ind w:firstLine="360"/>
        <w:rPr>
          <w:rFonts w:ascii="Arial" w:hAnsi="Arial" w:cs="Arial"/>
          <w:i/>
          <w:color w:val="333333"/>
        </w:rPr>
      </w:pPr>
      <w:r w:rsidRPr="00BA2072">
        <w:rPr>
          <w:rFonts w:ascii="Arial" w:hAnsi="Arial" w:cs="Arial"/>
          <w:color w:val="333333"/>
        </w:rPr>
        <w:t xml:space="preserve">The principal diagnosis is Z510 </w:t>
      </w:r>
      <w:r w:rsidRPr="00BA2072">
        <w:rPr>
          <w:rFonts w:ascii="Arial" w:hAnsi="Arial" w:cs="Arial"/>
          <w:i/>
          <w:color w:val="333333"/>
        </w:rPr>
        <w:t>Radiotherapy session</w:t>
      </w:r>
    </w:p>
    <w:p w:rsidR="00CE164A" w:rsidRPr="00BA2072" w:rsidRDefault="00CE164A" w:rsidP="00CE164A">
      <w:pPr>
        <w:autoSpaceDE w:val="0"/>
        <w:autoSpaceDN w:val="0"/>
        <w:adjustRightInd w:val="0"/>
        <w:rPr>
          <w:rFonts w:ascii="Arial" w:hAnsi="Arial" w:cs="Arial"/>
          <w:iCs/>
          <w:color w:val="333333"/>
          <w:szCs w:val="24"/>
          <w:lang w:val="en-GB" w:eastAsia="en-GB"/>
        </w:rPr>
      </w:pPr>
      <w:r w:rsidRPr="00BA2072">
        <w:rPr>
          <w:rFonts w:ascii="Arial" w:hAnsi="Arial" w:cs="Arial"/>
          <w:i/>
          <w:iCs/>
          <w:color w:val="333333"/>
          <w:szCs w:val="24"/>
          <w:lang w:val="en-GB" w:eastAsia="en-GB"/>
        </w:rPr>
        <w:tab/>
      </w:r>
      <w:r w:rsidRPr="00BA2072">
        <w:rPr>
          <w:rFonts w:ascii="Arial" w:hAnsi="Arial" w:cs="Arial"/>
          <w:iCs/>
          <w:color w:val="333333"/>
          <w:szCs w:val="24"/>
          <w:lang w:val="en-GB" w:eastAsia="en-GB"/>
        </w:rPr>
        <w:t>AND</w:t>
      </w:r>
    </w:p>
    <w:p w:rsidR="00CE164A" w:rsidRPr="00BA2072" w:rsidRDefault="00CE164A" w:rsidP="00CE164A">
      <w:pPr>
        <w:autoSpaceDE w:val="0"/>
        <w:autoSpaceDN w:val="0"/>
        <w:adjustRightInd w:val="0"/>
        <w:ind w:left="360"/>
        <w:rPr>
          <w:rFonts w:ascii="Arial" w:hAnsi="Arial" w:cs="Arial"/>
          <w:color w:val="333333"/>
          <w:szCs w:val="24"/>
          <w:lang w:val="en-GB" w:eastAsia="en-GB"/>
        </w:rPr>
      </w:pPr>
      <w:r w:rsidRPr="00BA2072">
        <w:rPr>
          <w:rFonts w:ascii="Arial" w:hAnsi="Arial" w:cs="Arial"/>
          <w:color w:val="333333"/>
          <w:szCs w:val="24"/>
          <w:lang w:val="en-GB" w:eastAsia="en-GB"/>
        </w:rPr>
        <w:t xml:space="preserve">There are no procedure codes from the following: </w:t>
      </w:r>
      <w:r w:rsidRPr="00BA2072">
        <w:rPr>
          <w:rFonts w:ascii="Arial" w:hAnsi="Arial" w:cs="Arial"/>
          <w:bCs/>
          <w:color w:val="333333"/>
          <w:szCs w:val="24"/>
          <w:lang w:val="en-GB" w:eastAsia="en-GB"/>
        </w:rPr>
        <w:t>1530400, 1531200, 1532000</w:t>
      </w:r>
      <w:r w:rsidRPr="00BA2072">
        <w:rPr>
          <w:rFonts w:ascii="Arial" w:hAnsi="Arial" w:cs="Arial"/>
          <w:color w:val="333333"/>
          <w:szCs w:val="24"/>
          <w:lang w:val="en-GB" w:eastAsia="en-GB"/>
        </w:rPr>
        <w:t xml:space="preserve"> [1790], </w:t>
      </w:r>
      <w:r w:rsidRPr="00BA2072">
        <w:rPr>
          <w:rFonts w:ascii="Arial" w:hAnsi="Arial" w:cs="Arial"/>
          <w:bCs/>
          <w:color w:val="333333"/>
          <w:szCs w:val="24"/>
          <w:lang w:val="en-GB" w:eastAsia="en-GB"/>
        </w:rPr>
        <w:t>9076401</w:t>
      </w:r>
      <w:r w:rsidRPr="00BA2072">
        <w:rPr>
          <w:rFonts w:ascii="Arial" w:hAnsi="Arial" w:cs="Arial"/>
          <w:color w:val="333333"/>
          <w:szCs w:val="24"/>
          <w:lang w:val="en-GB" w:eastAsia="en-GB"/>
        </w:rPr>
        <w:t xml:space="preserve"> [1791], </w:t>
      </w:r>
      <w:r w:rsidRPr="00BA2072">
        <w:rPr>
          <w:rFonts w:ascii="Arial" w:hAnsi="Arial" w:cs="Arial"/>
          <w:bCs/>
          <w:color w:val="333333"/>
          <w:szCs w:val="24"/>
          <w:lang w:val="en-GB" w:eastAsia="en-GB"/>
        </w:rPr>
        <w:t>1532706, 1532707</w:t>
      </w:r>
      <w:r w:rsidRPr="00BA2072">
        <w:rPr>
          <w:rFonts w:ascii="Arial" w:hAnsi="Arial" w:cs="Arial"/>
          <w:color w:val="333333"/>
          <w:szCs w:val="24"/>
          <w:lang w:val="en-GB" w:eastAsia="en-GB"/>
        </w:rPr>
        <w:t xml:space="preserve"> [1792].</w:t>
      </w:r>
    </w:p>
    <w:p w:rsidR="00CE164A" w:rsidRPr="00F105EB" w:rsidRDefault="00CE164A" w:rsidP="00CE164A">
      <w:pPr>
        <w:rPr>
          <w:rFonts w:ascii="Arial" w:hAnsi="Arial" w:cs="Arial"/>
          <w:color w:val="262626" w:themeColor="text1" w:themeTint="D9"/>
        </w:rPr>
      </w:pPr>
    </w:p>
    <w:p w:rsidR="00CE164A" w:rsidRPr="00F105EB" w:rsidRDefault="00CE164A" w:rsidP="00CE164A">
      <w:pPr>
        <w:rPr>
          <w:rFonts w:ascii="Arial" w:hAnsi="Arial" w:cs="Arial"/>
          <w:color w:val="262626" w:themeColor="text1" w:themeTint="D9"/>
        </w:rPr>
      </w:pPr>
      <w:r w:rsidRPr="00F105EB">
        <w:rPr>
          <w:rFonts w:ascii="Arial" w:hAnsi="Arial" w:cs="Arial"/>
          <w:color w:val="262626" w:themeColor="text1" w:themeTint="D9"/>
        </w:rPr>
        <w:t>The XPU is determined as follows:</w:t>
      </w:r>
    </w:p>
    <w:p w:rsidR="007806C7" w:rsidRPr="00F105EB" w:rsidRDefault="00CE164A" w:rsidP="00CC31C2">
      <w:pPr>
        <w:pStyle w:val="ListParagraph"/>
        <w:numPr>
          <w:ilvl w:val="0"/>
          <w:numId w:val="11"/>
        </w:numPr>
        <w:autoSpaceDE w:val="0"/>
        <w:autoSpaceDN w:val="0"/>
        <w:adjustRightInd w:val="0"/>
        <w:rPr>
          <w:rFonts w:ascii="Arial" w:hAnsi="Arial" w:cs="Arial"/>
          <w:color w:val="262626" w:themeColor="text1" w:themeTint="D9"/>
        </w:rPr>
      </w:pPr>
      <w:r w:rsidRPr="00F105EB">
        <w:rPr>
          <w:rFonts w:ascii="Arial" w:hAnsi="Arial" w:cs="Arial"/>
          <w:color w:val="262626" w:themeColor="text1" w:themeTint="D9"/>
        </w:rPr>
        <w:t xml:space="preserve">If the event </w:t>
      </w:r>
      <w:r w:rsidR="00757CA9">
        <w:rPr>
          <w:rFonts w:ascii="Arial" w:hAnsi="Arial" w:cs="Arial"/>
          <w:color w:val="262626" w:themeColor="text1" w:themeTint="D9"/>
        </w:rPr>
        <w:t xml:space="preserve">record </w:t>
      </w:r>
      <w:r w:rsidRPr="00F105EB">
        <w:rPr>
          <w:rFonts w:ascii="Arial" w:hAnsi="Arial" w:cs="Arial"/>
          <w:color w:val="262626" w:themeColor="text1" w:themeTint="D9"/>
        </w:rPr>
        <w:t xml:space="preserve">has a procedure code in the list </w:t>
      </w:r>
      <w:r w:rsidR="007806C7" w:rsidRPr="00F105EB">
        <w:rPr>
          <w:rFonts w:ascii="Arial" w:hAnsi="Arial" w:cs="Arial"/>
          <w:color w:val="262626" w:themeColor="text1" w:themeTint="D9"/>
        </w:rPr>
        <w:t>(</w:t>
      </w:r>
      <w:r w:rsidRPr="00F105EB">
        <w:rPr>
          <w:rFonts w:ascii="Arial" w:hAnsi="Arial" w:cs="Arial"/>
          <w:color w:val="262626" w:themeColor="text1" w:themeTint="D9"/>
        </w:rPr>
        <w:t>1522400, 1523900, 1525400, 1526900</w:t>
      </w:r>
      <w:r w:rsidR="0029129C">
        <w:rPr>
          <w:rFonts w:ascii="Arial" w:hAnsi="Arial" w:cs="Arial"/>
          <w:color w:val="262626" w:themeColor="text1" w:themeTint="D9"/>
        </w:rPr>
        <w:t xml:space="preserve"> [1788]</w:t>
      </w:r>
      <w:r w:rsidRPr="00F105EB">
        <w:rPr>
          <w:rFonts w:ascii="Arial" w:hAnsi="Arial" w:cs="Arial"/>
          <w:color w:val="262626" w:themeColor="text1" w:themeTint="D9"/>
        </w:rPr>
        <w:t>, 1560000, 1560001, 1560002, 1560003, 1560004</w:t>
      </w:r>
      <w:r w:rsidR="0029129C">
        <w:rPr>
          <w:rFonts w:ascii="Arial" w:hAnsi="Arial" w:cs="Arial"/>
          <w:color w:val="262626" w:themeColor="text1" w:themeTint="D9"/>
        </w:rPr>
        <w:t xml:space="preserve"> [1789]</w:t>
      </w:r>
      <w:r w:rsidR="007806C7" w:rsidRPr="00F105EB">
        <w:rPr>
          <w:rFonts w:ascii="Arial" w:hAnsi="Arial" w:cs="Arial"/>
          <w:color w:val="262626" w:themeColor="text1" w:themeTint="D9"/>
        </w:rPr>
        <w:t>)</w:t>
      </w:r>
      <w:r w:rsidRPr="00F105EB">
        <w:rPr>
          <w:rFonts w:ascii="Arial" w:hAnsi="Arial" w:cs="Arial"/>
          <w:color w:val="262626" w:themeColor="text1" w:themeTint="D9"/>
        </w:rPr>
        <w:t xml:space="preserve"> the XPU is M50025</w:t>
      </w:r>
      <w:r w:rsidR="00B2451A" w:rsidRPr="00F105EB">
        <w:rPr>
          <w:rFonts w:ascii="Arial" w:hAnsi="Arial" w:cs="Arial"/>
          <w:color w:val="262626" w:themeColor="text1" w:themeTint="D9"/>
        </w:rPr>
        <w:t xml:space="preserve"> </w:t>
      </w:r>
      <w:r w:rsidR="007806C7" w:rsidRPr="00F105EB">
        <w:rPr>
          <w:rFonts w:ascii="Arial" w:hAnsi="Arial" w:cs="Arial"/>
          <w:i/>
          <w:color w:val="262626" w:themeColor="text1" w:themeTint="D9"/>
        </w:rPr>
        <w:t>Oncology-Radiotherapy, Ex</w:t>
      </w:r>
      <w:r w:rsidR="00375A70" w:rsidRPr="00F105EB">
        <w:rPr>
          <w:rFonts w:ascii="Arial" w:hAnsi="Arial" w:cs="Arial"/>
          <w:i/>
          <w:color w:val="262626" w:themeColor="text1" w:themeTint="D9"/>
        </w:rPr>
        <w:t>ternal Beam Megavoltage (linac)</w:t>
      </w:r>
    </w:p>
    <w:p w:rsidR="00CE164A" w:rsidRPr="00F105EB" w:rsidRDefault="00CE164A" w:rsidP="00CC31C2">
      <w:pPr>
        <w:pStyle w:val="ListParagraph"/>
        <w:numPr>
          <w:ilvl w:val="0"/>
          <w:numId w:val="11"/>
        </w:numPr>
        <w:autoSpaceDE w:val="0"/>
        <w:autoSpaceDN w:val="0"/>
        <w:adjustRightInd w:val="0"/>
        <w:rPr>
          <w:rFonts w:ascii="Arial" w:hAnsi="Arial" w:cs="Arial"/>
          <w:i/>
          <w:color w:val="262626" w:themeColor="text1" w:themeTint="D9"/>
        </w:rPr>
      </w:pPr>
      <w:r w:rsidRPr="00F105EB">
        <w:rPr>
          <w:rFonts w:ascii="Arial" w:hAnsi="Arial" w:cs="Arial"/>
          <w:color w:val="262626" w:themeColor="text1" w:themeTint="D9"/>
        </w:rPr>
        <w:t>Else the event is assigned XPU M50024</w:t>
      </w:r>
      <w:r w:rsidR="00B2451A" w:rsidRPr="00F105EB">
        <w:rPr>
          <w:rFonts w:ascii="Arial" w:hAnsi="Arial" w:cs="Arial"/>
          <w:color w:val="262626" w:themeColor="text1" w:themeTint="D9"/>
        </w:rPr>
        <w:t xml:space="preserve"> </w:t>
      </w:r>
      <w:r w:rsidR="007806C7" w:rsidRPr="00F105EB">
        <w:rPr>
          <w:rFonts w:ascii="Arial" w:hAnsi="Arial" w:cs="Arial"/>
          <w:i/>
          <w:color w:val="262626" w:themeColor="text1" w:themeTint="D9"/>
        </w:rPr>
        <w:t>Oncology-Radiotherapy, External Beam Orthovoltage</w:t>
      </w:r>
      <w:r w:rsidR="00305104" w:rsidRPr="00F105EB">
        <w:rPr>
          <w:rFonts w:ascii="Arial" w:hAnsi="Arial" w:cs="Arial"/>
          <w:i/>
          <w:color w:val="262626" w:themeColor="text1" w:themeTint="D9"/>
        </w:rPr>
        <w:t>.</w:t>
      </w:r>
    </w:p>
    <w:p w:rsidR="00432AC8" w:rsidRDefault="00432AC8" w:rsidP="00432AC8">
      <w:pPr>
        <w:pStyle w:val="ListParagraph"/>
        <w:autoSpaceDE w:val="0"/>
        <w:autoSpaceDN w:val="0"/>
        <w:adjustRightInd w:val="0"/>
        <w:ind w:left="360"/>
        <w:rPr>
          <w:rFonts w:ascii="Arial" w:hAnsi="Arial" w:cs="Arial"/>
          <w:i/>
        </w:rPr>
      </w:pPr>
    </w:p>
    <w:p w:rsidR="00B65A2A" w:rsidRPr="00BA2072" w:rsidRDefault="00B65A2A" w:rsidP="00990412">
      <w:pPr>
        <w:pStyle w:val="Heading3"/>
      </w:pPr>
      <w:bookmarkStart w:id="668" w:name="_Toc431453033"/>
      <w:r w:rsidRPr="00BA2072">
        <w:t xml:space="preserve">Note on Anaesthesia </w:t>
      </w:r>
      <w:r w:rsidR="004F7DED" w:rsidRPr="00BA2072">
        <w:t>C</w:t>
      </w:r>
      <w:r w:rsidRPr="00BA2072">
        <w:t>oding</w:t>
      </w:r>
      <w:bookmarkEnd w:id="668"/>
    </w:p>
    <w:p w:rsidR="00B65A2A" w:rsidRPr="00BA2072" w:rsidRDefault="00B65A2A" w:rsidP="002F7168">
      <w:pPr>
        <w:rPr>
          <w:rFonts w:ascii="Arial" w:hAnsi="Arial" w:cs="Arial"/>
          <w:color w:val="333333"/>
        </w:rPr>
      </w:pPr>
      <w:r w:rsidRPr="00BA2072">
        <w:rPr>
          <w:rFonts w:ascii="Arial" w:hAnsi="Arial" w:cs="Arial"/>
          <w:color w:val="333333"/>
        </w:rPr>
        <w:t xml:space="preserve">Anaesthesia coding in </w:t>
      </w:r>
      <w:r w:rsidR="00ED4885">
        <w:rPr>
          <w:rFonts w:ascii="Arial" w:hAnsi="Arial" w:cs="Arial"/>
          <w:color w:val="333333"/>
        </w:rPr>
        <w:t>ACHI</w:t>
      </w:r>
      <w:r w:rsidRPr="00BA2072">
        <w:rPr>
          <w:rFonts w:ascii="Arial" w:hAnsi="Arial" w:cs="Arial"/>
          <w:color w:val="333333"/>
        </w:rPr>
        <w:t xml:space="preserve"> </w:t>
      </w:r>
      <w:r w:rsidR="00625511" w:rsidRPr="00BA2072">
        <w:rPr>
          <w:rFonts w:ascii="Arial" w:hAnsi="Arial" w:cs="Arial"/>
          <w:color w:val="333333"/>
        </w:rPr>
        <w:t>6</w:t>
      </w:r>
      <w:r w:rsidR="00375A70" w:rsidRPr="00BA2072">
        <w:rPr>
          <w:rFonts w:ascii="Arial" w:hAnsi="Arial" w:cs="Arial"/>
          <w:color w:val="333333"/>
        </w:rPr>
        <w:t>th</w:t>
      </w:r>
      <w:r w:rsidR="006B16FC" w:rsidRPr="00BA2072">
        <w:rPr>
          <w:rFonts w:ascii="Arial" w:hAnsi="Arial" w:cs="Arial"/>
          <w:color w:val="333333"/>
        </w:rPr>
        <w:t xml:space="preserve"> E</w:t>
      </w:r>
      <w:r w:rsidRPr="00BA2072">
        <w:rPr>
          <w:rFonts w:ascii="Arial" w:hAnsi="Arial" w:cs="Arial"/>
          <w:color w:val="333333"/>
        </w:rPr>
        <w:t xml:space="preserve">dition includes a large number of </w:t>
      </w:r>
      <w:r w:rsidR="006B16FC" w:rsidRPr="00BA2072">
        <w:rPr>
          <w:rFonts w:ascii="Arial" w:hAnsi="Arial" w:cs="Arial"/>
          <w:color w:val="333333"/>
        </w:rPr>
        <w:t xml:space="preserve">procedure </w:t>
      </w:r>
      <w:r w:rsidRPr="00BA2072">
        <w:rPr>
          <w:rFonts w:ascii="Arial" w:hAnsi="Arial" w:cs="Arial"/>
          <w:color w:val="333333"/>
        </w:rPr>
        <w:t xml:space="preserve">codes that are in the block </w:t>
      </w:r>
      <w:r w:rsidR="00625511" w:rsidRPr="00BA2072">
        <w:rPr>
          <w:rFonts w:ascii="Arial" w:hAnsi="Arial" w:cs="Arial"/>
          <w:color w:val="333333"/>
        </w:rPr>
        <w:t>[</w:t>
      </w:r>
      <w:r w:rsidRPr="00BA2072">
        <w:rPr>
          <w:rFonts w:ascii="Arial" w:hAnsi="Arial" w:cs="Arial"/>
          <w:color w:val="333333"/>
        </w:rPr>
        <w:t>1910</w:t>
      </w:r>
      <w:r w:rsidR="001C16C0" w:rsidRPr="00BA2072">
        <w:rPr>
          <w:rFonts w:ascii="Arial" w:hAnsi="Arial" w:cs="Arial"/>
          <w:color w:val="333333"/>
        </w:rPr>
        <w:t>]</w:t>
      </w:r>
      <w:r w:rsidR="001C16C0" w:rsidRPr="00BA2072">
        <w:rPr>
          <w:rFonts w:ascii="Arial" w:hAnsi="Arial" w:cs="Arial"/>
          <w:i/>
          <w:color w:val="333333"/>
        </w:rPr>
        <w:t xml:space="preserve"> Cerebral</w:t>
      </w:r>
      <w:r w:rsidR="00966D9C" w:rsidRPr="00BA2072">
        <w:rPr>
          <w:rFonts w:ascii="Arial" w:hAnsi="Arial" w:cs="Arial"/>
          <w:i/>
          <w:color w:val="333333"/>
        </w:rPr>
        <w:t xml:space="preserve"> a</w:t>
      </w:r>
      <w:r w:rsidR="0035480F" w:rsidRPr="00BA2072">
        <w:rPr>
          <w:rFonts w:ascii="Arial" w:hAnsi="Arial" w:cs="Arial"/>
          <w:i/>
          <w:color w:val="333333"/>
        </w:rPr>
        <w:t>naesthesia</w:t>
      </w:r>
      <w:r w:rsidRPr="00BA2072">
        <w:rPr>
          <w:rFonts w:ascii="Arial" w:hAnsi="Arial" w:cs="Arial"/>
          <w:color w:val="333333"/>
        </w:rPr>
        <w:t xml:space="preserve">.  The following codes are </w:t>
      </w:r>
      <w:r w:rsidR="00FB0DBB" w:rsidRPr="00BA2072">
        <w:rPr>
          <w:rFonts w:ascii="Arial" w:hAnsi="Arial" w:cs="Arial"/>
          <w:color w:val="333333"/>
        </w:rPr>
        <w:t xml:space="preserve">either </w:t>
      </w:r>
      <w:r w:rsidRPr="00BA2072">
        <w:rPr>
          <w:rFonts w:ascii="Arial" w:hAnsi="Arial" w:cs="Arial"/>
          <w:color w:val="333333"/>
        </w:rPr>
        <w:t xml:space="preserve">included </w:t>
      </w:r>
      <w:r w:rsidR="00FB0DBB" w:rsidRPr="00BA2072">
        <w:rPr>
          <w:rFonts w:ascii="Arial" w:hAnsi="Arial" w:cs="Arial"/>
          <w:color w:val="333333"/>
        </w:rPr>
        <w:t xml:space="preserve">in or referred to </w:t>
      </w:r>
      <w:r w:rsidRPr="00BA2072">
        <w:rPr>
          <w:rFonts w:ascii="Arial" w:hAnsi="Arial" w:cs="Arial"/>
          <w:color w:val="333333"/>
        </w:rPr>
        <w:t xml:space="preserve">in each of the exclusions </w:t>
      </w:r>
      <w:r w:rsidR="003A7BC8" w:rsidRPr="003A7BC8">
        <w:rPr>
          <w:rFonts w:ascii="Arial" w:hAnsi="Arial" w:cs="Arial"/>
          <w:color w:val="333333"/>
          <w:highlight w:val="lightGray"/>
        </w:rPr>
        <w:fldChar w:fldCharType="begin"/>
      </w:r>
      <w:r w:rsidR="003A7BC8" w:rsidRPr="003A7BC8">
        <w:rPr>
          <w:rFonts w:ascii="Arial" w:hAnsi="Arial" w:cs="Arial"/>
          <w:color w:val="333333"/>
          <w:highlight w:val="lightGray"/>
        </w:rPr>
        <w:instrText xml:space="preserve"> REF _Ref339277753 \r \h </w:instrText>
      </w:r>
      <w:r w:rsidR="003A7BC8">
        <w:rPr>
          <w:rFonts w:ascii="Arial" w:hAnsi="Arial" w:cs="Arial"/>
          <w:color w:val="333333"/>
          <w:highlight w:val="lightGray"/>
        </w:rPr>
        <w:instrText xml:space="preserve"> \* MERGEFORMAT </w:instrText>
      </w:r>
      <w:r w:rsidR="003A7BC8" w:rsidRPr="003A7BC8">
        <w:rPr>
          <w:rFonts w:ascii="Arial" w:hAnsi="Arial" w:cs="Arial"/>
          <w:color w:val="333333"/>
          <w:highlight w:val="lightGray"/>
        </w:rPr>
      </w:r>
      <w:r w:rsidR="003A7BC8" w:rsidRPr="003A7BC8">
        <w:rPr>
          <w:rFonts w:ascii="Arial" w:hAnsi="Arial" w:cs="Arial"/>
          <w:color w:val="333333"/>
          <w:highlight w:val="lightGray"/>
        </w:rPr>
        <w:fldChar w:fldCharType="separate"/>
      </w:r>
      <w:r w:rsidR="009F48C4">
        <w:rPr>
          <w:rFonts w:ascii="Arial" w:hAnsi="Arial" w:cs="Arial"/>
          <w:color w:val="333333"/>
          <w:highlight w:val="lightGray"/>
        </w:rPr>
        <w:t>5.2.29</w:t>
      </w:r>
      <w:r w:rsidR="003A7BC8" w:rsidRPr="003A7BC8">
        <w:rPr>
          <w:rFonts w:ascii="Arial" w:hAnsi="Arial" w:cs="Arial"/>
          <w:color w:val="333333"/>
          <w:highlight w:val="lightGray"/>
        </w:rPr>
        <w:fldChar w:fldCharType="end"/>
      </w:r>
      <w:r w:rsidR="0051192E">
        <w:rPr>
          <w:rFonts w:ascii="Arial" w:hAnsi="Arial" w:cs="Arial"/>
          <w:color w:val="333333"/>
        </w:rPr>
        <w:t xml:space="preserve"> </w:t>
      </w:r>
      <w:r w:rsidR="0020678E">
        <w:rPr>
          <w:rFonts w:ascii="Arial" w:hAnsi="Arial" w:cs="Arial"/>
          <w:color w:val="333333"/>
        </w:rPr>
        <w:t xml:space="preserve">to </w:t>
      </w:r>
      <w:r w:rsidR="003A7BC8" w:rsidRPr="003A7BC8">
        <w:rPr>
          <w:rFonts w:ascii="Arial" w:hAnsi="Arial" w:cs="Arial"/>
          <w:color w:val="333333"/>
          <w:highlight w:val="lightGray"/>
        </w:rPr>
        <w:fldChar w:fldCharType="begin"/>
      </w:r>
      <w:r w:rsidR="003A7BC8" w:rsidRPr="003A7BC8">
        <w:rPr>
          <w:rFonts w:ascii="Arial" w:hAnsi="Arial" w:cs="Arial"/>
          <w:color w:val="333333"/>
          <w:highlight w:val="lightGray"/>
        </w:rPr>
        <w:instrText xml:space="preserve"> REF _Ref339277655 \r \h </w:instrText>
      </w:r>
      <w:r w:rsidR="003A7BC8">
        <w:rPr>
          <w:rFonts w:ascii="Arial" w:hAnsi="Arial" w:cs="Arial"/>
          <w:color w:val="333333"/>
          <w:highlight w:val="lightGray"/>
        </w:rPr>
        <w:instrText xml:space="preserve"> \* MERGEFORMAT </w:instrText>
      </w:r>
      <w:r w:rsidR="003A7BC8" w:rsidRPr="003A7BC8">
        <w:rPr>
          <w:rFonts w:ascii="Arial" w:hAnsi="Arial" w:cs="Arial"/>
          <w:color w:val="333333"/>
          <w:highlight w:val="lightGray"/>
        </w:rPr>
      </w:r>
      <w:r w:rsidR="003A7BC8" w:rsidRPr="003A7BC8">
        <w:rPr>
          <w:rFonts w:ascii="Arial" w:hAnsi="Arial" w:cs="Arial"/>
          <w:color w:val="333333"/>
          <w:highlight w:val="lightGray"/>
        </w:rPr>
        <w:fldChar w:fldCharType="separate"/>
      </w:r>
      <w:r w:rsidR="009F48C4">
        <w:rPr>
          <w:rFonts w:ascii="Arial" w:hAnsi="Arial" w:cs="Arial"/>
          <w:color w:val="333333"/>
          <w:highlight w:val="lightGray"/>
        </w:rPr>
        <w:t>5.2.31</w:t>
      </w:r>
      <w:r w:rsidR="003A7BC8" w:rsidRPr="003A7BC8">
        <w:rPr>
          <w:rFonts w:ascii="Arial" w:hAnsi="Arial" w:cs="Arial"/>
          <w:color w:val="333333"/>
          <w:highlight w:val="lightGray"/>
        </w:rPr>
        <w:fldChar w:fldCharType="end"/>
      </w:r>
      <w:r w:rsidR="00B61C95" w:rsidRPr="00BA2072">
        <w:rPr>
          <w:rFonts w:ascii="Arial" w:hAnsi="Arial" w:cs="Arial"/>
          <w:color w:val="333333"/>
        </w:rPr>
        <w:t xml:space="preserve">, </w:t>
      </w:r>
      <w:r w:rsidR="003A7BC8" w:rsidRPr="003A7BC8">
        <w:rPr>
          <w:rFonts w:ascii="Arial" w:hAnsi="Arial" w:cs="Arial"/>
          <w:color w:val="333333"/>
          <w:highlight w:val="lightGray"/>
        </w:rPr>
        <w:fldChar w:fldCharType="begin"/>
      </w:r>
      <w:r w:rsidR="003A7BC8" w:rsidRPr="003A7BC8">
        <w:rPr>
          <w:rFonts w:ascii="Arial" w:hAnsi="Arial" w:cs="Arial"/>
          <w:color w:val="333333"/>
          <w:highlight w:val="lightGray"/>
        </w:rPr>
        <w:instrText xml:space="preserve"> REF _Ref339277556 \r \h </w:instrText>
      </w:r>
      <w:r w:rsidR="003A7BC8">
        <w:rPr>
          <w:rFonts w:ascii="Arial" w:hAnsi="Arial" w:cs="Arial"/>
          <w:color w:val="333333"/>
          <w:highlight w:val="lightGray"/>
        </w:rPr>
        <w:instrText xml:space="preserve"> \* MERGEFORMAT </w:instrText>
      </w:r>
      <w:r w:rsidR="003A7BC8" w:rsidRPr="003A7BC8">
        <w:rPr>
          <w:rFonts w:ascii="Arial" w:hAnsi="Arial" w:cs="Arial"/>
          <w:color w:val="333333"/>
          <w:highlight w:val="lightGray"/>
        </w:rPr>
      </w:r>
      <w:r w:rsidR="003A7BC8" w:rsidRPr="003A7BC8">
        <w:rPr>
          <w:rFonts w:ascii="Arial" w:hAnsi="Arial" w:cs="Arial"/>
          <w:color w:val="333333"/>
          <w:highlight w:val="lightGray"/>
        </w:rPr>
        <w:fldChar w:fldCharType="separate"/>
      </w:r>
      <w:r w:rsidR="009F48C4">
        <w:rPr>
          <w:rFonts w:ascii="Arial" w:hAnsi="Arial" w:cs="Arial"/>
          <w:color w:val="333333"/>
          <w:highlight w:val="lightGray"/>
        </w:rPr>
        <w:t>5.2.34</w:t>
      </w:r>
      <w:r w:rsidR="003A7BC8" w:rsidRPr="003A7BC8">
        <w:rPr>
          <w:rFonts w:ascii="Arial" w:hAnsi="Arial" w:cs="Arial"/>
          <w:color w:val="333333"/>
          <w:highlight w:val="lightGray"/>
        </w:rPr>
        <w:fldChar w:fldCharType="end"/>
      </w:r>
      <w:r w:rsidR="00F832F8" w:rsidRPr="00BA2072">
        <w:rPr>
          <w:rFonts w:ascii="Arial" w:hAnsi="Arial" w:cs="Arial"/>
          <w:color w:val="333333"/>
        </w:rPr>
        <w:t>,</w:t>
      </w:r>
      <w:r w:rsidR="00350041">
        <w:rPr>
          <w:rFonts w:ascii="Arial" w:hAnsi="Arial" w:cs="Arial"/>
          <w:color w:val="333333"/>
        </w:rPr>
        <w:t xml:space="preserve"> </w:t>
      </w:r>
      <w:r w:rsidR="00350041" w:rsidRPr="00350041">
        <w:rPr>
          <w:rFonts w:ascii="Arial" w:hAnsi="Arial" w:cs="Arial"/>
          <w:color w:val="333333"/>
          <w:highlight w:val="lightGray"/>
        </w:rPr>
        <w:fldChar w:fldCharType="begin"/>
      </w:r>
      <w:r w:rsidR="00350041" w:rsidRPr="00350041">
        <w:rPr>
          <w:rFonts w:ascii="Arial" w:hAnsi="Arial" w:cs="Arial"/>
          <w:color w:val="333333"/>
          <w:highlight w:val="lightGray"/>
        </w:rPr>
        <w:instrText xml:space="preserve"> REF _Ref339277649 \r \h </w:instrText>
      </w:r>
      <w:r w:rsidR="00350041">
        <w:rPr>
          <w:rFonts w:ascii="Arial" w:hAnsi="Arial" w:cs="Arial"/>
          <w:color w:val="333333"/>
          <w:highlight w:val="lightGray"/>
        </w:rPr>
        <w:instrText xml:space="preserve"> \* MERGEFORMAT </w:instrText>
      </w:r>
      <w:r w:rsidR="00350041" w:rsidRPr="00350041">
        <w:rPr>
          <w:rFonts w:ascii="Arial" w:hAnsi="Arial" w:cs="Arial"/>
          <w:color w:val="333333"/>
          <w:highlight w:val="lightGray"/>
        </w:rPr>
      </w:r>
      <w:r w:rsidR="00350041" w:rsidRPr="00350041">
        <w:rPr>
          <w:rFonts w:ascii="Arial" w:hAnsi="Arial" w:cs="Arial"/>
          <w:color w:val="333333"/>
          <w:highlight w:val="lightGray"/>
        </w:rPr>
        <w:fldChar w:fldCharType="separate"/>
      </w:r>
      <w:r w:rsidR="009F48C4">
        <w:rPr>
          <w:rFonts w:ascii="Arial" w:hAnsi="Arial" w:cs="Arial"/>
          <w:color w:val="333333"/>
          <w:highlight w:val="lightGray"/>
        </w:rPr>
        <w:t>5.2.35</w:t>
      </w:r>
      <w:r w:rsidR="00350041" w:rsidRPr="00350041">
        <w:rPr>
          <w:rFonts w:ascii="Arial" w:hAnsi="Arial" w:cs="Arial"/>
          <w:color w:val="333333"/>
          <w:highlight w:val="lightGray"/>
        </w:rPr>
        <w:fldChar w:fldCharType="end"/>
      </w:r>
      <w:r w:rsidR="00E97009" w:rsidRPr="00350041">
        <w:rPr>
          <w:rFonts w:ascii="Arial" w:hAnsi="Arial" w:cs="Arial"/>
          <w:color w:val="333333"/>
          <w:highlight w:val="lightGray"/>
        </w:rPr>
        <w:t>,</w:t>
      </w:r>
      <w:r w:rsidR="00350041">
        <w:rPr>
          <w:rFonts w:ascii="Arial" w:hAnsi="Arial" w:cs="Arial"/>
          <w:color w:val="333333"/>
        </w:rPr>
        <w:t xml:space="preserve"> </w:t>
      </w:r>
      <w:r w:rsidR="00350041" w:rsidRPr="00350041">
        <w:rPr>
          <w:rFonts w:ascii="Arial" w:hAnsi="Arial" w:cs="Arial"/>
          <w:color w:val="333333"/>
          <w:highlight w:val="lightGray"/>
        </w:rPr>
        <w:fldChar w:fldCharType="begin"/>
      </w:r>
      <w:r w:rsidR="00350041" w:rsidRPr="00350041">
        <w:rPr>
          <w:rFonts w:ascii="Arial" w:hAnsi="Arial" w:cs="Arial"/>
          <w:color w:val="333333"/>
          <w:highlight w:val="lightGray"/>
        </w:rPr>
        <w:instrText xml:space="preserve"> REF _Ref372101768 \r \h </w:instrText>
      </w:r>
      <w:r w:rsidR="00350041">
        <w:rPr>
          <w:rFonts w:ascii="Arial" w:hAnsi="Arial" w:cs="Arial"/>
          <w:color w:val="333333"/>
          <w:highlight w:val="lightGray"/>
        </w:rPr>
        <w:instrText xml:space="preserve"> \* MERGEFORMAT </w:instrText>
      </w:r>
      <w:r w:rsidR="00350041" w:rsidRPr="00350041">
        <w:rPr>
          <w:rFonts w:ascii="Arial" w:hAnsi="Arial" w:cs="Arial"/>
          <w:color w:val="333333"/>
          <w:highlight w:val="lightGray"/>
        </w:rPr>
      </w:r>
      <w:r w:rsidR="00350041" w:rsidRPr="00350041">
        <w:rPr>
          <w:rFonts w:ascii="Arial" w:hAnsi="Arial" w:cs="Arial"/>
          <w:color w:val="333333"/>
          <w:highlight w:val="lightGray"/>
        </w:rPr>
        <w:fldChar w:fldCharType="separate"/>
      </w:r>
      <w:r w:rsidR="009F48C4">
        <w:rPr>
          <w:rFonts w:ascii="Arial" w:hAnsi="Arial" w:cs="Arial"/>
          <w:color w:val="333333"/>
          <w:highlight w:val="lightGray"/>
        </w:rPr>
        <w:t>5.2.38</w:t>
      </w:r>
      <w:r w:rsidR="00350041" w:rsidRPr="00350041">
        <w:rPr>
          <w:rFonts w:ascii="Arial" w:hAnsi="Arial" w:cs="Arial"/>
          <w:color w:val="333333"/>
          <w:highlight w:val="lightGray"/>
        </w:rPr>
        <w:fldChar w:fldCharType="end"/>
      </w:r>
      <w:r w:rsidR="00E97009" w:rsidRPr="00BA2072">
        <w:rPr>
          <w:rFonts w:ascii="Arial" w:hAnsi="Arial" w:cs="Arial"/>
          <w:color w:val="333333"/>
        </w:rPr>
        <w:t xml:space="preserve"> and</w:t>
      </w:r>
      <w:r w:rsidR="00350041">
        <w:rPr>
          <w:rFonts w:ascii="Arial" w:hAnsi="Arial" w:cs="Arial"/>
          <w:color w:val="333333"/>
        </w:rPr>
        <w:t xml:space="preserve"> </w:t>
      </w:r>
      <w:r w:rsidR="00350041" w:rsidRPr="00350041">
        <w:rPr>
          <w:rFonts w:ascii="Arial" w:hAnsi="Arial" w:cs="Arial"/>
          <w:color w:val="333333"/>
          <w:highlight w:val="lightGray"/>
        </w:rPr>
        <w:fldChar w:fldCharType="begin"/>
      </w:r>
      <w:r w:rsidR="00350041" w:rsidRPr="00350041">
        <w:rPr>
          <w:rFonts w:ascii="Arial" w:hAnsi="Arial" w:cs="Arial"/>
          <w:color w:val="333333"/>
          <w:highlight w:val="lightGray"/>
        </w:rPr>
        <w:instrText xml:space="preserve"> REF _Ref292797236 \r \h </w:instrText>
      </w:r>
      <w:r w:rsidR="00350041">
        <w:rPr>
          <w:rFonts w:ascii="Arial" w:hAnsi="Arial" w:cs="Arial"/>
          <w:color w:val="333333"/>
          <w:highlight w:val="lightGray"/>
        </w:rPr>
        <w:instrText xml:space="preserve"> \* MERGEFORMAT </w:instrText>
      </w:r>
      <w:r w:rsidR="00350041" w:rsidRPr="00350041">
        <w:rPr>
          <w:rFonts w:ascii="Arial" w:hAnsi="Arial" w:cs="Arial"/>
          <w:color w:val="333333"/>
          <w:highlight w:val="lightGray"/>
        </w:rPr>
      </w:r>
      <w:r w:rsidR="00350041" w:rsidRPr="00350041">
        <w:rPr>
          <w:rFonts w:ascii="Arial" w:hAnsi="Arial" w:cs="Arial"/>
          <w:color w:val="333333"/>
          <w:highlight w:val="lightGray"/>
        </w:rPr>
        <w:fldChar w:fldCharType="separate"/>
      </w:r>
      <w:r w:rsidR="009F48C4">
        <w:rPr>
          <w:rFonts w:ascii="Arial" w:hAnsi="Arial" w:cs="Arial"/>
          <w:color w:val="333333"/>
          <w:highlight w:val="lightGray"/>
        </w:rPr>
        <w:t>5.2.39</w:t>
      </w:r>
      <w:r w:rsidR="00350041" w:rsidRPr="00350041">
        <w:rPr>
          <w:rFonts w:ascii="Arial" w:hAnsi="Arial" w:cs="Arial"/>
          <w:color w:val="333333"/>
          <w:highlight w:val="lightGray"/>
        </w:rPr>
        <w:fldChar w:fldCharType="end"/>
      </w:r>
      <w:r w:rsidR="00350041">
        <w:rPr>
          <w:rFonts w:ascii="Arial" w:hAnsi="Arial" w:cs="Arial"/>
          <w:color w:val="333333"/>
        </w:rPr>
        <w:t xml:space="preserve">. </w:t>
      </w:r>
      <w:r w:rsidRPr="00BA2072">
        <w:rPr>
          <w:rFonts w:ascii="Arial" w:hAnsi="Arial" w:cs="Arial"/>
          <w:color w:val="333333"/>
        </w:rPr>
        <w:t xml:space="preserve">We will refer to these as </w:t>
      </w:r>
      <w:r w:rsidRPr="00BA2072">
        <w:rPr>
          <w:rFonts w:ascii="Arial" w:hAnsi="Arial" w:cs="Arial"/>
          <w:i/>
          <w:color w:val="333333"/>
        </w:rPr>
        <w:t xml:space="preserve">block </w:t>
      </w:r>
      <w:r w:rsidR="00575CFE" w:rsidRPr="00BA2072">
        <w:rPr>
          <w:rFonts w:ascii="Arial" w:hAnsi="Arial" w:cs="Arial"/>
          <w:i/>
          <w:color w:val="333333"/>
        </w:rPr>
        <w:t>[</w:t>
      </w:r>
      <w:r w:rsidRPr="00BA2072">
        <w:rPr>
          <w:rFonts w:ascii="Arial" w:hAnsi="Arial" w:cs="Arial"/>
          <w:i/>
          <w:color w:val="333333"/>
        </w:rPr>
        <w:t>1910</w:t>
      </w:r>
      <w:r w:rsidR="00575CFE" w:rsidRPr="00BA2072">
        <w:rPr>
          <w:rFonts w:ascii="Arial" w:hAnsi="Arial" w:cs="Arial"/>
          <w:i/>
          <w:color w:val="333333"/>
        </w:rPr>
        <w:t>]</w:t>
      </w:r>
      <w:r w:rsidRPr="00BA2072">
        <w:rPr>
          <w:rFonts w:ascii="Arial" w:hAnsi="Arial" w:cs="Arial"/>
          <w:i/>
          <w:color w:val="333333"/>
        </w:rPr>
        <w:t xml:space="preserve"> codes</w:t>
      </w:r>
      <w:r w:rsidRPr="00BA2072">
        <w:rPr>
          <w:rFonts w:ascii="Arial" w:hAnsi="Arial" w:cs="Arial"/>
          <w:color w:val="333333"/>
        </w:rPr>
        <w:t>.</w:t>
      </w:r>
      <w:r w:rsidR="00AD543C" w:rsidRPr="00BA2072">
        <w:rPr>
          <w:rFonts w:ascii="Arial" w:hAnsi="Arial" w:cs="Arial"/>
          <w:color w:val="333333"/>
        </w:rPr>
        <w:t xml:space="preserve"> </w:t>
      </w:r>
      <w:r w:rsidR="002F7168" w:rsidRPr="00BA2072">
        <w:rPr>
          <w:rFonts w:ascii="Arial" w:hAnsi="Arial" w:cs="Arial"/>
          <w:color w:val="333333"/>
        </w:rPr>
        <w:t xml:space="preserve">Block </w:t>
      </w:r>
      <w:r w:rsidR="00625511" w:rsidRPr="00BA2072">
        <w:rPr>
          <w:rFonts w:ascii="Arial" w:hAnsi="Arial" w:cs="Arial"/>
          <w:color w:val="333333"/>
        </w:rPr>
        <w:t>[</w:t>
      </w:r>
      <w:r w:rsidR="002F7168" w:rsidRPr="00BA2072">
        <w:rPr>
          <w:rFonts w:ascii="Arial" w:hAnsi="Arial" w:cs="Arial"/>
          <w:color w:val="333333"/>
        </w:rPr>
        <w:t>1910</w:t>
      </w:r>
      <w:r w:rsidR="00625511" w:rsidRPr="00BA2072">
        <w:rPr>
          <w:rFonts w:ascii="Arial" w:hAnsi="Arial" w:cs="Arial"/>
          <w:color w:val="333333"/>
        </w:rPr>
        <w:t>]</w:t>
      </w:r>
      <w:r w:rsidR="002F7168" w:rsidRPr="00BA2072">
        <w:rPr>
          <w:rFonts w:ascii="Arial" w:hAnsi="Arial" w:cs="Arial"/>
          <w:color w:val="333333"/>
        </w:rPr>
        <w:t xml:space="preserve"> includes general anaesthesia and sedation.</w:t>
      </w:r>
    </w:p>
    <w:p w:rsidR="00625511" w:rsidRPr="00BA2072" w:rsidRDefault="00625511" w:rsidP="002F7168">
      <w:pPr>
        <w:rPr>
          <w:rFonts w:ascii="Arial" w:hAnsi="Arial" w:cs="Arial"/>
          <w:color w:val="333333"/>
        </w:rPr>
      </w:pPr>
    </w:p>
    <w:p w:rsidR="00625511" w:rsidRPr="00BA2072" w:rsidRDefault="00625511" w:rsidP="00625511">
      <w:pPr>
        <w:pStyle w:val="DefinitionList"/>
        <w:ind w:left="0"/>
        <w:rPr>
          <w:rFonts w:ascii="Arial" w:hAnsi="Arial" w:cs="Arial"/>
          <w:color w:val="333333"/>
          <w:lang w:val="en-NZ"/>
        </w:rPr>
      </w:pPr>
      <w:r w:rsidRPr="00BA2072">
        <w:rPr>
          <w:rFonts w:ascii="Arial" w:hAnsi="Arial" w:cs="Arial"/>
          <w:color w:val="333333"/>
          <w:lang w:val="en-NZ"/>
        </w:rPr>
        <w:t>General anaesthesia codes:</w:t>
      </w:r>
    </w:p>
    <w:p w:rsidR="00625511" w:rsidRPr="00BA2072" w:rsidRDefault="00B65A2A" w:rsidP="002F7168">
      <w:pPr>
        <w:rPr>
          <w:rFonts w:ascii="Arial" w:hAnsi="Arial" w:cs="Arial"/>
          <w:color w:val="333333"/>
        </w:rPr>
      </w:pPr>
      <w:r w:rsidRPr="00BA2072">
        <w:rPr>
          <w:rFonts w:ascii="Arial" w:hAnsi="Arial" w:cs="Arial"/>
          <w:color w:val="333333"/>
        </w:rPr>
        <w:t>9251410, 9251419, 9251420, 9251429, 9251430, 9251439, 9251440, 9251449, 9251450, 9251459, 9251469, 9251490, 9251499</w:t>
      </w:r>
      <w:r w:rsidR="00625511" w:rsidRPr="00BA2072">
        <w:rPr>
          <w:rFonts w:ascii="Arial" w:hAnsi="Arial" w:cs="Arial"/>
          <w:color w:val="333333"/>
        </w:rPr>
        <w:t>.</w:t>
      </w:r>
    </w:p>
    <w:p w:rsidR="00625511" w:rsidRPr="00BA2072" w:rsidRDefault="00625511" w:rsidP="002F7168">
      <w:pPr>
        <w:rPr>
          <w:rFonts w:ascii="Arial" w:hAnsi="Arial" w:cs="Arial"/>
          <w:color w:val="333333"/>
        </w:rPr>
      </w:pPr>
      <w:r w:rsidRPr="00BA2072">
        <w:rPr>
          <w:rFonts w:ascii="Arial" w:hAnsi="Arial" w:cs="Arial"/>
          <w:color w:val="333333"/>
        </w:rPr>
        <w:t>Sedation codes:</w:t>
      </w:r>
    </w:p>
    <w:p w:rsidR="00B65A2A" w:rsidRPr="00BA2072" w:rsidRDefault="00B65A2A" w:rsidP="002F7168">
      <w:pPr>
        <w:rPr>
          <w:rFonts w:ascii="Arial" w:hAnsi="Arial" w:cs="Arial"/>
          <w:color w:val="333333"/>
        </w:rPr>
      </w:pPr>
      <w:r w:rsidRPr="00BA2072">
        <w:rPr>
          <w:rFonts w:ascii="Arial" w:hAnsi="Arial" w:cs="Arial"/>
          <w:color w:val="333333"/>
        </w:rPr>
        <w:t>9251510, 9251519, 9251520, 9251529, 9251530, 9251539, 9251540, 9251549, 9251550, 9251559, 9251569, 9251590, 9251599, all [1910].</w:t>
      </w:r>
    </w:p>
    <w:p w:rsidR="0035480F" w:rsidRPr="00BA2072" w:rsidRDefault="0035480F" w:rsidP="002F7168">
      <w:pPr>
        <w:rPr>
          <w:rFonts w:ascii="Arial" w:hAnsi="Arial" w:cs="Arial"/>
          <w:color w:val="333333"/>
        </w:rPr>
      </w:pPr>
    </w:p>
    <w:p w:rsidR="00F74F53" w:rsidRPr="00BA2072" w:rsidRDefault="00913817" w:rsidP="00F74F53">
      <w:pPr>
        <w:rPr>
          <w:rFonts w:ascii="Arial" w:hAnsi="Arial" w:cs="Arial"/>
          <w:color w:val="333333"/>
        </w:rPr>
      </w:pPr>
      <w:r w:rsidRPr="00BA2072">
        <w:rPr>
          <w:rFonts w:ascii="Arial" w:hAnsi="Arial" w:cs="Arial"/>
          <w:color w:val="333333"/>
        </w:rPr>
        <w:t xml:space="preserve">Where reference is made to </w:t>
      </w:r>
      <w:r w:rsidR="00966D9C" w:rsidRPr="00BA2072">
        <w:rPr>
          <w:rFonts w:ascii="Arial" w:hAnsi="Arial" w:cs="Arial"/>
          <w:color w:val="333333"/>
        </w:rPr>
        <w:t>anaesthesia codes not from block [1910]</w:t>
      </w:r>
      <w:r w:rsidRPr="00BA2072">
        <w:rPr>
          <w:rFonts w:ascii="Arial" w:hAnsi="Arial" w:cs="Arial"/>
          <w:color w:val="333333"/>
        </w:rPr>
        <w:t xml:space="preserve"> this refers to </w:t>
      </w:r>
      <w:r w:rsidR="00886839" w:rsidRPr="00BA2072">
        <w:rPr>
          <w:rFonts w:ascii="Arial" w:hAnsi="Arial" w:cs="Arial"/>
          <w:color w:val="333333"/>
        </w:rPr>
        <w:t xml:space="preserve">anaesthesia codes </w:t>
      </w:r>
      <w:r w:rsidR="00966D9C" w:rsidRPr="00BA2072">
        <w:rPr>
          <w:rFonts w:ascii="Arial" w:hAnsi="Arial" w:cs="Arial"/>
          <w:color w:val="333333"/>
        </w:rPr>
        <w:t xml:space="preserve">from block [1909] </w:t>
      </w:r>
      <w:r w:rsidR="00966D9C" w:rsidRPr="00BA2072">
        <w:rPr>
          <w:rFonts w:ascii="Arial" w:hAnsi="Arial" w:cs="Arial"/>
          <w:i/>
          <w:color w:val="333333"/>
        </w:rPr>
        <w:t xml:space="preserve">Conduction anaesthesia </w:t>
      </w:r>
      <w:r w:rsidR="00966D9C" w:rsidRPr="00BA2072">
        <w:rPr>
          <w:rFonts w:ascii="Arial" w:hAnsi="Arial" w:cs="Arial"/>
          <w:color w:val="333333"/>
        </w:rPr>
        <w:t xml:space="preserve">where the first five digits come from the set: </w:t>
      </w:r>
    </w:p>
    <w:p w:rsidR="00966D9C" w:rsidRPr="00BA2072" w:rsidRDefault="00966D9C" w:rsidP="00CC31C2">
      <w:pPr>
        <w:numPr>
          <w:ilvl w:val="0"/>
          <w:numId w:val="7"/>
        </w:numPr>
        <w:rPr>
          <w:rFonts w:ascii="Arial" w:hAnsi="Arial" w:cs="Arial"/>
          <w:i/>
          <w:color w:val="333333"/>
        </w:rPr>
      </w:pPr>
      <w:r w:rsidRPr="00BA2072">
        <w:rPr>
          <w:rFonts w:ascii="Arial" w:hAnsi="Arial" w:cs="Arial"/>
          <w:color w:val="333333"/>
        </w:rPr>
        <w:t>92508</w:t>
      </w:r>
      <w:r w:rsidR="00305104" w:rsidRPr="00BA2072">
        <w:rPr>
          <w:rFonts w:ascii="Arial" w:hAnsi="Arial" w:cs="Arial"/>
          <w:color w:val="333333"/>
        </w:rPr>
        <w:tab/>
      </w:r>
      <w:r w:rsidRPr="00BA2072">
        <w:rPr>
          <w:rFonts w:ascii="Arial" w:hAnsi="Arial" w:cs="Arial"/>
          <w:i/>
          <w:color w:val="333333"/>
        </w:rPr>
        <w:t>Neuraxial block</w:t>
      </w:r>
    </w:p>
    <w:p w:rsidR="00966D9C" w:rsidRPr="00BA2072" w:rsidRDefault="00966D9C" w:rsidP="00CC31C2">
      <w:pPr>
        <w:numPr>
          <w:ilvl w:val="0"/>
          <w:numId w:val="7"/>
        </w:numPr>
        <w:rPr>
          <w:rFonts w:ascii="Arial" w:hAnsi="Arial" w:cs="Arial"/>
          <w:i/>
          <w:color w:val="333333"/>
        </w:rPr>
      </w:pPr>
      <w:r w:rsidRPr="00BA2072">
        <w:rPr>
          <w:rFonts w:ascii="Arial" w:hAnsi="Arial" w:cs="Arial"/>
          <w:color w:val="333333"/>
        </w:rPr>
        <w:t xml:space="preserve">92509 </w:t>
      </w:r>
      <w:r w:rsidRPr="00BA2072">
        <w:rPr>
          <w:rFonts w:ascii="Arial" w:hAnsi="Arial" w:cs="Arial"/>
          <w:i/>
          <w:color w:val="333333"/>
        </w:rPr>
        <w:t>Regional block, nerve of head or neck</w:t>
      </w:r>
    </w:p>
    <w:p w:rsidR="00966D9C" w:rsidRPr="00BA2072" w:rsidRDefault="00966D9C" w:rsidP="00CC31C2">
      <w:pPr>
        <w:numPr>
          <w:ilvl w:val="0"/>
          <w:numId w:val="7"/>
        </w:numPr>
        <w:rPr>
          <w:rFonts w:ascii="Arial" w:hAnsi="Arial" w:cs="Arial"/>
          <w:i/>
          <w:color w:val="333333"/>
        </w:rPr>
      </w:pPr>
      <w:r w:rsidRPr="00BA2072">
        <w:rPr>
          <w:rFonts w:ascii="Arial" w:hAnsi="Arial" w:cs="Arial"/>
          <w:color w:val="333333"/>
        </w:rPr>
        <w:t xml:space="preserve">92510 </w:t>
      </w:r>
      <w:r w:rsidRPr="00BA2072">
        <w:rPr>
          <w:rFonts w:ascii="Arial" w:hAnsi="Arial" w:cs="Arial"/>
          <w:i/>
          <w:color w:val="333333"/>
        </w:rPr>
        <w:t>Regional block, nerve of trunk</w:t>
      </w:r>
    </w:p>
    <w:p w:rsidR="00966D9C" w:rsidRPr="00BA2072" w:rsidRDefault="00966D9C" w:rsidP="00CC31C2">
      <w:pPr>
        <w:numPr>
          <w:ilvl w:val="0"/>
          <w:numId w:val="7"/>
        </w:numPr>
        <w:rPr>
          <w:rFonts w:ascii="Arial" w:hAnsi="Arial" w:cs="Arial"/>
          <w:i/>
          <w:color w:val="333333"/>
        </w:rPr>
      </w:pPr>
      <w:r w:rsidRPr="00BA2072">
        <w:rPr>
          <w:rFonts w:ascii="Arial" w:hAnsi="Arial" w:cs="Arial"/>
          <w:color w:val="333333"/>
        </w:rPr>
        <w:t xml:space="preserve">92511 </w:t>
      </w:r>
      <w:r w:rsidRPr="00BA2072">
        <w:rPr>
          <w:rFonts w:ascii="Arial" w:hAnsi="Arial" w:cs="Arial"/>
          <w:i/>
          <w:color w:val="333333"/>
        </w:rPr>
        <w:t>Regional block, nerve of upper limb</w:t>
      </w:r>
    </w:p>
    <w:p w:rsidR="00966D9C" w:rsidRPr="00BA2072" w:rsidRDefault="00966D9C" w:rsidP="00CC31C2">
      <w:pPr>
        <w:numPr>
          <w:ilvl w:val="0"/>
          <w:numId w:val="7"/>
        </w:numPr>
        <w:rPr>
          <w:rFonts w:ascii="Arial" w:hAnsi="Arial" w:cs="Arial"/>
          <w:i/>
          <w:color w:val="333333"/>
        </w:rPr>
      </w:pPr>
      <w:r w:rsidRPr="00BA2072">
        <w:rPr>
          <w:rFonts w:ascii="Arial" w:hAnsi="Arial" w:cs="Arial"/>
          <w:color w:val="333333"/>
        </w:rPr>
        <w:t xml:space="preserve">92512 </w:t>
      </w:r>
      <w:r w:rsidRPr="00BA2072">
        <w:rPr>
          <w:rFonts w:ascii="Arial" w:hAnsi="Arial" w:cs="Arial"/>
          <w:i/>
          <w:color w:val="333333"/>
        </w:rPr>
        <w:t>Regional block, nerve of lower limb</w:t>
      </w:r>
    </w:p>
    <w:p w:rsidR="001C3B62" w:rsidRPr="00BA2072" w:rsidRDefault="00966D9C" w:rsidP="00CC31C2">
      <w:pPr>
        <w:numPr>
          <w:ilvl w:val="0"/>
          <w:numId w:val="7"/>
        </w:numPr>
        <w:rPr>
          <w:rFonts w:ascii="Arial" w:hAnsi="Arial" w:cs="Arial"/>
          <w:i/>
          <w:color w:val="333333"/>
        </w:rPr>
      </w:pPr>
      <w:r w:rsidRPr="00BA2072">
        <w:rPr>
          <w:rFonts w:ascii="Arial" w:hAnsi="Arial" w:cs="Arial"/>
          <w:color w:val="333333"/>
        </w:rPr>
        <w:t xml:space="preserve">92519 </w:t>
      </w:r>
      <w:r w:rsidR="00F74F53" w:rsidRPr="00BA2072">
        <w:rPr>
          <w:rFonts w:ascii="Arial" w:hAnsi="Arial" w:cs="Arial"/>
          <w:i/>
          <w:color w:val="333333"/>
        </w:rPr>
        <w:t>Intravenous regional anaesthesia</w:t>
      </w:r>
    </w:p>
    <w:p w:rsidR="001C3B62" w:rsidRPr="00BA2072" w:rsidRDefault="001C3B62" w:rsidP="001C3B62">
      <w:pPr>
        <w:rPr>
          <w:rFonts w:ascii="Arial" w:hAnsi="Arial" w:cs="Arial"/>
          <w:color w:val="333333"/>
        </w:rPr>
      </w:pPr>
    </w:p>
    <w:p w:rsidR="00561F1B" w:rsidRPr="00BA2072" w:rsidRDefault="001C3B62" w:rsidP="00826ABB">
      <w:pPr>
        <w:autoSpaceDE w:val="0"/>
        <w:autoSpaceDN w:val="0"/>
        <w:adjustRightInd w:val="0"/>
        <w:rPr>
          <w:rFonts w:ascii="Arial" w:hAnsi="Arial" w:cs="Arial"/>
          <w:color w:val="333333"/>
          <w:szCs w:val="24"/>
        </w:rPr>
      </w:pPr>
      <w:r w:rsidRPr="00BA2072">
        <w:rPr>
          <w:rFonts w:ascii="Arial" w:hAnsi="Arial" w:cs="Arial"/>
          <w:color w:val="333333"/>
          <w:szCs w:val="24"/>
        </w:rPr>
        <w:t xml:space="preserve">Note: </w:t>
      </w:r>
    </w:p>
    <w:p w:rsidR="00561F1B" w:rsidRPr="00BA2072" w:rsidRDefault="001C3B62" w:rsidP="00826ABB">
      <w:pPr>
        <w:autoSpaceDE w:val="0"/>
        <w:autoSpaceDN w:val="0"/>
        <w:adjustRightInd w:val="0"/>
        <w:rPr>
          <w:rFonts w:ascii="Arial" w:hAnsi="Arial" w:cs="Arial"/>
          <w:color w:val="333333"/>
          <w:szCs w:val="24"/>
          <w:lang w:val="en-GB" w:eastAsia="en-GB"/>
        </w:rPr>
      </w:pPr>
      <w:r w:rsidRPr="00BA2072">
        <w:rPr>
          <w:rFonts w:ascii="Arial" w:hAnsi="Arial" w:cs="Arial"/>
          <w:color w:val="333333"/>
          <w:szCs w:val="24"/>
          <w:lang w:val="en-GB" w:eastAsia="en-GB"/>
        </w:rPr>
        <w:t>Anaesthesia code 92513</w:t>
      </w:r>
      <w:r w:rsidR="00757CA9">
        <w:rPr>
          <w:rFonts w:ascii="Arial" w:hAnsi="Arial" w:cs="Arial"/>
          <w:color w:val="333333"/>
          <w:szCs w:val="24"/>
          <w:lang w:val="en-GB" w:eastAsia="en-GB"/>
        </w:rPr>
        <w:t>-XX</w:t>
      </w:r>
      <w:r w:rsidRPr="00BA2072">
        <w:rPr>
          <w:rFonts w:ascii="Arial" w:hAnsi="Arial" w:cs="Arial"/>
          <w:i/>
          <w:color w:val="333333"/>
          <w:szCs w:val="24"/>
        </w:rPr>
        <w:t xml:space="preserve"> Infiltration of local anaesthesia </w:t>
      </w:r>
      <w:r w:rsidR="00826ABB" w:rsidRPr="00BA2072">
        <w:rPr>
          <w:rFonts w:ascii="Arial" w:hAnsi="Arial" w:cs="Arial"/>
          <w:color w:val="333333"/>
          <w:szCs w:val="24"/>
        </w:rPr>
        <w:t xml:space="preserve">from </w:t>
      </w:r>
      <w:r w:rsidRPr="00BA2072">
        <w:rPr>
          <w:rFonts w:ascii="Arial" w:hAnsi="Arial" w:cs="Arial"/>
          <w:color w:val="333333"/>
          <w:szCs w:val="24"/>
          <w:lang w:val="en-GB" w:eastAsia="en-GB"/>
        </w:rPr>
        <w:t>block [1909] ha</w:t>
      </w:r>
      <w:r w:rsidR="00826ABB" w:rsidRPr="00BA2072">
        <w:rPr>
          <w:rFonts w:ascii="Arial" w:hAnsi="Arial" w:cs="Arial"/>
          <w:color w:val="333333"/>
          <w:szCs w:val="24"/>
          <w:lang w:val="en-GB" w:eastAsia="en-GB"/>
        </w:rPr>
        <w:t xml:space="preserve">s been omitted from the </w:t>
      </w:r>
      <w:r w:rsidR="001C16C0" w:rsidRPr="00BA2072">
        <w:rPr>
          <w:rFonts w:ascii="Arial" w:hAnsi="Arial" w:cs="Arial"/>
          <w:color w:val="333333"/>
          <w:szCs w:val="24"/>
          <w:lang w:val="en-GB" w:eastAsia="en-GB"/>
        </w:rPr>
        <w:t>list above</w:t>
      </w:r>
      <w:r w:rsidR="007E2BFE" w:rsidRPr="00BA2072">
        <w:rPr>
          <w:rFonts w:ascii="Arial" w:hAnsi="Arial" w:cs="Arial"/>
          <w:color w:val="333333"/>
          <w:szCs w:val="24"/>
          <w:lang w:val="en-GB" w:eastAsia="en-GB"/>
        </w:rPr>
        <w:t xml:space="preserve"> </w:t>
      </w:r>
      <w:r w:rsidRPr="00BA2072">
        <w:rPr>
          <w:rFonts w:ascii="Arial" w:hAnsi="Arial" w:cs="Arial"/>
          <w:color w:val="333333"/>
          <w:szCs w:val="24"/>
          <w:lang w:val="en-GB" w:eastAsia="en-GB"/>
        </w:rPr>
        <w:t>as the</w:t>
      </w:r>
      <w:r w:rsidR="00826ABB" w:rsidRPr="00BA2072">
        <w:rPr>
          <w:rFonts w:ascii="Arial" w:hAnsi="Arial" w:cs="Arial"/>
          <w:color w:val="333333"/>
          <w:szCs w:val="24"/>
          <w:lang w:val="en-GB" w:eastAsia="en-GB"/>
        </w:rPr>
        <w:t xml:space="preserve">re is no requirement to code </w:t>
      </w:r>
      <w:r w:rsidR="00886839" w:rsidRPr="00BA2072">
        <w:rPr>
          <w:rFonts w:ascii="Arial" w:hAnsi="Arial" w:cs="Arial"/>
          <w:color w:val="333333"/>
          <w:szCs w:val="24"/>
          <w:lang w:val="en-GB" w:eastAsia="en-GB"/>
        </w:rPr>
        <w:t>local anaesthesia (</w:t>
      </w:r>
      <w:r w:rsidR="00826ABB" w:rsidRPr="00BA2072">
        <w:rPr>
          <w:rFonts w:ascii="Arial" w:hAnsi="Arial" w:cs="Arial"/>
          <w:color w:val="333333"/>
          <w:szCs w:val="24"/>
          <w:lang w:val="en-GB" w:eastAsia="en-GB"/>
        </w:rPr>
        <w:t>LA</w:t>
      </w:r>
      <w:r w:rsidR="00886839" w:rsidRPr="00BA2072">
        <w:rPr>
          <w:rFonts w:ascii="Arial" w:hAnsi="Arial" w:cs="Arial"/>
          <w:color w:val="333333"/>
          <w:szCs w:val="24"/>
          <w:lang w:val="en-GB" w:eastAsia="en-GB"/>
        </w:rPr>
        <w:t>)</w:t>
      </w:r>
      <w:r w:rsidR="00826ABB" w:rsidRPr="00BA2072">
        <w:rPr>
          <w:rFonts w:ascii="Arial" w:hAnsi="Arial" w:cs="Arial"/>
          <w:color w:val="333333"/>
          <w:szCs w:val="24"/>
          <w:lang w:val="en-GB" w:eastAsia="en-GB"/>
        </w:rPr>
        <w:t>.</w:t>
      </w:r>
    </w:p>
    <w:p w:rsidR="00561F1B" w:rsidRPr="00BA2072" w:rsidRDefault="00561F1B" w:rsidP="00826ABB">
      <w:pPr>
        <w:autoSpaceDE w:val="0"/>
        <w:autoSpaceDN w:val="0"/>
        <w:adjustRightInd w:val="0"/>
        <w:rPr>
          <w:rFonts w:ascii="Arial" w:hAnsi="Arial" w:cs="Arial"/>
          <w:color w:val="333333"/>
          <w:szCs w:val="24"/>
          <w:lang w:val="en-GB" w:eastAsia="en-GB"/>
        </w:rPr>
      </w:pPr>
    </w:p>
    <w:p w:rsidR="001C3B62" w:rsidRPr="00BA2072" w:rsidRDefault="00561F1B" w:rsidP="00826ABB">
      <w:pPr>
        <w:autoSpaceDE w:val="0"/>
        <w:autoSpaceDN w:val="0"/>
        <w:adjustRightInd w:val="0"/>
        <w:rPr>
          <w:rFonts w:ascii="Arial" w:hAnsi="Arial" w:cs="Arial"/>
          <w:color w:val="333333"/>
        </w:rPr>
      </w:pPr>
      <w:r w:rsidRPr="00BA2072">
        <w:rPr>
          <w:rFonts w:ascii="Arial" w:hAnsi="Arial" w:cs="Arial"/>
          <w:color w:val="333333"/>
          <w:szCs w:val="24"/>
          <w:lang w:val="en-GB" w:eastAsia="en-GB"/>
        </w:rPr>
        <w:t>Analgesia/a</w:t>
      </w:r>
      <w:r w:rsidR="00913817" w:rsidRPr="00BA2072">
        <w:rPr>
          <w:rFonts w:ascii="Arial" w:hAnsi="Arial" w:cs="Arial"/>
          <w:color w:val="333333"/>
          <w:szCs w:val="24"/>
          <w:lang w:val="en-GB" w:eastAsia="en-GB"/>
        </w:rPr>
        <w:t xml:space="preserve">naesthesia codes from block [1333] </w:t>
      </w:r>
      <w:r w:rsidR="00913817" w:rsidRPr="00BA2072">
        <w:rPr>
          <w:rFonts w:ascii="Arial" w:hAnsi="Arial" w:cs="Arial"/>
          <w:i/>
          <w:color w:val="333333"/>
          <w:szCs w:val="24"/>
          <w:lang w:val="en-GB" w:eastAsia="en-GB"/>
        </w:rPr>
        <w:t>Analge</w:t>
      </w:r>
      <w:r w:rsidRPr="00BA2072">
        <w:rPr>
          <w:rFonts w:ascii="Arial" w:hAnsi="Arial" w:cs="Arial"/>
          <w:i/>
          <w:color w:val="333333"/>
          <w:szCs w:val="24"/>
          <w:lang w:val="en-GB" w:eastAsia="en-GB"/>
        </w:rPr>
        <w:t>sia and anaesthesia during labour and delivery procedure</w:t>
      </w:r>
      <w:r w:rsidRPr="00BA2072">
        <w:rPr>
          <w:rFonts w:ascii="Arial" w:hAnsi="Arial" w:cs="Arial"/>
          <w:color w:val="333333"/>
          <w:szCs w:val="24"/>
          <w:lang w:val="en-GB" w:eastAsia="en-GB"/>
        </w:rPr>
        <w:t xml:space="preserve"> only relate to the context of labour and delivery</w:t>
      </w:r>
      <w:r w:rsidR="00FB0DBB" w:rsidRPr="00BA2072">
        <w:rPr>
          <w:rFonts w:ascii="Arial" w:hAnsi="Arial" w:cs="Arial"/>
          <w:color w:val="333333"/>
          <w:szCs w:val="24"/>
          <w:lang w:val="en-GB" w:eastAsia="en-GB"/>
        </w:rPr>
        <w:t xml:space="preserve"> and</w:t>
      </w:r>
      <w:r w:rsidRPr="00BA2072">
        <w:rPr>
          <w:rFonts w:ascii="Arial" w:hAnsi="Arial" w:cs="Arial"/>
          <w:color w:val="333333"/>
          <w:szCs w:val="24"/>
          <w:lang w:val="en-GB" w:eastAsia="en-GB"/>
        </w:rPr>
        <w:t>, therefore</w:t>
      </w:r>
      <w:r w:rsidR="007E2BFE" w:rsidRPr="00BA2072">
        <w:rPr>
          <w:rFonts w:ascii="Arial" w:hAnsi="Arial" w:cs="Arial"/>
          <w:color w:val="333333"/>
          <w:szCs w:val="24"/>
          <w:lang w:val="en-GB" w:eastAsia="en-GB"/>
        </w:rPr>
        <w:t>,</w:t>
      </w:r>
      <w:r w:rsidRPr="00BA2072">
        <w:rPr>
          <w:rFonts w:ascii="Arial" w:hAnsi="Arial" w:cs="Arial"/>
          <w:color w:val="333333"/>
          <w:szCs w:val="24"/>
          <w:lang w:val="en-GB" w:eastAsia="en-GB"/>
        </w:rPr>
        <w:t xml:space="preserve"> are also excluded.</w:t>
      </w:r>
    </w:p>
    <w:p w:rsidR="00B65A2A" w:rsidRPr="00BA2072" w:rsidRDefault="00B65A2A" w:rsidP="00B65A2A">
      <w:pPr>
        <w:rPr>
          <w:rFonts w:ascii="Arial" w:hAnsi="Arial" w:cs="Arial"/>
        </w:rPr>
      </w:pPr>
    </w:p>
    <w:p w:rsidR="00B65A2A" w:rsidRPr="00BA2072" w:rsidRDefault="00B65A2A" w:rsidP="00990412">
      <w:pPr>
        <w:pStyle w:val="Heading3"/>
      </w:pPr>
      <w:bookmarkStart w:id="669" w:name="_Ref339277753"/>
      <w:bookmarkStart w:id="670" w:name="_Toc431453034"/>
      <w:r w:rsidRPr="00BA2072">
        <w:t>Lithotripsy (S70006)</w:t>
      </w:r>
      <w:bookmarkEnd w:id="669"/>
      <w:bookmarkEnd w:id="670"/>
    </w:p>
    <w:p w:rsidR="00305104" w:rsidRPr="00BA2072" w:rsidRDefault="00B65A2A" w:rsidP="00B65A2A">
      <w:pPr>
        <w:rPr>
          <w:rFonts w:ascii="Arial" w:hAnsi="Arial" w:cs="Arial"/>
          <w:color w:val="333333"/>
        </w:rPr>
      </w:pPr>
      <w:r w:rsidRPr="00BA2072">
        <w:rPr>
          <w:rFonts w:ascii="Arial" w:hAnsi="Arial" w:cs="Arial"/>
          <w:color w:val="333333"/>
        </w:rPr>
        <w:t>Some sameday Lithotripsy event</w:t>
      </w:r>
      <w:r w:rsidR="00757CA9">
        <w:rPr>
          <w:rFonts w:ascii="Arial" w:hAnsi="Arial" w:cs="Arial"/>
          <w:color w:val="333333"/>
        </w:rPr>
        <w:t xml:space="preserve"> record</w:t>
      </w:r>
      <w:r w:rsidRPr="00BA2072">
        <w:rPr>
          <w:rFonts w:ascii="Arial" w:hAnsi="Arial" w:cs="Arial"/>
          <w:color w:val="333333"/>
        </w:rPr>
        <w:t xml:space="preserve">s are excluded from casemix purchasing.  </w:t>
      </w:r>
    </w:p>
    <w:p w:rsidR="00305104" w:rsidRPr="00BA2072" w:rsidRDefault="00305104"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These event</w:t>
      </w:r>
      <w:r w:rsidR="00757CA9">
        <w:rPr>
          <w:rFonts w:ascii="Arial" w:hAnsi="Arial" w:cs="Arial"/>
          <w:color w:val="333333"/>
        </w:rPr>
        <w:t xml:space="preserve"> record</w:t>
      </w:r>
      <w:r w:rsidRPr="00BA2072">
        <w:rPr>
          <w:rFonts w:ascii="Arial" w:hAnsi="Arial" w:cs="Arial"/>
          <w:color w:val="333333"/>
        </w:rPr>
        <w:t>s are tested for by checking:</w:t>
      </w:r>
    </w:p>
    <w:p w:rsidR="00B65A2A" w:rsidRPr="00BA2072" w:rsidRDefault="005B4768" w:rsidP="00B65A2A">
      <w:pPr>
        <w:ind w:left="360" w:hanging="360"/>
        <w:rPr>
          <w:rFonts w:ascii="Arial" w:hAnsi="Arial" w:cs="Arial"/>
          <w:color w:val="333333"/>
        </w:rPr>
      </w:pPr>
      <w:r w:rsidRPr="00BA2072">
        <w:rPr>
          <w:rFonts w:ascii="Arial" w:hAnsi="Arial" w:cs="Arial"/>
          <w:color w:val="333333"/>
        </w:rPr>
        <w:tab/>
      </w:r>
      <w:r w:rsidR="002A1221" w:rsidRPr="00BA2072">
        <w:rPr>
          <w:rFonts w:ascii="Arial" w:hAnsi="Arial" w:cs="Arial"/>
          <w:color w:val="333333"/>
        </w:rPr>
        <w:t>That the a</w:t>
      </w:r>
      <w:r w:rsidR="00B65A2A" w:rsidRPr="00BA2072">
        <w:rPr>
          <w:rFonts w:ascii="Arial" w:hAnsi="Arial" w:cs="Arial"/>
          <w:color w:val="333333"/>
        </w:rPr>
        <w:t xml:space="preserve">dmission and </w:t>
      </w:r>
      <w:r w:rsidR="002A1221" w:rsidRPr="00BA2072">
        <w:rPr>
          <w:rFonts w:ascii="Arial" w:hAnsi="Arial" w:cs="Arial"/>
          <w:color w:val="333333"/>
        </w:rPr>
        <w:t>d</w:t>
      </w:r>
      <w:r w:rsidR="00B65A2A" w:rsidRPr="00BA2072">
        <w:rPr>
          <w:rFonts w:ascii="Arial" w:hAnsi="Arial" w:cs="Arial"/>
          <w:color w:val="333333"/>
        </w:rPr>
        <w:t>ischarge dates are the same</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That the event is non-acute (</w:t>
      </w:r>
      <w:r w:rsidR="00BE1EB3" w:rsidRPr="00BA2072">
        <w:rPr>
          <w:rFonts w:ascii="Arial" w:hAnsi="Arial" w:cs="Arial"/>
          <w:color w:val="333333"/>
        </w:rPr>
        <w:t>i.e.</w:t>
      </w:r>
      <w:r w:rsidRPr="00BA2072">
        <w:rPr>
          <w:rFonts w:ascii="Arial" w:hAnsi="Arial" w:cs="Arial"/>
          <w:color w:val="333333"/>
        </w:rPr>
        <w:t xml:space="preserve"> Admission Type not “AC”)</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That the first procedure code is in the range:</w:t>
      </w:r>
    </w:p>
    <w:p w:rsidR="00B65A2A" w:rsidRPr="00BA2072" w:rsidRDefault="00B65A2A" w:rsidP="005B4768">
      <w:pPr>
        <w:ind w:firstLine="360"/>
        <w:rPr>
          <w:rFonts w:ascii="Arial" w:hAnsi="Arial" w:cs="Arial"/>
          <w:color w:val="333333"/>
        </w:rPr>
      </w:pPr>
      <w:r w:rsidRPr="00BA2072">
        <w:rPr>
          <w:rFonts w:ascii="Arial" w:hAnsi="Arial" w:cs="Arial"/>
          <w:color w:val="333333"/>
        </w:rPr>
        <w:t>(9095600, 9095700 [962], 3654600 [1126], 9219900 [1880])</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That the second procedure code is in the range:</w:t>
      </w:r>
    </w:p>
    <w:p w:rsidR="00B65A2A" w:rsidRPr="00BA2072" w:rsidRDefault="00B65A2A" w:rsidP="00D31AC9">
      <w:pPr>
        <w:ind w:left="360"/>
        <w:rPr>
          <w:rFonts w:ascii="Arial" w:hAnsi="Arial" w:cs="Arial"/>
          <w:color w:val="333333"/>
        </w:rPr>
      </w:pPr>
      <w:r w:rsidRPr="00BA2072">
        <w:rPr>
          <w:rFonts w:ascii="Arial" w:hAnsi="Arial" w:cs="Arial"/>
          <w:color w:val="333333"/>
        </w:rPr>
        <w:t xml:space="preserve">(9095600, 9095700 [962], 3654600 [1126], 9219900 [1880], block </w:t>
      </w:r>
      <w:r w:rsidR="00123886" w:rsidRPr="00BA2072">
        <w:rPr>
          <w:rFonts w:ascii="Arial" w:hAnsi="Arial" w:cs="Arial"/>
          <w:color w:val="333333"/>
        </w:rPr>
        <w:t>[</w:t>
      </w:r>
      <w:r w:rsidRPr="00BA2072">
        <w:rPr>
          <w:rFonts w:ascii="Arial" w:hAnsi="Arial" w:cs="Arial"/>
          <w:color w:val="333333"/>
        </w:rPr>
        <w:t>1910</w:t>
      </w:r>
      <w:r w:rsidR="00123886" w:rsidRPr="00BA2072">
        <w:rPr>
          <w:rFonts w:ascii="Arial" w:hAnsi="Arial" w:cs="Arial"/>
          <w:color w:val="333333"/>
        </w:rPr>
        <w:t>]</w:t>
      </w:r>
      <w:r w:rsidRPr="00BA2072">
        <w:rPr>
          <w:rFonts w:ascii="Arial" w:hAnsi="Arial" w:cs="Arial"/>
          <w:color w:val="333333"/>
        </w:rPr>
        <w:t xml:space="preserve"> c</w:t>
      </w:r>
      <w:r w:rsidR="00205089" w:rsidRPr="00BA2072">
        <w:rPr>
          <w:rFonts w:ascii="Arial" w:hAnsi="Arial" w:cs="Arial"/>
          <w:color w:val="333333"/>
        </w:rPr>
        <w:t>odes,</w:t>
      </w:r>
      <w:r w:rsidR="00305104" w:rsidRPr="00BA2072">
        <w:rPr>
          <w:rFonts w:ascii="Arial" w:hAnsi="Arial" w:cs="Arial"/>
          <w:color w:val="333333"/>
        </w:rPr>
        <w:t xml:space="preserve"> </w:t>
      </w:r>
      <w:r w:rsidR="00205089" w:rsidRPr="00BA2072">
        <w:rPr>
          <w:rFonts w:ascii="Arial" w:hAnsi="Arial" w:cs="Arial"/>
          <w:color w:val="333333"/>
        </w:rPr>
        <w:t>blank)</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5B4768" w:rsidRPr="00BA2072" w:rsidRDefault="00B65A2A" w:rsidP="005B4768">
      <w:pPr>
        <w:ind w:firstLine="360"/>
        <w:rPr>
          <w:rFonts w:ascii="Arial" w:hAnsi="Arial" w:cs="Arial"/>
          <w:color w:val="333333"/>
        </w:rPr>
      </w:pPr>
      <w:r w:rsidRPr="00BA2072">
        <w:rPr>
          <w:rFonts w:ascii="Arial" w:hAnsi="Arial" w:cs="Arial"/>
          <w:color w:val="333333"/>
        </w:rPr>
        <w:t xml:space="preserve">That the third procedure code is in the range: </w:t>
      </w:r>
    </w:p>
    <w:p w:rsidR="00B65A2A" w:rsidRDefault="00B65A2A" w:rsidP="00757CA9">
      <w:pPr>
        <w:ind w:left="360"/>
        <w:rPr>
          <w:rFonts w:ascii="Arial" w:hAnsi="Arial" w:cs="Arial"/>
          <w:color w:val="333333"/>
        </w:rPr>
      </w:pPr>
      <w:r w:rsidRPr="00BA2072">
        <w:rPr>
          <w:rFonts w:ascii="Arial" w:hAnsi="Arial" w:cs="Arial"/>
          <w:color w:val="333333"/>
        </w:rPr>
        <w:t xml:space="preserve">(9095600, 9095700 [962], </w:t>
      </w:r>
      <w:r w:rsidR="009338A6" w:rsidRPr="00BA2072">
        <w:rPr>
          <w:rFonts w:ascii="Arial" w:hAnsi="Arial" w:cs="Arial"/>
          <w:color w:val="333333"/>
        </w:rPr>
        <w:t xml:space="preserve">3654600 [1126], </w:t>
      </w:r>
      <w:r w:rsidRPr="00BA2072">
        <w:rPr>
          <w:rFonts w:ascii="Arial" w:hAnsi="Arial" w:cs="Arial"/>
          <w:color w:val="333333"/>
        </w:rPr>
        <w:t xml:space="preserve">9219900 [1880], block </w:t>
      </w:r>
      <w:r w:rsidR="00123886" w:rsidRPr="00BA2072">
        <w:rPr>
          <w:rFonts w:ascii="Arial" w:hAnsi="Arial" w:cs="Arial"/>
          <w:color w:val="333333"/>
        </w:rPr>
        <w:t>[</w:t>
      </w:r>
      <w:r w:rsidRPr="00BA2072">
        <w:rPr>
          <w:rFonts w:ascii="Arial" w:hAnsi="Arial" w:cs="Arial"/>
          <w:color w:val="333333"/>
        </w:rPr>
        <w:t>1910</w:t>
      </w:r>
      <w:r w:rsidR="00123886" w:rsidRPr="00BA2072">
        <w:rPr>
          <w:rFonts w:ascii="Arial" w:hAnsi="Arial" w:cs="Arial"/>
          <w:color w:val="333333"/>
        </w:rPr>
        <w:t>]</w:t>
      </w:r>
      <w:r w:rsidRPr="00BA2072">
        <w:rPr>
          <w:rFonts w:ascii="Arial" w:hAnsi="Arial" w:cs="Arial"/>
          <w:color w:val="333333"/>
        </w:rPr>
        <w:t xml:space="preserve"> codes,</w:t>
      </w:r>
      <w:r w:rsidR="003267B9" w:rsidRPr="00BA2072">
        <w:rPr>
          <w:rFonts w:ascii="Arial" w:hAnsi="Arial" w:cs="Arial"/>
          <w:color w:val="333333"/>
        </w:rPr>
        <w:t xml:space="preserve"> </w:t>
      </w:r>
      <w:r w:rsidRPr="00BA2072">
        <w:rPr>
          <w:rFonts w:ascii="Arial" w:hAnsi="Arial" w:cs="Arial"/>
          <w:color w:val="333333"/>
        </w:rPr>
        <w:t>blank).</w:t>
      </w:r>
    </w:p>
    <w:p w:rsidR="002F41CB" w:rsidRPr="00BA2072" w:rsidRDefault="002F41CB" w:rsidP="005B4768">
      <w:pPr>
        <w:ind w:firstLine="360"/>
        <w:rPr>
          <w:rFonts w:ascii="Arial" w:hAnsi="Arial" w:cs="Arial"/>
          <w:color w:val="333333"/>
        </w:rPr>
      </w:pPr>
    </w:p>
    <w:p w:rsidR="00B65A2A" w:rsidRPr="00BA2072" w:rsidRDefault="00B65A2A" w:rsidP="00990412">
      <w:pPr>
        <w:pStyle w:val="Heading3"/>
      </w:pPr>
      <w:bookmarkStart w:id="671" w:name="_Ref261004242"/>
      <w:bookmarkStart w:id="672" w:name="_Toc431453035"/>
      <w:r w:rsidRPr="00BA2072">
        <w:t>Colposcopies (</w:t>
      </w:r>
      <w:r w:rsidR="002B7111" w:rsidRPr="00BA2072">
        <w:t xml:space="preserve">NCSP-10, </w:t>
      </w:r>
      <w:r w:rsidRPr="00BA2072">
        <w:t>NCSP</w:t>
      </w:r>
      <w:r w:rsidR="000F151F" w:rsidRPr="00BA2072">
        <w:t>-</w:t>
      </w:r>
      <w:r w:rsidRPr="00BA2072">
        <w:t>20)</w:t>
      </w:r>
      <w:r w:rsidRPr="00BA2072">
        <w:rPr>
          <w:rStyle w:val="FootnoteReference"/>
          <w:rFonts w:cs="Arial"/>
        </w:rPr>
        <w:footnoteReference w:id="7"/>
      </w:r>
      <w:bookmarkEnd w:id="671"/>
      <w:bookmarkEnd w:id="672"/>
    </w:p>
    <w:p w:rsidR="00305104" w:rsidRPr="00BA2072" w:rsidRDefault="00B65A2A" w:rsidP="00B65A2A">
      <w:pPr>
        <w:rPr>
          <w:rFonts w:ascii="Arial" w:hAnsi="Arial" w:cs="Arial"/>
          <w:color w:val="333333"/>
        </w:rPr>
      </w:pPr>
      <w:r w:rsidRPr="00BA2072">
        <w:rPr>
          <w:rFonts w:ascii="Arial" w:hAnsi="Arial" w:cs="Arial"/>
          <w:color w:val="333333"/>
        </w:rPr>
        <w:t>Some sameday Colposcopy event</w:t>
      </w:r>
      <w:r w:rsidR="00757CA9">
        <w:rPr>
          <w:rFonts w:ascii="Arial" w:hAnsi="Arial" w:cs="Arial"/>
          <w:color w:val="333333"/>
        </w:rPr>
        <w:t xml:space="preserve"> records</w:t>
      </w:r>
      <w:r w:rsidRPr="00BA2072">
        <w:rPr>
          <w:rFonts w:ascii="Arial" w:hAnsi="Arial" w:cs="Arial"/>
          <w:color w:val="333333"/>
        </w:rPr>
        <w:t xml:space="preserve"> are excluded from casemix purchasing</w:t>
      </w:r>
      <w:r w:rsidR="00625511" w:rsidRPr="00BA2072">
        <w:rPr>
          <w:rFonts w:ascii="Arial" w:hAnsi="Arial" w:cs="Arial"/>
          <w:color w:val="333333"/>
        </w:rPr>
        <w:t xml:space="preserve"> and allocated to NCSP-10 </w:t>
      </w:r>
      <w:r w:rsidR="00625511" w:rsidRPr="00BA2072">
        <w:rPr>
          <w:rFonts w:ascii="Arial" w:hAnsi="Arial" w:cs="Arial"/>
          <w:i/>
          <w:color w:val="333333"/>
        </w:rPr>
        <w:t>Colposcopy assessments</w:t>
      </w:r>
      <w:r w:rsidR="00625511" w:rsidRPr="00BA2072">
        <w:rPr>
          <w:rFonts w:ascii="Arial" w:hAnsi="Arial" w:cs="Arial"/>
          <w:color w:val="333333"/>
        </w:rPr>
        <w:t xml:space="preserve"> or NCSP-20 </w:t>
      </w:r>
      <w:r w:rsidR="00625511" w:rsidRPr="00BA2072">
        <w:rPr>
          <w:rFonts w:ascii="Arial" w:hAnsi="Arial" w:cs="Arial"/>
          <w:i/>
          <w:color w:val="333333"/>
        </w:rPr>
        <w:t>Colposcopy directed treatment</w:t>
      </w:r>
      <w:r w:rsidRPr="00BA2072">
        <w:rPr>
          <w:rFonts w:ascii="Arial" w:hAnsi="Arial" w:cs="Arial"/>
          <w:color w:val="333333"/>
        </w:rPr>
        <w:t xml:space="preserve">.  </w:t>
      </w:r>
    </w:p>
    <w:p w:rsidR="00305104" w:rsidRPr="00BA2072" w:rsidRDefault="00305104"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These event</w:t>
      </w:r>
      <w:r w:rsidR="00757CA9">
        <w:rPr>
          <w:rFonts w:ascii="Arial" w:hAnsi="Arial" w:cs="Arial"/>
          <w:color w:val="333333"/>
        </w:rPr>
        <w:t xml:space="preserve"> records </w:t>
      </w:r>
      <w:r w:rsidRPr="00BA2072">
        <w:rPr>
          <w:rFonts w:ascii="Arial" w:hAnsi="Arial" w:cs="Arial"/>
          <w:color w:val="333333"/>
        </w:rPr>
        <w:t>are tested for by checking:</w:t>
      </w:r>
    </w:p>
    <w:p w:rsidR="00B65A2A" w:rsidRPr="00BA2072" w:rsidRDefault="00B65A2A" w:rsidP="005B4768">
      <w:pPr>
        <w:ind w:firstLine="360"/>
        <w:rPr>
          <w:rFonts w:ascii="Arial" w:hAnsi="Arial" w:cs="Arial"/>
          <w:color w:val="333333"/>
        </w:rPr>
      </w:pPr>
      <w:r w:rsidRPr="00BA2072">
        <w:rPr>
          <w:rFonts w:ascii="Arial" w:hAnsi="Arial" w:cs="Arial"/>
          <w:color w:val="333333"/>
        </w:rPr>
        <w:t xml:space="preserve">That the </w:t>
      </w:r>
      <w:r w:rsidR="002A1221" w:rsidRPr="00BA2072">
        <w:rPr>
          <w:rFonts w:ascii="Arial" w:hAnsi="Arial" w:cs="Arial"/>
          <w:color w:val="333333"/>
        </w:rPr>
        <w:t>admission and d</w:t>
      </w:r>
      <w:r w:rsidRPr="00BA2072">
        <w:rPr>
          <w:rFonts w:ascii="Arial" w:hAnsi="Arial" w:cs="Arial"/>
          <w:color w:val="333333"/>
        </w:rPr>
        <w:t>ischarge dates are the same</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The patient’s age is greater than 15 years old</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That the event is non-acute (i.e. Admission Type not “AC”)</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That the first procedure code is in the range:</w:t>
      </w:r>
    </w:p>
    <w:p w:rsidR="00B65A2A" w:rsidRPr="00BA2072" w:rsidRDefault="00B65A2A" w:rsidP="0082556D">
      <w:pPr>
        <w:ind w:left="360"/>
        <w:rPr>
          <w:rFonts w:ascii="Arial" w:hAnsi="Arial" w:cs="Arial"/>
          <w:color w:val="333333"/>
        </w:rPr>
      </w:pPr>
      <w:r w:rsidRPr="00BA2072">
        <w:rPr>
          <w:rFonts w:ascii="Arial" w:hAnsi="Arial" w:cs="Arial"/>
          <w:color w:val="333333"/>
        </w:rPr>
        <w:t xml:space="preserve">(3562000 [1264], 3553902, 3560800, 3560801, 3564600, 3564700 [1275], 3560802, 3561100, 3561800, 3561801 [1276], 3561803 [1278], 3553904, 3561400 [1279], 3553903 [1282], 3561500 [1291]) </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That the second procedure code is in the range:</w:t>
      </w:r>
    </w:p>
    <w:p w:rsidR="00B65A2A" w:rsidRPr="00BA2072" w:rsidRDefault="00B65A2A" w:rsidP="0082556D">
      <w:pPr>
        <w:ind w:left="360"/>
        <w:rPr>
          <w:rFonts w:ascii="Arial" w:hAnsi="Arial" w:cs="Arial"/>
          <w:color w:val="333333"/>
        </w:rPr>
      </w:pPr>
      <w:r w:rsidRPr="00BA2072">
        <w:rPr>
          <w:rFonts w:ascii="Arial" w:hAnsi="Arial" w:cs="Arial"/>
          <w:color w:val="333333"/>
        </w:rPr>
        <w:t xml:space="preserve">(3562000 [1264], 3553902, 3560800, 3560801, 3564600, 3564700 [1275], 3560802, 3561100, 3561800, 3561801 </w:t>
      </w:r>
      <w:r w:rsidR="0029129C">
        <w:rPr>
          <w:rFonts w:ascii="Arial" w:hAnsi="Arial" w:cs="Arial"/>
          <w:color w:val="333333"/>
        </w:rPr>
        <w:t>[1276], 3561803 [1278], 3553904</w:t>
      </w:r>
      <w:r w:rsidRPr="00BA2072">
        <w:rPr>
          <w:rFonts w:ascii="Arial" w:hAnsi="Arial" w:cs="Arial"/>
          <w:color w:val="333333"/>
        </w:rPr>
        <w:t>,</w:t>
      </w:r>
      <w:r w:rsidR="0082556D">
        <w:rPr>
          <w:rFonts w:ascii="Arial" w:hAnsi="Arial" w:cs="Arial"/>
          <w:color w:val="333333"/>
        </w:rPr>
        <w:t xml:space="preserve"> </w:t>
      </w:r>
      <w:r w:rsidRPr="00BA2072">
        <w:rPr>
          <w:rFonts w:ascii="Arial" w:hAnsi="Arial" w:cs="Arial"/>
          <w:color w:val="333333"/>
        </w:rPr>
        <w:t xml:space="preserve">3561400 [1279], 3553903 [1282], 3561500 [1291], block </w:t>
      </w:r>
      <w:r w:rsidR="00123886" w:rsidRPr="00BA2072">
        <w:rPr>
          <w:rFonts w:ascii="Arial" w:hAnsi="Arial" w:cs="Arial"/>
          <w:color w:val="333333"/>
        </w:rPr>
        <w:t>[</w:t>
      </w:r>
      <w:r w:rsidRPr="00BA2072">
        <w:rPr>
          <w:rFonts w:ascii="Arial" w:hAnsi="Arial" w:cs="Arial"/>
          <w:color w:val="333333"/>
        </w:rPr>
        <w:t>1910</w:t>
      </w:r>
      <w:r w:rsidR="00123886" w:rsidRPr="00BA2072">
        <w:rPr>
          <w:rFonts w:ascii="Arial" w:hAnsi="Arial" w:cs="Arial"/>
          <w:color w:val="333333"/>
        </w:rPr>
        <w:t>]</w:t>
      </w:r>
      <w:r w:rsidRPr="00BA2072">
        <w:rPr>
          <w:rFonts w:ascii="Arial" w:hAnsi="Arial" w:cs="Arial"/>
          <w:color w:val="333333"/>
        </w:rPr>
        <w:t xml:space="preserve"> codes, blank)</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outlineLvl w:val="0"/>
        <w:rPr>
          <w:rFonts w:ascii="Arial" w:hAnsi="Arial" w:cs="Arial"/>
          <w:color w:val="333333"/>
        </w:rPr>
      </w:pPr>
      <w:r w:rsidRPr="00BA2072">
        <w:rPr>
          <w:rFonts w:ascii="Arial" w:hAnsi="Arial" w:cs="Arial"/>
          <w:color w:val="333333"/>
        </w:rPr>
        <w:t xml:space="preserve">That the third procedure code is in the range: (block </w:t>
      </w:r>
      <w:r w:rsidR="00123886" w:rsidRPr="00BA2072">
        <w:rPr>
          <w:rFonts w:ascii="Arial" w:hAnsi="Arial" w:cs="Arial"/>
          <w:color w:val="333333"/>
        </w:rPr>
        <w:t>[</w:t>
      </w:r>
      <w:r w:rsidRPr="00BA2072">
        <w:rPr>
          <w:rFonts w:ascii="Arial" w:hAnsi="Arial" w:cs="Arial"/>
          <w:color w:val="333333"/>
        </w:rPr>
        <w:t>1910</w:t>
      </w:r>
      <w:r w:rsidR="00123886" w:rsidRPr="00BA2072">
        <w:rPr>
          <w:rFonts w:ascii="Arial" w:hAnsi="Arial" w:cs="Arial"/>
          <w:color w:val="333333"/>
        </w:rPr>
        <w:t>]</w:t>
      </w:r>
      <w:r w:rsidRPr="00BA2072">
        <w:rPr>
          <w:rFonts w:ascii="Arial" w:hAnsi="Arial" w:cs="Arial"/>
          <w:color w:val="333333"/>
        </w:rPr>
        <w:t xml:space="preserve"> codes, blank).</w:t>
      </w:r>
    </w:p>
    <w:p w:rsidR="002B7111" w:rsidRPr="00BA2072" w:rsidRDefault="002B7111" w:rsidP="00B65A2A">
      <w:pPr>
        <w:outlineLvl w:val="0"/>
        <w:rPr>
          <w:rFonts w:ascii="Arial" w:hAnsi="Arial" w:cs="Arial"/>
          <w:color w:val="333333"/>
        </w:rPr>
      </w:pPr>
    </w:p>
    <w:p w:rsidR="002B7111" w:rsidRPr="00BA2072" w:rsidRDefault="002B7111" w:rsidP="00B65A2A">
      <w:pPr>
        <w:outlineLvl w:val="0"/>
        <w:rPr>
          <w:rFonts w:ascii="Arial" w:hAnsi="Arial" w:cs="Arial"/>
          <w:color w:val="333333"/>
        </w:rPr>
      </w:pPr>
      <w:r w:rsidRPr="00BA2072">
        <w:rPr>
          <w:rFonts w:ascii="Arial" w:hAnsi="Arial" w:cs="Arial"/>
          <w:color w:val="333333"/>
        </w:rPr>
        <w:t>Rules for allocating the non casemix purchase unit are as advised by the National Screening Unit</w:t>
      </w:r>
      <w:r w:rsidR="005B4768" w:rsidRPr="00BA2072">
        <w:rPr>
          <w:rFonts w:ascii="Arial" w:hAnsi="Arial" w:cs="Arial"/>
          <w:color w:val="333333"/>
        </w:rPr>
        <w:t xml:space="preserve"> (NSU)</w:t>
      </w:r>
      <w:r w:rsidRPr="00BA2072">
        <w:rPr>
          <w:rFonts w:ascii="Arial" w:hAnsi="Arial" w:cs="Arial"/>
          <w:color w:val="333333"/>
        </w:rPr>
        <w:t>. The non casemix purchase unit is allocated using the following rules in the stated order:</w:t>
      </w:r>
    </w:p>
    <w:p w:rsidR="002B7111" w:rsidRPr="00BA2072" w:rsidRDefault="002B7111" w:rsidP="00B65A2A">
      <w:pPr>
        <w:outlineLvl w:val="0"/>
        <w:rPr>
          <w:rFonts w:ascii="Arial" w:hAnsi="Arial" w:cs="Arial"/>
          <w:color w:val="333333"/>
        </w:rPr>
      </w:pPr>
    </w:p>
    <w:p w:rsidR="005B4768" w:rsidRPr="00BA2072" w:rsidRDefault="002B7111" w:rsidP="00B65A2A">
      <w:pPr>
        <w:outlineLvl w:val="0"/>
        <w:rPr>
          <w:rFonts w:ascii="Arial" w:hAnsi="Arial" w:cs="Arial"/>
          <w:color w:val="333333"/>
        </w:rPr>
      </w:pPr>
      <w:r w:rsidRPr="00BA2072">
        <w:rPr>
          <w:rFonts w:ascii="Arial" w:hAnsi="Arial" w:cs="Arial"/>
          <w:color w:val="333333"/>
        </w:rPr>
        <w:t xml:space="preserve">If any one of the procedure codes is </w:t>
      </w:r>
      <w:r w:rsidR="00811E1D" w:rsidRPr="00BA2072">
        <w:rPr>
          <w:rFonts w:ascii="Arial" w:hAnsi="Arial" w:cs="Arial"/>
          <w:color w:val="333333"/>
        </w:rPr>
        <w:t>i</w:t>
      </w:r>
      <w:r w:rsidRPr="00BA2072">
        <w:rPr>
          <w:rFonts w:ascii="Arial" w:hAnsi="Arial" w:cs="Arial"/>
          <w:color w:val="333333"/>
        </w:rPr>
        <w:t xml:space="preserve">n the </w:t>
      </w:r>
      <w:r w:rsidR="00FB73E6" w:rsidRPr="00BA2072">
        <w:rPr>
          <w:rFonts w:ascii="Arial" w:hAnsi="Arial" w:cs="Arial"/>
          <w:color w:val="333333"/>
        </w:rPr>
        <w:t>range:</w:t>
      </w:r>
    </w:p>
    <w:p w:rsidR="002B7111" w:rsidRPr="00BA2072" w:rsidRDefault="002B61D2" w:rsidP="00B65A2A">
      <w:pPr>
        <w:outlineLvl w:val="0"/>
        <w:rPr>
          <w:rFonts w:ascii="Arial" w:hAnsi="Arial" w:cs="Arial"/>
          <w:color w:val="333333"/>
        </w:rPr>
      </w:pPr>
      <w:r w:rsidRPr="00BA2072">
        <w:rPr>
          <w:rFonts w:ascii="Arial" w:hAnsi="Arial" w:cs="Arial"/>
          <w:color w:val="333333"/>
        </w:rPr>
        <w:t>(3561800, 3561801 [1276], 3553902, 3560800, 3560801, 3564600, 3564700 [1275] and 3561100 [1276]</w:t>
      </w:r>
      <w:r w:rsidR="00FB73E6" w:rsidRPr="00BA2072">
        <w:rPr>
          <w:rFonts w:ascii="Arial" w:hAnsi="Arial" w:cs="Arial"/>
          <w:color w:val="333333"/>
        </w:rPr>
        <w:t>, assign</w:t>
      </w:r>
      <w:r w:rsidRPr="00BA2072">
        <w:rPr>
          <w:rFonts w:ascii="Arial" w:hAnsi="Arial" w:cs="Arial"/>
          <w:color w:val="333333"/>
        </w:rPr>
        <w:t xml:space="preserve"> to NCSP-20</w:t>
      </w:r>
      <w:r w:rsidR="001C36CD" w:rsidRPr="00BA2072">
        <w:rPr>
          <w:rFonts w:ascii="Arial" w:hAnsi="Arial" w:cs="Arial"/>
          <w:color w:val="333333"/>
        </w:rPr>
        <w:t>.</w:t>
      </w:r>
    </w:p>
    <w:p w:rsidR="002B61D2" w:rsidRPr="00BA2072" w:rsidRDefault="002B61D2" w:rsidP="00B65A2A">
      <w:pPr>
        <w:outlineLvl w:val="0"/>
        <w:rPr>
          <w:rFonts w:ascii="Arial" w:hAnsi="Arial" w:cs="Arial"/>
          <w:color w:val="333333"/>
        </w:rPr>
      </w:pPr>
    </w:p>
    <w:p w:rsidR="002B61D2" w:rsidRPr="00BA2072" w:rsidRDefault="002B61D2" w:rsidP="00B65A2A">
      <w:pPr>
        <w:outlineLvl w:val="0"/>
        <w:rPr>
          <w:rFonts w:ascii="Arial" w:hAnsi="Arial" w:cs="Arial"/>
          <w:color w:val="333333"/>
        </w:rPr>
      </w:pPr>
      <w:r w:rsidRPr="00BA2072">
        <w:rPr>
          <w:rFonts w:ascii="Arial" w:hAnsi="Arial" w:cs="Arial"/>
          <w:color w:val="333333"/>
        </w:rPr>
        <w:t>The remaining event</w:t>
      </w:r>
      <w:r w:rsidR="00757CA9">
        <w:rPr>
          <w:rFonts w:ascii="Arial" w:hAnsi="Arial" w:cs="Arial"/>
          <w:color w:val="333333"/>
        </w:rPr>
        <w:t xml:space="preserve"> record</w:t>
      </w:r>
      <w:r w:rsidRPr="00BA2072">
        <w:rPr>
          <w:rFonts w:ascii="Arial" w:hAnsi="Arial" w:cs="Arial"/>
          <w:color w:val="333333"/>
        </w:rPr>
        <w:t xml:space="preserve">s </w:t>
      </w:r>
      <w:r w:rsidR="00FB0DBB" w:rsidRPr="00BA2072">
        <w:rPr>
          <w:rFonts w:ascii="Arial" w:hAnsi="Arial" w:cs="Arial"/>
          <w:color w:val="333333"/>
        </w:rPr>
        <w:t xml:space="preserve">are </w:t>
      </w:r>
      <w:r w:rsidRPr="00BA2072">
        <w:rPr>
          <w:rFonts w:ascii="Arial" w:hAnsi="Arial" w:cs="Arial"/>
          <w:color w:val="333333"/>
        </w:rPr>
        <w:t>assign</w:t>
      </w:r>
      <w:r w:rsidR="00FB0DBB" w:rsidRPr="00BA2072">
        <w:rPr>
          <w:rFonts w:ascii="Arial" w:hAnsi="Arial" w:cs="Arial"/>
          <w:color w:val="333333"/>
        </w:rPr>
        <w:t>ed</w:t>
      </w:r>
      <w:r w:rsidRPr="00BA2072">
        <w:rPr>
          <w:rFonts w:ascii="Arial" w:hAnsi="Arial" w:cs="Arial"/>
          <w:color w:val="333333"/>
        </w:rPr>
        <w:t xml:space="preserve"> to NCSP-10.</w:t>
      </w:r>
    </w:p>
    <w:p w:rsidR="00F832F8" w:rsidRPr="00BA2072" w:rsidRDefault="00F832F8" w:rsidP="00B65A2A">
      <w:pPr>
        <w:outlineLvl w:val="0"/>
        <w:rPr>
          <w:rFonts w:ascii="Arial" w:hAnsi="Arial" w:cs="Arial"/>
          <w:color w:val="333333"/>
        </w:rPr>
      </w:pPr>
    </w:p>
    <w:p w:rsidR="00B65A2A" w:rsidRPr="00BA2072" w:rsidRDefault="00B65A2A" w:rsidP="00990412">
      <w:pPr>
        <w:pStyle w:val="Heading3"/>
      </w:pPr>
      <w:bookmarkStart w:id="673" w:name="_Ref339277655"/>
      <w:bookmarkStart w:id="674" w:name="_Toc431453036"/>
      <w:r w:rsidRPr="00BA2072">
        <w:t>Cystoscopies (MS02004)</w:t>
      </w:r>
      <w:bookmarkEnd w:id="673"/>
      <w:bookmarkEnd w:id="674"/>
    </w:p>
    <w:p w:rsidR="00305104" w:rsidRPr="00BA2072" w:rsidRDefault="00B65A2A" w:rsidP="00B65A2A">
      <w:pPr>
        <w:rPr>
          <w:rFonts w:ascii="Arial" w:hAnsi="Arial" w:cs="Arial"/>
          <w:color w:val="333333"/>
        </w:rPr>
      </w:pPr>
      <w:r w:rsidRPr="00BA2072">
        <w:rPr>
          <w:rFonts w:ascii="Arial" w:hAnsi="Arial" w:cs="Arial"/>
          <w:color w:val="333333"/>
        </w:rPr>
        <w:t>Some sameday Cystoscop</w:t>
      </w:r>
      <w:r w:rsidR="004E4DC2">
        <w:rPr>
          <w:rFonts w:ascii="Arial" w:hAnsi="Arial" w:cs="Arial"/>
          <w:color w:val="333333"/>
        </w:rPr>
        <w:t>y</w:t>
      </w:r>
      <w:r w:rsidRPr="00BA2072">
        <w:rPr>
          <w:rFonts w:ascii="Arial" w:hAnsi="Arial" w:cs="Arial"/>
          <w:color w:val="333333"/>
        </w:rPr>
        <w:t xml:space="preserve"> event</w:t>
      </w:r>
      <w:r w:rsidR="00A56B0F">
        <w:rPr>
          <w:rFonts w:ascii="Arial" w:hAnsi="Arial" w:cs="Arial"/>
          <w:color w:val="333333"/>
        </w:rPr>
        <w:t xml:space="preserve"> record</w:t>
      </w:r>
      <w:r w:rsidRPr="00BA2072">
        <w:rPr>
          <w:rFonts w:ascii="Arial" w:hAnsi="Arial" w:cs="Arial"/>
          <w:color w:val="333333"/>
        </w:rPr>
        <w:t xml:space="preserve">s are excluded from casemix purchasing.  </w:t>
      </w:r>
    </w:p>
    <w:p w:rsidR="00305104" w:rsidRPr="00BA2072" w:rsidRDefault="00305104"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These event</w:t>
      </w:r>
      <w:r w:rsidR="00A56B0F">
        <w:rPr>
          <w:rFonts w:ascii="Arial" w:hAnsi="Arial" w:cs="Arial"/>
          <w:color w:val="333333"/>
        </w:rPr>
        <w:t xml:space="preserve"> record</w:t>
      </w:r>
      <w:r w:rsidRPr="00BA2072">
        <w:rPr>
          <w:rFonts w:ascii="Arial" w:hAnsi="Arial" w:cs="Arial"/>
          <w:color w:val="333333"/>
        </w:rPr>
        <w:t>s are tested for by checking:</w:t>
      </w:r>
    </w:p>
    <w:p w:rsidR="00B65A2A" w:rsidRPr="00BA2072" w:rsidRDefault="002A1221" w:rsidP="005B4768">
      <w:pPr>
        <w:ind w:firstLine="360"/>
        <w:rPr>
          <w:rFonts w:ascii="Arial" w:hAnsi="Arial" w:cs="Arial"/>
          <w:color w:val="333333"/>
        </w:rPr>
      </w:pPr>
      <w:r w:rsidRPr="00BA2072">
        <w:rPr>
          <w:rFonts w:ascii="Arial" w:hAnsi="Arial" w:cs="Arial"/>
          <w:color w:val="333333"/>
        </w:rPr>
        <w:t>That the a</w:t>
      </w:r>
      <w:r w:rsidR="00B65A2A" w:rsidRPr="00BA2072">
        <w:rPr>
          <w:rFonts w:ascii="Arial" w:hAnsi="Arial" w:cs="Arial"/>
          <w:color w:val="333333"/>
        </w:rPr>
        <w:t xml:space="preserve">dmission and </w:t>
      </w:r>
      <w:r w:rsidRPr="00BA2072">
        <w:rPr>
          <w:rFonts w:ascii="Arial" w:hAnsi="Arial" w:cs="Arial"/>
          <w:color w:val="333333"/>
        </w:rPr>
        <w:t>d</w:t>
      </w:r>
      <w:r w:rsidR="00B65A2A" w:rsidRPr="00BA2072">
        <w:rPr>
          <w:rFonts w:ascii="Arial" w:hAnsi="Arial" w:cs="Arial"/>
          <w:color w:val="333333"/>
        </w:rPr>
        <w:t>ischarge dates are the same</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That the event is non-acute (i.e. Admission Type not “AC”)</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The patient’s age is greater than 15 years old</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9338A6" w:rsidRPr="00BA2072" w:rsidRDefault="00B65A2A" w:rsidP="00B83FFD">
      <w:pPr>
        <w:ind w:left="360"/>
        <w:rPr>
          <w:rFonts w:ascii="Arial" w:hAnsi="Arial" w:cs="Arial"/>
          <w:color w:val="333333"/>
        </w:rPr>
      </w:pPr>
      <w:r w:rsidRPr="00BA2072">
        <w:rPr>
          <w:rFonts w:ascii="Arial" w:hAnsi="Arial" w:cs="Arial"/>
          <w:color w:val="333333"/>
        </w:rPr>
        <w:t xml:space="preserve">That the </w:t>
      </w:r>
      <w:r w:rsidR="00353218" w:rsidRPr="00BA2072">
        <w:rPr>
          <w:rFonts w:ascii="Arial" w:hAnsi="Arial" w:cs="Arial"/>
          <w:color w:val="333333"/>
        </w:rPr>
        <w:t xml:space="preserve">first </w:t>
      </w:r>
      <w:r w:rsidRPr="00BA2072">
        <w:rPr>
          <w:rFonts w:ascii="Arial" w:hAnsi="Arial" w:cs="Arial"/>
          <w:color w:val="333333"/>
        </w:rPr>
        <w:t xml:space="preserve">procedure code is either any code from </w:t>
      </w:r>
      <w:r w:rsidR="00DE713C" w:rsidRPr="00BA2072">
        <w:rPr>
          <w:rFonts w:ascii="Arial" w:hAnsi="Arial" w:cs="Arial"/>
          <w:color w:val="333333"/>
        </w:rPr>
        <w:t>3686000, 3686001, 3680300</w:t>
      </w:r>
      <w:r w:rsidR="00596CC3" w:rsidRPr="00BA2072">
        <w:rPr>
          <w:rFonts w:ascii="Arial" w:hAnsi="Arial" w:cs="Arial"/>
          <w:color w:val="333333"/>
        </w:rPr>
        <w:t xml:space="preserve"> </w:t>
      </w:r>
      <w:r w:rsidRPr="00BA2072">
        <w:rPr>
          <w:rFonts w:ascii="Arial" w:hAnsi="Arial" w:cs="Arial"/>
          <w:color w:val="333333"/>
        </w:rPr>
        <w:t xml:space="preserve">[1065], </w:t>
      </w:r>
      <w:r w:rsidR="00DE713C" w:rsidRPr="00BA2072">
        <w:rPr>
          <w:rFonts w:ascii="Arial" w:hAnsi="Arial" w:cs="Arial"/>
          <w:color w:val="333333"/>
        </w:rPr>
        <w:t xml:space="preserve">3681800, 3681801, 3682400, 3682401 </w:t>
      </w:r>
      <w:r w:rsidRPr="00BA2072">
        <w:rPr>
          <w:rFonts w:ascii="Arial" w:hAnsi="Arial" w:cs="Arial"/>
          <w:color w:val="333333"/>
        </w:rPr>
        <w:t xml:space="preserve">[1066], </w:t>
      </w:r>
      <w:r w:rsidR="00C72471">
        <w:rPr>
          <w:rFonts w:ascii="Arial" w:hAnsi="Arial" w:cs="Arial"/>
          <w:color w:val="333333"/>
        </w:rPr>
        <w:t xml:space="preserve">3682101, 3682103, </w:t>
      </w:r>
      <w:r w:rsidR="00DE713C" w:rsidRPr="00BA2072">
        <w:rPr>
          <w:rFonts w:ascii="Arial" w:hAnsi="Arial" w:cs="Arial"/>
          <w:color w:val="333333"/>
        </w:rPr>
        <w:t xml:space="preserve">3683301 </w:t>
      </w:r>
      <w:r w:rsidRPr="00BA2072">
        <w:rPr>
          <w:rFonts w:ascii="Arial" w:hAnsi="Arial" w:cs="Arial"/>
          <w:color w:val="333333"/>
        </w:rPr>
        <w:t xml:space="preserve">[1067], </w:t>
      </w:r>
      <w:r w:rsidR="00DE713C" w:rsidRPr="00BA2072">
        <w:rPr>
          <w:rFonts w:ascii="Arial" w:hAnsi="Arial" w:cs="Arial"/>
          <w:color w:val="333333"/>
        </w:rPr>
        <w:t xml:space="preserve">3680302, 3680602, 3685700 </w:t>
      </w:r>
      <w:r w:rsidRPr="00BA2072">
        <w:rPr>
          <w:rFonts w:ascii="Arial" w:hAnsi="Arial" w:cs="Arial"/>
          <w:color w:val="333333"/>
        </w:rPr>
        <w:t xml:space="preserve">[1068], or is in the range: </w:t>
      </w:r>
    </w:p>
    <w:p w:rsidR="00B65A2A" w:rsidRPr="00BA2072" w:rsidRDefault="00B65A2A" w:rsidP="00B83FFD">
      <w:pPr>
        <w:ind w:left="360"/>
        <w:rPr>
          <w:rFonts w:ascii="Arial" w:hAnsi="Arial" w:cs="Arial"/>
          <w:color w:val="333333"/>
        </w:rPr>
      </w:pPr>
      <w:r w:rsidRPr="00BA2072">
        <w:rPr>
          <w:rFonts w:ascii="Arial" w:hAnsi="Arial" w:cs="Arial"/>
          <w:color w:val="333333"/>
        </w:rPr>
        <w:t>(3680601 [1074], 3680301 [1086], 3681200</w:t>
      </w:r>
      <w:r w:rsidR="001C16C0" w:rsidRPr="00BA2072">
        <w:rPr>
          <w:rFonts w:ascii="Arial" w:hAnsi="Arial" w:cs="Arial"/>
          <w:color w:val="333333"/>
        </w:rPr>
        <w:t>, 3681201</w:t>
      </w:r>
      <w:r w:rsidRPr="00BA2072">
        <w:rPr>
          <w:rFonts w:ascii="Arial" w:hAnsi="Arial" w:cs="Arial"/>
          <w:color w:val="333333"/>
        </w:rPr>
        <w:t xml:space="preserve"> [1089], </w:t>
      </w:r>
      <w:r w:rsidR="0072478C" w:rsidRPr="00BA2072">
        <w:rPr>
          <w:rFonts w:ascii="Arial" w:hAnsi="Arial" w:cs="Arial"/>
          <w:color w:val="333333"/>
        </w:rPr>
        <w:t xml:space="preserve">3684001, </w:t>
      </w:r>
      <w:r w:rsidRPr="00BA2072">
        <w:rPr>
          <w:rFonts w:ascii="Arial" w:hAnsi="Arial" w:cs="Arial"/>
          <w:color w:val="333333"/>
        </w:rPr>
        <w:t>3684502</w:t>
      </w:r>
      <w:r w:rsidR="001C16C0" w:rsidRPr="00BA2072">
        <w:rPr>
          <w:rFonts w:ascii="Arial" w:hAnsi="Arial" w:cs="Arial"/>
          <w:color w:val="333333"/>
        </w:rPr>
        <w:t>, 3684503</w:t>
      </w:r>
      <w:r w:rsidRPr="00BA2072">
        <w:rPr>
          <w:rFonts w:ascii="Arial" w:hAnsi="Arial" w:cs="Arial"/>
          <w:color w:val="333333"/>
        </w:rPr>
        <w:t xml:space="preserve"> [1096], </w:t>
      </w:r>
      <w:r w:rsidR="00C071F9" w:rsidRPr="00BA2072">
        <w:rPr>
          <w:rFonts w:ascii="Arial" w:hAnsi="Arial" w:cs="Arial"/>
          <w:color w:val="333333"/>
        </w:rPr>
        <w:t>3684000</w:t>
      </w:r>
      <w:r w:rsidRPr="00BA2072">
        <w:rPr>
          <w:rFonts w:ascii="Arial" w:hAnsi="Arial" w:cs="Arial"/>
          <w:color w:val="333333"/>
        </w:rPr>
        <w:t xml:space="preserve">, 3684500, 3684501 [1097], 3683600 [1098], </w:t>
      </w:r>
      <w:r w:rsidR="009338A6" w:rsidRPr="00BA2072">
        <w:rPr>
          <w:rFonts w:ascii="Arial" w:hAnsi="Arial" w:cs="Arial"/>
          <w:color w:val="333333"/>
        </w:rPr>
        <w:t xml:space="preserve">3684002, 3684504, 3684505 [1100], </w:t>
      </w:r>
      <w:r w:rsidRPr="00BA2072">
        <w:rPr>
          <w:rFonts w:ascii="Arial" w:hAnsi="Arial" w:cs="Arial"/>
          <w:color w:val="333333"/>
        </w:rPr>
        <w:t>3682700 [1108], 3731500 [1112], 3681501, 3731801</w:t>
      </w:r>
      <w:r w:rsidR="0082556D">
        <w:rPr>
          <w:rFonts w:ascii="Arial" w:hAnsi="Arial" w:cs="Arial"/>
          <w:color w:val="333333"/>
        </w:rPr>
        <w:t xml:space="preserve"> </w:t>
      </w:r>
      <w:r w:rsidR="00432AC8" w:rsidRPr="00BA2072">
        <w:rPr>
          <w:rFonts w:ascii="Arial" w:hAnsi="Arial" w:cs="Arial"/>
          <w:color w:val="333333"/>
        </w:rPr>
        <w:t>[</w:t>
      </w:r>
      <w:r w:rsidRPr="00BA2072">
        <w:rPr>
          <w:rFonts w:ascii="Arial" w:hAnsi="Arial" w:cs="Arial"/>
          <w:color w:val="333333"/>
        </w:rPr>
        <w:t>1116])</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B83FFD">
      <w:pPr>
        <w:ind w:left="360"/>
        <w:rPr>
          <w:rFonts w:ascii="Arial" w:hAnsi="Arial" w:cs="Arial"/>
          <w:color w:val="333333"/>
        </w:rPr>
      </w:pPr>
      <w:r w:rsidRPr="00BA2072">
        <w:rPr>
          <w:rFonts w:ascii="Arial" w:hAnsi="Arial" w:cs="Arial"/>
          <w:color w:val="333333"/>
        </w:rPr>
        <w:t>That the second procedure code is either any code fro</w:t>
      </w:r>
      <w:r w:rsidR="005B4768" w:rsidRPr="00BA2072">
        <w:rPr>
          <w:rFonts w:ascii="Arial" w:hAnsi="Arial" w:cs="Arial"/>
          <w:color w:val="333333"/>
        </w:rPr>
        <w:t xml:space="preserve">m </w:t>
      </w:r>
      <w:r w:rsidR="00DE713C" w:rsidRPr="00BA2072">
        <w:rPr>
          <w:rFonts w:ascii="Arial" w:hAnsi="Arial" w:cs="Arial"/>
          <w:color w:val="333333"/>
        </w:rPr>
        <w:t xml:space="preserve">3686000, 3686001, 3680300 [1065], 3681800, 3681801, 3682400, 3682401 [1066], 3682101, 3682103, 3683301 [1067], 3680302, 3680602, 3685700 </w:t>
      </w:r>
      <w:r w:rsidRPr="00BA2072">
        <w:rPr>
          <w:rFonts w:ascii="Arial" w:hAnsi="Arial" w:cs="Arial"/>
          <w:color w:val="333333"/>
        </w:rPr>
        <w:t>[1068], or is in the range:</w:t>
      </w:r>
    </w:p>
    <w:p w:rsidR="00B65A2A" w:rsidRPr="00BA2072" w:rsidRDefault="00B65A2A" w:rsidP="0082556D">
      <w:pPr>
        <w:ind w:left="360"/>
        <w:rPr>
          <w:rFonts w:ascii="Arial" w:hAnsi="Arial" w:cs="Arial"/>
          <w:color w:val="333333"/>
        </w:rPr>
      </w:pPr>
      <w:r w:rsidRPr="00BA2072">
        <w:rPr>
          <w:rFonts w:ascii="Arial" w:hAnsi="Arial" w:cs="Arial"/>
          <w:color w:val="333333"/>
        </w:rPr>
        <w:t xml:space="preserve">(3680601 [1074], 3680301 [1086], 3681200, 3681201 [1089], </w:t>
      </w:r>
      <w:r w:rsidR="0072478C" w:rsidRPr="00BA2072">
        <w:rPr>
          <w:rFonts w:ascii="Arial" w:hAnsi="Arial" w:cs="Arial"/>
          <w:color w:val="333333"/>
        </w:rPr>
        <w:t>3684001</w:t>
      </w:r>
      <w:r w:rsidRPr="00BA2072">
        <w:rPr>
          <w:rFonts w:ascii="Arial" w:hAnsi="Arial" w:cs="Arial"/>
          <w:color w:val="333333"/>
        </w:rPr>
        <w:t>, 3684502,</w:t>
      </w:r>
      <w:r w:rsidR="002F41CB">
        <w:rPr>
          <w:rFonts w:ascii="Arial" w:hAnsi="Arial" w:cs="Arial"/>
          <w:color w:val="333333"/>
        </w:rPr>
        <w:t xml:space="preserve"> </w:t>
      </w:r>
      <w:r w:rsidRPr="00BA2072">
        <w:rPr>
          <w:rFonts w:ascii="Arial" w:hAnsi="Arial" w:cs="Arial"/>
          <w:color w:val="333333"/>
        </w:rPr>
        <w:t xml:space="preserve">3684503, [1096], </w:t>
      </w:r>
      <w:r w:rsidR="0072478C" w:rsidRPr="00BA2072">
        <w:rPr>
          <w:rFonts w:ascii="Arial" w:hAnsi="Arial" w:cs="Arial"/>
          <w:color w:val="333333"/>
        </w:rPr>
        <w:t>3684000</w:t>
      </w:r>
      <w:r w:rsidRPr="00BA2072">
        <w:rPr>
          <w:rFonts w:ascii="Arial" w:hAnsi="Arial" w:cs="Arial"/>
          <w:color w:val="333333"/>
        </w:rPr>
        <w:t xml:space="preserve">, 3684500, 3684501 [1097], 3683600 [1098], </w:t>
      </w:r>
      <w:r w:rsidR="00DE713C" w:rsidRPr="00BA2072">
        <w:rPr>
          <w:rFonts w:ascii="Arial" w:hAnsi="Arial" w:cs="Arial"/>
          <w:color w:val="333333"/>
        </w:rPr>
        <w:t xml:space="preserve">3684002, 3684504, 3684505 [1100], </w:t>
      </w:r>
      <w:r w:rsidRPr="00BA2072">
        <w:rPr>
          <w:rFonts w:ascii="Arial" w:hAnsi="Arial" w:cs="Arial"/>
          <w:color w:val="333333"/>
        </w:rPr>
        <w:t>3682700 [1108], 3731500 [1112], 3681501, 3731801</w:t>
      </w:r>
      <w:r w:rsidR="0082556D">
        <w:rPr>
          <w:rFonts w:ascii="Arial" w:hAnsi="Arial" w:cs="Arial"/>
          <w:color w:val="333333"/>
        </w:rPr>
        <w:t xml:space="preserve"> </w:t>
      </w:r>
      <w:r w:rsidRPr="00BA2072">
        <w:rPr>
          <w:rFonts w:ascii="Arial" w:hAnsi="Arial" w:cs="Arial"/>
          <w:color w:val="333333"/>
        </w:rPr>
        <w:t xml:space="preserve">[1116], block </w:t>
      </w:r>
      <w:r w:rsidR="00123886" w:rsidRPr="00BA2072">
        <w:rPr>
          <w:rFonts w:ascii="Arial" w:hAnsi="Arial" w:cs="Arial"/>
          <w:color w:val="333333"/>
        </w:rPr>
        <w:t>[</w:t>
      </w:r>
      <w:r w:rsidRPr="00BA2072">
        <w:rPr>
          <w:rFonts w:ascii="Arial" w:hAnsi="Arial" w:cs="Arial"/>
          <w:color w:val="333333"/>
        </w:rPr>
        <w:t>191</w:t>
      </w:r>
      <w:r w:rsidR="00205089" w:rsidRPr="00BA2072">
        <w:rPr>
          <w:rFonts w:ascii="Arial" w:hAnsi="Arial" w:cs="Arial"/>
          <w:color w:val="333333"/>
        </w:rPr>
        <w:t>0</w:t>
      </w:r>
      <w:r w:rsidR="00123886" w:rsidRPr="00BA2072">
        <w:rPr>
          <w:rFonts w:ascii="Arial" w:hAnsi="Arial" w:cs="Arial"/>
          <w:color w:val="333333"/>
        </w:rPr>
        <w:t>]</w:t>
      </w:r>
      <w:r w:rsidR="00205089" w:rsidRPr="00BA2072">
        <w:rPr>
          <w:rFonts w:ascii="Arial" w:hAnsi="Arial" w:cs="Arial"/>
          <w:color w:val="333333"/>
        </w:rPr>
        <w:t xml:space="preserve"> codes, blank)</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Default="00B65A2A" w:rsidP="005B4768">
      <w:pPr>
        <w:ind w:firstLine="360"/>
        <w:outlineLvl w:val="0"/>
        <w:rPr>
          <w:rFonts w:ascii="Arial" w:hAnsi="Arial" w:cs="Arial"/>
          <w:color w:val="333333"/>
        </w:rPr>
      </w:pPr>
      <w:r w:rsidRPr="00BA2072">
        <w:rPr>
          <w:rFonts w:ascii="Arial" w:hAnsi="Arial" w:cs="Arial"/>
          <w:color w:val="333333"/>
        </w:rPr>
        <w:t xml:space="preserve">That the third procedure code is in the range: (block </w:t>
      </w:r>
      <w:r w:rsidR="00123886" w:rsidRPr="00BA2072">
        <w:rPr>
          <w:rFonts w:ascii="Arial" w:hAnsi="Arial" w:cs="Arial"/>
          <w:color w:val="333333"/>
        </w:rPr>
        <w:t>[</w:t>
      </w:r>
      <w:r w:rsidRPr="00BA2072">
        <w:rPr>
          <w:rFonts w:ascii="Arial" w:hAnsi="Arial" w:cs="Arial"/>
          <w:color w:val="333333"/>
        </w:rPr>
        <w:t>1910</w:t>
      </w:r>
      <w:r w:rsidR="00123886" w:rsidRPr="00BA2072">
        <w:rPr>
          <w:rFonts w:ascii="Arial" w:hAnsi="Arial" w:cs="Arial"/>
          <w:color w:val="333333"/>
        </w:rPr>
        <w:t>]</w:t>
      </w:r>
      <w:r w:rsidRPr="00BA2072">
        <w:rPr>
          <w:rFonts w:ascii="Arial" w:hAnsi="Arial" w:cs="Arial"/>
          <w:color w:val="333333"/>
        </w:rPr>
        <w:t xml:space="preserve"> codes, blank).</w:t>
      </w:r>
    </w:p>
    <w:p w:rsidR="00EE6299" w:rsidRDefault="00EE6299" w:rsidP="005B4768">
      <w:pPr>
        <w:ind w:firstLine="360"/>
        <w:outlineLvl w:val="0"/>
        <w:rPr>
          <w:rFonts w:ascii="Arial" w:hAnsi="Arial" w:cs="Arial"/>
          <w:color w:val="333333"/>
        </w:rPr>
      </w:pPr>
    </w:p>
    <w:p w:rsidR="00E66335" w:rsidRPr="005E5376" w:rsidRDefault="00EE6299" w:rsidP="00F65315">
      <w:pPr>
        <w:rPr>
          <w:rFonts w:ascii="Arial" w:hAnsi="Arial" w:cs="Arial"/>
          <w:b/>
          <w:color w:val="333333"/>
          <w:szCs w:val="24"/>
        </w:rPr>
      </w:pPr>
      <w:r w:rsidRPr="005E5376">
        <w:rPr>
          <w:rFonts w:ascii="Arial" w:hAnsi="Arial" w:cs="Arial"/>
          <w:b/>
          <w:color w:val="333333"/>
          <w:szCs w:val="24"/>
        </w:rPr>
        <w:t xml:space="preserve">Note: </w:t>
      </w:r>
    </w:p>
    <w:p w:rsidR="00F65315" w:rsidRPr="005E5376" w:rsidRDefault="00ED4885" w:rsidP="00F65315">
      <w:pPr>
        <w:rPr>
          <w:rFonts w:ascii="Arial" w:hAnsi="Arial" w:cs="Arial"/>
          <w:color w:val="333333"/>
          <w:szCs w:val="24"/>
        </w:rPr>
      </w:pPr>
      <w:r>
        <w:rPr>
          <w:rFonts w:ascii="Arial" w:hAnsi="Arial" w:cs="Arial"/>
          <w:color w:val="333333"/>
          <w:szCs w:val="24"/>
        </w:rPr>
        <w:t>ACHI</w:t>
      </w:r>
      <w:r w:rsidR="00E66335" w:rsidRPr="005E5376">
        <w:rPr>
          <w:rFonts w:ascii="Arial" w:hAnsi="Arial" w:cs="Arial"/>
          <w:color w:val="333333"/>
          <w:szCs w:val="24"/>
        </w:rPr>
        <w:t xml:space="preserve"> 6th Edition procedure code</w:t>
      </w:r>
      <w:r w:rsidR="008D681F" w:rsidRPr="005E5376">
        <w:rPr>
          <w:rFonts w:ascii="Arial" w:hAnsi="Arial" w:cs="Arial"/>
          <w:color w:val="333333"/>
          <w:szCs w:val="24"/>
        </w:rPr>
        <w:t xml:space="preserve"> </w:t>
      </w:r>
      <w:r w:rsidR="00F65315" w:rsidRPr="005E5376">
        <w:rPr>
          <w:rFonts w:ascii="Arial" w:hAnsi="Arial" w:cs="Arial"/>
          <w:color w:val="333333"/>
          <w:szCs w:val="24"/>
        </w:rPr>
        <w:t xml:space="preserve">3680601 [1074] </w:t>
      </w:r>
      <w:r w:rsidR="00E66335" w:rsidRPr="005E5376">
        <w:rPr>
          <w:rFonts w:ascii="Arial" w:hAnsi="Arial" w:cs="Arial"/>
          <w:i/>
          <w:color w:val="333333"/>
          <w:szCs w:val="24"/>
        </w:rPr>
        <w:t xml:space="preserve">Endoscopic diathermy of ureter </w:t>
      </w:r>
      <w:r w:rsidR="00D31AC9">
        <w:rPr>
          <w:rFonts w:ascii="Arial" w:hAnsi="Arial" w:cs="Arial"/>
          <w:color w:val="333333"/>
          <w:szCs w:val="24"/>
        </w:rPr>
        <w:t>w</w:t>
      </w:r>
      <w:r w:rsidR="00F65315" w:rsidRPr="005E5376">
        <w:rPr>
          <w:rFonts w:ascii="Arial" w:hAnsi="Arial" w:cs="Arial"/>
          <w:color w:val="333333"/>
          <w:szCs w:val="24"/>
        </w:rPr>
        <w:t>as deleted and a new code created in 8th Edition, this</w:t>
      </w:r>
      <w:r w:rsidR="008D681F" w:rsidRPr="005E5376">
        <w:rPr>
          <w:rFonts w:ascii="Arial" w:hAnsi="Arial" w:cs="Arial"/>
          <w:color w:val="333333"/>
          <w:szCs w:val="24"/>
        </w:rPr>
        <w:t xml:space="preserve"> </w:t>
      </w:r>
      <w:r w:rsidR="00F65315" w:rsidRPr="005E5376">
        <w:rPr>
          <w:rFonts w:ascii="Arial" w:hAnsi="Arial" w:cs="Arial"/>
          <w:color w:val="333333"/>
          <w:szCs w:val="24"/>
        </w:rPr>
        <w:t>is</w:t>
      </w:r>
      <w:r w:rsidR="00E66335" w:rsidRPr="005E5376">
        <w:rPr>
          <w:rFonts w:ascii="Arial" w:hAnsi="Arial" w:cs="Arial"/>
          <w:color w:val="333333"/>
          <w:szCs w:val="24"/>
        </w:rPr>
        <w:t xml:space="preserve"> </w:t>
      </w:r>
      <w:r w:rsidR="00F65315" w:rsidRPr="005E5376">
        <w:rPr>
          <w:rFonts w:ascii="Arial" w:hAnsi="Arial" w:cs="Arial"/>
          <w:color w:val="333333"/>
          <w:szCs w:val="24"/>
        </w:rPr>
        <w:t xml:space="preserve">3680901 [1074] </w:t>
      </w:r>
      <w:r w:rsidR="00F65315" w:rsidRPr="005E5376">
        <w:rPr>
          <w:rFonts w:ascii="Arial" w:hAnsi="Arial" w:cs="Arial"/>
          <w:i/>
          <w:color w:val="333333"/>
          <w:szCs w:val="24"/>
        </w:rPr>
        <w:t xml:space="preserve">Endoscopic destruction of ureteric lesion.  </w:t>
      </w:r>
      <w:r w:rsidR="00F65315" w:rsidRPr="005E5376">
        <w:rPr>
          <w:rFonts w:ascii="Arial" w:hAnsi="Arial" w:cs="Arial"/>
          <w:color w:val="333333"/>
          <w:szCs w:val="24"/>
        </w:rPr>
        <w:t xml:space="preserve">This new 8th Edition </w:t>
      </w:r>
      <w:r w:rsidR="008D681F" w:rsidRPr="005E5376">
        <w:rPr>
          <w:rFonts w:ascii="Arial" w:hAnsi="Arial" w:cs="Arial"/>
          <w:color w:val="333333"/>
          <w:szCs w:val="24"/>
        </w:rPr>
        <w:t xml:space="preserve">procedure </w:t>
      </w:r>
      <w:r w:rsidR="00F65315" w:rsidRPr="005E5376">
        <w:rPr>
          <w:rFonts w:ascii="Arial" w:hAnsi="Arial" w:cs="Arial"/>
          <w:color w:val="333333"/>
          <w:szCs w:val="24"/>
        </w:rPr>
        <w:t>code also inc</w:t>
      </w:r>
      <w:r w:rsidR="00E66335" w:rsidRPr="005E5376">
        <w:rPr>
          <w:rFonts w:ascii="Arial" w:hAnsi="Arial" w:cs="Arial"/>
          <w:color w:val="333333"/>
          <w:szCs w:val="24"/>
        </w:rPr>
        <w:t xml:space="preserve">ludes </w:t>
      </w:r>
      <w:r w:rsidR="00F65315" w:rsidRPr="005E5376">
        <w:rPr>
          <w:rFonts w:ascii="Arial" w:hAnsi="Arial" w:cs="Arial"/>
          <w:color w:val="333333"/>
          <w:szCs w:val="24"/>
        </w:rPr>
        <w:t xml:space="preserve">the 6th Edition procedure 3680900 [1074] </w:t>
      </w:r>
      <w:r w:rsidR="00F65315" w:rsidRPr="005E5376">
        <w:rPr>
          <w:rFonts w:ascii="Arial" w:hAnsi="Arial" w:cs="Arial"/>
          <w:i/>
          <w:color w:val="333333"/>
          <w:szCs w:val="24"/>
        </w:rPr>
        <w:t>Endoscopic fragmentation of ureteric calculus</w:t>
      </w:r>
      <w:r w:rsidR="008D681F" w:rsidRPr="005E5376">
        <w:rPr>
          <w:rFonts w:ascii="Arial" w:hAnsi="Arial" w:cs="Arial"/>
          <w:color w:val="333333"/>
          <w:szCs w:val="24"/>
        </w:rPr>
        <w:t xml:space="preserve">, which </w:t>
      </w:r>
      <w:r w:rsidR="00D31AC9">
        <w:rPr>
          <w:rFonts w:ascii="Arial" w:hAnsi="Arial" w:cs="Arial"/>
          <w:color w:val="333333"/>
          <w:szCs w:val="24"/>
        </w:rPr>
        <w:t>w</w:t>
      </w:r>
      <w:r w:rsidR="008D681F" w:rsidRPr="005E5376">
        <w:rPr>
          <w:rFonts w:ascii="Arial" w:hAnsi="Arial" w:cs="Arial"/>
          <w:color w:val="333333"/>
          <w:szCs w:val="24"/>
        </w:rPr>
        <w:t>as deleted</w:t>
      </w:r>
      <w:r w:rsidR="00885BF5" w:rsidRPr="005E5376">
        <w:rPr>
          <w:rFonts w:ascii="Arial" w:hAnsi="Arial" w:cs="Arial"/>
          <w:color w:val="333333"/>
          <w:szCs w:val="24"/>
        </w:rPr>
        <w:t xml:space="preserve"> in</w:t>
      </w:r>
      <w:r w:rsidR="008D681F" w:rsidRPr="005E5376">
        <w:rPr>
          <w:rFonts w:ascii="Arial" w:hAnsi="Arial" w:cs="Arial"/>
          <w:color w:val="333333"/>
          <w:szCs w:val="24"/>
        </w:rPr>
        <w:t xml:space="preserve"> </w:t>
      </w:r>
      <w:r w:rsidR="00F65315" w:rsidRPr="005E5376">
        <w:rPr>
          <w:rFonts w:ascii="Arial" w:hAnsi="Arial" w:cs="Arial"/>
          <w:color w:val="333333"/>
          <w:szCs w:val="24"/>
        </w:rPr>
        <w:t>8th Edition</w:t>
      </w:r>
      <w:r w:rsidR="00885BF5" w:rsidRPr="005E5376">
        <w:rPr>
          <w:rFonts w:ascii="Arial" w:hAnsi="Arial" w:cs="Arial"/>
          <w:color w:val="333333"/>
          <w:szCs w:val="24"/>
        </w:rPr>
        <w:t>.</w:t>
      </w:r>
    </w:p>
    <w:p w:rsidR="00F65315" w:rsidRPr="005E5376" w:rsidRDefault="00F65315" w:rsidP="00F65315">
      <w:pPr>
        <w:rPr>
          <w:rFonts w:ascii="Arial" w:hAnsi="Arial" w:cs="Arial"/>
          <w:color w:val="333333"/>
          <w:szCs w:val="24"/>
        </w:rPr>
      </w:pPr>
    </w:p>
    <w:p w:rsidR="00F65315" w:rsidRDefault="008D681F" w:rsidP="00F65315">
      <w:pPr>
        <w:rPr>
          <w:rFonts w:ascii="Arial" w:hAnsi="Arial" w:cs="Arial"/>
          <w:color w:val="333333"/>
          <w:szCs w:val="24"/>
        </w:rPr>
      </w:pPr>
      <w:r w:rsidRPr="005E5376">
        <w:rPr>
          <w:rFonts w:ascii="Arial" w:hAnsi="Arial" w:cs="Arial"/>
          <w:color w:val="333333"/>
          <w:szCs w:val="24"/>
        </w:rPr>
        <w:t xml:space="preserve">The </w:t>
      </w:r>
      <w:r w:rsidR="00F65315" w:rsidRPr="005E5376">
        <w:rPr>
          <w:rFonts w:ascii="Arial" w:hAnsi="Arial" w:cs="Arial"/>
          <w:color w:val="333333"/>
          <w:szCs w:val="24"/>
        </w:rPr>
        <w:t xml:space="preserve">8th </w:t>
      </w:r>
      <w:r w:rsidRPr="005E5376">
        <w:rPr>
          <w:rFonts w:ascii="Arial" w:hAnsi="Arial" w:cs="Arial"/>
          <w:color w:val="333333"/>
          <w:szCs w:val="24"/>
        </w:rPr>
        <w:t>E</w:t>
      </w:r>
      <w:r w:rsidR="00F65315" w:rsidRPr="005E5376">
        <w:rPr>
          <w:rFonts w:ascii="Arial" w:hAnsi="Arial" w:cs="Arial"/>
          <w:color w:val="333333"/>
          <w:szCs w:val="24"/>
        </w:rPr>
        <w:t>dition</w:t>
      </w:r>
      <w:r w:rsidRPr="005E5376">
        <w:rPr>
          <w:rFonts w:ascii="Arial" w:hAnsi="Arial" w:cs="Arial"/>
          <w:color w:val="333333"/>
          <w:szCs w:val="24"/>
        </w:rPr>
        <w:t xml:space="preserve"> code </w:t>
      </w:r>
      <w:r w:rsidR="00885BF5" w:rsidRPr="005E5376">
        <w:rPr>
          <w:rFonts w:ascii="Arial" w:hAnsi="Arial" w:cs="Arial"/>
          <w:color w:val="333333"/>
          <w:szCs w:val="24"/>
        </w:rPr>
        <w:t xml:space="preserve">3680901 [1074] </w:t>
      </w:r>
      <w:r w:rsidR="00885BF5" w:rsidRPr="005E5376">
        <w:rPr>
          <w:rFonts w:ascii="Arial" w:hAnsi="Arial" w:cs="Arial"/>
          <w:i/>
          <w:color w:val="333333"/>
          <w:szCs w:val="24"/>
        </w:rPr>
        <w:t>Endoscopic destruction of ureteric lesion</w:t>
      </w:r>
      <w:r w:rsidRPr="005E5376">
        <w:rPr>
          <w:rFonts w:ascii="Arial" w:hAnsi="Arial" w:cs="Arial"/>
          <w:color w:val="333333"/>
          <w:szCs w:val="24"/>
        </w:rPr>
        <w:t xml:space="preserve"> back-</w:t>
      </w:r>
      <w:r w:rsidR="00F65315" w:rsidRPr="005E5376">
        <w:rPr>
          <w:rFonts w:ascii="Arial" w:hAnsi="Arial" w:cs="Arial"/>
          <w:color w:val="333333"/>
          <w:szCs w:val="24"/>
        </w:rPr>
        <w:t xml:space="preserve">maps to </w:t>
      </w:r>
      <w:r w:rsidRPr="005E5376">
        <w:rPr>
          <w:rFonts w:ascii="Arial" w:hAnsi="Arial" w:cs="Arial"/>
          <w:color w:val="333333"/>
          <w:szCs w:val="24"/>
        </w:rPr>
        <w:t xml:space="preserve">the </w:t>
      </w:r>
      <w:r w:rsidR="00F65315" w:rsidRPr="005E5376">
        <w:rPr>
          <w:rFonts w:ascii="Arial" w:hAnsi="Arial" w:cs="Arial"/>
          <w:color w:val="333333"/>
          <w:szCs w:val="24"/>
        </w:rPr>
        <w:t xml:space="preserve">6th Edition code 9035800 [1088] </w:t>
      </w:r>
      <w:r w:rsidR="00F65315" w:rsidRPr="005E5376">
        <w:rPr>
          <w:rFonts w:ascii="Arial" w:hAnsi="Arial" w:cs="Arial"/>
          <w:i/>
          <w:color w:val="333333"/>
          <w:szCs w:val="24"/>
        </w:rPr>
        <w:t xml:space="preserve">Other procedures on ureter </w:t>
      </w:r>
      <w:r w:rsidR="00F65315" w:rsidRPr="005E5376">
        <w:rPr>
          <w:rFonts w:ascii="Arial" w:hAnsi="Arial" w:cs="Arial"/>
          <w:color w:val="333333"/>
          <w:szCs w:val="24"/>
        </w:rPr>
        <w:t>which is not listed</w:t>
      </w:r>
      <w:r w:rsidR="00780028" w:rsidRPr="005E5376">
        <w:rPr>
          <w:rFonts w:ascii="Arial" w:hAnsi="Arial" w:cs="Arial"/>
          <w:color w:val="333333"/>
          <w:szCs w:val="24"/>
        </w:rPr>
        <w:t xml:space="preserve"> </w:t>
      </w:r>
      <w:r w:rsidR="00F65315" w:rsidRPr="005E5376">
        <w:rPr>
          <w:rFonts w:ascii="Arial" w:hAnsi="Arial" w:cs="Arial"/>
          <w:color w:val="333333"/>
          <w:szCs w:val="24"/>
        </w:rPr>
        <w:t>above.</w:t>
      </w:r>
      <w:r w:rsidR="00780028" w:rsidRPr="005E5376">
        <w:rPr>
          <w:rFonts w:ascii="Arial" w:hAnsi="Arial" w:cs="Arial"/>
          <w:color w:val="333333"/>
          <w:szCs w:val="24"/>
        </w:rPr>
        <w:t xml:space="preserve">  This means additional event</w:t>
      </w:r>
      <w:r w:rsidR="00C065F3">
        <w:rPr>
          <w:rFonts w:ascii="Arial" w:hAnsi="Arial" w:cs="Arial"/>
          <w:color w:val="333333"/>
          <w:szCs w:val="24"/>
        </w:rPr>
        <w:t xml:space="preserve"> record</w:t>
      </w:r>
      <w:r w:rsidR="00780028" w:rsidRPr="005E5376">
        <w:rPr>
          <w:rFonts w:ascii="Arial" w:hAnsi="Arial" w:cs="Arial"/>
          <w:color w:val="333333"/>
          <w:szCs w:val="24"/>
        </w:rPr>
        <w:t xml:space="preserve">s will be taken out of casemix.  Analysis </w:t>
      </w:r>
      <w:r w:rsidR="00D31AC9">
        <w:rPr>
          <w:rFonts w:ascii="Arial" w:hAnsi="Arial" w:cs="Arial"/>
          <w:color w:val="333333"/>
          <w:szCs w:val="24"/>
        </w:rPr>
        <w:t xml:space="preserve">for WIESNZ14 </w:t>
      </w:r>
      <w:r w:rsidR="00780028" w:rsidRPr="005E5376">
        <w:rPr>
          <w:rFonts w:ascii="Arial" w:hAnsi="Arial" w:cs="Arial"/>
          <w:color w:val="333333"/>
          <w:szCs w:val="24"/>
        </w:rPr>
        <w:t>indicated there were relatively small numbers which were evenly distributed across all DHBs.  Therefore it was decided no changes would be made.</w:t>
      </w:r>
    </w:p>
    <w:p w:rsidR="005E5376" w:rsidRDefault="005E5376" w:rsidP="00F65315">
      <w:pPr>
        <w:rPr>
          <w:rFonts w:ascii="Arial" w:hAnsi="Arial" w:cs="Arial"/>
          <w:color w:val="333333"/>
          <w:szCs w:val="24"/>
        </w:rPr>
      </w:pPr>
    </w:p>
    <w:p w:rsidR="004A765C" w:rsidRDefault="004A765C" w:rsidP="00990412">
      <w:pPr>
        <w:pStyle w:val="Heading3"/>
        <w:rPr>
          <w:ins w:id="675" w:author="Tracy Thompson" w:date="2015-08-12T14:36:00Z"/>
        </w:rPr>
      </w:pPr>
      <w:bookmarkStart w:id="676" w:name="_Ref430062429"/>
      <w:bookmarkStart w:id="677" w:name="_Ref430065417"/>
      <w:bookmarkStart w:id="678" w:name="_Toc431453037"/>
      <w:bookmarkStart w:id="679" w:name="_Ref289866785"/>
      <w:bookmarkStart w:id="680" w:name="_Ref304962157"/>
      <w:ins w:id="681" w:author="Tracy Thompson" w:date="2015-08-12T14:35:00Z">
        <w:r w:rsidRPr="004A765C">
          <w:t>Hysteroscop</w:t>
        </w:r>
      </w:ins>
      <w:ins w:id="682" w:author="Tracy Thompson" w:date="2015-09-15T06:38:00Z">
        <w:r w:rsidR="004075F4">
          <w:t>y</w:t>
        </w:r>
      </w:ins>
      <w:ins w:id="683" w:author="Tracy Thompson" w:date="2015-08-12T14:35:00Z">
        <w:r w:rsidRPr="004A765C">
          <w:t xml:space="preserve"> (</w:t>
        </w:r>
      </w:ins>
      <w:ins w:id="684" w:author="Tracy Thompson" w:date="2015-09-14T14:34:00Z">
        <w:r w:rsidR="003325B3">
          <w:t>S30012</w:t>
        </w:r>
      </w:ins>
      <w:ins w:id="685" w:author="Tracy Thompson" w:date="2015-08-12T14:35:00Z">
        <w:r w:rsidRPr="004A765C">
          <w:t>)</w:t>
        </w:r>
      </w:ins>
      <w:bookmarkEnd w:id="676"/>
      <w:bookmarkEnd w:id="677"/>
      <w:bookmarkEnd w:id="678"/>
    </w:p>
    <w:p w:rsidR="004A765C" w:rsidRPr="004A765C" w:rsidRDefault="004A765C" w:rsidP="004A765C">
      <w:pPr>
        <w:rPr>
          <w:ins w:id="686" w:author="Tracy Thompson" w:date="2015-08-12T14:36:00Z"/>
          <w:rFonts w:ascii="Arial" w:hAnsi="Arial" w:cs="Arial"/>
          <w:color w:val="333333"/>
          <w:szCs w:val="24"/>
        </w:rPr>
      </w:pPr>
      <w:ins w:id="687" w:author="Tracy Thompson" w:date="2015-08-12T14:36:00Z">
        <w:r w:rsidRPr="004A765C">
          <w:rPr>
            <w:rFonts w:ascii="Arial" w:hAnsi="Arial" w:cs="Arial"/>
            <w:color w:val="333333"/>
            <w:szCs w:val="24"/>
          </w:rPr>
          <w:t xml:space="preserve">Some sameday Hysteroscopy event records are excluded from casemix purchasing.  </w:t>
        </w:r>
      </w:ins>
    </w:p>
    <w:p w:rsidR="004A765C" w:rsidRPr="004A765C" w:rsidRDefault="004A765C" w:rsidP="004A765C">
      <w:pPr>
        <w:rPr>
          <w:ins w:id="688" w:author="Tracy Thompson" w:date="2015-08-12T14:36:00Z"/>
          <w:rFonts w:ascii="Arial" w:hAnsi="Arial" w:cs="Arial"/>
          <w:color w:val="333333"/>
          <w:szCs w:val="24"/>
        </w:rPr>
      </w:pPr>
    </w:p>
    <w:p w:rsidR="004A765C" w:rsidRPr="004A765C" w:rsidRDefault="004A765C" w:rsidP="004A765C">
      <w:pPr>
        <w:rPr>
          <w:ins w:id="689" w:author="Tracy Thompson" w:date="2015-08-12T14:36:00Z"/>
          <w:rFonts w:ascii="Arial" w:hAnsi="Arial" w:cs="Arial"/>
          <w:color w:val="333333"/>
          <w:szCs w:val="24"/>
        </w:rPr>
      </w:pPr>
      <w:ins w:id="690" w:author="Tracy Thompson" w:date="2015-08-12T14:36:00Z">
        <w:r w:rsidRPr="004A765C">
          <w:rPr>
            <w:rFonts w:ascii="Arial" w:hAnsi="Arial" w:cs="Arial"/>
            <w:color w:val="333333"/>
            <w:szCs w:val="24"/>
          </w:rPr>
          <w:t>These event records are tested for by checking:</w:t>
        </w:r>
      </w:ins>
    </w:p>
    <w:p w:rsidR="004A765C" w:rsidRPr="004A765C" w:rsidRDefault="004A765C" w:rsidP="00226758">
      <w:pPr>
        <w:ind w:firstLine="357"/>
        <w:rPr>
          <w:ins w:id="691" w:author="Tracy Thompson" w:date="2015-08-12T14:36:00Z"/>
          <w:rFonts w:ascii="Arial" w:hAnsi="Arial" w:cs="Arial"/>
          <w:color w:val="333333"/>
          <w:szCs w:val="24"/>
        </w:rPr>
      </w:pPr>
      <w:ins w:id="692" w:author="Tracy Thompson" w:date="2015-08-12T14:36:00Z">
        <w:r w:rsidRPr="00D7651A">
          <w:rPr>
            <w:rFonts w:ascii="Arial" w:hAnsi="Arial" w:cs="Arial"/>
            <w:color w:val="333333"/>
          </w:rPr>
          <w:t xml:space="preserve">That </w:t>
        </w:r>
        <w:r w:rsidRPr="004A765C">
          <w:rPr>
            <w:rFonts w:ascii="Arial" w:hAnsi="Arial" w:cs="Arial"/>
            <w:color w:val="333333"/>
            <w:szCs w:val="24"/>
          </w:rPr>
          <w:t>the admission and discharge dates are the same</w:t>
        </w:r>
      </w:ins>
    </w:p>
    <w:p w:rsidR="004A765C" w:rsidRPr="004A765C" w:rsidRDefault="004A765C" w:rsidP="004075F4">
      <w:pPr>
        <w:ind w:firstLine="720"/>
        <w:rPr>
          <w:ins w:id="693" w:author="Tracy Thompson" w:date="2015-08-12T14:36:00Z"/>
          <w:rFonts w:ascii="Arial" w:hAnsi="Arial" w:cs="Arial"/>
          <w:color w:val="333333"/>
          <w:szCs w:val="24"/>
        </w:rPr>
      </w:pPr>
      <w:ins w:id="694" w:author="Tracy Thompson" w:date="2015-08-12T14:36:00Z">
        <w:r w:rsidRPr="004A765C">
          <w:rPr>
            <w:rFonts w:ascii="Arial" w:hAnsi="Arial" w:cs="Arial"/>
            <w:color w:val="333333"/>
            <w:szCs w:val="24"/>
          </w:rPr>
          <w:t>AND</w:t>
        </w:r>
      </w:ins>
    </w:p>
    <w:p w:rsidR="004A765C" w:rsidRPr="00226758" w:rsidRDefault="004A765C" w:rsidP="00226758">
      <w:pPr>
        <w:ind w:firstLine="357"/>
        <w:rPr>
          <w:ins w:id="695" w:author="Tracy Thompson" w:date="2015-08-12T14:36:00Z"/>
          <w:rFonts w:ascii="Arial" w:hAnsi="Arial" w:cs="Arial"/>
          <w:color w:val="333333"/>
        </w:rPr>
      </w:pPr>
      <w:ins w:id="696" w:author="Tracy Thompson" w:date="2015-08-12T14:36:00Z">
        <w:r w:rsidRPr="00226758">
          <w:rPr>
            <w:rFonts w:ascii="Arial" w:hAnsi="Arial" w:cs="Arial"/>
            <w:color w:val="333333"/>
          </w:rPr>
          <w:t>That the event is non-acute/arranged (i.e. Admission Type not “AC” or “AA”)</w:t>
        </w:r>
      </w:ins>
    </w:p>
    <w:p w:rsidR="004A765C" w:rsidRPr="004A765C" w:rsidRDefault="004A765C" w:rsidP="0020678E">
      <w:pPr>
        <w:ind w:firstLine="720"/>
        <w:rPr>
          <w:ins w:id="697" w:author="Tracy Thompson" w:date="2015-08-12T14:36:00Z"/>
          <w:rFonts w:ascii="Arial" w:hAnsi="Arial" w:cs="Arial"/>
          <w:color w:val="333333"/>
          <w:szCs w:val="24"/>
        </w:rPr>
      </w:pPr>
      <w:ins w:id="698" w:author="Tracy Thompson" w:date="2015-08-12T14:36:00Z">
        <w:r w:rsidRPr="004A765C">
          <w:rPr>
            <w:rFonts w:ascii="Arial" w:hAnsi="Arial" w:cs="Arial"/>
            <w:color w:val="333333"/>
            <w:szCs w:val="24"/>
          </w:rPr>
          <w:t>AND</w:t>
        </w:r>
      </w:ins>
    </w:p>
    <w:p w:rsidR="004A765C" w:rsidRPr="00226758" w:rsidRDefault="004A765C" w:rsidP="00226758">
      <w:pPr>
        <w:ind w:firstLine="357"/>
        <w:rPr>
          <w:ins w:id="699" w:author="Tracy Thompson" w:date="2015-08-12T14:36:00Z"/>
          <w:rFonts w:ascii="Arial" w:hAnsi="Arial" w:cs="Arial"/>
          <w:color w:val="333333"/>
        </w:rPr>
      </w:pPr>
      <w:ins w:id="700" w:author="Tracy Thompson" w:date="2015-08-12T14:36:00Z">
        <w:r w:rsidRPr="00226758">
          <w:rPr>
            <w:rFonts w:ascii="Arial" w:hAnsi="Arial" w:cs="Arial"/>
            <w:color w:val="333333"/>
          </w:rPr>
          <w:t>The patient’s age is greater than 15 years old</w:t>
        </w:r>
      </w:ins>
    </w:p>
    <w:p w:rsidR="004A765C" w:rsidRPr="004A765C" w:rsidRDefault="004A765C" w:rsidP="004A765C">
      <w:pPr>
        <w:rPr>
          <w:ins w:id="701" w:author="Tracy Thompson" w:date="2015-08-12T14:36:00Z"/>
          <w:rFonts w:ascii="Arial" w:hAnsi="Arial" w:cs="Arial"/>
          <w:color w:val="333333"/>
          <w:szCs w:val="24"/>
        </w:rPr>
      </w:pPr>
      <w:ins w:id="702" w:author="Tracy Thompson" w:date="2015-08-12T14:36:00Z">
        <w:r w:rsidRPr="004A765C">
          <w:rPr>
            <w:rFonts w:ascii="Arial" w:hAnsi="Arial" w:cs="Arial"/>
            <w:color w:val="333333"/>
            <w:szCs w:val="24"/>
          </w:rPr>
          <w:tab/>
          <w:t>AND</w:t>
        </w:r>
      </w:ins>
    </w:p>
    <w:p w:rsidR="004A765C" w:rsidRPr="00226758" w:rsidRDefault="004A765C" w:rsidP="00226758">
      <w:pPr>
        <w:ind w:firstLine="357"/>
        <w:rPr>
          <w:ins w:id="703" w:author="Tracy Thompson" w:date="2015-08-12T14:36:00Z"/>
          <w:rFonts w:ascii="Arial" w:hAnsi="Arial" w:cs="Arial"/>
          <w:color w:val="333333"/>
        </w:rPr>
      </w:pPr>
      <w:ins w:id="704" w:author="Tracy Thompson" w:date="2015-08-12T14:36:00Z">
        <w:r w:rsidRPr="00226758">
          <w:rPr>
            <w:rFonts w:ascii="Arial" w:hAnsi="Arial" w:cs="Arial"/>
            <w:color w:val="333333"/>
          </w:rPr>
          <w:t xml:space="preserve">There are at most three non-blank procedures codes </w:t>
        </w:r>
      </w:ins>
    </w:p>
    <w:p w:rsidR="004A765C" w:rsidRPr="004A765C" w:rsidRDefault="004A765C" w:rsidP="004A765C">
      <w:pPr>
        <w:rPr>
          <w:ins w:id="705" w:author="Tracy Thompson" w:date="2015-08-12T14:36:00Z"/>
          <w:rFonts w:ascii="Arial" w:hAnsi="Arial" w:cs="Arial"/>
          <w:color w:val="333333"/>
          <w:szCs w:val="24"/>
        </w:rPr>
      </w:pPr>
      <w:ins w:id="706" w:author="Tracy Thompson" w:date="2015-08-12T14:36:00Z">
        <w:r w:rsidRPr="004A765C">
          <w:rPr>
            <w:rFonts w:ascii="Arial" w:hAnsi="Arial" w:cs="Arial"/>
            <w:color w:val="333333"/>
            <w:szCs w:val="24"/>
          </w:rPr>
          <w:tab/>
          <w:t>AND</w:t>
        </w:r>
      </w:ins>
    </w:p>
    <w:p w:rsidR="004A765C" w:rsidRPr="00226758" w:rsidRDefault="004A765C" w:rsidP="00226758">
      <w:pPr>
        <w:ind w:firstLine="357"/>
        <w:rPr>
          <w:ins w:id="707" w:author="Tracy Thompson" w:date="2015-08-12T14:36:00Z"/>
          <w:rFonts w:ascii="Arial" w:hAnsi="Arial" w:cs="Arial"/>
          <w:color w:val="333333"/>
        </w:rPr>
      </w:pPr>
      <w:ins w:id="708" w:author="Tracy Thompson" w:date="2015-08-12T14:36:00Z">
        <w:r w:rsidRPr="00226758">
          <w:rPr>
            <w:rFonts w:ascii="Arial" w:hAnsi="Arial" w:cs="Arial"/>
            <w:color w:val="333333"/>
          </w:rPr>
          <w:t xml:space="preserve">Any of the first three recorded procedures is 3563000 [1259] </w:t>
        </w:r>
        <w:r w:rsidRPr="00A02850">
          <w:rPr>
            <w:rFonts w:ascii="Arial" w:hAnsi="Arial" w:cs="Arial"/>
            <w:i/>
            <w:color w:val="333333"/>
          </w:rPr>
          <w:t>Diagnostic hysteroscopy</w:t>
        </w:r>
      </w:ins>
    </w:p>
    <w:p w:rsidR="004A765C" w:rsidRPr="004A765C" w:rsidRDefault="004A765C" w:rsidP="004A765C">
      <w:pPr>
        <w:rPr>
          <w:ins w:id="709" w:author="Tracy Thompson" w:date="2015-08-12T14:36:00Z"/>
          <w:rFonts w:ascii="Arial" w:hAnsi="Arial" w:cs="Arial"/>
          <w:color w:val="333333"/>
          <w:szCs w:val="24"/>
        </w:rPr>
      </w:pPr>
      <w:ins w:id="710" w:author="Tracy Thompson" w:date="2015-08-12T14:36:00Z">
        <w:r w:rsidRPr="004A765C">
          <w:rPr>
            <w:rFonts w:ascii="Arial" w:hAnsi="Arial" w:cs="Arial"/>
            <w:color w:val="333333"/>
            <w:szCs w:val="24"/>
          </w:rPr>
          <w:tab/>
          <w:t xml:space="preserve">AND </w:t>
        </w:r>
      </w:ins>
    </w:p>
    <w:p w:rsidR="004A765C" w:rsidRPr="00226758" w:rsidRDefault="004A765C" w:rsidP="00226758">
      <w:pPr>
        <w:ind w:firstLine="357"/>
        <w:rPr>
          <w:ins w:id="711" w:author="Tracy Thompson" w:date="2015-08-12T14:36:00Z"/>
          <w:rFonts w:ascii="Arial" w:hAnsi="Arial" w:cs="Arial"/>
          <w:color w:val="333333"/>
        </w:rPr>
      </w:pPr>
      <w:ins w:id="712" w:author="Tracy Thompson" w:date="2015-08-12T14:36:00Z">
        <w:r w:rsidRPr="00226758">
          <w:rPr>
            <w:rFonts w:ascii="Arial" w:hAnsi="Arial" w:cs="Arial"/>
            <w:color w:val="333333"/>
          </w:rPr>
          <w:t xml:space="preserve">Neither </w:t>
        </w:r>
      </w:ins>
      <w:ins w:id="713" w:author="Tracy Thompson" w:date="2015-09-14T08:30:00Z">
        <w:r w:rsidR="00A26B14" w:rsidRPr="00226758">
          <w:rPr>
            <w:rFonts w:ascii="Arial" w:hAnsi="Arial" w:cs="Arial"/>
            <w:color w:val="333333"/>
          </w:rPr>
          <w:t>of the other t</w:t>
        </w:r>
      </w:ins>
      <w:ins w:id="714" w:author="Michael Rains" w:date="2015-09-21T10:48:00Z">
        <w:r w:rsidR="008B4580" w:rsidRPr="00226758">
          <w:rPr>
            <w:rFonts w:ascii="Arial" w:hAnsi="Arial" w:cs="Arial"/>
            <w:color w:val="333333"/>
          </w:rPr>
          <w:t>w</w:t>
        </w:r>
      </w:ins>
      <w:ins w:id="715" w:author="Tracy Thompson" w:date="2015-09-14T08:30:00Z">
        <w:r w:rsidR="00A26B14" w:rsidRPr="00226758">
          <w:rPr>
            <w:rFonts w:ascii="Arial" w:hAnsi="Arial" w:cs="Arial"/>
            <w:color w:val="333333"/>
          </w:rPr>
          <w:t>o possible</w:t>
        </w:r>
      </w:ins>
      <w:ins w:id="716" w:author="Tracy Thompson" w:date="2015-09-14T14:24:00Z">
        <w:r w:rsidR="00D637A8" w:rsidRPr="00226758">
          <w:rPr>
            <w:rFonts w:ascii="Arial" w:hAnsi="Arial" w:cs="Arial"/>
            <w:color w:val="333333"/>
          </w:rPr>
          <w:t xml:space="preserve"> </w:t>
        </w:r>
      </w:ins>
      <w:ins w:id="717" w:author="Tracy Thompson" w:date="2015-09-14T08:30:00Z">
        <w:r w:rsidR="00A26B14" w:rsidRPr="00226758">
          <w:rPr>
            <w:rFonts w:ascii="Arial" w:hAnsi="Arial" w:cs="Arial"/>
            <w:color w:val="333333"/>
          </w:rPr>
          <w:t>p</w:t>
        </w:r>
      </w:ins>
      <w:ins w:id="718" w:author="Tracy Thompson" w:date="2015-08-12T14:36:00Z">
        <w:r w:rsidRPr="00226758">
          <w:rPr>
            <w:rFonts w:ascii="Arial" w:hAnsi="Arial" w:cs="Arial"/>
            <w:color w:val="333333"/>
          </w:rPr>
          <w:t>rocedure</w:t>
        </w:r>
      </w:ins>
      <w:ins w:id="719" w:author="Tracy Thompson" w:date="2015-09-14T08:30:00Z">
        <w:r w:rsidR="00A26B14" w:rsidRPr="00226758">
          <w:rPr>
            <w:rFonts w:ascii="Arial" w:hAnsi="Arial" w:cs="Arial"/>
            <w:color w:val="333333"/>
          </w:rPr>
          <w:t xml:space="preserve"> codes</w:t>
        </w:r>
      </w:ins>
      <w:ins w:id="720" w:author="Tracy Thompson" w:date="2015-08-12T14:36:00Z">
        <w:r w:rsidRPr="00226758">
          <w:rPr>
            <w:rFonts w:ascii="Arial" w:hAnsi="Arial" w:cs="Arial"/>
            <w:color w:val="333333"/>
          </w:rPr>
          <w:t xml:space="preserve"> </w:t>
        </w:r>
      </w:ins>
      <w:ins w:id="721" w:author="Tracy Thompson" w:date="2015-09-14T08:31:00Z">
        <w:r w:rsidR="00A26B14" w:rsidRPr="00226758">
          <w:rPr>
            <w:rFonts w:ascii="Arial" w:hAnsi="Arial" w:cs="Arial"/>
            <w:color w:val="333333"/>
          </w:rPr>
          <w:t>are</w:t>
        </w:r>
      </w:ins>
      <w:ins w:id="722" w:author="Tracy Thompson" w:date="2015-09-14T14:24:00Z">
        <w:r w:rsidR="00D637A8" w:rsidRPr="00226758">
          <w:rPr>
            <w:rFonts w:ascii="Arial" w:hAnsi="Arial" w:cs="Arial"/>
            <w:color w:val="333333"/>
          </w:rPr>
          <w:t xml:space="preserve"> </w:t>
        </w:r>
      </w:ins>
      <w:ins w:id="723" w:author="Tracy Thompson" w:date="2015-08-12T14:36:00Z">
        <w:r w:rsidRPr="00226758">
          <w:rPr>
            <w:rFonts w:ascii="Arial" w:hAnsi="Arial" w:cs="Arial"/>
            <w:color w:val="333333"/>
          </w:rPr>
          <w:t>from block [1910] or [1909]</w:t>
        </w:r>
      </w:ins>
    </w:p>
    <w:p w:rsidR="004A765C" w:rsidRPr="004A765C" w:rsidRDefault="004A765C" w:rsidP="004A765C">
      <w:pPr>
        <w:rPr>
          <w:ins w:id="724" w:author="Tracy Thompson" w:date="2015-08-12T14:35:00Z"/>
        </w:rPr>
      </w:pPr>
    </w:p>
    <w:p w:rsidR="00B65A2A" w:rsidRPr="00BA2072" w:rsidRDefault="00B71316" w:rsidP="00990412">
      <w:pPr>
        <w:pStyle w:val="Heading3"/>
      </w:pPr>
      <w:bookmarkStart w:id="725" w:name="_Toc431453038"/>
      <w:r w:rsidRPr="00BA2072">
        <w:t>Gastroenterology Procedure Codes used to Identify Excluded Events</w:t>
      </w:r>
      <w:bookmarkEnd w:id="679"/>
      <w:bookmarkEnd w:id="680"/>
      <w:bookmarkEnd w:id="725"/>
    </w:p>
    <w:p w:rsidR="00B71316" w:rsidRPr="00BA2072" w:rsidRDefault="00B71316" w:rsidP="00B71316">
      <w:pPr>
        <w:outlineLvl w:val="0"/>
        <w:rPr>
          <w:rFonts w:ascii="Arial" w:hAnsi="Arial" w:cs="Arial"/>
          <w:color w:val="333333"/>
        </w:rPr>
      </w:pPr>
      <w:r w:rsidRPr="00BA2072">
        <w:rPr>
          <w:rFonts w:ascii="Arial" w:hAnsi="Arial" w:cs="Arial"/>
          <w:color w:val="333333"/>
        </w:rPr>
        <w:t xml:space="preserve">The purpose of the next two clauses is to describe the exclusion rules for the three types of general gastroenterology ‘scope’ procedures known collectively as ERCP, Colonoscopy, and Gastroscopy. The structure below is </w:t>
      </w:r>
      <w:r w:rsidR="000657B8" w:rsidRPr="00BA2072">
        <w:rPr>
          <w:rFonts w:ascii="Arial" w:hAnsi="Arial" w:cs="Arial"/>
          <w:color w:val="333333"/>
        </w:rPr>
        <w:t xml:space="preserve">the same as </w:t>
      </w:r>
      <w:r w:rsidR="00307549" w:rsidRPr="00BA2072">
        <w:rPr>
          <w:rFonts w:ascii="Arial" w:hAnsi="Arial" w:cs="Arial"/>
          <w:color w:val="333333"/>
        </w:rPr>
        <w:t xml:space="preserve">the </w:t>
      </w:r>
      <w:r w:rsidR="000657B8" w:rsidRPr="00BA2072">
        <w:rPr>
          <w:rFonts w:ascii="Arial" w:hAnsi="Arial" w:cs="Arial"/>
          <w:color w:val="333333"/>
        </w:rPr>
        <w:t>W</w:t>
      </w:r>
      <w:r w:rsidR="0082556D">
        <w:rPr>
          <w:rFonts w:ascii="Arial" w:hAnsi="Arial" w:cs="Arial"/>
          <w:color w:val="333333"/>
        </w:rPr>
        <w:t>IE</w:t>
      </w:r>
      <w:r w:rsidR="000657B8" w:rsidRPr="00BA2072">
        <w:rPr>
          <w:rFonts w:ascii="Arial" w:hAnsi="Arial" w:cs="Arial"/>
          <w:color w:val="333333"/>
        </w:rPr>
        <w:t>SNZ1</w:t>
      </w:r>
      <w:r w:rsidR="00D31AC9">
        <w:rPr>
          <w:rFonts w:ascii="Arial" w:hAnsi="Arial" w:cs="Arial"/>
          <w:color w:val="333333"/>
        </w:rPr>
        <w:t>4</w:t>
      </w:r>
      <w:r w:rsidR="000657B8" w:rsidRPr="00BA2072">
        <w:rPr>
          <w:rFonts w:ascii="Arial" w:hAnsi="Arial" w:cs="Arial"/>
          <w:color w:val="333333"/>
        </w:rPr>
        <w:t xml:space="preserve"> </w:t>
      </w:r>
      <w:r w:rsidRPr="00BA2072">
        <w:rPr>
          <w:rFonts w:ascii="Arial" w:hAnsi="Arial" w:cs="Arial"/>
          <w:color w:val="333333"/>
        </w:rPr>
        <w:t>Casemix Framework Document</w:t>
      </w:r>
      <w:r w:rsidR="00307549" w:rsidRPr="00BA2072">
        <w:rPr>
          <w:rFonts w:ascii="Arial" w:hAnsi="Arial" w:cs="Arial"/>
          <w:color w:val="333333"/>
        </w:rPr>
        <w:t>.  I</w:t>
      </w:r>
      <w:r w:rsidRPr="00BA2072">
        <w:rPr>
          <w:rFonts w:ascii="Arial" w:hAnsi="Arial" w:cs="Arial"/>
          <w:color w:val="333333"/>
        </w:rPr>
        <w:t>t restricts the number of procedure codes present to at most three, and is applied in a way that is independent of the order in which procedures are coded.</w:t>
      </w:r>
    </w:p>
    <w:p w:rsidR="00B71316" w:rsidRPr="00BA2072" w:rsidRDefault="00B71316" w:rsidP="00B71316">
      <w:pPr>
        <w:outlineLvl w:val="0"/>
        <w:rPr>
          <w:rFonts w:ascii="Arial" w:hAnsi="Arial" w:cs="Arial"/>
          <w:color w:val="333333"/>
        </w:rPr>
      </w:pPr>
    </w:p>
    <w:p w:rsidR="00B71316" w:rsidRPr="00BA2072" w:rsidRDefault="00B71316" w:rsidP="00B71316">
      <w:pPr>
        <w:outlineLvl w:val="0"/>
        <w:rPr>
          <w:rFonts w:ascii="Arial" w:hAnsi="Arial" w:cs="Arial"/>
          <w:color w:val="333333"/>
        </w:rPr>
      </w:pPr>
      <w:r w:rsidRPr="00BA2072">
        <w:rPr>
          <w:rFonts w:ascii="Arial" w:hAnsi="Arial" w:cs="Arial"/>
          <w:color w:val="333333"/>
        </w:rPr>
        <w:t xml:space="preserve">Collectively, we define the </w:t>
      </w:r>
      <w:r w:rsidRPr="00BA2072">
        <w:rPr>
          <w:rFonts w:ascii="Arial" w:hAnsi="Arial" w:cs="Arial"/>
          <w:b/>
          <w:color w:val="333333"/>
        </w:rPr>
        <w:t>ERCP block of procedure codes</w:t>
      </w:r>
      <w:r w:rsidRPr="00BA2072">
        <w:rPr>
          <w:rFonts w:ascii="Arial" w:hAnsi="Arial" w:cs="Arial"/>
          <w:color w:val="333333"/>
        </w:rPr>
        <w:t xml:space="preserve"> to include ERCP (</w:t>
      </w:r>
      <w:r w:rsidRPr="00BA2072">
        <w:rPr>
          <w:rFonts w:ascii="Arial" w:hAnsi="Arial" w:cs="Arial"/>
          <w:i/>
          <w:color w:val="333333"/>
          <w:sz w:val="22"/>
          <w:szCs w:val="22"/>
        </w:rPr>
        <w:t>Endoscopic Retrograde Cholangiopancreatography</w:t>
      </w:r>
      <w:r w:rsidRPr="00BA2072">
        <w:rPr>
          <w:rFonts w:ascii="Arial" w:hAnsi="Arial" w:cs="Arial"/>
          <w:color w:val="333333"/>
        </w:rPr>
        <w:t>), ERC (</w:t>
      </w:r>
      <w:r w:rsidRPr="00BA2072">
        <w:rPr>
          <w:rFonts w:ascii="Arial" w:hAnsi="Arial" w:cs="Arial"/>
          <w:i/>
          <w:color w:val="333333"/>
          <w:sz w:val="22"/>
          <w:szCs w:val="22"/>
        </w:rPr>
        <w:t>Endoscopic Retrograde Cholangiography</w:t>
      </w:r>
      <w:r w:rsidRPr="00BA2072">
        <w:rPr>
          <w:rFonts w:ascii="Arial" w:hAnsi="Arial" w:cs="Arial"/>
          <w:color w:val="333333"/>
        </w:rPr>
        <w:t>), and ERP (</w:t>
      </w:r>
      <w:r w:rsidRPr="00BA2072">
        <w:rPr>
          <w:rFonts w:ascii="Arial" w:hAnsi="Arial" w:cs="Arial"/>
          <w:i/>
          <w:color w:val="333333"/>
          <w:sz w:val="22"/>
          <w:szCs w:val="22"/>
        </w:rPr>
        <w:t>Endoscopic Retrograde Pancreatography</w:t>
      </w:r>
      <w:r w:rsidRPr="00BA2072">
        <w:rPr>
          <w:rFonts w:ascii="Arial" w:hAnsi="Arial" w:cs="Arial"/>
          <w:color w:val="333333"/>
        </w:rPr>
        <w:t>). The procedure codes are:</w:t>
      </w:r>
    </w:p>
    <w:p w:rsidR="00307549" w:rsidRPr="00BA2072" w:rsidRDefault="00307549" w:rsidP="00B71316">
      <w:pPr>
        <w:outlineLvl w:val="0"/>
        <w:rPr>
          <w:rFonts w:ascii="Arial" w:hAnsi="Arial" w:cs="Arial"/>
          <w:color w:val="333333"/>
        </w:rPr>
      </w:pPr>
    </w:p>
    <w:p w:rsidR="00B71316" w:rsidRPr="00BA2072" w:rsidRDefault="00B71316" w:rsidP="00B71316">
      <w:pPr>
        <w:outlineLvl w:val="0"/>
        <w:rPr>
          <w:rFonts w:ascii="Arial" w:hAnsi="Arial" w:cs="Arial"/>
          <w:color w:val="333333"/>
        </w:rPr>
      </w:pPr>
      <w:r w:rsidRPr="00BA2072">
        <w:rPr>
          <w:rFonts w:ascii="Arial" w:hAnsi="Arial" w:cs="Arial"/>
          <w:color w:val="333333"/>
        </w:rPr>
        <w:t>3044200, 3048400, 3048401 [957], 3045201, 3049100 [958], 3045202 [959], 3045101, 3045102, 3045103 [960], 3048500, 3048501 [963], 3045200, 3049400 [971], 3048402</w:t>
      </w:r>
      <w:r w:rsidR="0082556D">
        <w:rPr>
          <w:rFonts w:ascii="Arial" w:hAnsi="Arial" w:cs="Arial"/>
          <w:color w:val="333333"/>
        </w:rPr>
        <w:t xml:space="preserve"> </w:t>
      </w:r>
      <w:r w:rsidRPr="00BA2072">
        <w:rPr>
          <w:rFonts w:ascii="Arial" w:hAnsi="Arial" w:cs="Arial"/>
          <w:color w:val="333333"/>
        </w:rPr>
        <w:t>[974], 3049102, 3049103, 3049104 [975]</w:t>
      </w:r>
    </w:p>
    <w:p w:rsidR="00B71316" w:rsidRPr="00BA2072" w:rsidRDefault="00B71316" w:rsidP="00B71316">
      <w:pPr>
        <w:outlineLvl w:val="0"/>
        <w:rPr>
          <w:rFonts w:ascii="Arial" w:hAnsi="Arial" w:cs="Arial"/>
          <w:color w:val="333333"/>
        </w:rPr>
      </w:pPr>
    </w:p>
    <w:p w:rsidR="00B71316" w:rsidRPr="00BA2072" w:rsidRDefault="00B71316" w:rsidP="00B71316">
      <w:pPr>
        <w:outlineLvl w:val="0"/>
        <w:rPr>
          <w:rFonts w:ascii="Arial" w:hAnsi="Arial" w:cs="Arial"/>
          <w:color w:val="333333"/>
        </w:rPr>
      </w:pPr>
      <w:r w:rsidRPr="00BA2072">
        <w:rPr>
          <w:rFonts w:ascii="Arial" w:hAnsi="Arial" w:cs="Arial"/>
          <w:color w:val="333333"/>
        </w:rPr>
        <w:t xml:space="preserve">and is referred to as the </w:t>
      </w:r>
      <w:r w:rsidRPr="00BA2072">
        <w:rPr>
          <w:rFonts w:ascii="Arial" w:hAnsi="Arial" w:cs="Arial"/>
          <w:i/>
          <w:color w:val="333333"/>
        </w:rPr>
        <w:t>ERCP block</w:t>
      </w:r>
      <w:r w:rsidRPr="00BA2072">
        <w:rPr>
          <w:rFonts w:ascii="Arial" w:hAnsi="Arial" w:cs="Arial"/>
          <w:color w:val="333333"/>
        </w:rPr>
        <w:t>.</w:t>
      </w:r>
    </w:p>
    <w:p w:rsidR="004F4104" w:rsidRPr="00BA2072" w:rsidRDefault="004F4104" w:rsidP="00B71316">
      <w:pPr>
        <w:outlineLvl w:val="0"/>
        <w:rPr>
          <w:rFonts w:ascii="Arial" w:hAnsi="Arial" w:cs="Arial"/>
          <w:color w:val="333333"/>
        </w:rPr>
      </w:pPr>
    </w:p>
    <w:p w:rsidR="00B71316" w:rsidRPr="00BA2072" w:rsidRDefault="00B71316" w:rsidP="00B71316">
      <w:pPr>
        <w:outlineLvl w:val="0"/>
        <w:rPr>
          <w:rFonts w:ascii="Arial" w:hAnsi="Arial" w:cs="Arial"/>
          <w:color w:val="333333"/>
        </w:rPr>
      </w:pPr>
      <w:r w:rsidRPr="00BA2072">
        <w:rPr>
          <w:rFonts w:ascii="Arial" w:hAnsi="Arial" w:cs="Arial"/>
          <w:color w:val="333333"/>
        </w:rPr>
        <w:t xml:space="preserve">Similarly the </w:t>
      </w:r>
      <w:r w:rsidRPr="00BA2072">
        <w:rPr>
          <w:rFonts w:ascii="Arial" w:hAnsi="Arial" w:cs="Arial"/>
          <w:b/>
          <w:color w:val="333333"/>
        </w:rPr>
        <w:t>Colonoscopy block of procedure codes</w:t>
      </w:r>
      <w:r w:rsidRPr="00BA2072">
        <w:rPr>
          <w:rFonts w:ascii="Arial" w:hAnsi="Arial" w:cs="Arial"/>
          <w:color w:val="333333"/>
        </w:rPr>
        <w:t xml:space="preserve"> are:</w:t>
      </w:r>
    </w:p>
    <w:p w:rsidR="00B71316" w:rsidRPr="00BA2072" w:rsidRDefault="00B71316" w:rsidP="00B71316">
      <w:pPr>
        <w:outlineLvl w:val="0"/>
        <w:rPr>
          <w:rFonts w:ascii="Arial" w:hAnsi="Arial" w:cs="Arial"/>
          <w:color w:val="333333"/>
        </w:rPr>
      </w:pPr>
    </w:p>
    <w:p w:rsidR="00B71316" w:rsidRDefault="00B71316" w:rsidP="00B71316">
      <w:pPr>
        <w:rPr>
          <w:rFonts w:ascii="Arial" w:hAnsi="Arial" w:cs="Arial"/>
          <w:color w:val="333333"/>
        </w:rPr>
      </w:pPr>
      <w:r w:rsidRPr="00BA2072">
        <w:rPr>
          <w:rFonts w:ascii="Arial" w:hAnsi="Arial" w:cs="Arial"/>
          <w:color w:val="333333"/>
        </w:rPr>
        <w:t>3207500 [904], 3208400, 3209000, 3208402, 3209002 [905], 9029500, 9029501,</w:t>
      </w:r>
      <w:r w:rsidR="0082556D">
        <w:rPr>
          <w:rFonts w:ascii="Arial" w:hAnsi="Arial" w:cs="Arial"/>
          <w:color w:val="333333"/>
        </w:rPr>
        <w:t xml:space="preserve"> </w:t>
      </w:r>
      <w:r w:rsidRPr="00BA2072">
        <w:rPr>
          <w:rFonts w:ascii="Arial" w:hAnsi="Arial" w:cs="Arial"/>
          <w:color w:val="333333"/>
        </w:rPr>
        <w:t>9029502 [906], 9030800 [908], 3207501, 3</w:t>
      </w:r>
      <w:r w:rsidR="0082556D">
        <w:rPr>
          <w:rFonts w:ascii="Arial" w:hAnsi="Arial" w:cs="Arial"/>
          <w:color w:val="333333"/>
        </w:rPr>
        <w:t xml:space="preserve">207800, 3208100 [910], 3208401, </w:t>
      </w:r>
      <w:r w:rsidRPr="00BA2072">
        <w:rPr>
          <w:rFonts w:ascii="Arial" w:hAnsi="Arial" w:cs="Arial"/>
          <w:color w:val="333333"/>
        </w:rPr>
        <w:t>3208700, 3209001, 3209300 [911], 3209400 [917], 9031200, 9031201 [931],</w:t>
      </w:r>
      <w:r w:rsidR="0082556D">
        <w:rPr>
          <w:rFonts w:ascii="Arial" w:hAnsi="Arial" w:cs="Arial"/>
          <w:color w:val="333333"/>
        </w:rPr>
        <w:t xml:space="preserve"> </w:t>
      </w:r>
      <w:r w:rsidRPr="00BA2072">
        <w:rPr>
          <w:rFonts w:ascii="Arial" w:hAnsi="Arial" w:cs="Arial"/>
          <w:color w:val="333333"/>
        </w:rPr>
        <w:t>3209900, 3210500, 3210800, 9034100, 3210300 [933]</w:t>
      </w:r>
    </w:p>
    <w:p w:rsidR="005E5376" w:rsidRPr="00BA2072" w:rsidRDefault="005E5376" w:rsidP="00B71316">
      <w:pPr>
        <w:rPr>
          <w:rFonts w:ascii="Arial" w:hAnsi="Arial" w:cs="Arial"/>
          <w:color w:val="333333"/>
        </w:rPr>
      </w:pPr>
    </w:p>
    <w:p w:rsidR="00B71316" w:rsidRDefault="00B71316" w:rsidP="00B71316">
      <w:pPr>
        <w:outlineLvl w:val="0"/>
        <w:rPr>
          <w:rFonts w:ascii="Arial" w:hAnsi="Arial" w:cs="Arial"/>
          <w:color w:val="333333"/>
        </w:rPr>
      </w:pPr>
      <w:r w:rsidRPr="00BA2072">
        <w:rPr>
          <w:rFonts w:ascii="Arial" w:hAnsi="Arial" w:cs="Arial"/>
          <w:color w:val="333333"/>
        </w:rPr>
        <w:t xml:space="preserve">and is referred to as the </w:t>
      </w:r>
      <w:r w:rsidRPr="00BA2072">
        <w:rPr>
          <w:rFonts w:ascii="Arial" w:hAnsi="Arial" w:cs="Arial"/>
          <w:i/>
          <w:color w:val="333333"/>
        </w:rPr>
        <w:t>Colon block</w:t>
      </w:r>
      <w:r w:rsidRPr="00BA2072">
        <w:rPr>
          <w:rFonts w:ascii="Arial" w:hAnsi="Arial" w:cs="Arial"/>
          <w:color w:val="333333"/>
        </w:rPr>
        <w:t>.</w:t>
      </w:r>
    </w:p>
    <w:p w:rsidR="00C57D24" w:rsidRDefault="00C57D24" w:rsidP="00B71316">
      <w:pPr>
        <w:outlineLvl w:val="0"/>
        <w:rPr>
          <w:rFonts w:ascii="Arial" w:hAnsi="Arial" w:cs="Arial"/>
          <w:color w:val="333333"/>
        </w:rPr>
      </w:pPr>
    </w:p>
    <w:p w:rsidR="00B71316" w:rsidRPr="00BA2072" w:rsidRDefault="00B71316" w:rsidP="00B71316">
      <w:pPr>
        <w:outlineLvl w:val="0"/>
        <w:rPr>
          <w:rFonts w:ascii="Arial" w:hAnsi="Arial" w:cs="Arial"/>
          <w:color w:val="333333"/>
        </w:rPr>
      </w:pPr>
      <w:r w:rsidRPr="00BA2072">
        <w:rPr>
          <w:rFonts w:ascii="Arial" w:hAnsi="Arial" w:cs="Arial"/>
          <w:color w:val="333333"/>
        </w:rPr>
        <w:t xml:space="preserve">The </w:t>
      </w:r>
      <w:r w:rsidRPr="00BA2072">
        <w:rPr>
          <w:rFonts w:ascii="Arial" w:hAnsi="Arial" w:cs="Arial"/>
          <w:b/>
          <w:color w:val="333333"/>
        </w:rPr>
        <w:t xml:space="preserve">Gastroscopy block of procedure codes </w:t>
      </w:r>
      <w:r w:rsidRPr="00BA2072">
        <w:rPr>
          <w:rFonts w:ascii="Arial" w:hAnsi="Arial" w:cs="Arial"/>
          <w:color w:val="333333"/>
        </w:rPr>
        <w:t>are:</w:t>
      </w:r>
    </w:p>
    <w:p w:rsidR="00B71316" w:rsidRPr="00BA2072" w:rsidRDefault="00B71316" w:rsidP="00B71316">
      <w:pPr>
        <w:outlineLvl w:val="0"/>
        <w:rPr>
          <w:rFonts w:ascii="Arial" w:hAnsi="Arial" w:cs="Arial"/>
          <w:color w:val="333333"/>
        </w:rPr>
      </w:pPr>
    </w:p>
    <w:p w:rsidR="00B71316" w:rsidRPr="00BA2072" w:rsidRDefault="00B71316" w:rsidP="00B71316">
      <w:pPr>
        <w:outlineLvl w:val="0"/>
        <w:rPr>
          <w:rFonts w:ascii="Arial" w:hAnsi="Arial" w:cs="Arial"/>
          <w:color w:val="333333"/>
        </w:rPr>
      </w:pPr>
      <w:r w:rsidRPr="00BA2072">
        <w:rPr>
          <w:rFonts w:ascii="Arial" w:hAnsi="Arial" w:cs="Arial"/>
          <w:color w:val="333333"/>
        </w:rPr>
        <w:t>3047303, 4181600 [850], 3047600, 3047601, 3047806, 3047809 [851], 3047810, 4182500 [852], 3047602, 3047811, 3047812, 3047900 [856], 3047304, 3047813, 4182200, 9029700 [861], 3047807 [870], 3047603 [874], 9029701 [880], 3047500, 3047501 [882], 3209500 [891], 1182000, 3047300, 3047305, 3047307, 3047308</w:t>
      </w:r>
      <w:r w:rsidR="00B61C95" w:rsidRPr="00BA2072">
        <w:rPr>
          <w:rFonts w:ascii="Arial" w:hAnsi="Arial" w:cs="Arial"/>
          <w:color w:val="333333"/>
        </w:rPr>
        <w:t xml:space="preserve"> </w:t>
      </w:r>
      <w:r w:rsidRPr="00BA2072">
        <w:rPr>
          <w:rFonts w:ascii="Arial" w:hAnsi="Arial" w:cs="Arial"/>
          <w:color w:val="333333"/>
        </w:rPr>
        <w:t>[1005], 3047801, 3047802, 3047803, 3047815, 3047816, 3047817 [1007], 3047301, 3047306, 3047804, 3047818 [1008])</w:t>
      </w:r>
    </w:p>
    <w:p w:rsidR="00B71316" w:rsidRPr="00BA2072" w:rsidRDefault="00B71316" w:rsidP="00B71316">
      <w:pPr>
        <w:outlineLvl w:val="0"/>
        <w:rPr>
          <w:rFonts w:ascii="Arial" w:hAnsi="Arial" w:cs="Arial"/>
          <w:color w:val="333333"/>
        </w:rPr>
      </w:pPr>
    </w:p>
    <w:p w:rsidR="00B71316" w:rsidRPr="00BA2072" w:rsidRDefault="00B71316" w:rsidP="00B71316">
      <w:pPr>
        <w:outlineLvl w:val="0"/>
        <w:rPr>
          <w:rFonts w:ascii="Arial" w:hAnsi="Arial" w:cs="Arial"/>
          <w:color w:val="333333"/>
        </w:rPr>
      </w:pPr>
      <w:r w:rsidRPr="00BA2072">
        <w:rPr>
          <w:rFonts w:ascii="Arial" w:hAnsi="Arial" w:cs="Arial"/>
          <w:color w:val="333333"/>
        </w:rPr>
        <w:t xml:space="preserve">and is referred to as the </w:t>
      </w:r>
      <w:r w:rsidRPr="00BA2072">
        <w:rPr>
          <w:rFonts w:ascii="Arial" w:hAnsi="Arial" w:cs="Arial"/>
          <w:i/>
          <w:color w:val="333333"/>
        </w:rPr>
        <w:t>Gastro block</w:t>
      </w:r>
      <w:r w:rsidRPr="00BA2072">
        <w:rPr>
          <w:rFonts w:ascii="Arial" w:hAnsi="Arial" w:cs="Arial"/>
          <w:color w:val="333333"/>
        </w:rPr>
        <w:t>.</w:t>
      </w:r>
    </w:p>
    <w:p w:rsidR="00B71316" w:rsidRPr="00BA2072" w:rsidRDefault="00B71316" w:rsidP="00B71316">
      <w:pPr>
        <w:outlineLvl w:val="0"/>
        <w:rPr>
          <w:rFonts w:ascii="Arial" w:hAnsi="Arial" w:cs="Arial"/>
          <w:color w:val="333333"/>
        </w:rPr>
      </w:pPr>
    </w:p>
    <w:p w:rsidR="00B71316" w:rsidRDefault="00B71316" w:rsidP="00B71316">
      <w:pPr>
        <w:outlineLvl w:val="0"/>
        <w:rPr>
          <w:rFonts w:ascii="Arial" w:hAnsi="Arial" w:cs="Arial"/>
          <w:color w:val="333333"/>
        </w:rPr>
      </w:pPr>
      <w:r w:rsidRPr="00BA2072">
        <w:rPr>
          <w:rFonts w:ascii="Arial" w:hAnsi="Arial" w:cs="Arial"/>
          <w:color w:val="333333"/>
        </w:rPr>
        <w:t xml:space="preserve">These code blocks are used to identify the </w:t>
      </w:r>
      <w:r w:rsidR="004870D9" w:rsidRPr="00BA2072">
        <w:rPr>
          <w:rFonts w:ascii="Arial" w:hAnsi="Arial" w:cs="Arial"/>
          <w:color w:val="333333"/>
        </w:rPr>
        <w:t>Excluded Purchase Unit (</w:t>
      </w:r>
      <w:r w:rsidRPr="00BA2072">
        <w:rPr>
          <w:rFonts w:ascii="Arial" w:hAnsi="Arial" w:cs="Arial"/>
          <w:color w:val="333333"/>
        </w:rPr>
        <w:t>XPU</w:t>
      </w:r>
      <w:r w:rsidR="004870D9" w:rsidRPr="00BA2072">
        <w:rPr>
          <w:rFonts w:ascii="Arial" w:hAnsi="Arial" w:cs="Arial"/>
          <w:color w:val="333333"/>
        </w:rPr>
        <w:t>)</w:t>
      </w:r>
      <w:r w:rsidRPr="00BA2072">
        <w:rPr>
          <w:rFonts w:ascii="Arial" w:hAnsi="Arial" w:cs="Arial"/>
          <w:color w:val="333333"/>
        </w:rPr>
        <w:t xml:space="preserve"> that will be assigned to a casemix-excluded event</w:t>
      </w:r>
      <w:r w:rsidR="00C065F3">
        <w:rPr>
          <w:rFonts w:ascii="Arial" w:hAnsi="Arial" w:cs="Arial"/>
          <w:color w:val="333333"/>
        </w:rPr>
        <w:t xml:space="preserve"> record</w:t>
      </w:r>
      <w:r w:rsidRPr="00BA2072">
        <w:rPr>
          <w:rFonts w:ascii="Arial" w:hAnsi="Arial" w:cs="Arial"/>
          <w:color w:val="333333"/>
        </w:rPr>
        <w:t xml:space="preserve">. </w:t>
      </w:r>
      <w:r w:rsidR="00B61C95" w:rsidRPr="00BA2072">
        <w:rPr>
          <w:rFonts w:ascii="Arial" w:hAnsi="Arial" w:cs="Arial"/>
          <w:color w:val="333333"/>
        </w:rPr>
        <w:t xml:space="preserve"> </w:t>
      </w:r>
      <w:r w:rsidRPr="00BA2072">
        <w:rPr>
          <w:rFonts w:ascii="Arial" w:hAnsi="Arial" w:cs="Arial"/>
          <w:color w:val="333333"/>
        </w:rPr>
        <w:t>To state the rule for excluding these procedures in a way that is independent of the coding order requires the aggregate</w:t>
      </w:r>
      <w:r w:rsidR="004870D9" w:rsidRPr="00BA2072">
        <w:rPr>
          <w:rFonts w:ascii="Arial" w:hAnsi="Arial" w:cs="Arial"/>
          <w:color w:val="333333"/>
        </w:rPr>
        <w:t>d</w:t>
      </w:r>
      <w:r w:rsidRPr="00BA2072">
        <w:rPr>
          <w:rFonts w:ascii="Arial" w:hAnsi="Arial" w:cs="Arial"/>
          <w:color w:val="333333"/>
        </w:rPr>
        <w:t xml:space="preserve"> gastroenterology code block which concatenates the </w:t>
      </w:r>
      <w:r w:rsidR="004870D9" w:rsidRPr="00BA2072">
        <w:rPr>
          <w:rFonts w:ascii="Arial" w:hAnsi="Arial" w:cs="Arial"/>
          <w:color w:val="333333"/>
        </w:rPr>
        <w:t xml:space="preserve">ERCP, Colon and Gastro </w:t>
      </w:r>
      <w:r w:rsidRPr="00BA2072">
        <w:rPr>
          <w:rFonts w:ascii="Arial" w:hAnsi="Arial" w:cs="Arial"/>
          <w:color w:val="333333"/>
        </w:rPr>
        <w:t xml:space="preserve">code blocks </w:t>
      </w:r>
      <w:r w:rsidR="004870D9" w:rsidRPr="00BA2072">
        <w:rPr>
          <w:rFonts w:ascii="Arial" w:hAnsi="Arial" w:cs="Arial"/>
          <w:color w:val="333333"/>
        </w:rPr>
        <w:t>as defined above.</w:t>
      </w:r>
    </w:p>
    <w:p w:rsidR="007D4655" w:rsidRDefault="007D4655" w:rsidP="00B71316">
      <w:pPr>
        <w:outlineLvl w:val="0"/>
        <w:rPr>
          <w:rFonts w:ascii="Arial" w:hAnsi="Arial" w:cs="Arial"/>
          <w:color w:val="333333"/>
        </w:rPr>
      </w:pPr>
    </w:p>
    <w:p w:rsidR="00226758" w:rsidRDefault="00226758" w:rsidP="00B71316">
      <w:pPr>
        <w:outlineLvl w:val="0"/>
        <w:rPr>
          <w:rFonts w:ascii="Arial" w:hAnsi="Arial" w:cs="Arial"/>
          <w:color w:val="333333"/>
        </w:rPr>
      </w:pPr>
    </w:p>
    <w:p w:rsidR="00226758" w:rsidRPr="00BA2072" w:rsidRDefault="00226758" w:rsidP="00B71316">
      <w:pPr>
        <w:outlineLvl w:val="0"/>
        <w:rPr>
          <w:rFonts w:ascii="Arial" w:hAnsi="Arial" w:cs="Arial"/>
          <w:color w:val="333333"/>
        </w:rPr>
      </w:pPr>
    </w:p>
    <w:p w:rsidR="00B71316" w:rsidRPr="00BA2072" w:rsidRDefault="00B71316" w:rsidP="00923E11">
      <w:pPr>
        <w:pStyle w:val="NormalArial"/>
        <w:rPr>
          <w:rFonts w:cs="Arial"/>
          <w:color w:val="333333"/>
        </w:rPr>
      </w:pPr>
      <w:r w:rsidRPr="00BA2072">
        <w:rPr>
          <w:rFonts w:cs="Arial"/>
          <w:color w:val="333333"/>
        </w:rPr>
        <w:t xml:space="preserve">The </w:t>
      </w:r>
      <w:r w:rsidRPr="00BA2072">
        <w:rPr>
          <w:rFonts w:cs="Arial"/>
          <w:b/>
          <w:color w:val="333333"/>
        </w:rPr>
        <w:t xml:space="preserve">Aggregated Gastroenterology Code </w:t>
      </w:r>
      <w:r w:rsidR="004870D9" w:rsidRPr="00BA2072">
        <w:rPr>
          <w:rFonts w:cs="Arial"/>
          <w:b/>
          <w:color w:val="333333"/>
        </w:rPr>
        <w:t>B</w:t>
      </w:r>
      <w:r w:rsidRPr="00BA2072">
        <w:rPr>
          <w:rFonts w:cs="Arial"/>
          <w:b/>
          <w:color w:val="333333"/>
        </w:rPr>
        <w:t>lock</w:t>
      </w:r>
      <w:r w:rsidRPr="00BA2072">
        <w:rPr>
          <w:rFonts w:cs="Arial"/>
          <w:color w:val="333333"/>
        </w:rPr>
        <w:t xml:space="preserve"> is:</w:t>
      </w:r>
    </w:p>
    <w:p w:rsidR="00B71316" w:rsidRDefault="00B71316" w:rsidP="00B71316">
      <w:pPr>
        <w:rPr>
          <w:rFonts w:ascii="Arial" w:hAnsi="Arial" w:cs="Arial"/>
          <w:color w:val="333333"/>
          <w:szCs w:val="24"/>
        </w:rPr>
      </w:pPr>
      <w:r w:rsidRPr="00BA2072">
        <w:rPr>
          <w:rFonts w:ascii="Arial" w:hAnsi="Arial" w:cs="Arial"/>
          <w:color w:val="333333"/>
          <w:u w:val="single"/>
        </w:rPr>
        <w:t>Oesophagus</w:t>
      </w:r>
      <w:r w:rsidR="001C16C0" w:rsidRPr="00BA2072">
        <w:rPr>
          <w:rFonts w:ascii="Arial" w:hAnsi="Arial" w:cs="Arial"/>
          <w:color w:val="333333"/>
          <w:u w:val="single"/>
        </w:rPr>
        <w:t>:</w:t>
      </w:r>
      <w:r w:rsidR="001C16C0" w:rsidRPr="00BA2072">
        <w:rPr>
          <w:rFonts w:ascii="Arial" w:hAnsi="Arial" w:cs="Arial"/>
          <w:color w:val="333333"/>
          <w:szCs w:val="24"/>
        </w:rPr>
        <w:t xml:space="preserve"> 3047303</w:t>
      </w:r>
      <w:r w:rsidRPr="00BA2072">
        <w:rPr>
          <w:rFonts w:ascii="Arial" w:hAnsi="Arial" w:cs="Arial"/>
          <w:color w:val="333333"/>
          <w:szCs w:val="24"/>
        </w:rPr>
        <w:t>, 4181600 [850], 3047600, 3047601, 3047806, 3047809 [851], 3047810, 4182500 [852], 3047602, 3047811, 3047812, 3047900 [856], 3047304, 3047813, 4182200, 9029700 [861]</w:t>
      </w:r>
    </w:p>
    <w:p w:rsidR="00B71316" w:rsidRDefault="00B71316" w:rsidP="00B71316">
      <w:pPr>
        <w:rPr>
          <w:rFonts w:ascii="Arial" w:hAnsi="Arial" w:cs="Arial"/>
          <w:color w:val="333333"/>
          <w:szCs w:val="24"/>
        </w:rPr>
      </w:pPr>
      <w:r w:rsidRPr="00BA2072">
        <w:rPr>
          <w:rFonts w:ascii="Arial" w:hAnsi="Arial" w:cs="Arial"/>
          <w:color w:val="333333"/>
          <w:szCs w:val="24"/>
          <w:u w:val="single"/>
        </w:rPr>
        <w:t>Stomach:</w:t>
      </w:r>
      <w:r w:rsidRPr="00BA2072">
        <w:rPr>
          <w:rFonts w:ascii="Arial" w:hAnsi="Arial" w:cs="Arial"/>
          <w:color w:val="333333"/>
          <w:szCs w:val="24"/>
        </w:rPr>
        <w:t xml:space="preserve"> 3047807 [870], 3047603 [874], </w:t>
      </w:r>
      <w:r w:rsidRPr="00BA2072">
        <w:rPr>
          <w:rFonts w:ascii="Arial" w:hAnsi="Arial" w:cs="Arial"/>
          <w:color w:val="333333"/>
        </w:rPr>
        <w:t xml:space="preserve">9029701 [880], </w:t>
      </w:r>
      <w:r w:rsidRPr="00BA2072">
        <w:rPr>
          <w:rFonts w:ascii="Arial" w:hAnsi="Arial" w:cs="Arial"/>
          <w:color w:val="333333"/>
          <w:szCs w:val="24"/>
        </w:rPr>
        <w:t>3047500, 3047501 [882]</w:t>
      </w:r>
    </w:p>
    <w:p w:rsidR="00B71316" w:rsidRDefault="00B71316" w:rsidP="00B71316">
      <w:pPr>
        <w:rPr>
          <w:rFonts w:ascii="Arial" w:hAnsi="Arial" w:cs="Arial"/>
          <w:color w:val="333333"/>
        </w:rPr>
      </w:pPr>
      <w:r w:rsidRPr="00BA2072">
        <w:rPr>
          <w:rFonts w:ascii="Arial" w:hAnsi="Arial" w:cs="Arial"/>
          <w:color w:val="333333"/>
          <w:u w:val="single"/>
        </w:rPr>
        <w:t>Small Intestine:</w:t>
      </w:r>
      <w:r w:rsidRPr="00BA2072">
        <w:rPr>
          <w:rFonts w:ascii="Arial" w:hAnsi="Arial" w:cs="Arial"/>
          <w:color w:val="333333"/>
        </w:rPr>
        <w:t xml:space="preserve"> 3209500 [891]</w:t>
      </w:r>
    </w:p>
    <w:p w:rsidR="00B71316" w:rsidRDefault="00B71316" w:rsidP="00B71316">
      <w:pPr>
        <w:rPr>
          <w:rFonts w:ascii="Arial" w:hAnsi="Arial" w:cs="Arial"/>
          <w:color w:val="333333"/>
        </w:rPr>
      </w:pPr>
      <w:r w:rsidRPr="00BA2072">
        <w:rPr>
          <w:rFonts w:ascii="Arial" w:hAnsi="Arial" w:cs="Arial"/>
          <w:color w:val="333333"/>
          <w:u w:val="single"/>
        </w:rPr>
        <w:t>Large Intestine:</w:t>
      </w:r>
      <w:r w:rsidRPr="00BA2072">
        <w:rPr>
          <w:rFonts w:ascii="Arial" w:hAnsi="Arial" w:cs="Arial"/>
          <w:color w:val="333333"/>
        </w:rPr>
        <w:t xml:space="preserve"> 3207500 [904], 3208400, 3209000, 3208402, 3209002 [905], 9029500, 9029501, 9029502 [906], 9030800 [908], 3207501, 3207800, 3208100 [910], 3208401, 3208700, 3209001, 3209300 [911], 3209400 [917]</w:t>
      </w:r>
    </w:p>
    <w:p w:rsidR="00B71316" w:rsidRDefault="00B71316" w:rsidP="00B71316">
      <w:pPr>
        <w:rPr>
          <w:rFonts w:ascii="Arial" w:hAnsi="Arial" w:cs="Arial"/>
          <w:color w:val="333333"/>
        </w:rPr>
      </w:pPr>
      <w:r w:rsidRPr="00BA2072">
        <w:rPr>
          <w:rFonts w:ascii="Arial" w:hAnsi="Arial" w:cs="Arial"/>
          <w:color w:val="333333"/>
          <w:u w:val="single"/>
        </w:rPr>
        <w:t>Rectum and Anus:</w:t>
      </w:r>
      <w:r w:rsidRPr="00BA2072">
        <w:rPr>
          <w:rFonts w:ascii="Arial" w:hAnsi="Arial" w:cs="Arial"/>
          <w:color w:val="333333"/>
        </w:rPr>
        <w:t xml:space="preserve"> 9031200, 9031201 [931], 3209900, 3210500, 3210800, 9034100 3210300 [933]</w:t>
      </w:r>
    </w:p>
    <w:p w:rsidR="00B71316" w:rsidRDefault="00B71316" w:rsidP="00B71316">
      <w:pPr>
        <w:rPr>
          <w:rFonts w:ascii="Arial" w:hAnsi="Arial" w:cs="Arial"/>
          <w:color w:val="333333"/>
        </w:rPr>
      </w:pPr>
      <w:r w:rsidRPr="00BA2072">
        <w:rPr>
          <w:rFonts w:ascii="Arial" w:hAnsi="Arial" w:cs="Arial"/>
          <w:color w:val="333333"/>
          <w:u w:val="single"/>
        </w:rPr>
        <w:t>Gallbladder and Biliary Tract:</w:t>
      </w:r>
      <w:r w:rsidRPr="00BA2072">
        <w:rPr>
          <w:rFonts w:ascii="Arial" w:hAnsi="Arial" w:cs="Arial"/>
          <w:color w:val="333333"/>
        </w:rPr>
        <w:t xml:space="preserve"> 3044200, 3048400, 3048401 [957], 3045201, 3049100,</w:t>
      </w:r>
      <w:r w:rsidR="004503F7">
        <w:rPr>
          <w:rFonts w:ascii="Arial" w:hAnsi="Arial" w:cs="Arial"/>
          <w:color w:val="333333"/>
        </w:rPr>
        <w:t xml:space="preserve"> </w:t>
      </w:r>
      <w:r w:rsidRPr="00BA2072">
        <w:rPr>
          <w:rFonts w:ascii="Arial" w:hAnsi="Arial" w:cs="Arial"/>
          <w:color w:val="333333"/>
        </w:rPr>
        <w:t>[958], 3045202 [959], 3045101, 3045102, 3045103 [960], 3048500, 3048501 [963], 3045200, 3049400 [971]</w:t>
      </w:r>
    </w:p>
    <w:p w:rsidR="00B71316" w:rsidRDefault="00B71316" w:rsidP="00B71316">
      <w:pPr>
        <w:rPr>
          <w:rFonts w:ascii="Arial" w:hAnsi="Arial" w:cs="Arial"/>
          <w:color w:val="333333"/>
        </w:rPr>
      </w:pPr>
      <w:r w:rsidRPr="00BA2072">
        <w:rPr>
          <w:rFonts w:ascii="Arial" w:hAnsi="Arial" w:cs="Arial"/>
          <w:color w:val="333333"/>
          <w:u w:val="single"/>
        </w:rPr>
        <w:t>Pancreas:</w:t>
      </w:r>
      <w:r w:rsidRPr="00BA2072">
        <w:rPr>
          <w:rFonts w:ascii="Arial" w:hAnsi="Arial" w:cs="Arial"/>
          <w:color w:val="333333"/>
        </w:rPr>
        <w:t xml:space="preserve"> 3048402 [974], 3049102, 3049103, 3049104 [975]</w:t>
      </w:r>
    </w:p>
    <w:p w:rsidR="00B71316" w:rsidRPr="00BA2072" w:rsidRDefault="00B71316" w:rsidP="00B71316">
      <w:pPr>
        <w:rPr>
          <w:rFonts w:ascii="Arial" w:hAnsi="Arial" w:cs="Arial"/>
          <w:color w:val="333333"/>
        </w:rPr>
      </w:pPr>
      <w:r w:rsidRPr="00BA2072">
        <w:rPr>
          <w:rFonts w:ascii="Arial" w:hAnsi="Arial" w:cs="Arial"/>
          <w:color w:val="333333"/>
          <w:u w:val="single"/>
        </w:rPr>
        <w:t>Other Sites of Digestive System:</w:t>
      </w:r>
      <w:r w:rsidRPr="00BA2072">
        <w:rPr>
          <w:rFonts w:ascii="Arial" w:hAnsi="Arial" w:cs="Arial"/>
          <w:color w:val="333333"/>
        </w:rPr>
        <w:t xml:space="preserve"> 1182000, 3047300, 3047305, 3047307, 3047308 [1005], 3047801, 3047802, 3047803, 3047815, 3047816, 3047817 [1007], 3047301, 3047306, 3047804, 3047818 [1008].</w:t>
      </w:r>
    </w:p>
    <w:p w:rsidR="00B71316" w:rsidRPr="00BA2072" w:rsidRDefault="00B71316" w:rsidP="00B71316">
      <w:pPr>
        <w:outlineLvl w:val="0"/>
        <w:rPr>
          <w:rFonts w:ascii="Arial" w:hAnsi="Arial" w:cs="Arial"/>
          <w:color w:val="333333"/>
        </w:rPr>
      </w:pPr>
    </w:p>
    <w:p w:rsidR="00B71316" w:rsidRPr="00BA2072" w:rsidRDefault="00B71316" w:rsidP="00B71316">
      <w:pPr>
        <w:outlineLvl w:val="0"/>
        <w:rPr>
          <w:rFonts w:ascii="Arial" w:hAnsi="Arial" w:cs="Arial"/>
          <w:iCs/>
          <w:color w:val="333333"/>
        </w:rPr>
      </w:pPr>
      <w:r w:rsidRPr="00BA2072">
        <w:rPr>
          <w:rFonts w:ascii="Arial" w:hAnsi="Arial" w:cs="Arial"/>
          <w:color w:val="333333"/>
        </w:rPr>
        <w:t xml:space="preserve">For ease of reference in the next sections we shall refer to this as the </w:t>
      </w:r>
      <w:r w:rsidRPr="00BA2072">
        <w:rPr>
          <w:rFonts w:ascii="Arial" w:hAnsi="Arial" w:cs="Arial"/>
          <w:i/>
          <w:color w:val="333333"/>
        </w:rPr>
        <w:t>Agg</w:t>
      </w:r>
      <w:r w:rsidR="004F4104" w:rsidRPr="00BA2072">
        <w:rPr>
          <w:rFonts w:ascii="Arial" w:hAnsi="Arial" w:cs="Arial"/>
          <w:i/>
          <w:color w:val="333333"/>
        </w:rPr>
        <w:t>_</w:t>
      </w:r>
      <w:r w:rsidRPr="00BA2072">
        <w:rPr>
          <w:rFonts w:ascii="Arial" w:hAnsi="Arial" w:cs="Arial"/>
          <w:i/>
          <w:color w:val="333333"/>
        </w:rPr>
        <w:t>Gastro block.</w:t>
      </w:r>
    </w:p>
    <w:p w:rsidR="00B71316" w:rsidRDefault="00B71316" w:rsidP="00B71316">
      <w:pPr>
        <w:outlineLvl w:val="0"/>
        <w:rPr>
          <w:rFonts w:ascii="Arial" w:hAnsi="Arial" w:cs="Arial"/>
          <w:color w:val="333333"/>
        </w:rPr>
      </w:pPr>
    </w:p>
    <w:p w:rsidR="00B71316" w:rsidRPr="00543626" w:rsidRDefault="00B71316" w:rsidP="00D637A8">
      <w:pPr>
        <w:pStyle w:val="Heading3"/>
        <w:ind w:left="851" w:hanging="851"/>
        <w:rPr>
          <w:szCs w:val="24"/>
        </w:rPr>
      </w:pPr>
      <w:bookmarkStart w:id="726" w:name="_Ref339277556"/>
      <w:bookmarkStart w:id="727" w:name="_Ref339277666"/>
      <w:bookmarkStart w:id="728" w:name="_Ref339277671"/>
      <w:bookmarkStart w:id="729" w:name="_Ref339277676"/>
      <w:bookmarkStart w:id="730" w:name="_Ref339277693"/>
      <w:bookmarkStart w:id="731" w:name="_Toc431453039"/>
      <w:r w:rsidRPr="00BA2072">
        <w:t xml:space="preserve">Exclusion Rules for Some Gastroenterology procedures </w:t>
      </w:r>
      <w:r w:rsidRPr="00543626">
        <w:rPr>
          <w:szCs w:val="24"/>
        </w:rPr>
        <w:t>(MS02006, M25008, MS02014, MS02007, MS02005)</w:t>
      </w:r>
      <w:bookmarkEnd w:id="726"/>
      <w:bookmarkEnd w:id="727"/>
      <w:bookmarkEnd w:id="728"/>
      <w:bookmarkEnd w:id="729"/>
      <w:bookmarkEnd w:id="730"/>
      <w:bookmarkEnd w:id="731"/>
    </w:p>
    <w:p w:rsidR="00307549" w:rsidRPr="00BA2072" w:rsidRDefault="00B71316" w:rsidP="00B71316">
      <w:pPr>
        <w:rPr>
          <w:rFonts w:ascii="Arial" w:hAnsi="Arial" w:cs="Arial"/>
          <w:color w:val="333333"/>
        </w:rPr>
      </w:pPr>
      <w:r w:rsidRPr="00BA2072">
        <w:rPr>
          <w:rFonts w:ascii="Arial" w:hAnsi="Arial" w:cs="Arial"/>
          <w:color w:val="333333"/>
        </w:rPr>
        <w:t>Some sameday ERCP, Colonoscopy and Gastroscopy event</w:t>
      </w:r>
      <w:r w:rsidR="00C065F3">
        <w:rPr>
          <w:rFonts w:ascii="Arial" w:hAnsi="Arial" w:cs="Arial"/>
          <w:color w:val="333333"/>
        </w:rPr>
        <w:t xml:space="preserve"> record</w:t>
      </w:r>
      <w:r w:rsidRPr="00BA2072">
        <w:rPr>
          <w:rFonts w:ascii="Arial" w:hAnsi="Arial" w:cs="Arial"/>
          <w:color w:val="333333"/>
        </w:rPr>
        <w:t xml:space="preserve">s are excluded from casemix purchasing.  </w:t>
      </w:r>
    </w:p>
    <w:p w:rsidR="00307549" w:rsidRPr="00BA2072" w:rsidRDefault="00307549" w:rsidP="00B71316">
      <w:pPr>
        <w:rPr>
          <w:rFonts w:ascii="Arial" w:hAnsi="Arial" w:cs="Arial"/>
          <w:color w:val="333333"/>
        </w:rPr>
      </w:pPr>
    </w:p>
    <w:p w:rsidR="00B71316" w:rsidRPr="00BA2072" w:rsidRDefault="00B71316" w:rsidP="00B71316">
      <w:pPr>
        <w:rPr>
          <w:rFonts w:ascii="Arial" w:hAnsi="Arial" w:cs="Arial"/>
          <w:color w:val="333333"/>
        </w:rPr>
      </w:pPr>
      <w:r w:rsidRPr="00BA2072">
        <w:rPr>
          <w:rFonts w:ascii="Arial" w:hAnsi="Arial" w:cs="Arial"/>
          <w:color w:val="333333"/>
        </w:rPr>
        <w:t>These event</w:t>
      </w:r>
      <w:r w:rsidR="00C065F3">
        <w:rPr>
          <w:rFonts w:ascii="Arial" w:hAnsi="Arial" w:cs="Arial"/>
          <w:color w:val="333333"/>
        </w:rPr>
        <w:t xml:space="preserve"> record</w:t>
      </w:r>
      <w:r w:rsidRPr="00BA2072">
        <w:rPr>
          <w:rFonts w:ascii="Arial" w:hAnsi="Arial" w:cs="Arial"/>
          <w:color w:val="333333"/>
        </w:rPr>
        <w:t>s are tested for by checking:</w:t>
      </w:r>
    </w:p>
    <w:p w:rsidR="00B71316" w:rsidRPr="00BA2072" w:rsidRDefault="00B71316" w:rsidP="00B71316">
      <w:pPr>
        <w:ind w:firstLine="360"/>
        <w:rPr>
          <w:rFonts w:ascii="Arial" w:hAnsi="Arial" w:cs="Arial"/>
          <w:color w:val="333333"/>
        </w:rPr>
      </w:pPr>
      <w:r w:rsidRPr="00BA2072">
        <w:rPr>
          <w:rFonts w:ascii="Arial" w:hAnsi="Arial" w:cs="Arial"/>
          <w:color w:val="333333"/>
        </w:rPr>
        <w:t>That the admission and discharge dates are the same</w:t>
      </w:r>
    </w:p>
    <w:p w:rsidR="00B71316" w:rsidRPr="00BA2072" w:rsidRDefault="00B71316" w:rsidP="00B71316">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71316" w:rsidRPr="00BA2072" w:rsidRDefault="00B71316" w:rsidP="00B71316">
      <w:pPr>
        <w:ind w:firstLine="360"/>
        <w:rPr>
          <w:rFonts w:ascii="Arial" w:hAnsi="Arial" w:cs="Arial"/>
          <w:color w:val="333333"/>
        </w:rPr>
      </w:pPr>
      <w:r w:rsidRPr="00BA2072">
        <w:rPr>
          <w:rFonts w:ascii="Arial" w:hAnsi="Arial" w:cs="Arial"/>
          <w:color w:val="333333"/>
        </w:rPr>
        <w:t>That the event is non-acute (i.e. Admission Type not “AC”)</w:t>
      </w:r>
    </w:p>
    <w:p w:rsidR="00B71316" w:rsidRPr="00BA2072" w:rsidRDefault="00B71316" w:rsidP="00B71316">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71316" w:rsidRPr="00BA2072" w:rsidRDefault="00B71316" w:rsidP="00B71316">
      <w:pPr>
        <w:ind w:firstLine="360"/>
        <w:rPr>
          <w:rFonts w:ascii="Arial" w:hAnsi="Arial" w:cs="Arial"/>
          <w:color w:val="333333"/>
        </w:rPr>
      </w:pPr>
      <w:r w:rsidRPr="00BA2072">
        <w:rPr>
          <w:rFonts w:ascii="Arial" w:hAnsi="Arial" w:cs="Arial"/>
          <w:color w:val="333333"/>
        </w:rPr>
        <w:t>The patient’s age is greater than 15 years old</w:t>
      </w:r>
    </w:p>
    <w:p w:rsidR="00B71316" w:rsidRDefault="00B71316" w:rsidP="00B71316">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71316" w:rsidRPr="00BA2072" w:rsidRDefault="00B71316" w:rsidP="00B71316">
      <w:pPr>
        <w:pStyle w:val="DefinitionList"/>
        <w:rPr>
          <w:rFonts w:ascii="Arial" w:hAnsi="Arial" w:cs="Arial"/>
          <w:color w:val="333333"/>
        </w:rPr>
      </w:pPr>
      <w:r w:rsidRPr="00BA2072">
        <w:rPr>
          <w:rFonts w:ascii="Arial" w:hAnsi="Arial" w:cs="Arial"/>
          <w:color w:val="333333"/>
        </w:rPr>
        <w:t>There are at most three non-blank procedure codes</w:t>
      </w:r>
    </w:p>
    <w:p w:rsidR="00B71316" w:rsidRPr="00BA2072" w:rsidRDefault="00B71316" w:rsidP="00B71316">
      <w:pPr>
        <w:pStyle w:val="DefinitionTerm"/>
        <w:rPr>
          <w:rFonts w:ascii="Arial" w:hAnsi="Arial" w:cs="Arial"/>
          <w:color w:val="333333"/>
        </w:rPr>
      </w:pPr>
      <w:r w:rsidRPr="00BA2072">
        <w:rPr>
          <w:rFonts w:ascii="Arial" w:hAnsi="Arial" w:cs="Arial"/>
          <w:color w:val="333333"/>
        </w:rPr>
        <w:tab/>
        <w:t>AND</w:t>
      </w:r>
    </w:p>
    <w:p w:rsidR="00B71316" w:rsidRPr="00BA2072" w:rsidRDefault="00B71316" w:rsidP="00B71316">
      <w:pPr>
        <w:pStyle w:val="DefinitionList"/>
        <w:rPr>
          <w:rFonts w:ascii="Arial" w:hAnsi="Arial" w:cs="Arial"/>
          <w:i/>
          <w:color w:val="333333"/>
        </w:rPr>
      </w:pPr>
      <w:r w:rsidRPr="00BA2072">
        <w:rPr>
          <w:rFonts w:ascii="Arial" w:hAnsi="Arial" w:cs="Arial"/>
          <w:color w:val="333333"/>
        </w:rPr>
        <w:t xml:space="preserve">At least one of the first three procedure codes is from the </w:t>
      </w:r>
      <w:r w:rsidRPr="00BA2072">
        <w:rPr>
          <w:rFonts w:ascii="Arial" w:hAnsi="Arial" w:cs="Arial"/>
          <w:i/>
          <w:color w:val="333333"/>
        </w:rPr>
        <w:t>Agg</w:t>
      </w:r>
      <w:r w:rsidR="005A6916" w:rsidRPr="00BA2072">
        <w:rPr>
          <w:rFonts w:ascii="Arial" w:hAnsi="Arial" w:cs="Arial"/>
          <w:i/>
          <w:color w:val="333333"/>
        </w:rPr>
        <w:t>_</w:t>
      </w:r>
      <w:r w:rsidRPr="00BA2072">
        <w:rPr>
          <w:rFonts w:ascii="Arial" w:hAnsi="Arial" w:cs="Arial"/>
          <w:i/>
          <w:color w:val="333333"/>
        </w:rPr>
        <w:t>Gastro block</w:t>
      </w:r>
    </w:p>
    <w:p w:rsidR="00B71316" w:rsidRPr="00BA2072" w:rsidRDefault="00B71316" w:rsidP="00B71316">
      <w:pPr>
        <w:pStyle w:val="DefinitionTerm"/>
        <w:rPr>
          <w:rFonts w:ascii="Arial" w:hAnsi="Arial" w:cs="Arial"/>
          <w:color w:val="333333"/>
        </w:rPr>
      </w:pPr>
      <w:r w:rsidRPr="00BA2072">
        <w:rPr>
          <w:rFonts w:ascii="Arial" w:hAnsi="Arial" w:cs="Arial"/>
          <w:color w:val="333333"/>
        </w:rPr>
        <w:tab/>
        <w:t>AND</w:t>
      </w:r>
    </w:p>
    <w:p w:rsidR="00B71316" w:rsidRPr="00BA2072" w:rsidRDefault="00B71316" w:rsidP="00D31AC9">
      <w:pPr>
        <w:ind w:left="360"/>
        <w:rPr>
          <w:rFonts w:ascii="Arial" w:hAnsi="Arial" w:cs="Arial"/>
          <w:color w:val="333333"/>
        </w:rPr>
      </w:pPr>
      <w:r w:rsidRPr="00BA2072">
        <w:rPr>
          <w:rFonts w:ascii="Arial" w:hAnsi="Arial" w:cs="Arial"/>
          <w:color w:val="333333"/>
        </w:rPr>
        <w:t>That the first procedure code is in the range: (</w:t>
      </w:r>
      <w:r w:rsidR="002150B9" w:rsidRPr="00BA2072">
        <w:rPr>
          <w:rFonts w:ascii="Arial" w:hAnsi="Arial" w:cs="Arial"/>
          <w:i/>
          <w:color w:val="333333"/>
        </w:rPr>
        <w:t>Agg</w:t>
      </w:r>
      <w:r w:rsidR="005A6916" w:rsidRPr="00BA2072">
        <w:rPr>
          <w:rFonts w:ascii="Arial" w:hAnsi="Arial" w:cs="Arial"/>
          <w:i/>
          <w:color w:val="333333"/>
        </w:rPr>
        <w:t>_</w:t>
      </w:r>
      <w:r w:rsidRPr="00BA2072">
        <w:rPr>
          <w:rFonts w:ascii="Arial" w:hAnsi="Arial" w:cs="Arial"/>
          <w:i/>
          <w:color w:val="333333"/>
        </w:rPr>
        <w:t>Gastro</w:t>
      </w:r>
      <w:r w:rsidR="002150B9" w:rsidRPr="00BA2072">
        <w:rPr>
          <w:rFonts w:ascii="Arial" w:hAnsi="Arial" w:cs="Arial"/>
          <w:i/>
          <w:color w:val="333333"/>
        </w:rPr>
        <w:t xml:space="preserve"> block</w:t>
      </w:r>
      <w:r w:rsidRPr="00BA2072">
        <w:rPr>
          <w:rFonts w:ascii="Arial" w:hAnsi="Arial" w:cs="Arial"/>
          <w:color w:val="333333"/>
        </w:rPr>
        <w:t>, block [1910] codes)</w:t>
      </w:r>
    </w:p>
    <w:p w:rsidR="00B71316" w:rsidRPr="00BA2072" w:rsidRDefault="00B71316" w:rsidP="00B71316">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71316" w:rsidRPr="00BA2072" w:rsidRDefault="00B71316" w:rsidP="00B71316">
      <w:pPr>
        <w:ind w:left="426"/>
        <w:rPr>
          <w:rFonts w:ascii="Arial" w:hAnsi="Arial" w:cs="Arial"/>
          <w:color w:val="333333"/>
          <w:lang w:val="de-DE"/>
        </w:rPr>
      </w:pPr>
      <w:r w:rsidRPr="00BA2072">
        <w:rPr>
          <w:rFonts w:ascii="Arial" w:hAnsi="Arial" w:cs="Arial"/>
          <w:color w:val="333333"/>
        </w:rPr>
        <w:t xml:space="preserve">That the second procedure code is in the range: </w:t>
      </w:r>
      <w:r w:rsidRPr="00BA2072">
        <w:rPr>
          <w:rFonts w:ascii="Arial" w:hAnsi="Arial" w:cs="Arial"/>
          <w:color w:val="333333"/>
          <w:lang w:val="de-DE"/>
        </w:rPr>
        <w:t>(</w:t>
      </w:r>
      <w:r w:rsidRPr="00BA2072">
        <w:rPr>
          <w:rFonts w:ascii="Arial" w:hAnsi="Arial" w:cs="Arial"/>
          <w:i/>
          <w:color w:val="333333"/>
          <w:lang w:val="de-DE"/>
        </w:rPr>
        <w:t>Agg</w:t>
      </w:r>
      <w:r w:rsidR="005A6916" w:rsidRPr="00BA2072">
        <w:rPr>
          <w:rFonts w:ascii="Arial" w:hAnsi="Arial" w:cs="Arial"/>
          <w:i/>
          <w:color w:val="333333"/>
          <w:lang w:val="de-DE"/>
        </w:rPr>
        <w:t>_</w:t>
      </w:r>
      <w:r w:rsidRPr="00BA2072">
        <w:rPr>
          <w:rFonts w:ascii="Arial" w:hAnsi="Arial" w:cs="Arial"/>
          <w:i/>
          <w:color w:val="333333"/>
          <w:lang w:val="de-DE"/>
        </w:rPr>
        <w:t>Gastro block</w:t>
      </w:r>
      <w:r w:rsidRPr="00BA2072">
        <w:rPr>
          <w:rFonts w:ascii="Arial" w:hAnsi="Arial" w:cs="Arial"/>
          <w:color w:val="333333"/>
          <w:lang w:val="de-DE"/>
        </w:rPr>
        <w:t>, block [1910] codes, blank)</w:t>
      </w:r>
    </w:p>
    <w:p w:rsidR="00B71316" w:rsidRPr="00BA2072" w:rsidRDefault="00B71316" w:rsidP="00B71316">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71316" w:rsidRDefault="00B71316" w:rsidP="00B71316">
      <w:pPr>
        <w:ind w:left="426" w:hanging="66"/>
        <w:outlineLvl w:val="0"/>
        <w:rPr>
          <w:rFonts w:ascii="Arial" w:hAnsi="Arial" w:cs="Arial"/>
          <w:color w:val="333333"/>
        </w:rPr>
      </w:pPr>
      <w:r w:rsidRPr="00BA2072">
        <w:rPr>
          <w:rFonts w:ascii="Arial" w:hAnsi="Arial" w:cs="Arial"/>
          <w:color w:val="333333"/>
        </w:rPr>
        <w:t>That the third procedure code is in the range: (</w:t>
      </w:r>
      <w:r w:rsidR="002150B9" w:rsidRPr="00BA2072">
        <w:rPr>
          <w:rFonts w:ascii="Arial" w:hAnsi="Arial" w:cs="Arial"/>
          <w:i/>
          <w:color w:val="333333"/>
          <w:lang w:val="de-DE"/>
        </w:rPr>
        <w:t>Agg</w:t>
      </w:r>
      <w:r w:rsidR="005A6916" w:rsidRPr="00BA2072">
        <w:rPr>
          <w:rFonts w:ascii="Arial" w:hAnsi="Arial" w:cs="Arial"/>
          <w:i/>
          <w:color w:val="333333"/>
          <w:lang w:val="de-DE"/>
        </w:rPr>
        <w:t>_</w:t>
      </w:r>
      <w:r w:rsidRPr="00BA2072">
        <w:rPr>
          <w:rFonts w:ascii="Arial" w:hAnsi="Arial" w:cs="Arial"/>
          <w:i/>
          <w:color w:val="333333"/>
          <w:lang w:val="de-DE"/>
        </w:rPr>
        <w:t>Gastro block</w:t>
      </w:r>
      <w:r w:rsidRPr="00BA2072">
        <w:rPr>
          <w:rFonts w:ascii="Arial" w:hAnsi="Arial" w:cs="Arial"/>
          <w:color w:val="333333"/>
          <w:lang w:val="de-DE"/>
        </w:rPr>
        <w:t xml:space="preserve">, </w:t>
      </w:r>
      <w:r w:rsidRPr="00BA2072">
        <w:rPr>
          <w:rFonts w:ascii="Arial" w:hAnsi="Arial" w:cs="Arial"/>
          <w:color w:val="333333"/>
        </w:rPr>
        <w:t>block [1910] codes, blank).</w:t>
      </w:r>
    </w:p>
    <w:p w:rsidR="005342F3" w:rsidRPr="00BA2072" w:rsidRDefault="005342F3" w:rsidP="00B71316">
      <w:pPr>
        <w:ind w:left="426" w:hanging="66"/>
        <w:outlineLvl w:val="0"/>
        <w:rPr>
          <w:rFonts w:ascii="Arial" w:hAnsi="Arial" w:cs="Arial"/>
          <w:color w:val="333333"/>
        </w:rPr>
      </w:pPr>
    </w:p>
    <w:p w:rsidR="00B71316" w:rsidRPr="00BA2072" w:rsidRDefault="00B71316" w:rsidP="00B71316">
      <w:pPr>
        <w:rPr>
          <w:rFonts w:ascii="Arial" w:hAnsi="Arial" w:cs="Arial"/>
          <w:color w:val="333333"/>
        </w:rPr>
      </w:pPr>
      <w:r w:rsidRPr="00BA2072">
        <w:rPr>
          <w:rFonts w:ascii="Arial" w:hAnsi="Arial" w:cs="Arial"/>
          <w:color w:val="333333"/>
        </w:rPr>
        <w:t>Event</w:t>
      </w:r>
      <w:r w:rsidR="00C065F3">
        <w:rPr>
          <w:rFonts w:ascii="Arial" w:hAnsi="Arial" w:cs="Arial"/>
          <w:color w:val="333333"/>
        </w:rPr>
        <w:t xml:space="preserve"> record</w:t>
      </w:r>
      <w:r w:rsidRPr="00BA2072">
        <w:rPr>
          <w:rFonts w:ascii="Arial" w:hAnsi="Arial" w:cs="Arial"/>
          <w:color w:val="333333"/>
        </w:rPr>
        <w:t>s excluded from casemix funding by this rule are assigned an XPU in the following order:</w:t>
      </w:r>
    </w:p>
    <w:p w:rsidR="00B71316" w:rsidRPr="00BA2072" w:rsidRDefault="00B71316" w:rsidP="00CC31C2">
      <w:pPr>
        <w:pStyle w:val="ListParagraph"/>
        <w:numPr>
          <w:ilvl w:val="0"/>
          <w:numId w:val="10"/>
        </w:numPr>
        <w:rPr>
          <w:rFonts w:ascii="Arial" w:hAnsi="Arial" w:cs="Arial"/>
          <w:color w:val="333333"/>
        </w:rPr>
      </w:pPr>
      <w:r w:rsidRPr="00BA2072">
        <w:rPr>
          <w:rFonts w:ascii="Arial" w:hAnsi="Arial" w:cs="Arial"/>
          <w:color w:val="333333"/>
        </w:rPr>
        <w:t xml:space="preserve">If procedure code 1182000 [1005] </w:t>
      </w:r>
      <w:r w:rsidRPr="00BA2072">
        <w:rPr>
          <w:rFonts w:ascii="Arial" w:hAnsi="Arial" w:cs="Arial"/>
          <w:i/>
          <w:color w:val="333333"/>
        </w:rPr>
        <w:t>Panendoscopy via camera capsule</w:t>
      </w:r>
      <w:r w:rsidR="00C36E07">
        <w:rPr>
          <w:rFonts w:ascii="Arial" w:hAnsi="Arial" w:cs="Arial"/>
          <w:color w:val="333333"/>
        </w:rPr>
        <w:t xml:space="preserve"> </w:t>
      </w:r>
      <w:r w:rsidRPr="00BA2072">
        <w:rPr>
          <w:rFonts w:ascii="Arial" w:hAnsi="Arial" w:cs="Arial"/>
          <w:color w:val="333333"/>
        </w:rPr>
        <w:t>is in one of the first three procedure codes,</w:t>
      </w:r>
      <w:r w:rsidR="003A7BC8">
        <w:rPr>
          <w:rFonts w:ascii="Arial" w:hAnsi="Arial" w:cs="Arial"/>
          <w:color w:val="333333"/>
        </w:rPr>
        <w:t xml:space="preserve"> </w:t>
      </w:r>
      <w:r w:rsidRPr="00BA2072">
        <w:rPr>
          <w:rFonts w:ascii="Arial" w:hAnsi="Arial" w:cs="Arial"/>
          <w:color w:val="333333"/>
          <w:lang w:val="en-GB"/>
        </w:rPr>
        <w:t>then the XPU is M25008</w:t>
      </w:r>
      <w:r w:rsidR="00C36E07">
        <w:rPr>
          <w:rFonts w:ascii="Arial" w:hAnsi="Arial" w:cs="Arial"/>
          <w:color w:val="333333"/>
          <w:lang w:val="en-GB"/>
        </w:rPr>
        <w:t xml:space="preserve"> </w:t>
      </w:r>
      <w:r w:rsidR="002753ED" w:rsidRPr="00BA2072">
        <w:rPr>
          <w:rFonts w:ascii="Arial" w:hAnsi="Arial" w:cs="Arial"/>
          <w:i/>
          <w:color w:val="333333"/>
          <w:lang w:val="en-GB"/>
        </w:rPr>
        <w:t>Capsule Endoscopy</w:t>
      </w:r>
      <w:r w:rsidRPr="00BA2072">
        <w:rPr>
          <w:rFonts w:ascii="Arial" w:hAnsi="Arial" w:cs="Arial"/>
          <w:color w:val="333333"/>
          <w:lang w:val="en-GB"/>
        </w:rPr>
        <w:t>; else</w:t>
      </w:r>
    </w:p>
    <w:p w:rsidR="00B71316" w:rsidRPr="00BA2072" w:rsidRDefault="00B71316" w:rsidP="00CC31C2">
      <w:pPr>
        <w:pStyle w:val="ListParagraph"/>
        <w:numPr>
          <w:ilvl w:val="0"/>
          <w:numId w:val="10"/>
        </w:numPr>
        <w:rPr>
          <w:rFonts w:ascii="Arial" w:hAnsi="Arial" w:cs="Arial"/>
          <w:color w:val="333333"/>
        </w:rPr>
      </w:pPr>
      <w:r w:rsidRPr="00BA2072">
        <w:rPr>
          <w:rFonts w:ascii="Arial" w:hAnsi="Arial" w:cs="Arial"/>
          <w:color w:val="333333"/>
        </w:rPr>
        <w:t xml:space="preserve">If a procedure code from the </w:t>
      </w:r>
      <w:r w:rsidRPr="00BA2072">
        <w:rPr>
          <w:rFonts w:ascii="Arial" w:hAnsi="Arial" w:cs="Arial"/>
          <w:i/>
          <w:color w:val="333333"/>
        </w:rPr>
        <w:t>ERCP block</w:t>
      </w:r>
      <w:r w:rsidRPr="00BA2072">
        <w:rPr>
          <w:rFonts w:ascii="Arial" w:hAnsi="Arial" w:cs="Arial"/>
          <w:color w:val="333333"/>
        </w:rPr>
        <w:t xml:space="preserve"> is in one of the first three procedure codes, then the XPU is MS02006</w:t>
      </w:r>
      <w:r w:rsidR="00C36E07">
        <w:rPr>
          <w:rFonts w:ascii="Arial" w:hAnsi="Arial" w:cs="Arial"/>
          <w:color w:val="333333"/>
        </w:rPr>
        <w:t xml:space="preserve"> </w:t>
      </w:r>
      <w:r w:rsidR="001E1904" w:rsidRPr="00BA2072">
        <w:rPr>
          <w:rFonts w:ascii="Arial" w:hAnsi="Arial" w:cs="Arial"/>
          <w:i/>
          <w:color w:val="333333"/>
        </w:rPr>
        <w:t>ERCP</w:t>
      </w:r>
      <w:r w:rsidRPr="00BA2072">
        <w:rPr>
          <w:rFonts w:ascii="Arial" w:hAnsi="Arial" w:cs="Arial"/>
          <w:color w:val="333333"/>
        </w:rPr>
        <w:t>; else</w:t>
      </w:r>
    </w:p>
    <w:p w:rsidR="00B71316" w:rsidRPr="00BA2072" w:rsidRDefault="00B71316" w:rsidP="00CC31C2">
      <w:pPr>
        <w:pStyle w:val="ListParagraph"/>
        <w:numPr>
          <w:ilvl w:val="0"/>
          <w:numId w:val="10"/>
        </w:numPr>
        <w:rPr>
          <w:rFonts w:ascii="Arial" w:hAnsi="Arial" w:cs="Arial"/>
          <w:color w:val="333333"/>
        </w:rPr>
      </w:pPr>
      <w:r w:rsidRPr="00BA2072">
        <w:rPr>
          <w:rFonts w:ascii="Arial" w:hAnsi="Arial" w:cs="Arial"/>
          <w:color w:val="333333"/>
        </w:rPr>
        <w:t xml:space="preserve">If there is at least one code from each of the </w:t>
      </w:r>
      <w:r w:rsidR="002150B9" w:rsidRPr="00BA2072">
        <w:rPr>
          <w:rFonts w:ascii="Arial" w:hAnsi="Arial" w:cs="Arial"/>
          <w:i/>
          <w:color w:val="333333"/>
        </w:rPr>
        <w:t>C</w:t>
      </w:r>
      <w:r w:rsidRPr="00BA2072">
        <w:rPr>
          <w:rFonts w:ascii="Arial" w:hAnsi="Arial" w:cs="Arial"/>
          <w:i/>
          <w:color w:val="333333"/>
        </w:rPr>
        <w:t xml:space="preserve">olon </w:t>
      </w:r>
      <w:r w:rsidR="001C16C0" w:rsidRPr="00BA2072">
        <w:rPr>
          <w:rFonts w:ascii="Arial" w:hAnsi="Arial" w:cs="Arial"/>
          <w:i/>
          <w:color w:val="333333"/>
        </w:rPr>
        <w:t>block</w:t>
      </w:r>
      <w:r w:rsidR="001C16C0" w:rsidRPr="00BA2072">
        <w:rPr>
          <w:rFonts w:ascii="Arial" w:hAnsi="Arial" w:cs="Arial"/>
          <w:color w:val="333333"/>
        </w:rPr>
        <w:t xml:space="preserve"> and</w:t>
      </w:r>
      <w:r w:rsidRPr="00BA2072">
        <w:rPr>
          <w:rFonts w:ascii="Arial" w:hAnsi="Arial" w:cs="Arial"/>
          <w:color w:val="333333"/>
        </w:rPr>
        <w:t xml:space="preserve"> the </w:t>
      </w:r>
      <w:r w:rsidR="002150B9" w:rsidRPr="00BA2072">
        <w:rPr>
          <w:rFonts w:ascii="Arial" w:hAnsi="Arial" w:cs="Arial"/>
          <w:i/>
          <w:color w:val="333333"/>
        </w:rPr>
        <w:t>G</w:t>
      </w:r>
      <w:r w:rsidRPr="00BA2072">
        <w:rPr>
          <w:rFonts w:ascii="Arial" w:hAnsi="Arial" w:cs="Arial"/>
          <w:i/>
          <w:color w:val="333333"/>
        </w:rPr>
        <w:t>astro block</w:t>
      </w:r>
      <w:r w:rsidRPr="00BA2072">
        <w:rPr>
          <w:rFonts w:ascii="Arial" w:hAnsi="Arial" w:cs="Arial"/>
          <w:color w:val="333333"/>
        </w:rPr>
        <w:t xml:space="preserve"> among the first three procedure codes </w:t>
      </w:r>
      <w:r w:rsidR="002150B9" w:rsidRPr="00BA2072">
        <w:rPr>
          <w:rFonts w:ascii="Arial" w:hAnsi="Arial" w:cs="Arial"/>
          <w:color w:val="333333"/>
        </w:rPr>
        <w:t xml:space="preserve">then </w:t>
      </w:r>
      <w:r w:rsidRPr="00BA2072">
        <w:rPr>
          <w:rFonts w:ascii="Arial" w:hAnsi="Arial" w:cs="Arial"/>
          <w:color w:val="333333"/>
        </w:rPr>
        <w:t xml:space="preserve">the XPU </w:t>
      </w:r>
      <w:r w:rsidR="002150B9" w:rsidRPr="00BA2072">
        <w:rPr>
          <w:rFonts w:ascii="Arial" w:hAnsi="Arial" w:cs="Arial"/>
          <w:color w:val="333333"/>
        </w:rPr>
        <w:t xml:space="preserve">is </w:t>
      </w:r>
      <w:r w:rsidRPr="00BA2072">
        <w:rPr>
          <w:rFonts w:ascii="Arial" w:hAnsi="Arial" w:cs="Arial"/>
          <w:color w:val="333333"/>
        </w:rPr>
        <w:t>MS02014</w:t>
      </w:r>
      <w:r w:rsidR="00C36E07">
        <w:rPr>
          <w:rFonts w:ascii="Arial" w:hAnsi="Arial" w:cs="Arial"/>
          <w:color w:val="333333"/>
        </w:rPr>
        <w:t xml:space="preserve"> </w:t>
      </w:r>
      <w:r w:rsidR="001E1904" w:rsidRPr="00BA2072">
        <w:rPr>
          <w:rFonts w:ascii="Arial" w:hAnsi="Arial" w:cs="Arial"/>
          <w:i/>
          <w:color w:val="333333"/>
        </w:rPr>
        <w:t>Colonoscopy/Gastroscopy</w:t>
      </w:r>
      <w:r w:rsidR="00307549" w:rsidRPr="00BA2072">
        <w:rPr>
          <w:rFonts w:ascii="Arial" w:hAnsi="Arial" w:cs="Arial"/>
          <w:i/>
          <w:color w:val="333333"/>
        </w:rPr>
        <w:t xml:space="preserve"> </w:t>
      </w:r>
      <w:r w:rsidRPr="00BA2072">
        <w:rPr>
          <w:rFonts w:ascii="Arial" w:hAnsi="Arial" w:cs="Arial"/>
          <w:color w:val="333333"/>
        </w:rPr>
        <w:t>for Combined Colonoscopy-Gastroscopy; else</w:t>
      </w:r>
    </w:p>
    <w:p w:rsidR="005A6916" w:rsidRPr="00BA2072" w:rsidRDefault="00B71316" w:rsidP="00CC31C2">
      <w:pPr>
        <w:pStyle w:val="ListParagraph"/>
        <w:numPr>
          <w:ilvl w:val="0"/>
          <w:numId w:val="10"/>
        </w:numPr>
        <w:rPr>
          <w:rFonts w:ascii="Arial" w:hAnsi="Arial" w:cs="Arial"/>
          <w:color w:val="333333"/>
        </w:rPr>
      </w:pPr>
      <w:r w:rsidRPr="00BA2072">
        <w:rPr>
          <w:rFonts w:ascii="Arial" w:hAnsi="Arial" w:cs="Arial"/>
          <w:color w:val="333333"/>
        </w:rPr>
        <w:t xml:space="preserve">If the only </w:t>
      </w:r>
      <w:r w:rsidRPr="00BA2072">
        <w:rPr>
          <w:rFonts w:ascii="Arial" w:hAnsi="Arial" w:cs="Arial"/>
          <w:i/>
          <w:color w:val="333333"/>
        </w:rPr>
        <w:t>A</w:t>
      </w:r>
      <w:r w:rsidR="005A6916" w:rsidRPr="00BA2072">
        <w:rPr>
          <w:rFonts w:ascii="Arial" w:hAnsi="Arial" w:cs="Arial"/>
          <w:i/>
          <w:color w:val="333333"/>
        </w:rPr>
        <w:t>gg_</w:t>
      </w:r>
      <w:r w:rsidRPr="00BA2072">
        <w:rPr>
          <w:rFonts w:ascii="Arial" w:hAnsi="Arial" w:cs="Arial"/>
          <w:i/>
          <w:color w:val="333333"/>
        </w:rPr>
        <w:t>Gastro</w:t>
      </w:r>
      <w:r w:rsidR="002150B9" w:rsidRPr="00BA2072">
        <w:rPr>
          <w:rFonts w:ascii="Arial" w:hAnsi="Arial" w:cs="Arial"/>
          <w:i/>
          <w:color w:val="333333"/>
        </w:rPr>
        <w:t xml:space="preserve"> block </w:t>
      </w:r>
      <w:r w:rsidRPr="00BA2072">
        <w:rPr>
          <w:rFonts w:ascii="Arial" w:hAnsi="Arial" w:cs="Arial"/>
          <w:color w:val="333333"/>
        </w:rPr>
        <w:t>procedure code</w:t>
      </w:r>
      <w:r w:rsidR="005A6916" w:rsidRPr="00BA2072">
        <w:rPr>
          <w:rFonts w:ascii="Arial" w:hAnsi="Arial" w:cs="Arial"/>
          <w:color w:val="333333"/>
        </w:rPr>
        <w:t>(</w:t>
      </w:r>
      <w:r w:rsidRPr="00BA2072">
        <w:rPr>
          <w:rFonts w:ascii="Arial" w:hAnsi="Arial" w:cs="Arial"/>
          <w:color w:val="333333"/>
        </w:rPr>
        <w:t>s</w:t>
      </w:r>
      <w:r w:rsidR="005A6916" w:rsidRPr="00BA2072">
        <w:rPr>
          <w:rFonts w:ascii="Arial" w:hAnsi="Arial" w:cs="Arial"/>
          <w:color w:val="333333"/>
        </w:rPr>
        <w:t>)</w:t>
      </w:r>
      <w:r w:rsidRPr="00BA2072">
        <w:rPr>
          <w:rFonts w:ascii="Arial" w:hAnsi="Arial" w:cs="Arial"/>
          <w:color w:val="333333"/>
        </w:rPr>
        <w:t xml:space="preserve"> in the first three procedure codes </w:t>
      </w:r>
      <w:r w:rsidR="005A6916" w:rsidRPr="00BA2072">
        <w:rPr>
          <w:rFonts w:ascii="Arial" w:hAnsi="Arial" w:cs="Arial"/>
          <w:color w:val="333333"/>
        </w:rPr>
        <w:t>is/</w:t>
      </w:r>
      <w:r w:rsidRPr="00BA2072">
        <w:rPr>
          <w:rFonts w:ascii="Arial" w:hAnsi="Arial" w:cs="Arial"/>
          <w:color w:val="333333"/>
        </w:rPr>
        <w:t xml:space="preserve">are from the </w:t>
      </w:r>
      <w:r w:rsidRPr="00BA2072">
        <w:rPr>
          <w:rFonts w:ascii="Arial" w:hAnsi="Arial" w:cs="Arial"/>
          <w:i/>
          <w:color w:val="333333"/>
        </w:rPr>
        <w:t xml:space="preserve">Colon </w:t>
      </w:r>
      <w:r w:rsidR="001C16C0" w:rsidRPr="00BA2072">
        <w:rPr>
          <w:rFonts w:ascii="Arial" w:hAnsi="Arial" w:cs="Arial"/>
          <w:i/>
          <w:color w:val="333333"/>
        </w:rPr>
        <w:t>block</w:t>
      </w:r>
      <w:r w:rsidR="001C16C0" w:rsidRPr="00BA2072">
        <w:rPr>
          <w:rFonts w:ascii="Arial" w:hAnsi="Arial" w:cs="Arial"/>
          <w:color w:val="333333"/>
        </w:rPr>
        <w:t xml:space="preserve"> then</w:t>
      </w:r>
      <w:r w:rsidR="005A6916" w:rsidRPr="00BA2072">
        <w:rPr>
          <w:rFonts w:ascii="Arial" w:hAnsi="Arial" w:cs="Arial"/>
          <w:color w:val="333333"/>
        </w:rPr>
        <w:t xml:space="preserve"> the XPU is MS02007</w:t>
      </w:r>
      <w:r w:rsidR="00C36E07">
        <w:rPr>
          <w:rFonts w:ascii="Arial" w:hAnsi="Arial" w:cs="Arial"/>
          <w:color w:val="333333"/>
        </w:rPr>
        <w:t xml:space="preserve"> </w:t>
      </w:r>
      <w:r w:rsidR="001E1904" w:rsidRPr="00BA2072">
        <w:rPr>
          <w:rFonts w:ascii="Arial" w:hAnsi="Arial" w:cs="Arial"/>
          <w:i/>
          <w:color w:val="333333"/>
        </w:rPr>
        <w:t>Colonoscopy</w:t>
      </w:r>
      <w:r w:rsidR="005A6916" w:rsidRPr="00BA2072">
        <w:rPr>
          <w:rFonts w:ascii="Arial" w:hAnsi="Arial" w:cs="Arial"/>
          <w:color w:val="333333"/>
        </w:rPr>
        <w:t>; else</w:t>
      </w:r>
    </w:p>
    <w:p w:rsidR="00B71316" w:rsidRPr="00BA2072" w:rsidRDefault="00307549" w:rsidP="00CC31C2">
      <w:pPr>
        <w:pStyle w:val="ListParagraph"/>
        <w:numPr>
          <w:ilvl w:val="0"/>
          <w:numId w:val="10"/>
        </w:numPr>
        <w:rPr>
          <w:rFonts w:ascii="Arial" w:hAnsi="Arial" w:cs="Arial"/>
          <w:color w:val="333333"/>
        </w:rPr>
      </w:pPr>
      <w:r w:rsidRPr="00BA2072">
        <w:rPr>
          <w:rFonts w:ascii="Arial" w:hAnsi="Arial" w:cs="Arial"/>
          <w:color w:val="333333"/>
        </w:rPr>
        <w:t>I</w:t>
      </w:r>
      <w:r w:rsidR="00B71316" w:rsidRPr="00BA2072">
        <w:rPr>
          <w:rFonts w:ascii="Arial" w:hAnsi="Arial" w:cs="Arial"/>
          <w:color w:val="333333"/>
        </w:rPr>
        <w:t xml:space="preserve">f the only </w:t>
      </w:r>
      <w:r w:rsidR="00B71316" w:rsidRPr="00BA2072">
        <w:rPr>
          <w:rFonts w:ascii="Arial" w:hAnsi="Arial" w:cs="Arial"/>
          <w:i/>
          <w:color w:val="333333"/>
        </w:rPr>
        <w:t>Agg</w:t>
      </w:r>
      <w:r w:rsidR="005A6916" w:rsidRPr="00BA2072">
        <w:rPr>
          <w:rFonts w:ascii="Arial" w:hAnsi="Arial" w:cs="Arial"/>
          <w:i/>
          <w:color w:val="333333"/>
        </w:rPr>
        <w:t>_</w:t>
      </w:r>
      <w:r w:rsidR="00B71316" w:rsidRPr="00BA2072">
        <w:rPr>
          <w:rFonts w:ascii="Arial" w:hAnsi="Arial" w:cs="Arial"/>
          <w:i/>
          <w:color w:val="333333"/>
        </w:rPr>
        <w:t>Gastro</w:t>
      </w:r>
      <w:r w:rsidR="002150B9" w:rsidRPr="00BA2072">
        <w:rPr>
          <w:rFonts w:ascii="Arial" w:hAnsi="Arial" w:cs="Arial"/>
          <w:i/>
          <w:color w:val="333333"/>
        </w:rPr>
        <w:t xml:space="preserve"> block </w:t>
      </w:r>
      <w:r w:rsidR="00B71316" w:rsidRPr="00BA2072">
        <w:rPr>
          <w:rFonts w:ascii="Arial" w:hAnsi="Arial" w:cs="Arial"/>
          <w:color w:val="333333"/>
        </w:rPr>
        <w:t>procedure code</w:t>
      </w:r>
      <w:r w:rsidR="005A6916" w:rsidRPr="00BA2072">
        <w:rPr>
          <w:rFonts w:ascii="Arial" w:hAnsi="Arial" w:cs="Arial"/>
          <w:color w:val="333333"/>
        </w:rPr>
        <w:t>(</w:t>
      </w:r>
      <w:r w:rsidR="00B71316" w:rsidRPr="00BA2072">
        <w:rPr>
          <w:rFonts w:ascii="Arial" w:hAnsi="Arial" w:cs="Arial"/>
          <w:color w:val="333333"/>
        </w:rPr>
        <w:t>s</w:t>
      </w:r>
      <w:r w:rsidR="005A6916" w:rsidRPr="00BA2072">
        <w:rPr>
          <w:rFonts w:ascii="Arial" w:hAnsi="Arial" w:cs="Arial"/>
          <w:color w:val="333333"/>
        </w:rPr>
        <w:t>)</w:t>
      </w:r>
      <w:r w:rsidR="00B71316" w:rsidRPr="00BA2072">
        <w:rPr>
          <w:rFonts w:ascii="Arial" w:hAnsi="Arial" w:cs="Arial"/>
          <w:color w:val="333333"/>
        </w:rPr>
        <w:t xml:space="preserve"> in the first three procedure codes </w:t>
      </w:r>
      <w:r w:rsidR="005A6916" w:rsidRPr="00BA2072">
        <w:rPr>
          <w:rFonts w:ascii="Arial" w:hAnsi="Arial" w:cs="Arial"/>
          <w:color w:val="333333"/>
        </w:rPr>
        <w:t>is/</w:t>
      </w:r>
      <w:r w:rsidR="00B71316" w:rsidRPr="00BA2072">
        <w:rPr>
          <w:rFonts w:ascii="Arial" w:hAnsi="Arial" w:cs="Arial"/>
          <w:color w:val="333333"/>
        </w:rPr>
        <w:t xml:space="preserve">are from the </w:t>
      </w:r>
      <w:r w:rsidR="00B71316" w:rsidRPr="00BA2072">
        <w:rPr>
          <w:rFonts w:ascii="Arial" w:hAnsi="Arial" w:cs="Arial"/>
          <w:i/>
          <w:color w:val="333333"/>
        </w:rPr>
        <w:t>Gastro block</w:t>
      </w:r>
      <w:r w:rsidR="00B71316" w:rsidRPr="00BA2072">
        <w:rPr>
          <w:rFonts w:ascii="Arial" w:hAnsi="Arial" w:cs="Arial"/>
          <w:color w:val="333333"/>
        </w:rPr>
        <w:t xml:space="preserve"> the</w:t>
      </w:r>
      <w:r w:rsidR="005A6916" w:rsidRPr="00BA2072">
        <w:rPr>
          <w:rFonts w:ascii="Arial" w:hAnsi="Arial" w:cs="Arial"/>
          <w:color w:val="333333"/>
        </w:rPr>
        <w:t xml:space="preserve">n the </w:t>
      </w:r>
      <w:r w:rsidR="00B71316" w:rsidRPr="00BA2072">
        <w:rPr>
          <w:rFonts w:ascii="Arial" w:hAnsi="Arial" w:cs="Arial"/>
          <w:color w:val="333333"/>
        </w:rPr>
        <w:t>XPU is MS02005</w:t>
      </w:r>
      <w:r w:rsidR="00C36E07">
        <w:rPr>
          <w:rFonts w:ascii="Arial" w:hAnsi="Arial" w:cs="Arial"/>
          <w:color w:val="333333"/>
        </w:rPr>
        <w:t xml:space="preserve"> </w:t>
      </w:r>
      <w:r w:rsidR="001E1904" w:rsidRPr="00BA2072">
        <w:rPr>
          <w:rFonts w:ascii="Arial" w:hAnsi="Arial" w:cs="Arial"/>
          <w:i/>
          <w:color w:val="333333"/>
        </w:rPr>
        <w:t>Gastroscopy</w:t>
      </w:r>
      <w:r w:rsidR="00B71316" w:rsidRPr="00BA2072">
        <w:rPr>
          <w:rFonts w:ascii="Arial" w:hAnsi="Arial" w:cs="Arial"/>
          <w:color w:val="333333"/>
        </w:rPr>
        <w:t>.</w:t>
      </w:r>
    </w:p>
    <w:p w:rsidR="002D1C97" w:rsidRPr="00BA2072" w:rsidRDefault="002D1C97" w:rsidP="00B65A2A">
      <w:pPr>
        <w:outlineLvl w:val="0"/>
        <w:rPr>
          <w:rFonts w:ascii="Arial" w:hAnsi="Arial" w:cs="Arial"/>
        </w:rPr>
      </w:pPr>
    </w:p>
    <w:p w:rsidR="00B65A2A" w:rsidRPr="00BA2072" w:rsidRDefault="00B65A2A" w:rsidP="00990412">
      <w:pPr>
        <w:pStyle w:val="Heading3"/>
      </w:pPr>
      <w:bookmarkStart w:id="732" w:name="_Ref339277649"/>
      <w:bookmarkStart w:id="733" w:name="_Toc431453040"/>
      <w:r w:rsidRPr="00BA2072">
        <w:t>Bronchoscopies (MS02003)</w:t>
      </w:r>
      <w:bookmarkEnd w:id="732"/>
      <w:bookmarkEnd w:id="733"/>
    </w:p>
    <w:p w:rsidR="00307549" w:rsidRPr="00BA2072" w:rsidRDefault="00B65A2A" w:rsidP="00B65A2A">
      <w:pPr>
        <w:rPr>
          <w:rFonts w:ascii="Arial" w:hAnsi="Arial" w:cs="Arial"/>
          <w:color w:val="333333"/>
        </w:rPr>
      </w:pPr>
      <w:r w:rsidRPr="00BA2072">
        <w:rPr>
          <w:rFonts w:ascii="Arial" w:hAnsi="Arial" w:cs="Arial"/>
          <w:color w:val="333333"/>
        </w:rPr>
        <w:t>Some sameday Bronchoscop</w:t>
      </w:r>
      <w:r w:rsidR="003A7BC8">
        <w:rPr>
          <w:rFonts w:ascii="Arial" w:hAnsi="Arial" w:cs="Arial"/>
          <w:color w:val="333333"/>
        </w:rPr>
        <w:t>y</w:t>
      </w:r>
      <w:r w:rsidRPr="00BA2072">
        <w:rPr>
          <w:rFonts w:ascii="Arial" w:hAnsi="Arial" w:cs="Arial"/>
          <w:color w:val="333333"/>
        </w:rPr>
        <w:t xml:space="preserve"> event</w:t>
      </w:r>
      <w:r w:rsidR="00C065F3">
        <w:rPr>
          <w:rFonts w:ascii="Arial" w:hAnsi="Arial" w:cs="Arial"/>
          <w:color w:val="333333"/>
        </w:rPr>
        <w:t xml:space="preserve"> record</w:t>
      </w:r>
      <w:r w:rsidRPr="00BA2072">
        <w:rPr>
          <w:rFonts w:ascii="Arial" w:hAnsi="Arial" w:cs="Arial"/>
          <w:color w:val="333333"/>
        </w:rPr>
        <w:t>s are excluded from casemix purchasing.</w:t>
      </w:r>
      <w:r w:rsidR="00976B14" w:rsidRPr="00BA2072">
        <w:rPr>
          <w:rFonts w:ascii="Arial" w:hAnsi="Arial" w:cs="Arial"/>
          <w:color w:val="333333"/>
        </w:rPr>
        <w:t xml:space="preserve"> </w:t>
      </w:r>
      <w:r w:rsidRPr="00BA2072">
        <w:rPr>
          <w:rFonts w:ascii="Arial" w:hAnsi="Arial" w:cs="Arial"/>
          <w:color w:val="333333"/>
        </w:rPr>
        <w:t xml:space="preserve"> </w:t>
      </w:r>
    </w:p>
    <w:p w:rsidR="00307549" w:rsidRPr="00BA2072" w:rsidRDefault="00307549"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These event</w:t>
      </w:r>
      <w:r w:rsidR="00C065F3">
        <w:rPr>
          <w:rFonts w:ascii="Arial" w:hAnsi="Arial" w:cs="Arial"/>
          <w:color w:val="333333"/>
        </w:rPr>
        <w:t xml:space="preserve"> record</w:t>
      </w:r>
      <w:r w:rsidRPr="00BA2072">
        <w:rPr>
          <w:rFonts w:ascii="Arial" w:hAnsi="Arial" w:cs="Arial"/>
          <w:color w:val="333333"/>
        </w:rPr>
        <w:t>s are tested for by checking:</w:t>
      </w:r>
    </w:p>
    <w:p w:rsidR="00B65A2A" w:rsidRPr="00BA2072" w:rsidRDefault="00B65A2A" w:rsidP="0056713C">
      <w:pPr>
        <w:ind w:firstLine="360"/>
        <w:rPr>
          <w:rFonts w:ascii="Arial" w:hAnsi="Arial" w:cs="Arial"/>
          <w:color w:val="333333"/>
        </w:rPr>
      </w:pPr>
      <w:r w:rsidRPr="00BA2072">
        <w:rPr>
          <w:rFonts w:ascii="Arial" w:hAnsi="Arial" w:cs="Arial"/>
          <w:color w:val="333333"/>
        </w:rPr>
        <w:t xml:space="preserve">That the </w:t>
      </w:r>
      <w:r w:rsidR="002A1221" w:rsidRPr="00BA2072">
        <w:rPr>
          <w:rFonts w:ascii="Arial" w:hAnsi="Arial" w:cs="Arial"/>
          <w:color w:val="333333"/>
        </w:rPr>
        <w:t>a</w:t>
      </w:r>
      <w:r w:rsidRPr="00BA2072">
        <w:rPr>
          <w:rFonts w:ascii="Arial" w:hAnsi="Arial" w:cs="Arial"/>
          <w:color w:val="333333"/>
        </w:rPr>
        <w:t xml:space="preserve">dmission and </w:t>
      </w:r>
      <w:r w:rsidR="002A1221" w:rsidRPr="00BA2072">
        <w:rPr>
          <w:rFonts w:ascii="Arial" w:hAnsi="Arial" w:cs="Arial"/>
          <w:color w:val="333333"/>
        </w:rPr>
        <w:t>d</w:t>
      </w:r>
      <w:r w:rsidRPr="00BA2072">
        <w:rPr>
          <w:rFonts w:ascii="Arial" w:hAnsi="Arial" w:cs="Arial"/>
          <w:color w:val="333333"/>
        </w:rPr>
        <w:t>ischarge dates are the same</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6713C">
      <w:pPr>
        <w:ind w:firstLine="360"/>
        <w:rPr>
          <w:rFonts w:ascii="Arial" w:hAnsi="Arial" w:cs="Arial"/>
          <w:color w:val="333333"/>
        </w:rPr>
      </w:pPr>
      <w:r w:rsidRPr="00BA2072">
        <w:rPr>
          <w:rFonts w:ascii="Arial" w:hAnsi="Arial" w:cs="Arial"/>
          <w:color w:val="333333"/>
        </w:rPr>
        <w:t>That the event is non-acute (i.e. Admission Type not “AC”)</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6713C">
      <w:pPr>
        <w:ind w:firstLine="360"/>
        <w:outlineLvl w:val="0"/>
        <w:rPr>
          <w:rFonts w:ascii="Arial" w:hAnsi="Arial" w:cs="Arial"/>
          <w:color w:val="333333"/>
        </w:rPr>
      </w:pPr>
      <w:r w:rsidRPr="00BA2072">
        <w:rPr>
          <w:rFonts w:ascii="Arial" w:hAnsi="Arial" w:cs="Arial"/>
          <w:color w:val="333333"/>
        </w:rPr>
        <w:t>The patient’s age is greater than 15 years old</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2F41CB">
      <w:pPr>
        <w:ind w:left="360"/>
        <w:rPr>
          <w:rFonts w:ascii="Arial" w:hAnsi="Arial" w:cs="Arial"/>
          <w:color w:val="333333"/>
        </w:rPr>
      </w:pPr>
      <w:r w:rsidRPr="00BA2072">
        <w:rPr>
          <w:rFonts w:ascii="Arial" w:hAnsi="Arial" w:cs="Arial"/>
          <w:color w:val="333333"/>
        </w:rPr>
        <w:t xml:space="preserve">That the </w:t>
      </w:r>
      <w:r w:rsidR="00353218" w:rsidRPr="00BA2072">
        <w:rPr>
          <w:rFonts w:ascii="Arial" w:hAnsi="Arial" w:cs="Arial"/>
          <w:color w:val="333333"/>
        </w:rPr>
        <w:t xml:space="preserve">first </w:t>
      </w:r>
      <w:r w:rsidRPr="00BA2072">
        <w:rPr>
          <w:rFonts w:ascii="Arial" w:hAnsi="Arial" w:cs="Arial"/>
          <w:color w:val="333333"/>
        </w:rPr>
        <w:t>procedure code is in the range: (4176403, 4184900, 4185500</w:t>
      </w:r>
      <w:r w:rsidR="002F41CB">
        <w:rPr>
          <w:rFonts w:ascii="Arial" w:hAnsi="Arial" w:cs="Arial"/>
          <w:color w:val="333333"/>
        </w:rPr>
        <w:t xml:space="preserve"> </w:t>
      </w:r>
      <w:r w:rsidRPr="00BA2072">
        <w:rPr>
          <w:rFonts w:ascii="Arial" w:hAnsi="Arial" w:cs="Arial"/>
          <w:color w:val="333333"/>
        </w:rPr>
        <w:t>[520], 4176404 [532], 4188900, 4188901, 4189800 [543], 4</w:t>
      </w:r>
      <w:r w:rsidR="00CD2298" w:rsidRPr="00BA2072">
        <w:rPr>
          <w:rFonts w:ascii="Arial" w:hAnsi="Arial" w:cs="Arial"/>
          <w:color w:val="333333"/>
        </w:rPr>
        <w:t>189200, 4189500, 4189801</w:t>
      </w:r>
      <w:r w:rsidR="00C72471">
        <w:rPr>
          <w:rFonts w:ascii="Arial" w:hAnsi="Arial" w:cs="Arial"/>
          <w:color w:val="333333"/>
        </w:rPr>
        <w:t xml:space="preserve"> </w:t>
      </w:r>
      <w:r w:rsidR="00CD2298" w:rsidRPr="00BA2072">
        <w:rPr>
          <w:rFonts w:ascii="Arial" w:hAnsi="Arial" w:cs="Arial"/>
          <w:color w:val="333333"/>
        </w:rPr>
        <w:t>[544])</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6713C">
      <w:pPr>
        <w:ind w:firstLine="360"/>
        <w:outlineLvl w:val="0"/>
        <w:rPr>
          <w:rFonts w:ascii="Arial" w:hAnsi="Arial" w:cs="Arial"/>
          <w:color w:val="333333"/>
        </w:rPr>
      </w:pPr>
      <w:r w:rsidRPr="00BA2072">
        <w:rPr>
          <w:rFonts w:ascii="Arial" w:hAnsi="Arial" w:cs="Arial"/>
          <w:color w:val="333333"/>
        </w:rPr>
        <w:t>That the second procedure code is in the range:</w:t>
      </w:r>
    </w:p>
    <w:p w:rsidR="00B65A2A" w:rsidRPr="00BA2072" w:rsidRDefault="0056713C" w:rsidP="002F41CB">
      <w:pPr>
        <w:ind w:left="360"/>
        <w:rPr>
          <w:rFonts w:ascii="Arial" w:hAnsi="Arial" w:cs="Arial"/>
          <w:color w:val="333333"/>
        </w:rPr>
      </w:pPr>
      <w:r w:rsidRPr="00BA2072">
        <w:rPr>
          <w:rFonts w:ascii="Arial" w:hAnsi="Arial" w:cs="Arial"/>
          <w:color w:val="333333"/>
        </w:rPr>
        <w:t>(</w:t>
      </w:r>
      <w:r w:rsidR="00B65A2A" w:rsidRPr="00BA2072">
        <w:rPr>
          <w:rFonts w:ascii="Arial" w:hAnsi="Arial" w:cs="Arial"/>
          <w:color w:val="333333"/>
        </w:rPr>
        <w:t>4176403, 4184900, 4185500 [520], 4176404 [532], 4188900, 4188901, 4189800</w:t>
      </w:r>
      <w:r w:rsidR="00C72471">
        <w:rPr>
          <w:rFonts w:ascii="Arial" w:hAnsi="Arial" w:cs="Arial"/>
          <w:color w:val="333333"/>
        </w:rPr>
        <w:t xml:space="preserve"> </w:t>
      </w:r>
      <w:r w:rsidR="00B65A2A" w:rsidRPr="00BA2072">
        <w:rPr>
          <w:rFonts w:ascii="Arial" w:hAnsi="Arial" w:cs="Arial"/>
          <w:color w:val="333333"/>
        </w:rPr>
        <w:t xml:space="preserve">[543], 4189200, 4189500, 4189801 [544], block </w:t>
      </w:r>
      <w:r w:rsidR="00575CFE" w:rsidRPr="00BA2072">
        <w:rPr>
          <w:rFonts w:ascii="Arial" w:hAnsi="Arial" w:cs="Arial"/>
          <w:color w:val="333333"/>
        </w:rPr>
        <w:t>[</w:t>
      </w:r>
      <w:r w:rsidR="00B65A2A" w:rsidRPr="00BA2072">
        <w:rPr>
          <w:rFonts w:ascii="Arial" w:hAnsi="Arial" w:cs="Arial"/>
          <w:color w:val="333333"/>
        </w:rPr>
        <w:t>1910</w:t>
      </w:r>
      <w:r w:rsidR="00575CFE" w:rsidRPr="00BA2072">
        <w:rPr>
          <w:rFonts w:ascii="Arial" w:hAnsi="Arial" w:cs="Arial"/>
          <w:color w:val="333333"/>
        </w:rPr>
        <w:t>]</w:t>
      </w:r>
      <w:r w:rsidR="00B65A2A" w:rsidRPr="00BA2072">
        <w:rPr>
          <w:rFonts w:ascii="Arial" w:hAnsi="Arial" w:cs="Arial"/>
          <w:color w:val="333333"/>
        </w:rPr>
        <w:t xml:space="preserve"> codes, blank)</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Default="00B65A2A" w:rsidP="0056713C">
      <w:pPr>
        <w:ind w:firstLine="360"/>
        <w:outlineLvl w:val="0"/>
        <w:rPr>
          <w:rFonts w:ascii="Arial" w:hAnsi="Arial" w:cs="Arial"/>
          <w:color w:val="333333"/>
        </w:rPr>
      </w:pPr>
      <w:r w:rsidRPr="00BA2072">
        <w:rPr>
          <w:rFonts w:ascii="Arial" w:hAnsi="Arial" w:cs="Arial"/>
          <w:color w:val="333333"/>
        </w:rPr>
        <w:t xml:space="preserve">That the third procedure code is in the range: (block </w:t>
      </w:r>
      <w:r w:rsidR="00575CFE" w:rsidRPr="00BA2072">
        <w:rPr>
          <w:rFonts w:ascii="Arial" w:hAnsi="Arial" w:cs="Arial"/>
          <w:color w:val="333333"/>
        </w:rPr>
        <w:t>[</w:t>
      </w:r>
      <w:r w:rsidRPr="00BA2072">
        <w:rPr>
          <w:rFonts w:ascii="Arial" w:hAnsi="Arial" w:cs="Arial"/>
          <w:color w:val="333333"/>
        </w:rPr>
        <w:t>1910</w:t>
      </w:r>
      <w:r w:rsidR="00575CFE" w:rsidRPr="00BA2072">
        <w:rPr>
          <w:rFonts w:ascii="Arial" w:hAnsi="Arial" w:cs="Arial"/>
          <w:color w:val="333333"/>
        </w:rPr>
        <w:t>]</w:t>
      </w:r>
      <w:r w:rsidRPr="00BA2072">
        <w:rPr>
          <w:rFonts w:ascii="Arial" w:hAnsi="Arial" w:cs="Arial"/>
          <w:color w:val="333333"/>
        </w:rPr>
        <w:t xml:space="preserve"> codes, blank).</w:t>
      </w:r>
    </w:p>
    <w:p w:rsidR="005342F3" w:rsidRPr="00BA2072" w:rsidRDefault="005342F3" w:rsidP="0056713C">
      <w:pPr>
        <w:ind w:firstLine="360"/>
        <w:outlineLvl w:val="0"/>
        <w:rPr>
          <w:rFonts w:ascii="Arial" w:hAnsi="Arial" w:cs="Arial"/>
          <w:color w:val="333333"/>
        </w:rPr>
      </w:pPr>
    </w:p>
    <w:p w:rsidR="00B65A2A" w:rsidRPr="00BA2072" w:rsidRDefault="00F83246" w:rsidP="00990412">
      <w:pPr>
        <w:pStyle w:val="Heading3"/>
      </w:pPr>
      <w:bookmarkStart w:id="734" w:name="_Ref339277536"/>
      <w:bookmarkStart w:id="735" w:name="_Ref339277561"/>
      <w:bookmarkStart w:id="736" w:name="_Ref339277591"/>
      <w:bookmarkStart w:id="737" w:name="_Ref339277636"/>
      <w:bookmarkStart w:id="738" w:name="_Toc431453041"/>
      <w:r w:rsidRPr="00BA2072">
        <w:t>Same</w:t>
      </w:r>
      <w:r w:rsidR="00976B14" w:rsidRPr="00BA2072">
        <w:t xml:space="preserve"> D</w:t>
      </w:r>
      <w:r w:rsidRPr="00BA2072">
        <w:t>ay</w:t>
      </w:r>
      <w:r w:rsidR="00976B14" w:rsidRPr="00BA2072">
        <w:t xml:space="preserve"> </w:t>
      </w:r>
      <w:r w:rsidR="00B65A2A" w:rsidRPr="00BA2072">
        <w:t>Blood Transfusions (MS02001</w:t>
      </w:r>
      <w:r w:rsidR="007476B2" w:rsidRPr="00BA2072">
        <w:t>,</w:t>
      </w:r>
      <w:r w:rsidR="006B34A0" w:rsidRPr="00BA2072">
        <w:t xml:space="preserve"> M50009</w:t>
      </w:r>
      <w:r w:rsidR="00B65A2A" w:rsidRPr="00BA2072">
        <w:t>)</w:t>
      </w:r>
      <w:bookmarkEnd w:id="734"/>
      <w:bookmarkEnd w:id="735"/>
      <w:bookmarkEnd w:id="736"/>
      <w:bookmarkEnd w:id="737"/>
      <w:bookmarkEnd w:id="738"/>
    </w:p>
    <w:p w:rsidR="0056713C" w:rsidRPr="00BA2072" w:rsidRDefault="00B65A2A" w:rsidP="00B65A2A">
      <w:pPr>
        <w:rPr>
          <w:rFonts w:ascii="Arial" w:hAnsi="Arial" w:cs="Arial"/>
          <w:color w:val="333333"/>
        </w:rPr>
      </w:pPr>
      <w:r w:rsidRPr="00BA2072">
        <w:rPr>
          <w:rFonts w:ascii="Arial" w:hAnsi="Arial" w:cs="Arial"/>
          <w:color w:val="333333"/>
        </w:rPr>
        <w:t>Some sameday Blood Transfusion event</w:t>
      </w:r>
      <w:r w:rsidR="00C065F3">
        <w:rPr>
          <w:rFonts w:ascii="Arial" w:hAnsi="Arial" w:cs="Arial"/>
          <w:color w:val="333333"/>
        </w:rPr>
        <w:t xml:space="preserve"> records</w:t>
      </w:r>
      <w:r w:rsidRPr="00BA2072">
        <w:rPr>
          <w:rFonts w:ascii="Arial" w:hAnsi="Arial" w:cs="Arial"/>
          <w:color w:val="333333"/>
        </w:rPr>
        <w:t xml:space="preserve"> are exc</w:t>
      </w:r>
      <w:r w:rsidR="00976B14" w:rsidRPr="00BA2072">
        <w:rPr>
          <w:rFonts w:ascii="Arial" w:hAnsi="Arial" w:cs="Arial"/>
          <w:color w:val="333333"/>
        </w:rPr>
        <w:t xml:space="preserve">luded from casemix purchasing. </w:t>
      </w:r>
    </w:p>
    <w:p w:rsidR="00B61C95" w:rsidRPr="00BA2072" w:rsidRDefault="00B61C95"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These event</w:t>
      </w:r>
      <w:r w:rsidR="00C065F3">
        <w:rPr>
          <w:rFonts w:ascii="Arial" w:hAnsi="Arial" w:cs="Arial"/>
          <w:color w:val="333333"/>
        </w:rPr>
        <w:t xml:space="preserve"> record</w:t>
      </w:r>
      <w:r w:rsidRPr="00BA2072">
        <w:rPr>
          <w:rFonts w:ascii="Arial" w:hAnsi="Arial" w:cs="Arial"/>
          <w:color w:val="333333"/>
        </w:rPr>
        <w:t>s are tested for by checking:</w:t>
      </w:r>
    </w:p>
    <w:p w:rsidR="00B65A2A" w:rsidRPr="00BA2072" w:rsidRDefault="00B65A2A" w:rsidP="0056713C">
      <w:pPr>
        <w:ind w:firstLine="360"/>
        <w:rPr>
          <w:rFonts w:ascii="Arial" w:hAnsi="Arial" w:cs="Arial"/>
          <w:color w:val="333333"/>
        </w:rPr>
      </w:pPr>
      <w:r w:rsidRPr="00BA2072">
        <w:rPr>
          <w:rFonts w:ascii="Arial" w:hAnsi="Arial" w:cs="Arial"/>
          <w:color w:val="333333"/>
        </w:rPr>
        <w:t xml:space="preserve">That the </w:t>
      </w:r>
      <w:r w:rsidR="002A1221" w:rsidRPr="00BA2072">
        <w:rPr>
          <w:rFonts w:ascii="Arial" w:hAnsi="Arial" w:cs="Arial"/>
          <w:color w:val="333333"/>
        </w:rPr>
        <w:t>a</w:t>
      </w:r>
      <w:r w:rsidRPr="00BA2072">
        <w:rPr>
          <w:rFonts w:ascii="Arial" w:hAnsi="Arial" w:cs="Arial"/>
          <w:color w:val="333333"/>
        </w:rPr>
        <w:t xml:space="preserve">dmission and </w:t>
      </w:r>
      <w:r w:rsidR="002A1221" w:rsidRPr="00BA2072">
        <w:rPr>
          <w:rFonts w:ascii="Arial" w:hAnsi="Arial" w:cs="Arial"/>
          <w:color w:val="333333"/>
        </w:rPr>
        <w:t>d</w:t>
      </w:r>
      <w:r w:rsidRPr="00BA2072">
        <w:rPr>
          <w:rFonts w:ascii="Arial" w:hAnsi="Arial" w:cs="Arial"/>
          <w:color w:val="333333"/>
        </w:rPr>
        <w:t>ischarge dates are the same</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bookmarkStart w:id="739" w:name="OLE_LINK1"/>
      <w:r w:rsidRPr="00BA2072">
        <w:rPr>
          <w:rFonts w:ascii="Arial" w:hAnsi="Arial" w:cs="Arial"/>
          <w:color w:val="333333"/>
        </w:rPr>
        <w:t>AND</w:t>
      </w:r>
    </w:p>
    <w:bookmarkEnd w:id="739"/>
    <w:p w:rsidR="00B65A2A" w:rsidRPr="00BA2072" w:rsidRDefault="00B65A2A" w:rsidP="0056713C">
      <w:pPr>
        <w:ind w:firstLine="360"/>
        <w:rPr>
          <w:rFonts w:ascii="Arial" w:hAnsi="Arial" w:cs="Arial"/>
          <w:color w:val="333333"/>
        </w:rPr>
      </w:pPr>
      <w:r w:rsidRPr="00BA2072">
        <w:rPr>
          <w:rFonts w:ascii="Arial" w:hAnsi="Arial" w:cs="Arial"/>
          <w:color w:val="333333"/>
        </w:rPr>
        <w:t>That the event is non-acute (i.e. Admission Type not “AC”)</w:t>
      </w:r>
    </w:p>
    <w:p w:rsidR="00933FF0" w:rsidRPr="00BA2072" w:rsidRDefault="00933FF0" w:rsidP="00933FF0">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34642B" w:rsidP="00405D3C">
      <w:pPr>
        <w:ind w:left="360"/>
        <w:rPr>
          <w:rFonts w:ascii="Arial" w:hAnsi="Arial" w:cs="Arial"/>
          <w:color w:val="333333"/>
        </w:rPr>
      </w:pPr>
      <w:r w:rsidRPr="00BA2072">
        <w:rPr>
          <w:rFonts w:ascii="Arial" w:hAnsi="Arial" w:cs="Arial"/>
          <w:color w:val="333333"/>
        </w:rPr>
        <w:t>T</w:t>
      </w:r>
      <w:r w:rsidR="00B65A2A" w:rsidRPr="00BA2072">
        <w:rPr>
          <w:rFonts w:ascii="Arial" w:hAnsi="Arial" w:cs="Arial"/>
          <w:color w:val="333333"/>
        </w:rPr>
        <w:t xml:space="preserve">he first procedure code is in the </w:t>
      </w:r>
      <w:r w:rsidR="001C16C0" w:rsidRPr="00BA2072">
        <w:rPr>
          <w:rFonts w:ascii="Arial" w:hAnsi="Arial" w:cs="Arial"/>
          <w:color w:val="333333"/>
        </w:rPr>
        <w:t>range:</w:t>
      </w:r>
      <w:r w:rsidR="00307549" w:rsidRPr="00BA2072">
        <w:rPr>
          <w:rFonts w:ascii="Arial" w:hAnsi="Arial" w:cs="Arial"/>
          <w:color w:val="333333"/>
        </w:rPr>
        <w:t xml:space="preserve"> </w:t>
      </w:r>
      <w:r w:rsidR="00B65A2A" w:rsidRPr="00BA2072">
        <w:rPr>
          <w:rFonts w:ascii="Arial" w:hAnsi="Arial" w:cs="Arial"/>
          <w:color w:val="333333"/>
        </w:rPr>
        <w:t>(1370601, 1370602, 1370603, 9206000</w:t>
      </w:r>
      <w:r w:rsidR="00307549" w:rsidRPr="00BA2072">
        <w:rPr>
          <w:rFonts w:ascii="Arial" w:hAnsi="Arial" w:cs="Arial"/>
          <w:color w:val="333333"/>
        </w:rPr>
        <w:t xml:space="preserve"> </w:t>
      </w:r>
      <w:r w:rsidR="00B65A2A" w:rsidRPr="00BA2072">
        <w:rPr>
          <w:rFonts w:ascii="Arial" w:hAnsi="Arial" w:cs="Arial"/>
          <w:color w:val="333333"/>
        </w:rPr>
        <w:t>[1893])</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34642B" w:rsidP="00405D3C">
      <w:pPr>
        <w:ind w:left="360"/>
        <w:rPr>
          <w:rFonts w:ascii="Arial" w:hAnsi="Arial" w:cs="Arial"/>
          <w:color w:val="333333"/>
        </w:rPr>
      </w:pPr>
      <w:r w:rsidRPr="00BA2072">
        <w:rPr>
          <w:rFonts w:ascii="Arial" w:hAnsi="Arial" w:cs="Arial"/>
          <w:color w:val="333333"/>
        </w:rPr>
        <w:t>T</w:t>
      </w:r>
      <w:r w:rsidR="00B65A2A" w:rsidRPr="00BA2072">
        <w:rPr>
          <w:rFonts w:ascii="Arial" w:hAnsi="Arial" w:cs="Arial"/>
          <w:color w:val="333333"/>
        </w:rPr>
        <w:t xml:space="preserve">he second procedure </w:t>
      </w:r>
      <w:r w:rsidR="0029129C">
        <w:rPr>
          <w:rFonts w:ascii="Arial" w:hAnsi="Arial" w:cs="Arial"/>
          <w:color w:val="333333"/>
        </w:rPr>
        <w:t xml:space="preserve">code </w:t>
      </w:r>
      <w:r w:rsidR="00B65A2A" w:rsidRPr="00BA2072">
        <w:rPr>
          <w:rFonts w:ascii="Arial" w:hAnsi="Arial" w:cs="Arial"/>
          <w:color w:val="333333"/>
        </w:rPr>
        <w:t xml:space="preserve">is in the range: (1370601, 1370602, </w:t>
      </w:r>
      <w:r w:rsidR="00CD2298" w:rsidRPr="00BA2072">
        <w:rPr>
          <w:rFonts w:ascii="Arial" w:hAnsi="Arial" w:cs="Arial"/>
          <w:color w:val="333333"/>
        </w:rPr>
        <w:t>1370603, 9206000 [1893], blank)</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374187" w:rsidP="0056713C">
      <w:pPr>
        <w:ind w:firstLine="360"/>
        <w:rPr>
          <w:rFonts w:ascii="Arial" w:hAnsi="Arial" w:cs="Arial"/>
          <w:color w:val="333333"/>
        </w:rPr>
      </w:pPr>
      <w:r w:rsidRPr="00BA2072">
        <w:rPr>
          <w:rFonts w:ascii="Arial" w:hAnsi="Arial" w:cs="Arial"/>
          <w:color w:val="333333"/>
        </w:rPr>
        <w:t xml:space="preserve">The </w:t>
      </w:r>
      <w:r w:rsidR="00B65A2A" w:rsidRPr="00BA2072">
        <w:rPr>
          <w:rFonts w:ascii="Arial" w:hAnsi="Arial" w:cs="Arial"/>
          <w:color w:val="333333"/>
        </w:rPr>
        <w:t>third procedure is blank.</w:t>
      </w:r>
    </w:p>
    <w:p w:rsidR="00C72471" w:rsidRPr="00BA2072" w:rsidRDefault="00C72471" w:rsidP="00EE6299">
      <w:pPr>
        <w:rPr>
          <w:rFonts w:ascii="Arial" w:hAnsi="Arial" w:cs="Arial"/>
          <w:color w:val="333333"/>
        </w:rPr>
      </w:pPr>
    </w:p>
    <w:p w:rsidR="006B34A0" w:rsidRPr="00BA2072" w:rsidRDefault="00230621" w:rsidP="006B34A0">
      <w:pPr>
        <w:ind w:left="360"/>
        <w:rPr>
          <w:rFonts w:ascii="Arial" w:hAnsi="Arial" w:cs="Arial"/>
          <w:i/>
          <w:color w:val="333333"/>
        </w:rPr>
      </w:pPr>
      <w:r w:rsidRPr="00BA2072">
        <w:rPr>
          <w:rFonts w:ascii="Arial" w:hAnsi="Arial" w:cs="Arial"/>
          <w:color w:val="333333"/>
        </w:rPr>
        <w:t>I</w:t>
      </w:r>
      <w:r w:rsidR="006B34A0" w:rsidRPr="00BA2072">
        <w:rPr>
          <w:rFonts w:ascii="Arial" w:hAnsi="Arial" w:cs="Arial"/>
          <w:color w:val="333333"/>
        </w:rPr>
        <w:t xml:space="preserve">f </w:t>
      </w:r>
      <w:r w:rsidRPr="00BA2072">
        <w:rPr>
          <w:rFonts w:ascii="Arial" w:hAnsi="Arial" w:cs="Arial"/>
          <w:color w:val="333333"/>
        </w:rPr>
        <w:t>H</w:t>
      </w:r>
      <w:r w:rsidR="00B4077D" w:rsidRPr="00BA2072">
        <w:rPr>
          <w:rFonts w:ascii="Arial" w:hAnsi="Arial" w:cs="Arial"/>
          <w:color w:val="333333"/>
        </w:rPr>
        <w:t>SC</w:t>
      </w:r>
      <w:r w:rsidR="00C36E07">
        <w:rPr>
          <w:rFonts w:ascii="Arial" w:hAnsi="Arial" w:cs="Arial"/>
          <w:color w:val="333333"/>
        </w:rPr>
        <w:t xml:space="preserve"> </w:t>
      </w:r>
      <w:r w:rsidR="006B34A0" w:rsidRPr="00BA2072">
        <w:rPr>
          <w:rFonts w:ascii="Arial" w:hAnsi="Arial" w:cs="Arial"/>
          <w:color w:val="333333"/>
        </w:rPr>
        <w:t>=</w:t>
      </w:r>
      <w:r w:rsidR="00C36E07">
        <w:rPr>
          <w:rFonts w:ascii="Arial" w:hAnsi="Arial" w:cs="Arial"/>
          <w:color w:val="333333"/>
        </w:rPr>
        <w:t xml:space="preserve"> </w:t>
      </w:r>
      <w:r w:rsidR="006B34A0" w:rsidRPr="00BA2072">
        <w:rPr>
          <w:rFonts w:ascii="Arial" w:hAnsi="Arial" w:cs="Arial"/>
          <w:color w:val="333333"/>
        </w:rPr>
        <w:t>M50 then PU = M50009</w:t>
      </w:r>
      <w:r w:rsidR="00C36E07">
        <w:rPr>
          <w:rFonts w:ascii="Arial" w:hAnsi="Arial" w:cs="Arial"/>
          <w:color w:val="333333"/>
        </w:rPr>
        <w:t xml:space="preserve"> </w:t>
      </w:r>
      <w:r w:rsidR="00B4077D" w:rsidRPr="00BA2072">
        <w:rPr>
          <w:rFonts w:ascii="Arial" w:hAnsi="Arial" w:cs="Arial"/>
          <w:i/>
          <w:color w:val="333333"/>
        </w:rPr>
        <w:t>Oncology</w:t>
      </w:r>
    </w:p>
    <w:p w:rsidR="006B34A0" w:rsidRPr="00BA2072" w:rsidRDefault="007476B2" w:rsidP="006B34A0">
      <w:pPr>
        <w:ind w:left="360"/>
        <w:rPr>
          <w:rFonts w:ascii="Arial" w:hAnsi="Arial" w:cs="Arial"/>
          <w:i/>
          <w:color w:val="333333"/>
        </w:rPr>
      </w:pPr>
      <w:r w:rsidRPr="00BA2072">
        <w:rPr>
          <w:rFonts w:ascii="Arial" w:hAnsi="Arial" w:cs="Arial"/>
          <w:color w:val="333333"/>
        </w:rPr>
        <w:t>Else for a</w:t>
      </w:r>
      <w:r w:rsidR="00230621" w:rsidRPr="00BA2072">
        <w:rPr>
          <w:rFonts w:ascii="Arial" w:hAnsi="Arial" w:cs="Arial"/>
          <w:color w:val="333333"/>
        </w:rPr>
        <w:t>ny other H</w:t>
      </w:r>
      <w:r w:rsidR="00B4077D" w:rsidRPr="00BA2072">
        <w:rPr>
          <w:rFonts w:ascii="Arial" w:hAnsi="Arial" w:cs="Arial"/>
          <w:color w:val="333333"/>
        </w:rPr>
        <w:t>SC</w:t>
      </w:r>
      <w:r w:rsidR="00C36E07">
        <w:rPr>
          <w:rFonts w:ascii="Arial" w:hAnsi="Arial" w:cs="Arial"/>
          <w:color w:val="333333"/>
        </w:rPr>
        <w:t xml:space="preserve"> </w:t>
      </w:r>
      <w:r w:rsidR="006B34A0" w:rsidRPr="00BA2072">
        <w:rPr>
          <w:rFonts w:ascii="Arial" w:hAnsi="Arial" w:cs="Arial"/>
          <w:color w:val="333333"/>
        </w:rPr>
        <w:t>then PU = MS02001</w:t>
      </w:r>
      <w:r w:rsidR="00C36E07">
        <w:rPr>
          <w:rFonts w:ascii="Arial" w:hAnsi="Arial" w:cs="Arial"/>
          <w:color w:val="333333"/>
        </w:rPr>
        <w:t xml:space="preserve"> </w:t>
      </w:r>
      <w:r w:rsidR="00B4077D" w:rsidRPr="00BA2072">
        <w:rPr>
          <w:rFonts w:ascii="Arial" w:hAnsi="Arial" w:cs="Arial"/>
          <w:i/>
          <w:color w:val="333333"/>
        </w:rPr>
        <w:t>Blood Transfusions – Any Health Specialty</w:t>
      </w:r>
    </w:p>
    <w:p w:rsidR="00B426C3" w:rsidRPr="00BA2072" w:rsidRDefault="00B426C3" w:rsidP="00EA663D">
      <w:pPr>
        <w:pStyle w:val="NormalArial"/>
        <w:rPr>
          <w:rFonts w:cs="Arial"/>
          <w:color w:val="333333"/>
        </w:rPr>
      </w:pPr>
    </w:p>
    <w:p w:rsidR="00B65A2A" w:rsidRPr="00BA2072" w:rsidRDefault="00B65A2A" w:rsidP="00990412">
      <w:pPr>
        <w:pStyle w:val="Heading3"/>
      </w:pPr>
      <w:bookmarkStart w:id="740" w:name="_Ref183317923"/>
      <w:bookmarkStart w:id="741" w:name="_Ref183317953"/>
      <w:bookmarkStart w:id="742" w:name="_Ref183318112"/>
      <w:bookmarkStart w:id="743" w:name="_Ref261004381"/>
      <w:bookmarkStart w:id="744" w:name="_Ref261004474"/>
      <w:bookmarkStart w:id="745" w:name="_Toc431453042"/>
      <w:r w:rsidRPr="00BA2072">
        <w:t>Designated Hospital for Casemix Revenue</w:t>
      </w:r>
      <w:bookmarkEnd w:id="740"/>
      <w:bookmarkEnd w:id="741"/>
      <w:bookmarkEnd w:id="742"/>
      <w:r w:rsidRPr="00BA2072">
        <w:rPr>
          <w:rStyle w:val="FootnoteReference"/>
          <w:rFonts w:cs="Arial"/>
        </w:rPr>
        <w:footnoteReference w:id="8"/>
      </w:r>
      <w:bookmarkEnd w:id="743"/>
      <w:bookmarkEnd w:id="744"/>
      <w:bookmarkEnd w:id="745"/>
    </w:p>
    <w:p w:rsidR="009874DC" w:rsidRDefault="00B65A2A" w:rsidP="00B65A2A">
      <w:pPr>
        <w:pStyle w:val="BodyText2"/>
        <w:rPr>
          <w:rFonts w:ascii="Arial" w:hAnsi="Arial" w:cs="Arial"/>
          <w:color w:val="333333"/>
        </w:rPr>
      </w:pPr>
      <w:r w:rsidRPr="00BA2072">
        <w:rPr>
          <w:rFonts w:ascii="Arial" w:hAnsi="Arial" w:cs="Arial"/>
          <w:color w:val="333333"/>
        </w:rPr>
        <w:t>A range of facilities, listed here, has been identified as valid to provide services at the level required for casemix-funded event</w:t>
      </w:r>
      <w:r w:rsidR="00ED0B1F">
        <w:rPr>
          <w:rFonts w:ascii="Arial" w:hAnsi="Arial" w:cs="Arial"/>
          <w:color w:val="333333"/>
        </w:rPr>
        <w:t xml:space="preserve"> record</w:t>
      </w:r>
      <w:r w:rsidRPr="00BA2072">
        <w:rPr>
          <w:rFonts w:ascii="Arial" w:hAnsi="Arial" w:cs="Arial"/>
          <w:color w:val="333333"/>
        </w:rPr>
        <w:t xml:space="preserve">s.  All other facilities historically designated as ‘rural’ or ‘private’, are excluded.  </w:t>
      </w:r>
    </w:p>
    <w:p w:rsidR="009874DC" w:rsidRDefault="009874DC" w:rsidP="00B65A2A">
      <w:pPr>
        <w:pStyle w:val="BodyText2"/>
        <w:rPr>
          <w:rFonts w:ascii="Arial" w:hAnsi="Arial" w:cs="Arial"/>
          <w:color w:val="333333"/>
        </w:rPr>
      </w:pPr>
    </w:p>
    <w:p w:rsidR="009874DC" w:rsidRDefault="00B65A2A" w:rsidP="00B65A2A">
      <w:pPr>
        <w:pStyle w:val="BodyText2"/>
        <w:rPr>
          <w:rFonts w:ascii="Arial" w:hAnsi="Arial" w:cs="Arial"/>
          <w:color w:val="333333"/>
        </w:rPr>
      </w:pPr>
      <w:r w:rsidRPr="00BA2072">
        <w:rPr>
          <w:rFonts w:ascii="Arial" w:hAnsi="Arial" w:cs="Arial"/>
          <w:color w:val="333333"/>
        </w:rPr>
        <w:t xml:space="preserve">Note that with DHB sub-contracting the list of included facilities may require updating periodically.  </w:t>
      </w:r>
    </w:p>
    <w:p w:rsidR="009874DC" w:rsidRDefault="009874DC" w:rsidP="00B65A2A">
      <w:pPr>
        <w:pStyle w:val="BodyText2"/>
        <w:rPr>
          <w:rFonts w:ascii="Arial" w:hAnsi="Arial" w:cs="Arial"/>
          <w:color w:val="333333"/>
        </w:rPr>
      </w:pPr>
    </w:p>
    <w:p w:rsidR="00AE1B2E" w:rsidRDefault="00B65A2A" w:rsidP="00B65A2A">
      <w:pPr>
        <w:pStyle w:val="BodyText2"/>
        <w:rPr>
          <w:rFonts w:ascii="Arial" w:hAnsi="Arial" w:cs="Arial"/>
          <w:color w:val="333333"/>
        </w:rPr>
      </w:pPr>
      <w:r w:rsidRPr="00BA2072">
        <w:rPr>
          <w:rFonts w:ascii="Arial" w:hAnsi="Arial" w:cs="Arial"/>
          <w:color w:val="333333"/>
        </w:rPr>
        <w:t xml:space="preserve">Only NMDS </w:t>
      </w:r>
      <w:r w:rsidR="0055572F" w:rsidRPr="00BA2072">
        <w:rPr>
          <w:rFonts w:ascii="Arial" w:hAnsi="Arial" w:cs="Arial"/>
          <w:color w:val="333333"/>
        </w:rPr>
        <w:t>event</w:t>
      </w:r>
      <w:r w:rsidR="00ED0B1F">
        <w:rPr>
          <w:rFonts w:ascii="Arial" w:hAnsi="Arial" w:cs="Arial"/>
          <w:color w:val="333333"/>
        </w:rPr>
        <w:t xml:space="preserve"> record</w:t>
      </w:r>
      <w:r w:rsidR="0055572F" w:rsidRPr="00BA2072">
        <w:rPr>
          <w:rFonts w:ascii="Arial" w:hAnsi="Arial" w:cs="Arial"/>
          <w:color w:val="333333"/>
        </w:rPr>
        <w:t xml:space="preserve">s </w:t>
      </w:r>
      <w:r w:rsidRPr="00BA2072">
        <w:rPr>
          <w:rFonts w:ascii="Arial" w:hAnsi="Arial" w:cs="Arial"/>
          <w:color w:val="333333"/>
        </w:rPr>
        <w:t>with a facility from the following list in combination with an agency from the table in</w:t>
      </w:r>
      <w:r w:rsidR="00B7343D" w:rsidRPr="00BA2072">
        <w:rPr>
          <w:rFonts w:ascii="Arial" w:hAnsi="Arial" w:cs="Arial"/>
          <w:color w:val="333333"/>
        </w:rPr>
        <w:t xml:space="preserve"> section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_Ref183317003 \n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9F48C4" w:rsidRPr="009F48C4">
        <w:rPr>
          <w:rFonts w:ascii="Arial" w:hAnsi="Arial" w:cs="Arial"/>
          <w:color w:val="333333"/>
          <w:highlight w:val="lightGray"/>
        </w:rPr>
        <w:t>5.2.2</w:t>
      </w:r>
      <w:r w:rsidR="001E18AC" w:rsidRPr="00BA2072">
        <w:rPr>
          <w:rFonts w:ascii="Arial" w:hAnsi="Arial" w:cs="Arial"/>
          <w:highlight w:val="lightGray"/>
        </w:rPr>
        <w:fldChar w:fldCharType="end"/>
      </w:r>
      <w:r w:rsidRPr="00BA2072">
        <w:rPr>
          <w:rFonts w:ascii="Arial" w:hAnsi="Arial" w:cs="Arial"/>
          <w:color w:val="333333"/>
        </w:rPr>
        <w:t xml:space="preserve"> will be allocated a casemix-funded purchase unit.  If </w:t>
      </w:r>
      <w:r w:rsidR="001C16C0" w:rsidRPr="00BA2072">
        <w:rPr>
          <w:rFonts w:ascii="Arial" w:hAnsi="Arial" w:cs="Arial"/>
          <w:color w:val="333333"/>
        </w:rPr>
        <w:t>an event</w:t>
      </w:r>
      <w:r w:rsidR="00B7343D" w:rsidRPr="00BA2072">
        <w:rPr>
          <w:rFonts w:ascii="Arial" w:hAnsi="Arial" w:cs="Arial"/>
          <w:color w:val="333333"/>
        </w:rPr>
        <w:t xml:space="preserve"> </w:t>
      </w:r>
      <w:r w:rsidR="00ED0B1F">
        <w:rPr>
          <w:rFonts w:ascii="Arial" w:hAnsi="Arial" w:cs="Arial"/>
          <w:color w:val="333333"/>
        </w:rPr>
        <w:t xml:space="preserve">record </w:t>
      </w:r>
      <w:r w:rsidRPr="00BA2072">
        <w:rPr>
          <w:rFonts w:ascii="Arial" w:hAnsi="Arial" w:cs="Arial"/>
          <w:color w:val="333333"/>
        </w:rPr>
        <w:t xml:space="preserve">includes a facility code which is not listed below it will be excluded from casemix but may be included in non-casemix purchase unit allocation.  </w:t>
      </w:r>
    </w:p>
    <w:p w:rsidR="00AF1CE1" w:rsidRDefault="00AF1CE1" w:rsidP="00B65A2A">
      <w:pPr>
        <w:pStyle w:val="BodyText2"/>
        <w:rPr>
          <w:rFonts w:ascii="Arial" w:hAnsi="Arial" w:cs="Arial"/>
          <w:color w:val="333333"/>
        </w:rPr>
      </w:pPr>
    </w:p>
    <w:p w:rsidR="009874DC" w:rsidRPr="00BA2072" w:rsidRDefault="009874DC" w:rsidP="009874DC">
      <w:pPr>
        <w:pStyle w:val="NormalArial"/>
        <w:rPr>
          <w:rFonts w:cs="Arial"/>
          <w:color w:val="333333"/>
        </w:rPr>
      </w:pPr>
      <w:r w:rsidRPr="00BA2072">
        <w:rPr>
          <w:rFonts w:cs="Arial"/>
          <w:color w:val="333333"/>
        </w:rPr>
        <w:t xml:space="preserve">Should new facility codes be approved to be added to the WIES facilities eligible list during </w:t>
      </w:r>
      <w:del w:id="748" w:author="Tracy Thompson" w:date="2015-08-05T11:38:00Z">
        <w:r w:rsidRPr="00BA2072" w:rsidDel="003726D8">
          <w:rPr>
            <w:rFonts w:cs="Arial"/>
            <w:color w:val="333333"/>
          </w:rPr>
          <w:delText>201</w:delText>
        </w:r>
        <w:r w:rsidDel="003726D8">
          <w:rPr>
            <w:rFonts w:cs="Arial"/>
            <w:color w:val="333333"/>
          </w:rPr>
          <w:delText>5</w:delText>
        </w:r>
        <w:r w:rsidRPr="00BA2072" w:rsidDel="003726D8">
          <w:rPr>
            <w:rFonts w:cs="Arial"/>
            <w:color w:val="333333"/>
          </w:rPr>
          <w:delText>/1</w:delText>
        </w:r>
        <w:r w:rsidDel="003726D8">
          <w:rPr>
            <w:rFonts w:cs="Arial"/>
            <w:color w:val="333333"/>
          </w:rPr>
          <w:delText>6</w:delText>
        </w:r>
      </w:del>
      <w:ins w:id="749" w:author="Tracy Thompson" w:date="2015-08-05T11:38:00Z">
        <w:r w:rsidR="003726D8">
          <w:rPr>
            <w:rFonts w:cs="Arial"/>
            <w:color w:val="333333"/>
          </w:rPr>
          <w:t>2016/17</w:t>
        </w:r>
      </w:ins>
      <w:r w:rsidRPr="00BA2072">
        <w:rPr>
          <w:rFonts w:cs="Arial"/>
          <w:color w:val="333333"/>
        </w:rPr>
        <w:t xml:space="preserve"> then they will be documented in this section</w:t>
      </w:r>
      <w:r>
        <w:rPr>
          <w:rFonts w:cs="Arial"/>
          <w:color w:val="333333"/>
        </w:rPr>
        <w:t xml:space="preserve"> and at the start of this document</w:t>
      </w:r>
      <w:r w:rsidRPr="00BA2072">
        <w:rPr>
          <w:rFonts w:cs="Arial"/>
          <w:color w:val="333333"/>
        </w:rPr>
        <w:t>.</w:t>
      </w:r>
    </w:p>
    <w:p w:rsidR="009874DC" w:rsidRPr="00BA2072" w:rsidRDefault="009874DC" w:rsidP="009874DC">
      <w:pPr>
        <w:pStyle w:val="NormalArial"/>
        <w:rPr>
          <w:rFonts w:cs="Arial"/>
          <w:color w:val="333333"/>
        </w:rPr>
      </w:pPr>
    </w:p>
    <w:p w:rsidR="009874DC" w:rsidRDefault="009874DC" w:rsidP="009874DC">
      <w:pPr>
        <w:pStyle w:val="NormalArial"/>
        <w:rPr>
          <w:rFonts w:cs="Arial"/>
          <w:color w:val="333333"/>
        </w:rPr>
      </w:pPr>
      <w:r w:rsidRPr="00BA2072">
        <w:rPr>
          <w:rFonts w:cs="Arial"/>
          <w:color w:val="333333"/>
        </w:rPr>
        <w:t>DHBs are reminded that event</w:t>
      </w:r>
      <w:r>
        <w:rPr>
          <w:rFonts w:cs="Arial"/>
          <w:color w:val="333333"/>
        </w:rPr>
        <w:t xml:space="preserve"> record</w:t>
      </w:r>
      <w:r w:rsidRPr="00BA2072">
        <w:rPr>
          <w:rFonts w:cs="Arial"/>
          <w:color w:val="333333"/>
        </w:rPr>
        <w:t>s loaded into the NMDS against facilities that occur prior to their eligibility will be excluded from casemix and may need to be re-submitted for them to be included.</w:t>
      </w:r>
    </w:p>
    <w:p w:rsidR="00382C08" w:rsidRDefault="00382C08" w:rsidP="00B65A2A">
      <w:pPr>
        <w:pStyle w:val="BodyText2"/>
        <w:rPr>
          <w:rFonts w:ascii="Arial" w:hAnsi="Arial" w:cs="Arial"/>
        </w:rPr>
      </w:pPr>
    </w:p>
    <w:tbl>
      <w:tblPr>
        <w:tblW w:w="0" w:type="auto"/>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696"/>
        <w:gridCol w:w="5378"/>
      </w:tblGrid>
      <w:tr w:rsidR="00B65A2A" w:rsidRPr="000C2779">
        <w:trPr>
          <w:trHeight w:val="247"/>
          <w:tblHeader/>
          <w:jc w:val="center"/>
        </w:trPr>
        <w:tc>
          <w:tcPr>
            <w:tcW w:w="1696" w:type="dxa"/>
            <w:tcBorders>
              <w:top w:val="single" w:sz="6" w:space="0" w:color="auto"/>
              <w:left w:val="single" w:sz="2" w:space="0" w:color="auto"/>
              <w:bottom w:val="single" w:sz="6" w:space="0" w:color="auto"/>
              <w:right w:val="single" w:sz="6" w:space="0" w:color="auto"/>
            </w:tcBorders>
          </w:tcPr>
          <w:p w:rsidR="00B65A2A" w:rsidRPr="000C2779" w:rsidRDefault="00B65A2A" w:rsidP="002D55A5">
            <w:pPr>
              <w:rPr>
                <w:rFonts w:ascii="Arial" w:hAnsi="Arial" w:cs="Arial"/>
                <w:b/>
                <w:sz w:val="22"/>
                <w:szCs w:val="22"/>
              </w:rPr>
            </w:pPr>
            <w:r w:rsidRPr="000C2779">
              <w:rPr>
                <w:rFonts w:ascii="Arial" w:hAnsi="Arial" w:cs="Arial"/>
                <w:b/>
                <w:sz w:val="22"/>
                <w:szCs w:val="22"/>
              </w:rPr>
              <w:t>Facility Code</w:t>
            </w:r>
          </w:p>
        </w:tc>
        <w:tc>
          <w:tcPr>
            <w:tcW w:w="5378" w:type="dxa"/>
            <w:tcBorders>
              <w:top w:val="single" w:sz="6" w:space="0" w:color="auto"/>
              <w:left w:val="single" w:sz="6" w:space="0" w:color="auto"/>
              <w:bottom w:val="single" w:sz="6" w:space="0" w:color="auto"/>
              <w:right w:val="single" w:sz="2" w:space="0" w:color="auto"/>
            </w:tcBorders>
          </w:tcPr>
          <w:p w:rsidR="00B65A2A" w:rsidRPr="000C2779" w:rsidRDefault="00B65A2A" w:rsidP="002D55A5">
            <w:pPr>
              <w:rPr>
                <w:rFonts w:ascii="Arial" w:hAnsi="Arial" w:cs="Arial"/>
                <w:b/>
                <w:sz w:val="22"/>
                <w:szCs w:val="22"/>
              </w:rPr>
            </w:pPr>
            <w:r w:rsidRPr="000C2779">
              <w:rPr>
                <w:rFonts w:ascii="Arial" w:hAnsi="Arial" w:cs="Arial"/>
                <w:b/>
                <w:sz w:val="22"/>
                <w:szCs w:val="22"/>
              </w:rPr>
              <w:t>Facility Name</w:t>
            </w:r>
          </w:p>
        </w:tc>
      </w:tr>
      <w:tr w:rsidR="00F609FB"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F609FB" w:rsidRPr="001C2901" w:rsidRDefault="00F609FB" w:rsidP="00C911C3">
            <w:pPr>
              <w:jc w:val="center"/>
              <w:rPr>
                <w:rFonts w:ascii="Arial" w:hAnsi="Arial" w:cs="Arial"/>
                <w:color w:val="333333"/>
                <w:sz w:val="22"/>
                <w:szCs w:val="22"/>
              </w:rPr>
            </w:pPr>
            <w:r w:rsidRPr="001C2901">
              <w:rPr>
                <w:rFonts w:ascii="Arial" w:hAnsi="Arial" w:cs="Arial"/>
                <w:color w:val="333333"/>
                <w:sz w:val="22"/>
                <w:szCs w:val="22"/>
              </w:rPr>
              <w:t>0314</w:t>
            </w:r>
          </w:p>
        </w:tc>
        <w:tc>
          <w:tcPr>
            <w:tcW w:w="5378" w:type="dxa"/>
            <w:tcBorders>
              <w:top w:val="single" w:sz="6" w:space="0" w:color="auto"/>
              <w:left w:val="single" w:sz="6" w:space="0" w:color="auto"/>
              <w:bottom w:val="single" w:sz="6" w:space="0" w:color="auto"/>
              <w:right w:val="single" w:sz="2" w:space="0" w:color="auto"/>
            </w:tcBorders>
          </w:tcPr>
          <w:p w:rsidR="00F609FB" w:rsidRPr="001C2901" w:rsidRDefault="00F609FB" w:rsidP="002D55A5">
            <w:pPr>
              <w:rPr>
                <w:rFonts w:ascii="Arial" w:hAnsi="Arial" w:cs="Arial"/>
                <w:color w:val="333333"/>
                <w:sz w:val="22"/>
                <w:szCs w:val="22"/>
              </w:rPr>
            </w:pPr>
            <w:r w:rsidRPr="001C2901">
              <w:rPr>
                <w:rFonts w:ascii="Arial" w:hAnsi="Arial" w:cs="Arial"/>
                <w:color w:val="333333"/>
                <w:sz w:val="22"/>
                <w:szCs w:val="22"/>
              </w:rPr>
              <w:t xml:space="preserve">Primecare Eye Centre </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3111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Ashburton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3214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Middlemore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3215</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1C16C0">
            <w:pPr>
              <w:rPr>
                <w:rFonts w:ascii="Arial" w:hAnsi="Arial" w:cs="Arial"/>
                <w:color w:val="333333"/>
                <w:sz w:val="22"/>
                <w:szCs w:val="22"/>
              </w:rPr>
            </w:pPr>
            <w:r w:rsidRPr="001C2901">
              <w:rPr>
                <w:rFonts w:ascii="Arial" w:hAnsi="Arial" w:cs="Arial"/>
                <w:color w:val="333333"/>
                <w:sz w:val="22"/>
                <w:szCs w:val="22"/>
              </w:rPr>
              <w:t>North</w:t>
            </w:r>
            <w:r w:rsidR="001C16C0" w:rsidRPr="001C2901">
              <w:rPr>
                <w:rFonts w:ascii="Arial" w:hAnsi="Arial" w:cs="Arial"/>
                <w:color w:val="333333"/>
                <w:sz w:val="22"/>
                <w:szCs w:val="22"/>
              </w:rPr>
              <w:t>s</w:t>
            </w:r>
            <w:r w:rsidRPr="001C2901">
              <w:rPr>
                <w:rFonts w:ascii="Arial" w:hAnsi="Arial" w:cs="Arial"/>
                <w:color w:val="333333"/>
                <w:sz w:val="22"/>
                <w:szCs w:val="22"/>
              </w:rPr>
              <w:t>hore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3216</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Waitakere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3250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Manukau</w:t>
            </w:r>
            <w:r w:rsidR="00C36E07" w:rsidRPr="001C2901">
              <w:rPr>
                <w:rFonts w:ascii="Arial" w:hAnsi="Arial" w:cs="Arial"/>
                <w:color w:val="333333"/>
                <w:sz w:val="22"/>
                <w:szCs w:val="22"/>
              </w:rPr>
              <w:t xml:space="preserve"> </w:t>
            </w:r>
            <w:r w:rsidRPr="001C2901">
              <w:rPr>
                <w:rFonts w:ascii="Arial" w:hAnsi="Arial" w:cs="Arial"/>
                <w:color w:val="333333"/>
                <w:sz w:val="22"/>
                <w:szCs w:val="22"/>
              </w:rPr>
              <w:t>Super</w:t>
            </w:r>
            <w:r w:rsidR="00C36E07" w:rsidRPr="001C2901">
              <w:rPr>
                <w:rFonts w:ascii="Arial" w:hAnsi="Arial" w:cs="Arial"/>
                <w:color w:val="333333"/>
                <w:sz w:val="22"/>
                <w:szCs w:val="22"/>
              </w:rPr>
              <w:t xml:space="preserve"> </w:t>
            </w:r>
            <w:r w:rsidRPr="001C2901">
              <w:rPr>
                <w:rFonts w:ascii="Arial" w:hAnsi="Arial" w:cs="Arial"/>
                <w:color w:val="333333"/>
                <w:sz w:val="22"/>
                <w:szCs w:val="22"/>
              </w:rPr>
              <w:t>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3260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Auckland</w:t>
            </w:r>
            <w:r w:rsidR="00C36E07" w:rsidRPr="001C2901">
              <w:rPr>
                <w:rFonts w:ascii="Arial" w:hAnsi="Arial" w:cs="Arial"/>
                <w:color w:val="333333"/>
                <w:sz w:val="22"/>
                <w:szCs w:val="22"/>
              </w:rPr>
              <w:t xml:space="preserve"> </w:t>
            </w:r>
            <w:r w:rsidRPr="001C2901">
              <w:rPr>
                <w:rFonts w:ascii="Arial" w:hAnsi="Arial" w:cs="Arial"/>
                <w:color w:val="333333"/>
                <w:sz w:val="22"/>
                <w:szCs w:val="22"/>
              </w:rPr>
              <w:t>City</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4856C6"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4856C6" w:rsidRPr="001C2901" w:rsidRDefault="004856C6" w:rsidP="00C911C3">
            <w:pPr>
              <w:jc w:val="center"/>
              <w:rPr>
                <w:rFonts w:ascii="Arial" w:hAnsi="Arial" w:cs="Arial"/>
                <w:color w:val="333333"/>
                <w:sz w:val="22"/>
                <w:szCs w:val="22"/>
              </w:rPr>
            </w:pPr>
            <w:r w:rsidRPr="001C2901">
              <w:rPr>
                <w:rFonts w:ascii="Arial" w:hAnsi="Arial" w:cs="Arial"/>
                <w:color w:val="333333"/>
                <w:sz w:val="22"/>
                <w:szCs w:val="22"/>
              </w:rPr>
              <w:t>3262</w:t>
            </w:r>
          </w:p>
        </w:tc>
        <w:tc>
          <w:tcPr>
            <w:tcW w:w="5378" w:type="dxa"/>
            <w:tcBorders>
              <w:top w:val="single" w:sz="6" w:space="0" w:color="auto"/>
              <w:left w:val="single" w:sz="6" w:space="0" w:color="auto"/>
              <w:bottom w:val="single" w:sz="6" w:space="0" w:color="auto"/>
              <w:right w:val="single" w:sz="2" w:space="0" w:color="auto"/>
            </w:tcBorders>
          </w:tcPr>
          <w:p w:rsidR="004856C6" w:rsidRPr="001C2901" w:rsidRDefault="004856C6" w:rsidP="004856C6">
            <w:pPr>
              <w:rPr>
                <w:rFonts w:ascii="Arial" w:hAnsi="Arial" w:cs="Arial"/>
                <w:color w:val="333333"/>
                <w:sz w:val="22"/>
                <w:szCs w:val="22"/>
              </w:rPr>
            </w:pPr>
            <w:r w:rsidRPr="001C2901">
              <w:rPr>
                <w:rFonts w:ascii="Arial" w:hAnsi="Arial" w:cs="Arial"/>
                <w:color w:val="333333"/>
                <w:sz w:val="22"/>
                <w:szCs w:val="22"/>
              </w:rPr>
              <w:t>Elective Surgery Centre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3311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Whakatane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3411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Gisborne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3611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Napier</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3612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Hastings Memorial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3811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Wairau</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3911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Nelson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4011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Christchurch</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4013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Burwood</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4014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Christchurch</w:t>
            </w:r>
            <w:r w:rsidR="00C36E07" w:rsidRPr="001C2901">
              <w:rPr>
                <w:rFonts w:ascii="Arial" w:hAnsi="Arial" w:cs="Arial"/>
                <w:color w:val="333333"/>
                <w:sz w:val="22"/>
                <w:szCs w:val="22"/>
              </w:rPr>
              <w:t xml:space="preserve"> </w:t>
            </w:r>
            <w:r w:rsidRPr="001C2901">
              <w:rPr>
                <w:rFonts w:ascii="Arial" w:hAnsi="Arial" w:cs="Arial"/>
                <w:color w:val="333333"/>
                <w:sz w:val="22"/>
                <w:szCs w:val="22"/>
              </w:rPr>
              <w:t>Womens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4111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Whangarei</w:t>
            </w:r>
            <w:r w:rsidR="00C36E07" w:rsidRPr="001C2901">
              <w:rPr>
                <w:rFonts w:ascii="Arial" w:hAnsi="Arial" w:cs="Arial"/>
                <w:color w:val="333333"/>
                <w:sz w:val="22"/>
                <w:szCs w:val="22"/>
              </w:rPr>
              <w:t xml:space="preserve"> </w:t>
            </w:r>
            <w:r w:rsidRPr="001C2901">
              <w:rPr>
                <w:rFonts w:ascii="Arial" w:hAnsi="Arial" w:cs="Arial"/>
                <w:color w:val="333333"/>
                <w:sz w:val="22"/>
                <w:szCs w:val="22"/>
              </w:rPr>
              <w:t>Area</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4112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Kaitaia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4113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Dargaville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4114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Bay of Islands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4211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Dunedin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4311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Palmerston North</w:t>
            </w:r>
          </w:p>
        </w:tc>
      </w:tr>
      <w:tr w:rsidR="0002384B"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02384B" w:rsidRPr="001C2901" w:rsidRDefault="0002384B" w:rsidP="00C911C3">
            <w:pPr>
              <w:jc w:val="center"/>
              <w:rPr>
                <w:rFonts w:ascii="Arial" w:hAnsi="Arial" w:cs="Arial"/>
                <w:color w:val="333333"/>
                <w:sz w:val="22"/>
                <w:szCs w:val="22"/>
              </w:rPr>
            </w:pPr>
            <w:r w:rsidRPr="001C2901">
              <w:rPr>
                <w:rFonts w:ascii="Arial" w:hAnsi="Arial" w:cs="Arial"/>
                <w:color w:val="333333"/>
                <w:sz w:val="22"/>
                <w:szCs w:val="22"/>
              </w:rPr>
              <w:t>4313</w:t>
            </w:r>
          </w:p>
        </w:tc>
        <w:tc>
          <w:tcPr>
            <w:tcW w:w="5378" w:type="dxa"/>
            <w:tcBorders>
              <w:top w:val="single" w:sz="6" w:space="0" w:color="auto"/>
              <w:left w:val="single" w:sz="6" w:space="0" w:color="auto"/>
              <w:bottom w:val="single" w:sz="6" w:space="0" w:color="auto"/>
              <w:right w:val="single" w:sz="2" w:space="0" w:color="auto"/>
            </w:tcBorders>
          </w:tcPr>
          <w:p w:rsidR="0002384B" w:rsidRPr="001C2901" w:rsidRDefault="0002384B" w:rsidP="002D55A5">
            <w:pPr>
              <w:rPr>
                <w:rFonts w:ascii="Arial" w:hAnsi="Arial" w:cs="Arial"/>
                <w:color w:val="333333"/>
                <w:sz w:val="22"/>
                <w:szCs w:val="22"/>
              </w:rPr>
            </w:pPr>
            <w:r w:rsidRPr="001C2901">
              <w:rPr>
                <w:rFonts w:ascii="Arial" w:hAnsi="Arial" w:cs="Arial"/>
                <w:color w:val="333333"/>
                <w:sz w:val="22"/>
                <w:szCs w:val="22"/>
              </w:rPr>
              <w:t>Horowhenua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4411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Timaru</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4511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Southland</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4711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Taranaki Base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4712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Hawera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4811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Taumarunui</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4911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Tauranga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5011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Thames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5311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Waikato</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5312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Rotorua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5313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Te</w:t>
            </w:r>
            <w:r w:rsidR="00B40E80" w:rsidRPr="001C2901">
              <w:rPr>
                <w:rFonts w:ascii="Arial" w:hAnsi="Arial" w:cs="Arial"/>
                <w:color w:val="333333"/>
                <w:sz w:val="22"/>
                <w:szCs w:val="22"/>
              </w:rPr>
              <w:t xml:space="preserve"> </w:t>
            </w:r>
            <w:r w:rsidRPr="001C2901">
              <w:rPr>
                <w:rFonts w:ascii="Arial" w:hAnsi="Arial" w:cs="Arial"/>
                <w:color w:val="333333"/>
                <w:sz w:val="22"/>
                <w:szCs w:val="22"/>
              </w:rPr>
              <w:t>Kuiti</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5323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Tokoroa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5329</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Taupo General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5511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Wairarapa – previously Masterton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5711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Wanganui</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5811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Wellington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5812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Hutt</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5816</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Kenepuru</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5911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Grey</w:t>
            </w:r>
            <w:r w:rsidR="00C36E07" w:rsidRPr="001C2901">
              <w:rPr>
                <w:rFonts w:ascii="Arial" w:hAnsi="Arial" w:cs="Arial"/>
                <w:color w:val="333333"/>
                <w:sz w:val="22"/>
                <w:szCs w:val="22"/>
              </w:rPr>
              <w:t xml:space="preserve"> </w:t>
            </w:r>
            <w:r w:rsidRPr="001C2901">
              <w:rPr>
                <w:rFonts w:ascii="Arial" w:hAnsi="Arial" w:cs="Arial"/>
                <w:color w:val="333333"/>
                <w:sz w:val="22"/>
                <w:szCs w:val="22"/>
              </w:rPr>
              <w:t>Base</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8024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Quay</w:t>
            </w:r>
            <w:r w:rsidR="00C36E07" w:rsidRPr="001C2901">
              <w:rPr>
                <w:rFonts w:ascii="Arial" w:hAnsi="Arial" w:cs="Arial"/>
                <w:color w:val="333333"/>
                <w:sz w:val="22"/>
                <w:szCs w:val="22"/>
              </w:rPr>
              <w:t xml:space="preserve"> </w:t>
            </w:r>
            <w:r w:rsidRPr="001C2901">
              <w:rPr>
                <w:rFonts w:ascii="Arial" w:hAnsi="Arial" w:cs="Arial"/>
                <w:color w:val="333333"/>
                <w:sz w:val="22"/>
                <w:szCs w:val="22"/>
              </w:rPr>
              <w:t>Park Surgical Centre Auckland</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8206</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Southern Cross</w:t>
            </w:r>
            <w:r w:rsidR="00C36E07" w:rsidRPr="001C2901">
              <w:rPr>
                <w:rFonts w:ascii="Arial" w:hAnsi="Arial" w:cs="Arial"/>
                <w:color w:val="333333"/>
                <w:sz w:val="22"/>
                <w:szCs w:val="22"/>
              </w:rPr>
              <w:t xml:space="preserve"> </w:t>
            </w:r>
            <w:r w:rsidRPr="001C2901">
              <w:rPr>
                <w:rFonts w:ascii="Arial" w:hAnsi="Arial" w:cs="Arial"/>
                <w:color w:val="333333"/>
                <w:sz w:val="22"/>
                <w:szCs w:val="22"/>
              </w:rPr>
              <w:t>North</w:t>
            </w:r>
            <w:r w:rsidR="00195B62" w:rsidRPr="001C2901">
              <w:rPr>
                <w:rFonts w:ascii="Arial" w:hAnsi="Arial" w:cs="Arial"/>
                <w:color w:val="333333"/>
                <w:sz w:val="22"/>
                <w:szCs w:val="22"/>
              </w:rPr>
              <w:t xml:space="preserve"> </w:t>
            </w:r>
            <w:r w:rsidRPr="001C2901">
              <w:rPr>
                <w:rFonts w:ascii="Arial" w:hAnsi="Arial" w:cs="Arial"/>
                <w:color w:val="333333"/>
                <w:sz w:val="22"/>
                <w:szCs w:val="22"/>
              </w:rPr>
              <w:t>Harbour</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8218</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Cross Brightside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8233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Mercy Auckland</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8255</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Gillies</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 (was Southern Cross Auckland)</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8268</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Anglesea</w:t>
            </w:r>
            <w:r w:rsidR="00C36E07" w:rsidRPr="001C2901">
              <w:rPr>
                <w:rFonts w:ascii="Arial" w:hAnsi="Arial" w:cs="Arial"/>
                <w:color w:val="333333"/>
                <w:sz w:val="22"/>
                <w:szCs w:val="22"/>
              </w:rPr>
              <w:t xml:space="preserve"> </w:t>
            </w:r>
            <w:r w:rsidRPr="001C2901">
              <w:rPr>
                <w:rFonts w:ascii="Arial" w:hAnsi="Arial" w:cs="Arial"/>
                <w:color w:val="333333"/>
                <w:sz w:val="22"/>
                <w:szCs w:val="22"/>
              </w:rPr>
              <w:t>Braemar</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8270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Cross Hamilton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8280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Grace</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 (was Norfolk Southern Cross)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8281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Cross Rotorua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8284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Chelsea</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r w:rsidRPr="001C2901">
              <w:rPr>
                <w:rFonts w:ascii="Arial" w:hAnsi="Arial" w:cs="Arial"/>
                <w:color w:val="333333"/>
                <w:sz w:val="22"/>
                <w:szCs w:val="22"/>
              </w:rPr>
              <w:t>Gisborne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8292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Royston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8297</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Cross New Plymouth</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8313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 xml:space="preserve">Aorangi (was Mercy) </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8314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55572F" w:rsidP="00C36E07">
            <w:pPr>
              <w:rPr>
                <w:rFonts w:ascii="Arial" w:hAnsi="Arial" w:cs="Arial"/>
                <w:color w:val="333333"/>
                <w:sz w:val="22"/>
                <w:szCs w:val="22"/>
              </w:rPr>
            </w:pPr>
            <w:r w:rsidRPr="001C2901">
              <w:rPr>
                <w:rFonts w:ascii="Arial" w:hAnsi="Arial" w:cs="Arial"/>
                <w:color w:val="333333"/>
                <w:sz w:val="22"/>
                <w:szCs w:val="22"/>
              </w:rPr>
              <w:t>Southern Cross</w:t>
            </w:r>
            <w:r w:rsidR="00C36E07" w:rsidRPr="001C2901">
              <w:rPr>
                <w:rFonts w:ascii="Arial" w:hAnsi="Arial" w:cs="Arial"/>
                <w:color w:val="333333"/>
                <w:sz w:val="22"/>
                <w:szCs w:val="22"/>
              </w:rPr>
              <w:t xml:space="preserve"> </w:t>
            </w:r>
            <w:r w:rsidR="00B65A2A" w:rsidRPr="001C2901">
              <w:rPr>
                <w:rFonts w:ascii="Arial" w:hAnsi="Arial" w:cs="Arial"/>
                <w:color w:val="333333"/>
                <w:sz w:val="22"/>
                <w:szCs w:val="22"/>
              </w:rPr>
              <w:t>Palmerston North</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8331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Bowen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8351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Manuka</w:t>
            </w:r>
            <w:r w:rsidR="00C36E07" w:rsidRPr="001C2901">
              <w:rPr>
                <w:rFonts w:ascii="Arial" w:hAnsi="Arial" w:cs="Arial"/>
                <w:color w:val="333333"/>
                <w:sz w:val="22"/>
                <w:szCs w:val="22"/>
              </w:rPr>
              <w:t xml:space="preserve"> </w:t>
            </w:r>
            <w:r w:rsidRPr="001C2901">
              <w:rPr>
                <w:rFonts w:ascii="Arial" w:hAnsi="Arial" w:cs="Arial"/>
                <w:color w:val="333333"/>
                <w:sz w:val="22"/>
                <w:szCs w:val="22"/>
              </w:rPr>
              <w:t>Street</w:t>
            </w:r>
            <w:r w:rsidR="00C36E07" w:rsidRPr="001C2901">
              <w:rPr>
                <w:rFonts w:ascii="Arial" w:hAnsi="Arial" w:cs="Arial"/>
                <w:color w:val="333333"/>
                <w:sz w:val="22"/>
                <w:szCs w:val="22"/>
              </w:rPr>
              <w:t xml:space="preserve"> </w:t>
            </w:r>
            <w:r w:rsidRPr="001C2901">
              <w:rPr>
                <w:rFonts w:ascii="Arial" w:hAnsi="Arial" w:cs="Arial"/>
                <w:color w:val="333333"/>
                <w:sz w:val="22"/>
                <w:szCs w:val="22"/>
              </w:rPr>
              <w:t>Trust</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r w:rsidRPr="001C2901">
              <w:rPr>
                <w:rFonts w:ascii="Arial" w:hAnsi="Arial" w:cs="Arial"/>
                <w:color w:val="333333"/>
                <w:sz w:val="22"/>
                <w:szCs w:val="22"/>
              </w:rPr>
              <w:t>Nelson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8366</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St Georges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8377</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55572F" w:rsidP="00C36E07">
            <w:pPr>
              <w:rPr>
                <w:rFonts w:ascii="Arial" w:hAnsi="Arial" w:cs="Arial"/>
                <w:color w:val="333333"/>
                <w:sz w:val="22"/>
                <w:szCs w:val="22"/>
              </w:rPr>
            </w:pPr>
            <w:r w:rsidRPr="001C2901">
              <w:rPr>
                <w:rFonts w:ascii="Arial" w:hAnsi="Arial" w:cs="Arial"/>
                <w:color w:val="333333"/>
                <w:sz w:val="22"/>
                <w:szCs w:val="22"/>
              </w:rPr>
              <w:t>Southern</w:t>
            </w:r>
            <w:r w:rsidR="00C36E07" w:rsidRPr="001C2901">
              <w:rPr>
                <w:rFonts w:ascii="Arial" w:hAnsi="Arial" w:cs="Arial"/>
                <w:color w:val="333333"/>
                <w:sz w:val="22"/>
                <w:szCs w:val="22"/>
              </w:rPr>
              <w:t xml:space="preserve"> </w:t>
            </w:r>
            <w:r w:rsidRPr="001C2901">
              <w:rPr>
                <w:rFonts w:ascii="Arial" w:hAnsi="Arial" w:cs="Arial"/>
                <w:color w:val="333333"/>
                <w:sz w:val="22"/>
                <w:szCs w:val="22"/>
              </w:rPr>
              <w:t>Cross Trust</w:t>
            </w:r>
            <w:r w:rsidR="00C36E07" w:rsidRPr="001C2901">
              <w:rPr>
                <w:rFonts w:ascii="Arial" w:hAnsi="Arial" w:cs="Arial"/>
                <w:color w:val="333333"/>
                <w:sz w:val="22"/>
                <w:szCs w:val="22"/>
              </w:rPr>
              <w:t xml:space="preserve"> </w:t>
            </w:r>
            <w:r w:rsidR="00B65A2A" w:rsidRPr="001C2901">
              <w:rPr>
                <w:rFonts w:ascii="Arial" w:hAnsi="Arial" w:cs="Arial"/>
                <w:color w:val="333333"/>
                <w:sz w:val="22"/>
                <w:szCs w:val="22"/>
              </w:rPr>
              <w:t>Christchurch</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8383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Bidwell Trust</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8394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Mercy</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r w:rsidRPr="001C2901">
              <w:rPr>
                <w:rFonts w:ascii="Arial" w:hAnsi="Arial" w:cs="Arial"/>
                <w:color w:val="333333"/>
                <w:sz w:val="22"/>
                <w:szCs w:val="22"/>
              </w:rPr>
              <w:t>Dunedin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8405</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Cross Invercargill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8420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Cross Tauranga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8432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Wakefield</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8459</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Auckland Surgical Centre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8462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Boulcott 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8471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55572F" w:rsidP="002D55A5">
            <w:pPr>
              <w:rPr>
                <w:rFonts w:ascii="Arial" w:hAnsi="Arial" w:cs="Arial"/>
                <w:color w:val="333333"/>
                <w:sz w:val="22"/>
                <w:szCs w:val="22"/>
              </w:rPr>
            </w:pPr>
            <w:r w:rsidRPr="001C2901">
              <w:rPr>
                <w:rFonts w:ascii="Arial" w:hAnsi="Arial" w:cs="Arial"/>
                <w:color w:val="333333"/>
                <w:sz w:val="22"/>
                <w:szCs w:val="22"/>
              </w:rPr>
              <w:t>Southern Cross</w:t>
            </w:r>
            <w:r w:rsidR="002B5EC1" w:rsidRPr="001C2901">
              <w:rPr>
                <w:rFonts w:ascii="Arial" w:hAnsi="Arial" w:cs="Arial"/>
                <w:color w:val="333333"/>
                <w:sz w:val="22"/>
                <w:szCs w:val="22"/>
              </w:rPr>
              <w:t xml:space="preserve"> </w:t>
            </w:r>
            <w:r w:rsidR="00B65A2A" w:rsidRPr="001C2901">
              <w:rPr>
                <w:rFonts w:ascii="Arial" w:hAnsi="Arial" w:cs="Arial"/>
                <w:color w:val="333333"/>
                <w:sz w:val="22"/>
                <w:szCs w:val="22"/>
              </w:rPr>
              <w:t>Wellington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8473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Braemar</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8477</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Lakes Care Surgical 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8482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Royal</w:t>
            </w:r>
            <w:r w:rsidR="00C36E07" w:rsidRPr="001C2901">
              <w:rPr>
                <w:rFonts w:ascii="Arial" w:hAnsi="Arial" w:cs="Arial"/>
                <w:color w:val="333333"/>
                <w:sz w:val="22"/>
                <w:szCs w:val="22"/>
              </w:rPr>
              <w:t xml:space="preserve"> </w:t>
            </w:r>
            <w:r w:rsidRPr="001C2901">
              <w:rPr>
                <w:rFonts w:ascii="Arial" w:hAnsi="Arial" w:cs="Arial"/>
                <w:color w:val="333333"/>
                <w:sz w:val="22"/>
                <w:szCs w:val="22"/>
              </w:rPr>
              <w:t>Navy</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8487</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Churchill Trust</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8495</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Eye Institute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8499</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Auckland</w:t>
            </w:r>
            <w:r w:rsidR="00C36E07" w:rsidRPr="001C2901">
              <w:rPr>
                <w:rFonts w:ascii="Arial" w:hAnsi="Arial" w:cs="Arial"/>
                <w:color w:val="333333"/>
                <w:sz w:val="22"/>
                <w:szCs w:val="22"/>
              </w:rPr>
              <w:t xml:space="preserve"> </w:t>
            </w:r>
            <w:r w:rsidRPr="001C2901">
              <w:rPr>
                <w:rFonts w:ascii="Arial" w:hAnsi="Arial" w:cs="Arial"/>
                <w:color w:val="333333"/>
                <w:sz w:val="22"/>
                <w:szCs w:val="22"/>
              </w:rPr>
              <w:t>Eye</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8507</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Manor</w:t>
            </w:r>
            <w:r w:rsidR="00C36E07" w:rsidRPr="001C2901">
              <w:rPr>
                <w:rFonts w:ascii="Arial" w:hAnsi="Arial" w:cs="Arial"/>
                <w:color w:val="333333"/>
                <w:sz w:val="22"/>
                <w:szCs w:val="22"/>
              </w:rPr>
              <w:t xml:space="preserve"> </w:t>
            </w:r>
            <w:r w:rsidRPr="001C2901">
              <w:rPr>
                <w:rFonts w:ascii="Arial" w:hAnsi="Arial" w:cs="Arial"/>
                <w:color w:val="333333"/>
                <w:sz w:val="22"/>
                <w:szCs w:val="22"/>
              </w:rPr>
              <w:t>Park</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8549</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Endoscopy Auckland</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8579</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Park St Eye 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8580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Oxford Day 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8595</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Ascot</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8630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Queen</w:t>
            </w:r>
            <w:r w:rsidR="00C36E07" w:rsidRPr="001C2901">
              <w:rPr>
                <w:rFonts w:ascii="Arial" w:hAnsi="Arial" w:cs="Arial"/>
                <w:color w:val="333333"/>
                <w:sz w:val="22"/>
                <w:szCs w:val="22"/>
              </w:rPr>
              <w:t xml:space="preserve"> </w:t>
            </w:r>
            <w:r w:rsidRPr="001C2901">
              <w:rPr>
                <w:rFonts w:ascii="Arial" w:hAnsi="Arial" w:cs="Arial"/>
                <w:color w:val="333333"/>
                <w:sz w:val="22"/>
                <w:szCs w:val="22"/>
              </w:rPr>
              <w:t>Elizabeth</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r w:rsidRPr="001C2901">
              <w:rPr>
                <w:rFonts w:ascii="Arial" w:hAnsi="Arial" w:cs="Arial"/>
                <w:color w:val="333333"/>
                <w:sz w:val="22"/>
                <w:szCs w:val="22"/>
              </w:rPr>
              <w:t>Rotorua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8644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Kensington</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8656</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Mobile Surgical Bus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8714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Thorndon Eye 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8715</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Wellington Eye 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8716</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The Rutherford 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8718</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Anglesea Procedure Centre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8719</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Harley Chambers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8720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Eye Specialists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8721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Dr Ian Dallison’s Rooms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8722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Auckland</w:t>
            </w:r>
            <w:r w:rsidR="00C36E07" w:rsidRPr="001C2901">
              <w:rPr>
                <w:rFonts w:ascii="Arial" w:hAnsi="Arial" w:cs="Arial"/>
                <w:color w:val="333333"/>
                <w:sz w:val="22"/>
                <w:szCs w:val="22"/>
              </w:rPr>
              <w:t xml:space="preserve"> </w:t>
            </w:r>
            <w:r w:rsidRPr="001C2901">
              <w:rPr>
                <w:rFonts w:ascii="Arial" w:hAnsi="Arial" w:cs="Arial"/>
                <w:color w:val="333333"/>
                <w:sz w:val="22"/>
                <w:szCs w:val="22"/>
              </w:rPr>
              <w:t>City Surgical Services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8757</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The Mater</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2B5EC1" w:rsidRPr="001C2901">
              <w:rPr>
                <w:rFonts w:ascii="Arial" w:hAnsi="Arial" w:cs="Arial"/>
                <w:color w:val="333333"/>
                <w:sz w:val="22"/>
                <w:szCs w:val="22"/>
              </w:rPr>
              <w:t xml:space="preserve"> </w:t>
            </w:r>
            <w:r w:rsidRPr="001C2901">
              <w:rPr>
                <w:rFonts w:ascii="Arial" w:hAnsi="Arial" w:cs="Arial"/>
                <w:color w:val="333333"/>
                <w:sz w:val="22"/>
                <w:szCs w:val="22"/>
              </w:rPr>
              <w:t>Sydney</w:t>
            </w:r>
          </w:p>
        </w:tc>
      </w:tr>
      <w:tr w:rsidR="000F151F"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0F151F" w:rsidRPr="001C2901" w:rsidRDefault="000F151F" w:rsidP="00C911C3">
            <w:pPr>
              <w:jc w:val="center"/>
              <w:rPr>
                <w:rFonts w:ascii="Arial" w:hAnsi="Arial" w:cs="Arial"/>
                <w:color w:val="333333"/>
                <w:sz w:val="22"/>
                <w:szCs w:val="22"/>
              </w:rPr>
            </w:pPr>
            <w:r w:rsidRPr="001C2901">
              <w:rPr>
                <w:rFonts w:ascii="Arial" w:hAnsi="Arial" w:cs="Arial"/>
                <w:color w:val="333333"/>
                <w:sz w:val="22"/>
                <w:szCs w:val="22"/>
              </w:rPr>
              <w:t>8774</w:t>
            </w:r>
          </w:p>
        </w:tc>
        <w:tc>
          <w:tcPr>
            <w:tcW w:w="5378" w:type="dxa"/>
            <w:tcBorders>
              <w:top w:val="single" w:sz="6" w:space="0" w:color="auto"/>
              <w:left w:val="single" w:sz="6" w:space="0" w:color="auto"/>
              <w:bottom w:val="single" w:sz="6" w:space="0" w:color="auto"/>
              <w:right w:val="single" w:sz="2" w:space="0" w:color="auto"/>
            </w:tcBorders>
          </w:tcPr>
          <w:p w:rsidR="000F151F" w:rsidRPr="001C2901" w:rsidRDefault="000F151F" w:rsidP="002D55A5">
            <w:pPr>
              <w:rPr>
                <w:rFonts w:ascii="Arial" w:hAnsi="Arial" w:cs="Arial"/>
                <w:color w:val="333333"/>
                <w:sz w:val="22"/>
                <w:szCs w:val="22"/>
              </w:rPr>
            </w:pPr>
            <w:r w:rsidRPr="001C2901">
              <w:rPr>
                <w:rFonts w:ascii="Arial" w:hAnsi="Arial" w:cs="Arial"/>
                <w:color w:val="333333"/>
                <w:sz w:val="22"/>
                <w:szCs w:val="22"/>
              </w:rPr>
              <w:t>Skin Institute Parnell</w:t>
            </w:r>
          </w:p>
        </w:tc>
      </w:tr>
      <w:tr w:rsidR="00770EB2"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770EB2" w:rsidRPr="001C2901" w:rsidRDefault="00770EB2" w:rsidP="00C911C3">
            <w:pPr>
              <w:jc w:val="center"/>
              <w:rPr>
                <w:rFonts w:ascii="Arial" w:hAnsi="Arial" w:cs="Arial"/>
                <w:color w:val="333333"/>
                <w:sz w:val="22"/>
                <w:szCs w:val="22"/>
              </w:rPr>
            </w:pPr>
            <w:r w:rsidRPr="001C2901">
              <w:rPr>
                <w:rFonts w:ascii="Arial" w:hAnsi="Arial" w:cs="Arial"/>
                <w:color w:val="333333"/>
                <w:sz w:val="22"/>
                <w:szCs w:val="22"/>
              </w:rPr>
              <w:t>8784</w:t>
            </w:r>
          </w:p>
        </w:tc>
        <w:tc>
          <w:tcPr>
            <w:tcW w:w="5378" w:type="dxa"/>
            <w:tcBorders>
              <w:top w:val="single" w:sz="6" w:space="0" w:color="auto"/>
              <w:left w:val="single" w:sz="6" w:space="0" w:color="auto"/>
              <w:bottom w:val="single" w:sz="6" w:space="0" w:color="auto"/>
              <w:right w:val="single" w:sz="2" w:space="0" w:color="auto"/>
            </w:tcBorders>
          </w:tcPr>
          <w:p w:rsidR="00770EB2" w:rsidRPr="001C2901" w:rsidRDefault="00770EB2" w:rsidP="002D55A5">
            <w:pPr>
              <w:rPr>
                <w:rFonts w:ascii="Arial" w:hAnsi="Arial" w:cs="Arial"/>
                <w:color w:val="333333"/>
                <w:sz w:val="22"/>
                <w:szCs w:val="22"/>
              </w:rPr>
            </w:pPr>
            <w:r w:rsidRPr="001C2901">
              <w:rPr>
                <w:rFonts w:ascii="Arial" w:hAnsi="Arial" w:cs="Arial"/>
                <w:color w:val="333333"/>
                <w:sz w:val="22"/>
                <w:szCs w:val="22"/>
              </w:rPr>
              <w:t>Scott Clinic</w:t>
            </w:r>
          </w:p>
        </w:tc>
      </w:tr>
      <w:tr w:rsidR="00DF4CF7"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DF4CF7" w:rsidRPr="001C2901" w:rsidRDefault="000F43E6" w:rsidP="00C911C3">
            <w:pPr>
              <w:jc w:val="center"/>
              <w:rPr>
                <w:rFonts w:ascii="Arial" w:hAnsi="Arial" w:cs="Arial"/>
                <w:color w:val="333333"/>
                <w:sz w:val="22"/>
                <w:szCs w:val="22"/>
              </w:rPr>
            </w:pPr>
            <w:r w:rsidRPr="001C2901">
              <w:rPr>
                <w:rFonts w:ascii="Arial" w:hAnsi="Arial" w:cs="Arial"/>
                <w:color w:val="333333"/>
                <w:sz w:val="22"/>
                <w:szCs w:val="22"/>
              </w:rPr>
              <w:t>8785</w:t>
            </w:r>
          </w:p>
        </w:tc>
        <w:tc>
          <w:tcPr>
            <w:tcW w:w="5378" w:type="dxa"/>
            <w:tcBorders>
              <w:top w:val="single" w:sz="6" w:space="0" w:color="auto"/>
              <w:left w:val="single" w:sz="6" w:space="0" w:color="auto"/>
              <w:bottom w:val="single" w:sz="6" w:space="0" w:color="auto"/>
              <w:right w:val="single" w:sz="2" w:space="0" w:color="auto"/>
            </w:tcBorders>
          </w:tcPr>
          <w:p w:rsidR="00DF4CF7" w:rsidRPr="001C2901" w:rsidRDefault="000F43E6" w:rsidP="002D55A5">
            <w:pPr>
              <w:rPr>
                <w:rFonts w:ascii="Arial" w:hAnsi="Arial" w:cs="Arial"/>
                <w:color w:val="333333"/>
                <w:sz w:val="22"/>
                <w:szCs w:val="22"/>
              </w:rPr>
            </w:pPr>
            <w:r w:rsidRPr="001C2901">
              <w:rPr>
                <w:rFonts w:ascii="Arial" w:hAnsi="Arial" w:cs="Arial"/>
                <w:color w:val="333333"/>
                <w:sz w:val="22"/>
                <w:szCs w:val="22"/>
              </w:rPr>
              <w:t>Ormiston</w:t>
            </w:r>
            <w:r w:rsidR="002B5EC1"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770EB2"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770EB2" w:rsidRPr="001C2901" w:rsidRDefault="00770EB2" w:rsidP="00C911C3">
            <w:pPr>
              <w:jc w:val="center"/>
              <w:rPr>
                <w:rFonts w:ascii="Arial" w:hAnsi="Arial" w:cs="Arial"/>
                <w:color w:val="333333"/>
                <w:sz w:val="22"/>
                <w:szCs w:val="22"/>
              </w:rPr>
            </w:pPr>
            <w:r w:rsidRPr="001C2901">
              <w:rPr>
                <w:rFonts w:ascii="Arial" w:hAnsi="Arial" w:cs="Arial"/>
                <w:color w:val="333333"/>
                <w:sz w:val="22"/>
                <w:szCs w:val="22"/>
              </w:rPr>
              <w:t>8791</w:t>
            </w:r>
          </w:p>
        </w:tc>
        <w:tc>
          <w:tcPr>
            <w:tcW w:w="5378" w:type="dxa"/>
            <w:tcBorders>
              <w:top w:val="single" w:sz="6" w:space="0" w:color="auto"/>
              <w:left w:val="single" w:sz="6" w:space="0" w:color="auto"/>
              <w:bottom w:val="single" w:sz="6" w:space="0" w:color="auto"/>
              <w:right w:val="single" w:sz="2" w:space="0" w:color="auto"/>
            </w:tcBorders>
          </w:tcPr>
          <w:p w:rsidR="00770EB2" w:rsidRPr="001C2901" w:rsidRDefault="00770EB2" w:rsidP="00C36E07">
            <w:pPr>
              <w:rPr>
                <w:rFonts w:ascii="Arial" w:hAnsi="Arial" w:cs="Arial"/>
                <w:color w:val="333333"/>
                <w:sz w:val="22"/>
                <w:szCs w:val="22"/>
              </w:rPr>
            </w:pPr>
            <w:r w:rsidRPr="001C2901">
              <w:rPr>
                <w:rFonts w:ascii="Arial" w:hAnsi="Arial" w:cs="Arial"/>
                <w:color w:val="333333"/>
                <w:sz w:val="22"/>
                <w:szCs w:val="22"/>
              </w:rPr>
              <w:t>Queen</w:t>
            </w:r>
            <w:r w:rsidR="00C36E07" w:rsidRPr="001C2901">
              <w:rPr>
                <w:rFonts w:ascii="Arial" w:hAnsi="Arial" w:cs="Arial"/>
                <w:color w:val="333333"/>
                <w:sz w:val="22"/>
                <w:szCs w:val="22"/>
              </w:rPr>
              <w:t xml:space="preserve"> </w:t>
            </w:r>
            <w:r w:rsidRPr="001C2901">
              <w:rPr>
                <w:rFonts w:ascii="Arial" w:hAnsi="Arial" w:cs="Arial"/>
                <w:color w:val="333333"/>
                <w:sz w:val="22"/>
                <w:szCs w:val="22"/>
              </w:rPr>
              <w:t>Elizabeth</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r w:rsidRPr="001C2901">
              <w:rPr>
                <w:rFonts w:ascii="Arial" w:hAnsi="Arial" w:cs="Arial"/>
                <w:color w:val="333333"/>
                <w:sz w:val="22"/>
                <w:szCs w:val="22"/>
              </w:rPr>
              <w:t>Southern</w:t>
            </w:r>
            <w:r w:rsidR="00C36E07" w:rsidRPr="001C2901">
              <w:rPr>
                <w:rFonts w:ascii="Arial" w:hAnsi="Arial" w:cs="Arial"/>
                <w:color w:val="333333"/>
                <w:sz w:val="22"/>
                <w:szCs w:val="22"/>
              </w:rPr>
              <w:t xml:space="preserve"> </w:t>
            </w:r>
            <w:r w:rsidRPr="001C2901">
              <w:rPr>
                <w:rFonts w:ascii="Arial" w:hAnsi="Arial" w:cs="Arial"/>
                <w:color w:val="333333"/>
                <w:sz w:val="22"/>
                <w:szCs w:val="22"/>
              </w:rPr>
              <w:t>Cross</w:t>
            </w:r>
          </w:p>
        </w:tc>
      </w:tr>
      <w:tr w:rsidR="00770EB2"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770EB2" w:rsidRPr="001C2901" w:rsidRDefault="00770EB2" w:rsidP="00C911C3">
            <w:pPr>
              <w:jc w:val="center"/>
              <w:rPr>
                <w:rFonts w:ascii="Arial" w:hAnsi="Arial" w:cs="Arial"/>
                <w:color w:val="333333"/>
                <w:sz w:val="22"/>
                <w:szCs w:val="22"/>
              </w:rPr>
            </w:pPr>
            <w:r w:rsidRPr="001C2901">
              <w:rPr>
                <w:rFonts w:ascii="Arial" w:hAnsi="Arial" w:cs="Arial"/>
                <w:color w:val="333333"/>
                <w:sz w:val="22"/>
                <w:szCs w:val="22"/>
              </w:rPr>
              <w:t>8792</w:t>
            </w:r>
          </w:p>
        </w:tc>
        <w:tc>
          <w:tcPr>
            <w:tcW w:w="5378" w:type="dxa"/>
            <w:tcBorders>
              <w:top w:val="single" w:sz="6" w:space="0" w:color="auto"/>
              <w:left w:val="single" w:sz="6" w:space="0" w:color="auto"/>
              <w:bottom w:val="single" w:sz="6" w:space="0" w:color="auto"/>
              <w:right w:val="single" w:sz="2" w:space="0" w:color="auto"/>
            </w:tcBorders>
          </w:tcPr>
          <w:p w:rsidR="00770EB2" w:rsidRPr="001C2901" w:rsidRDefault="00770EB2" w:rsidP="002D55A5">
            <w:pPr>
              <w:rPr>
                <w:rFonts w:ascii="Arial" w:hAnsi="Arial" w:cs="Arial"/>
                <w:color w:val="333333"/>
                <w:sz w:val="22"/>
                <w:szCs w:val="22"/>
              </w:rPr>
            </w:pPr>
            <w:r w:rsidRPr="001C2901">
              <w:rPr>
                <w:rFonts w:ascii="Arial" w:hAnsi="Arial" w:cs="Arial"/>
                <w:color w:val="333333"/>
                <w:sz w:val="22"/>
                <w:szCs w:val="22"/>
              </w:rPr>
              <w:t>Urology 161</w:t>
            </w:r>
          </w:p>
        </w:tc>
      </w:tr>
      <w:tr w:rsidR="00DF4CF7"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DF4CF7" w:rsidRPr="001C2901" w:rsidRDefault="000F43E6" w:rsidP="00C911C3">
            <w:pPr>
              <w:jc w:val="center"/>
              <w:rPr>
                <w:rFonts w:ascii="Arial" w:hAnsi="Arial" w:cs="Arial"/>
                <w:color w:val="333333"/>
                <w:sz w:val="22"/>
                <w:szCs w:val="22"/>
              </w:rPr>
            </w:pPr>
            <w:r w:rsidRPr="001C2901">
              <w:rPr>
                <w:rFonts w:ascii="Arial" w:hAnsi="Arial" w:cs="Arial"/>
                <w:color w:val="333333"/>
                <w:sz w:val="22"/>
                <w:szCs w:val="22"/>
              </w:rPr>
              <w:t>8805</w:t>
            </w:r>
          </w:p>
        </w:tc>
        <w:tc>
          <w:tcPr>
            <w:tcW w:w="5378" w:type="dxa"/>
            <w:tcBorders>
              <w:top w:val="single" w:sz="6" w:space="0" w:color="auto"/>
              <w:left w:val="single" w:sz="6" w:space="0" w:color="auto"/>
              <w:bottom w:val="single" w:sz="6" w:space="0" w:color="auto"/>
              <w:right w:val="single" w:sz="2" w:space="0" w:color="auto"/>
            </w:tcBorders>
          </w:tcPr>
          <w:p w:rsidR="00DF4CF7" w:rsidRPr="001C2901" w:rsidRDefault="000F43E6" w:rsidP="002D55A5">
            <w:pPr>
              <w:rPr>
                <w:rFonts w:ascii="Arial" w:hAnsi="Arial" w:cs="Arial"/>
                <w:color w:val="333333"/>
                <w:sz w:val="22"/>
                <w:szCs w:val="22"/>
              </w:rPr>
            </w:pPr>
            <w:r w:rsidRPr="001C2901">
              <w:rPr>
                <w:rFonts w:ascii="Arial" w:hAnsi="Arial" w:cs="Arial"/>
                <w:color w:val="333333"/>
                <w:sz w:val="22"/>
                <w:szCs w:val="22"/>
              </w:rPr>
              <w:t>Cardinal Point Specialist Centre</w:t>
            </w:r>
          </w:p>
        </w:tc>
      </w:tr>
      <w:tr w:rsidR="003D483B"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3D483B" w:rsidRPr="001C2901" w:rsidRDefault="003D483B" w:rsidP="00C911C3">
            <w:pPr>
              <w:jc w:val="center"/>
              <w:rPr>
                <w:rFonts w:ascii="Arial" w:hAnsi="Arial" w:cs="Arial"/>
                <w:color w:val="333333"/>
                <w:sz w:val="22"/>
                <w:szCs w:val="22"/>
              </w:rPr>
            </w:pPr>
            <w:r w:rsidRPr="001C2901">
              <w:rPr>
                <w:rFonts w:ascii="Arial" w:hAnsi="Arial" w:cs="Arial"/>
                <w:color w:val="333333"/>
                <w:sz w:val="22"/>
                <w:szCs w:val="22"/>
              </w:rPr>
              <w:t>8861</w:t>
            </w:r>
          </w:p>
        </w:tc>
        <w:tc>
          <w:tcPr>
            <w:tcW w:w="5378" w:type="dxa"/>
            <w:tcBorders>
              <w:top w:val="single" w:sz="6" w:space="0" w:color="auto"/>
              <w:left w:val="single" w:sz="6" w:space="0" w:color="auto"/>
              <w:bottom w:val="single" w:sz="6" w:space="0" w:color="auto"/>
              <w:right w:val="single" w:sz="2" w:space="0" w:color="auto"/>
            </w:tcBorders>
          </w:tcPr>
          <w:p w:rsidR="003D483B" w:rsidRPr="001C2901" w:rsidRDefault="003D483B" w:rsidP="00C36E07">
            <w:pPr>
              <w:rPr>
                <w:rFonts w:ascii="Arial" w:hAnsi="Arial" w:cs="Arial"/>
                <w:color w:val="333333"/>
                <w:sz w:val="22"/>
                <w:szCs w:val="22"/>
              </w:rPr>
            </w:pPr>
            <w:r w:rsidRPr="001C2901">
              <w:rPr>
                <w:rFonts w:ascii="Arial" w:hAnsi="Arial" w:cs="Arial"/>
                <w:color w:val="333333"/>
                <w:sz w:val="22"/>
                <w:szCs w:val="22"/>
              </w:rPr>
              <w:t>Otago</w:t>
            </w:r>
            <w:r w:rsidR="00C36E07" w:rsidRPr="001C2901">
              <w:rPr>
                <w:rFonts w:ascii="Arial" w:hAnsi="Arial" w:cs="Arial"/>
                <w:color w:val="333333"/>
                <w:sz w:val="22"/>
                <w:szCs w:val="22"/>
              </w:rPr>
              <w:t xml:space="preserve"> </w:t>
            </w:r>
            <w:r w:rsidRPr="001C2901">
              <w:rPr>
                <w:rFonts w:ascii="Arial" w:hAnsi="Arial" w:cs="Arial"/>
                <w:color w:val="333333"/>
                <w:sz w:val="22"/>
                <w:szCs w:val="22"/>
              </w:rPr>
              <w:t>Dental</w:t>
            </w:r>
            <w:r w:rsidR="00C36E07" w:rsidRPr="001C2901">
              <w:rPr>
                <w:rFonts w:ascii="Arial" w:hAnsi="Arial" w:cs="Arial"/>
                <w:color w:val="333333"/>
                <w:sz w:val="22"/>
                <w:szCs w:val="22"/>
              </w:rPr>
              <w:t xml:space="preserve"> </w:t>
            </w:r>
            <w:r w:rsidRPr="001C2901">
              <w:rPr>
                <w:rFonts w:ascii="Arial" w:hAnsi="Arial" w:cs="Arial"/>
                <w:color w:val="333333"/>
                <w:sz w:val="22"/>
                <w:szCs w:val="22"/>
              </w:rPr>
              <w:t>School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8867</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St Georges Radiology</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8912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Bridgewater Day Surgery</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8915</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Retina Specialists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8916</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Milford Eye 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8920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Surgery on Shakespeare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8921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Mercy Endoscopy</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8924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Oncology Surgery</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8929</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Grace Southern Cross</w:t>
            </w:r>
            <w:r w:rsidR="002B5EC1"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r w:rsidRPr="001C2901">
              <w:rPr>
                <w:rFonts w:ascii="Arial" w:hAnsi="Arial" w:cs="Arial"/>
                <w:color w:val="333333"/>
                <w:sz w:val="22"/>
                <w:szCs w:val="22"/>
              </w:rPr>
              <w:t>Tauranga</w:t>
            </w:r>
          </w:p>
        </w:tc>
      </w:tr>
      <w:tr w:rsidR="00084746"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084746" w:rsidRPr="001C2901" w:rsidRDefault="00084746" w:rsidP="00C911C3">
            <w:pPr>
              <w:jc w:val="center"/>
              <w:rPr>
                <w:rFonts w:ascii="Arial" w:hAnsi="Arial" w:cs="Arial"/>
                <w:color w:val="333333"/>
                <w:sz w:val="22"/>
                <w:szCs w:val="22"/>
              </w:rPr>
            </w:pPr>
            <w:r w:rsidRPr="001C2901">
              <w:rPr>
                <w:rFonts w:ascii="Arial" w:hAnsi="Arial" w:cs="Arial"/>
                <w:color w:val="333333"/>
                <w:sz w:val="22"/>
                <w:szCs w:val="22"/>
              </w:rPr>
              <w:t>8971</w:t>
            </w:r>
          </w:p>
        </w:tc>
        <w:tc>
          <w:tcPr>
            <w:tcW w:w="5378" w:type="dxa"/>
            <w:tcBorders>
              <w:top w:val="single" w:sz="6" w:space="0" w:color="auto"/>
              <w:left w:val="single" w:sz="6" w:space="0" w:color="auto"/>
              <w:bottom w:val="single" w:sz="6" w:space="0" w:color="auto"/>
              <w:right w:val="single" w:sz="2" w:space="0" w:color="auto"/>
            </w:tcBorders>
          </w:tcPr>
          <w:p w:rsidR="00084746" w:rsidRPr="001C2901" w:rsidRDefault="00084746" w:rsidP="004F0393">
            <w:pPr>
              <w:rPr>
                <w:rFonts w:ascii="Arial" w:hAnsi="Arial" w:cs="Arial"/>
                <w:color w:val="333333"/>
                <w:sz w:val="22"/>
                <w:szCs w:val="22"/>
              </w:rPr>
            </w:pPr>
            <w:r w:rsidRPr="001C2901">
              <w:rPr>
                <w:rFonts w:ascii="Arial" w:hAnsi="Arial" w:cs="Arial"/>
                <w:color w:val="333333"/>
                <w:sz w:val="22"/>
                <w:szCs w:val="22"/>
              </w:rPr>
              <w:t>Eye Specialist Ltd Whangarei</w:t>
            </w:r>
          </w:p>
        </w:tc>
      </w:tr>
      <w:tr w:rsidR="004856C6"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4856C6" w:rsidRPr="001C2901" w:rsidRDefault="004856C6" w:rsidP="00C911C3">
            <w:pPr>
              <w:jc w:val="center"/>
              <w:rPr>
                <w:rFonts w:ascii="Arial" w:hAnsi="Arial" w:cs="Arial"/>
                <w:color w:val="333333"/>
                <w:sz w:val="22"/>
                <w:szCs w:val="22"/>
              </w:rPr>
            </w:pPr>
            <w:r w:rsidRPr="001C2901">
              <w:rPr>
                <w:rFonts w:ascii="Arial" w:hAnsi="Arial" w:cs="Arial"/>
                <w:color w:val="333333"/>
                <w:sz w:val="22"/>
                <w:szCs w:val="22"/>
              </w:rPr>
              <w:t>8976</w:t>
            </w:r>
          </w:p>
        </w:tc>
        <w:tc>
          <w:tcPr>
            <w:tcW w:w="5378" w:type="dxa"/>
            <w:tcBorders>
              <w:top w:val="single" w:sz="6" w:space="0" w:color="auto"/>
              <w:left w:val="single" w:sz="6" w:space="0" w:color="auto"/>
              <w:bottom w:val="single" w:sz="6" w:space="0" w:color="auto"/>
              <w:right w:val="single" w:sz="2" w:space="0" w:color="auto"/>
            </w:tcBorders>
          </w:tcPr>
          <w:p w:rsidR="004856C6" w:rsidRPr="001C2901" w:rsidRDefault="004856C6" w:rsidP="004856C6">
            <w:pPr>
              <w:rPr>
                <w:rFonts w:ascii="Arial" w:hAnsi="Arial" w:cs="Arial"/>
                <w:color w:val="333333"/>
                <w:sz w:val="22"/>
                <w:szCs w:val="22"/>
              </w:rPr>
            </w:pPr>
            <w:r w:rsidRPr="001C2901">
              <w:rPr>
                <w:rFonts w:ascii="Arial" w:hAnsi="Arial" w:cs="Arial"/>
                <w:color w:val="333333"/>
                <w:sz w:val="22"/>
                <w:szCs w:val="22"/>
              </w:rPr>
              <w:t>Southern Endoscopy Centre</w:t>
            </w:r>
          </w:p>
        </w:tc>
      </w:tr>
      <w:tr w:rsidR="00084746"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084746" w:rsidRPr="001C2901" w:rsidRDefault="00084746" w:rsidP="00C911C3">
            <w:pPr>
              <w:jc w:val="center"/>
              <w:rPr>
                <w:rFonts w:ascii="Arial" w:hAnsi="Arial" w:cs="Arial"/>
                <w:color w:val="333333"/>
                <w:sz w:val="22"/>
                <w:szCs w:val="22"/>
              </w:rPr>
            </w:pPr>
            <w:r w:rsidRPr="001C2901">
              <w:rPr>
                <w:rFonts w:ascii="Arial" w:hAnsi="Arial" w:cs="Arial"/>
                <w:color w:val="333333"/>
                <w:sz w:val="22"/>
                <w:szCs w:val="22"/>
              </w:rPr>
              <w:t>8977</w:t>
            </w:r>
          </w:p>
        </w:tc>
        <w:tc>
          <w:tcPr>
            <w:tcW w:w="5378" w:type="dxa"/>
            <w:tcBorders>
              <w:top w:val="single" w:sz="6" w:space="0" w:color="auto"/>
              <w:left w:val="single" w:sz="6" w:space="0" w:color="auto"/>
              <w:bottom w:val="single" w:sz="6" w:space="0" w:color="auto"/>
              <w:right w:val="single" w:sz="2" w:space="0" w:color="auto"/>
            </w:tcBorders>
          </w:tcPr>
          <w:p w:rsidR="00084746" w:rsidRPr="001C2901" w:rsidRDefault="00084746" w:rsidP="002D55A5">
            <w:pPr>
              <w:rPr>
                <w:rFonts w:ascii="Arial" w:hAnsi="Arial" w:cs="Arial"/>
                <w:color w:val="333333"/>
                <w:sz w:val="22"/>
                <w:szCs w:val="22"/>
              </w:rPr>
            </w:pPr>
            <w:r w:rsidRPr="001C2901">
              <w:rPr>
                <w:rFonts w:ascii="Arial" w:hAnsi="Arial" w:cs="Arial"/>
                <w:color w:val="333333"/>
                <w:sz w:val="22"/>
                <w:szCs w:val="22"/>
              </w:rPr>
              <w:t>St Marks Road Surgical Centre</w:t>
            </w:r>
          </w:p>
        </w:tc>
      </w:tr>
      <w:tr w:rsidR="00F609FB" w:rsidRPr="000C2779" w:rsidTr="000C2779">
        <w:trPr>
          <w:trHeight w:val="288"/>
          <w:jc w:val="center"/>
        </w:trPr>
        <w:tc>
          <w:tcPr>
            <w:tcW w:w="1696" w:type="dxa"/>
            <w:tcBorders>
              <w:top w:val="single" w:sz="6" w:space="0" w:color="auto"/>
              <w:left w:val="single" w:sz="2" w:space="0" w:color="auto"/>
              <w:bottom w:val="single" w:sz="6" w:space="0" w:color="auto"/>
              <w:right w:val="single" w:sz="6" w:space="0" w:color="auto"/>
            </w:tcBorders>
          </w:tcPr>
          <w:p w:rsidR="00F609FB" w:rsidRPr="001C2901" w:rsidRDefault="00084746" w:rsidP="00C911C3">
            <w:pPr>
              <w:jc w:val="center"/>
              <w:rPr>
                <w:rFonts w:ascii="Arial" w:hAnsi="Arial" w:cs="Arial"/>
                <w:color w:val="333333"/>
                <w:sz w:val="22"/>
                <w:szCs w:val="22"/>
              </w:rPr>
            </w:pPr>
            <w:r w:rsidRPr="001C2901">
              <w:rPr>
                <w:rFonts w:ascii="Arial" w:hAnsi="Arial" w:cs="Arial"/>
                <w:color w:val="333333"/>
                <w:sz w:val="22"/>
                <w:szCs w:val="22"/>
              </w:rPr>
              <w:t>8979</w:t>
            </w:r>
          </w:p>
        </w:tc>
        <w:tc>
          <w:tcPr>
            <w:tcW w:w="5378" w:type="dxa"/>
            <w:tcBorders>
              <w:top w:val="single" w:sz="6" w:space="0" w:color="auto"/>
              <w:left w:val="single" w:sz="6" w:space="0" w:color="auto"/>
              <w:bottom w:val="single" w:sz="6" w:space="0" w:color="auto"/>
              <w:right w:val="single" w:sz="2" w:space="0" w:color="auto"/>
            </w:tcBorders>
          </w:tcPr>
          <w:p w:rsidR="00F609FB" w:rsidRPr="001C2901" w:rsidRDefault="00084746" w:rsidP="002D55A5">
            <w:pPr>
              <w:rPr>
                <w:rFonts w:ascii="Arial" w:hAnsi="Arial" w:cs="Arial"/>
                <w:color w:val="333333"/>
                <w:sz w:val="22"/>
                <w:szCs w:val="22"/>
              </w:rPr>
            </w:pPr>
            <w:r w:rsidRPr="001C2901">
              <w:rPr>
                <w:rFonts w:ascii="Arial" w:hAnsi="Arial" w:cs="Arial"/>
                <w:color w:val="333333"/>
                <w:sz w:val="22"/>
                <w:szCs w:val="22"/>
              </w:rPr>
              <w:t>Rotorua Eye Clinic</w:t>
            </w:r>
          </w:p>
        </w:tc>
      </w:tr>
      <w:tr w:rsidR="00F107BC" w:rsidRPr="000C2779" w:rsidTr="000C2779">
        <w:trPr>
          <w:trHeight w:val="288"/>
          <w:jc w:val="center"/>
        </w:trPr>
        <w:tc>
          <w:tcPr>
            <w:tcW w:w="1696" w:type="dxa"/>
            <w:tcBorders>
              <w:top w:val="single" w:sz="6" w:space="0" w:color="auto"/>
              <w:left w:val="single" w:sz="2" w:space="0" w:color="auto"/>
              <w:bottom w:val="single" w:sz="6" w:space="0" w:color="auto"/>
              <w:right w:val="single" w:sz="6" w:space="0" w:color="auto"/>
            </w:tcBorders>
          </w:tcPr>
          <w:p w:rsidR="00F107BC" w:rsidRPr="001C2901" w:rsidRDefault="00F107BC" w:rsidP="00C911C3">
            <w:pPr>
              <w:jc w:val="center"/>
              <w:rPr>
                <w:rFonts w:ascii="Arial" w:hAnsi="Arial" w:cs="Arial"/>
                <w:color w:val="333333"/>
                <w:sz w:val="22"/>
                <w:szCs w:val="22"/>
              </w:rPr>
            </w:pPr>
            <w:r>
              <w:rPr>
                <w:rFonts w:ascii="Arial" w:hAnsi="Arial" w:cs="Arial"/>
                <w:color w:val="333333"/>
                <w:sz w:val="22"/>
                <w:szCs w:val="22"/>
              </w:rPr>
              <w:t>9136</w:t>
            </w:r>
          </w:p>
        </w:tc>
        <w:tc>
          <w:tcPr>
            <w:tcW w:w="5378" w:type="dxa"/>
            <w:tcBorders>
              <w:top w:val="single" w:sz="6" w:space="0" w:color="auto"/>
              <w:left w:val="single" w:sz="6" w:space="0" w:color="auto"/>
              <w:bottom w:val="single" w:sz="6" w:space="0" w:color="auto"/>
              <w:right w:val="single" w:sz="2" w:space="0" w:color="auto"/>
            </w:tcBorders>
          </w:tcPr>
          <w:p w:rsidR="00F107BC" w:rsidRPr="001C2901" w:rsidRDefault="00F107BC" w:rsidP="002D55A5">
            <w:pPr>
              <w:rPr>
                <w:rFonts w:ascii="Arial" w:hAnsi="Arial" w:cs="Arial"/>
                <w:color w:val="333333"/>
                <w:sz w:val="22"/>
                <w:szCs w:val="22"/>
              </w:rPr>
            </w:pPr>
            <w:r w:rsidRPr="00C57AF8">
              <w:rPr>
                <w:rFonts w:ascii="Arial" w:hAnsi="Arial" w:cs="Arial"/>
                <w:color w:val="333333"/>
                <w:sz w:val="22"/>
                <w:szCs w:val="22"/>
              </w:rPr>
              <w:t>Mater Misericordiae Health Services Brisbane</w:t>
            </w:r>
          </w:p>
        </w:tc>
      </w:tr>
    </w:tbl>
    <w:p w:rsidR="00E51B82" w:rsidRDefault="00E51B82" w:rsidP="00B65A2A">
      <w:pPr>
        <w:rPr>
          <w:rFonts w:ascii="Arial" w:hAnsi="Arial" w:cs="Arial"/>
          <w:color w:val="333333"/>
        </w:rPr>
      </w:pPr>
    </w:p>
    <w:p w:rsidR="00FC0019" w:rsidRDefault="00FC0019" w:rsidP="00B65A2A">
      <w:pPr>
        <w:rPr>
          <w:rFonts w:ascii="Arial" w:hAnsi="Arial" w:cs="Arial"/>
          <w:color w:val="333333"/>
        </w:rPr>
      </w:pPr>
    </w:p>
    <w:p w:rsidR="00B65A2A" w:rsidRPr="00BA2072" w:rsidRDefault="004F7DED" w:rsidP="00B65A2A">
      <w:pPr>
        <w:rPr>
          <w:rFonts w:ascii="Arial" w:hAnsi="Arial" w:cs="Arial"/>
          <w:b/>
        </w:rPr>
      </w:pPr>
      <w:r w:rsidRPr="00BA2072">
        <w:rPr>
          <w:rFonts w:ascii="Arial" w:hAnsi="Arial" w:cs="Arial"/>
          <w:b/>
        </w:rPr>
        <w:t>Retired Facility C</w:t>
      </w:r>
      <w:r w:rsidR="00B65A2A" w:rsidRPr="00BA2072">
        <w:rPr>
          <w:rFonts w:ascii="Arial" w:hAnsi="Arial" w:cs="Arial"/>
          <w:b/>
        </w:rPr>
        <w:t>odes</w:t>
      </w:r>
    </w:p>
    <w:p w:rsidR="00B65A2A" w:rsidRPr="00BA2072" w:rsidRDefault="00B65A2A" w:rsidP="00B65A2A">
      <w:pPr>
        <w:rPr>
          <w:rFonts w:ascii="Arial" w:hAnsi="Arial" w:cs="Arial"/>
          <w:color w:val="333333"/>
        </w:rPr>
      </w:pPr>
      <w:r w:rsidRPr="00BA2072">
        <w:rPr>
          <w:rFonts w:ascii="Arial" w:hAnsi="Arial" w:cs="Arial"/>
          <w:color w:val="333333"/>
        </w:rPr>
        <w:t xml:space="preserve">These </w:t>
      </w:r>
      <w:r w:rsidR="00DB05A2" w:rsidRPr="00BA2072">
        <w:rPr>
          <w:rFonts w:ascii="Arial" w:hAnsi="Arial" w:cs="Arial"/>
          <w:color w:val="333333"/>
        </w:rPr>
        <w:t xml:space="preserve">facility </w:t>
      </w:r>
      <w:r w:rsidRPr="00BA2072">
        <w:rPr>
          <w:rFonts w:ascii="Arial" w:hAnsi="Arial" w:cs="Arial"/>
          <w:color w:val="333333"/>
        </w:rPr>
        <w:t>codes have been retired but are noted here for historical reasons.</w:t>
      </w:r>
    </w:p>
    <w:p w:rsidR="000C2779" w:rsidRPr="0063378C" w:rsidRDefault="000C2779" w:rsidP="00B65A2A">
      <w:pPr>
        <w:rPr>
          <w:rFonts w:ascii="Arial" w:hAnsi="Arial" w:cs="Arial"/>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701"/>
        <w:gridCol w:w="5435"/>
      </w:tblGrid>
      <w:tr w:rsidR="00B65A2A"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B65A2A" w:rsidRPr="000C2779" w:rsidRDefault="00B65A2A" w:rsidP="002D55A5">
            <w:pPr>
              <w:pStyle w:val="BodyText2"/>
              <w:rPr>
                <w:rFonts w:ascii="Arial" w:hAnsi="Arial" w:cs="Arial"/>
                <w:b/>
                <w:sz w:val="22"/>
                <w:szCs w:val="22"/>
              </w:rPr>
            </w:pPr>
            <w:r w:rsidRPr="000C2779">
              <w:rPr>
                <w:rFonts w:ascii="Arial" w:hAnsi="Arial" w:cs="Arial"/>
                <w:b/>
                <w:sz w:val="22"/>
                <w:szCs w:val="22"/>
              </w:rPr>
              <w:t>Facility Code</w:t>
            </w:r>
          </w:p>
        </w:tc>
        <w:tc>
          <w:tcPr>
            <w:tcW w:w="5435" w:type="dxa"/>
            <w:tcBorders>
              <w:top w:val="single" w:sz="2" w:space="0" w:color="auto"/>
              <w:left w:val="single" w:sz="2" w:space="0" w:color="auto"/>
              <w:bottom w:val="single" w:sz="2" w:space="0" w:color="auto"/>
              <w:right w:val="single" w:sz="2" w:space="0" w:color="auto"/>
            </w:tcBorders>
          </w:tcPr>
          <w:p w:rsidR="00B65A2A" w:rsidRPr="000C2779" w:rsidRDefault="00B65A2A" w:rsidP="002D55A5">
            <w:pPr>
              <w:pStyle w:val="BodyText2"/>
              <w:rPr>
                <w:rFonts w:ascii="Arial" w:hAnsi="Arial" w:cs="Arial"/>
                <w:b/>
                <w:sz w:val="22"/>
                <w:szCs w:val="22"/>
              </w:rPr>
            </w:pPr>
            <w:r w:rsidRPr="000C2779">
              <w:rPr>
                <w:rFonts w:ascii="Arial" w:hAnsi="Arial" w:cs="Arial"/>
                <w:b/>
                <w:sz w:val="22"/>
                <w:szCs w:val="22"/>
              </w:rPr>
              <w:t>Facility Name</w:t>
            </w:r>
          </w:p>
        </w:tc>
      </w:tr>
      <w:tr w:rsidR="00B65A2A"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B65A2A" w:rsidRPr="000C2779" w:rsidRDefault="00B65A2A" w:rsidP="00C911C3">
            <w:pPr>
              <w:pStyle w:val="BodyText2"/>
              <w:jc w:val="center"/>
              <w:rPr>
                <w:rFonts w:ascii="Arial" w:hAnsi="Arial" w:cs="Arial"/>
                <w:color w:val="333333"/>
                <w:sz w:val="22"/>
                <w:szCs w:val="22"/>
              </w:rPr>
            </w:pPr>
            <w:r w:rsidRPr="000C2779">
              <w:rPr>
                <w:rFonts w:ascii="Arial" w:hAnsi="Arial" w:cs="Arial"/>
                <w:color w:val="333333"/>
                <w:sz w:val="22"/>
                <w:szCs w:val="22"/>
              </w:rPr>
              <w:t>3211</w:t>
            </w:r>
          </w:p>
        </w:tc>
        <w:tc>
          <w:tcPr>
            <w:tcW w:w="5435" w:type="dxa"/>
            <w:tcBorders>
              <w:top w:val="single" w:sz="2" w:space="0" w:color="auto"/>
              <w:left w:val="single" w:sz="2" w:space="0" w:color="auto"/>
              <w:bottom w:val="single" w:sz="2" w:space="0" w:color="auto"/>
              <w:right w:val="single" w:sz="2" w:space="0" w:color="auto"/>
            </w:tcBorders>
          </w:tcPr>
          <w:p w:rsidR="00B65A2A" w:rsidRPr="000C2779" w:rsidRDefault="00B65A2A" w:rsidP="002D55A5">
            <w:pPr>
              <w:pStyle w:val="BodyText2"/>
              <w:rPr>
                <w:rFonts w:ascii="Arial" w:hAnsi="Arial" w:cs="Arial"/>
                <w:color w:val="333333"/>
                <w:sz w:val="22"/>
                <w:szCs w:val="22"/>
              </w:rPr>
            </w:pPr>
            <w:r w:rsidRPr="000C2779">
              <w:rPr>
                <w:rFonts w:ascii="Arial" w:hAnsi="Arial" w:cs="Arial"/>
                <w:color w:val="333333"/>
                <w:sz w:val="22"/>
                <w:szCs w:val="22"/>
              </w:rPr>
              <w:t>Auckland</w:t>
            </w:r>
          </w:p>
        </w:tc>
      </w:tr>
      <w:tr w:rsidR="00B65A2A"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B65A2A" w:rsidRPr="000C2779" w:rsidRDefault="00B65A2A" w:rsidP="00C911C3">
            <w:pPr>
              <w:pStyle w:val="BodyText2"/>
              <w:jc w:val="center"/>
              <w:rPr>
                <w:rFonts w:ascii="Arial" w:hAnsi="Arial" w:cs="Arial"/>
                <w:color w:val="333333"/>
                <w:sz w:val="22"/>
                <w:szCs w:val="22"/>
              </w:rPr>
            </w:pPr>
            <w:r w:rsidRPr="000C2779">
              <w:rPr>
                <w:rFonts w:ascii="Arial" w:hAnsi="Arial" w:cs="Arial"/>
                <w:color w:val="333333"/>
                <w:sz w:val="22"/>
                <w:szCs w:val="22"/>
              </w:rPr>
              <w:t>3212</w:t>
            </w:r>
          </w:p>
        </w:tc>
        <w:tc>
          <w:tcPr>
            <w:tcW w:w="5435" w:type="dxa"/>
            <w:tcBorders>
              <w:top w:val="single" w:sz="2" w:space="0" w:color="auto"/>
              <w:left w:val="single" w:sz="2" w:space="0" w:color="auto"/>
              <w:bottom w:val="single" w:sz="2" w:space="0" w:color="auto"/>
              <w:right w:val="single" w:sz="2" w:space="0" w:color="auto"/>
            </w:tcBorders>
          </w:tcPr>
          <w:p w:rsidR="00B65A2A" w:rsidRPr="000C2779" w:rsidRDefault="00B65A2A" w:rsidP="002D55A5">
            <w:pPr>
              <w:pStyle w:val="BodyText2"/>
              <w:rPr>
                <w:rFonts w:ascii="Arial" w:hAnsi="Arial" w:cs="Arial"/>
                <w:color w:val="333333"/>
                <w:sz w:val="22"/>
                <w:szCs w:val="22"/>
              </w:rPr>
            </w:pPr>
            <w:r w:rsidRPr="000C2779">
              <w:rPr>
                <w:rFonts w:ascii="Arial" w:hAnsi="Arial" w:cs="Arial"/>
                <w:color w:val="333333"/>
                <w:sz w:val="22"/>
                <w:szCs w:val="22"/>
              </w:rPr>
              <w:t>Greenlane</w:t>
            </w:r>
          </w:p>
        </w:tc>
      </w:tr>
      <w:tr w:rsidR="00B65A2A"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B65A2A" w:rsidRPr="000C2779" w:rsidRDefault="00B65A2A" w:rsidP="00C911C3">
            <w:pPr>
              <w:pStyle w:val="BodyText2"/>
              <w:jc w:val="center"/>
              <w:rPr>
                <w:rFonts w:ascii="Arial" w:hAnsi="Arial" w:cs="Arial"/>
                <w:color w:val="333333"/>
                <w:sz w:val="22"/>
                <w:szCs w:val="22"/>
              </w:rPr>
            </w:pPr>
            <w:r w:rsidRPr="000C2779">
              <w:rPr>
                <w:rFonts w:ascii="Arial" w:hAnsi="Arial" w:cs="Arial"/>
                <w:color w:val="333333"/>
                <w:sz w:val="22"/>
                <w:szCs w:val="22"/>
              </w:rPr>
              <w:t>3213</w:t>
            </w:r>
          </w:p>
        </w:tc>
        <w:tc>
          <w:tcPr>
            <w:tcW w:w="5435" w:type="dxa"/>
            <w:tcBorders>
              <w:top w:val="single" w:sz="2" w:space="0" w:color="auto"/>
              <w:left w:val="single" w:sz="2" w:space="0" w:color="auto"/>
              <w:bottom w:val="single" w:sz="2" w:space="0" w:color="auto"/>
              <w:right w:val="single" w:sz="2" w:space="0" w:color="auto"/>
            </w:tcBorders>
          </w:tcPr>
          <w:p w:rsidR="00B65A2A" w:rsidRPr="000C2779" w:rsidRDefault="00B65A2A" w:rsidP="002D55A5">
            <w:pPr>
              <w:pStyle w:val="BodyText2"/>
              <w:rPr>
                <w:rFonts w:ascii="Arial" w:hAnsi="Arial" w:cs="Arial"/>
                <w:color w:val="333333"/>
                <w:sz w:val="22"/>
                <w:szCs w:val="22"/>
              </w:rPr>
            </w:pPr>
            <w:r w:rsidRPr="000C2779">
              <w:rPr>
                <w:rFonts w:ascii="Arial" w:hAnsi="Arial" w:cs="Arial"/>
                <w:color w:val="333333"/>
                <w:sz w:val="22"/>
                <w:szCs w:val="22"/>
              </w:rPr>
              <w:t xml:space="preserve">National Women’s </w:t>
            </w:r>
          </w:p>
        </w:tc>
      </w:tr>
      <w:tr w:rsidR="00B22F9C"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B22F9C" w:rsidRPr="000C2779" w:rsidRDefault="00B22F9C" w:rsidP="00C911C3">
            <w:pPr>
              <w:pStyle w:val="BodyText2"/>
              <w:jc w:val="center"/>
              <w:rPr>
                <w:rFonts w:ascii="Arial" w:hAnsi="Arial" w:cs="Arial"/>
                <w:color w:val="333333"/>
                <w:sz w:val="22"/>
                <w:szCs w:val="22"/>
              </w:rPr>
            </w:pPr>
            <w:r w:rsidRPr="000C2779">
              <w:rPr>
                <w:rFonts w:ascii="Arial" w:hAnsi="Arial" w:cs="Arial"/>
                <w:color w:val="333333"/>
                <w:sz w:val="22"/>
                <w:szCs w:val="22"/>
              </w:rPr>
              <w:t>3239</w:t>
            </w:r>
          </w:p>
        </w:tc>
        <w:tc>
          <w:tcPr>
            <w:tcW w:w="5435" w:type="dxa"/>
            <w:tcBorders>
              <w:top w:val="single" w:sz="2" w:space="0" w:color="auto"/>
              <w:left w:val="single" w:sz="2" w:space="0" w:color="auto"/>
              <w:bottom w:val="single" w:sz="2" w:space="0" w:color="auto"/>
              <w:right w:val="single" w:sz="2" w:space="0" w:color="auto"/>
            </w:tcBorders>
          </w:tcPr>
          <w:p w:rsidR="00B22F9C" w:rsidRPr="000C2779" w:rsidRDefault="00B22F9C" w:rsidP="00414A87">
            <w:pPr>
              <w:pStyle w:val="BodyText2"/>
              <w:rPr>
                <w:rFonts w:ascii="Arial" w:hAnsi="Arial" w:cs="Arial"/>
                <w:color w:val="333333"/>
                <w:sz w:val="22"/>
                <w:szCs w:val="22"/>
              </w:rPr>
            </w:pPr>
            <w:r w:rsidRPr="000C2779">
              <w:rPr>
                <w:rFonts w:ascii="Arial" w:hAnsi="Arial" w:cs="Arial"/>
                <w:color w:val="333333"/>
                <w:sz w:val="22"/>
                <w:szCs w:val="22"/>
              </w:rPr>
              <w:t>Starship</w:t>
            </w:r>
            <w:r w:rsidR="00992B55" w:rsidRPr="000C2779">
              <w:rPr>
                <w:rFonts w:ascii="Arial" w:hAnsi="Arial" w:cs="Arial"/>
                <w:color w:val="333333"/>
                <w:sz w:val="22"/>
                <w:szCs w:val="22"/>
              </w:rPr>
              <w:t xml:space="preserve"> </w:t>
            </w:r>
            <w:r w:rsidRPr="000C2779">
              <w:rPr>
                <w:rFonts w:ascii="Arial" w:hAnsi="Arial" w:cs="Arial"/>
                <w:color w:val="333333"/>
                <w:sz w:val="22"/>
                <w:szCs w:val="22"/>
              </w:rPr>
              <w:t>Hospital</w:t>
            </w:r>
          </w:p>
        </w:tc>
      </w:tr>
      <w:tr w:rsidR="00941FF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941FF3" w:rsidRPr="000C2779" w:rsidRDefault="00941FF3" w:rsidP="00C911C3">
            <w:pPr>
              <w:pStyle w:val="BodyText2"/>
              <w:jc w:val="center"/>
              <w:rPr>
                <w:rFonts w:ascii="Arial" w:hAnsi="Arial" w:cs="Arial"/>
                <w:color w:val="333333"/>
                <w:sz w:val="22"/>
                <w:szCs w:val="22"/>
              </w:rPr>
            </w:pPr>
            <w:r w:rsidRPr="000C2779">
              <w:rPr>
                <w:rFonts w:ascii="Arial" w:hAnsi="Arial" w:cs="Arial"/>
                <w:color w:val="333333"/>
                <w:sz w:val="22"/>
                <w:szCs w:val="22"/>
              </w:rPr>
              <w:t>4212</w:t>
            </w:r>
          </w:p>
        </w:tc>
        <w:tc>
          <w:tcPr>
            <w:tcW w:w="5435" w:type="dxa"/>
            <w:tcBorders>
              <w:top w:val="single" w:sz="2" w:space="0" w:color="auto"/>
              <w:left w:val="single" w:sz="2" w:space="0" w:color="auto"/>
              <w:bottom w:val="single" w:sz="2" w:space="0" w:color="auto"/>
              <w:right w:val="single" w:sz="2" w:space="0" w:color="auto"/>
            </w:tcBorders>
          </w:tcPr>
          <w:p w:rsidR="00941FF3" w:rsidRPr="000C2779" w:rsidRDefault="00941FF3" w:rsidP="00414A87">
            <w:pPr>
              <w:pStyle w:val="BodyText2"/>
              <w:rPr>
                <w:rFonts w:ascii="Arial" w:hAnsi="Arial" w:cs="Arial"/>
                <w:color w:val="333333"/>
                <w:sz w:val="22"/>
                <w:szCs w:val="22"/>
              </w:rPr>
            </w:pPr>
            <w:r w:rsidRPr="000C2779">
              <w:rPr>
                <w:rFonts w:ascii="Arial" w:hAnsi="Arial" w:cs="Arial"/>
                <w:color w:val="333333"/>
                <w:sz w:val="22"/>
                <w:szCs w:val="22"/>
              </w:rPr>
              <w:t>Wakari</w:t>
            </w:r>
          </w:p>
        </w:tc>
      </w:tr>
      <w:tr w:rsidR="00941FF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941FF3" w:rsidRPr="000C2779" w:rsidRDefault="00941FF3" w:rsidP="00C911C3">
            <w:pPr>
              <w:pStyle w:val="BodyText2"/>
              <w:jc w:val="center"/>
              <w:rPr>
                <w:rFonts w:ascii="Arial" w:hAnsi="Arial" w:cs="Arial"/>
                <w:color w:val="333333"/>
                <w:sz w:val="22"/>
                <w:szCs w:val="22"/>
              </w:rPr>
            </w:pPr>
            <w:r w:rsidRPr="000C2779">
              <w:rPr>
                <w:rFonts w:ascii="Arial" w:hAnsi="Arial" w:cs="Arial"/>
                <w:color w:val="333333"/>
                <w:sz w:val="22"/>
                <w:szCs w:val="22"/>
              </w:rPr>
              <w:t>5814</w:t>
            </w:r>
          </w:p>
        </w:tc>
        <w:tc>
          <w:tcPr>
            <w:tcW w:w="5435" w:type="dxa"/>
            <w:tcBorders>
              <w:top w:val="single" w:sz="2" w:space="0" w:color="auto"/>
              <w:left w:val="single" w:sz="2" w:space="0" w:color="auto"/>
              <w:bottom w:val="single" w:sz="2" w:space="0" w:color="auto"/>
              <w:right w:val="single" w:sz="2" w:space="0" w:color="auto"/>
            </w:tcBorders>
          </w:tcPr>
          <w:p w:rsidR="00941FF3" w:rsidRPr="000C2779" w:rsidRDefault="00941FF3" w:rsidP="00414A87">
            <w:pPr>
              <w:pStyle w:val="BodyText2"/>
              <w:rPr>
                <w:rFonts w:ascii="Arial" w:hAnsi="Arial" w:cs="Arial"/>
                <w:color w:val="333333"/>
                <w:sz w:val="22"/>
                <w:szCs w:val="22"/>
              </w:rPr>
            </w:pPr>
            <w:r w:rsidRPr="000C2779">
              <w:rPr>
                <w:rFonts w:ascii="Arial" w:hAnsi="Arial" w:cs="Arial"/>
                <w:color w:val="333333"/>
                <w:sz w:val="22"/>
                <w:szCs w:val="22"/>
              </w:rPr>
              <w:t>Porirua</w:t>
            </w:r>
          </w:p>
        </w:tc>
      </w:tr>
      <w:tr w:rsidR="00941FF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941FF3" w:rsidRPr="000C2779" w:rsidRDefault="00941FF3" w:rsidP="00C911C3">
            <w:pPr>
              <w:pStyle w:val="BodyText2"/>
              <w:jc w:val="center"/>
              <w:rPr>
                <w:rFonts w:ascii="Arial" w:hAnsi="Arial" w:cs="Arial"/>
                <w:color w:val="333333"/>
                <w:sz w:val="22"/>
                <w:szCs w:val="22"/>
              </w:rPr>
            </w:pPr>
            <w:r w:rsidRPr="000C2779">
              <w:rPr>
                <w:rFonts w:ascii="Arial" w:hAnsi="Arial" w:cs="Arial"/>
                <w:color w:val="333333"/>
                <w:sz w:val="22"/>
                <w:szCs w:val="22"/>
              </w:rPr>
              <w:t>5818</w:t>
            </w:r>
          </w:p>
        </w:tc>
        <w:tc>
          <w:tcPr>
            <w:tcW w:w="5435" w:type="dxa"/>
            <w:tcBorders>
              <w:top w:val="single" w:sz="2" w:space="0" w:color="auto"/>
              <w:left w:val="single" w:sz="2" w:space="0" w:color="auto"/>
              <w:bottom w:val="single" w:sz="2" w:space="0" w:color="auto"/>
              <w:right w:val="single" w:sz="2" w:space="0" w:color="auto"/>
            </w:tcBorders>
          </w:tcPr>
          <w:p w:rsidR="00941FF3" w:rsidRPr="000C2779" w:rsidRDefault="00941FF3" w:rsidP="00414A87">
            <w:pPr>
              <w:pStyle w:val="BodyText2"/>
              <w:rPr>
                <w:rFonts w:ascii="Arial" w:hAnsi="Arial" w:cs="Arial"/>
                <w:color w:val="333333"/>
                <w:sz w:val="22"/>
                <w:szCs w:val="22"/>
              </w:rPr>
            </w:pPr>
            <w:r w:rsidRPr="000C2779">
              <w:rPr>
                <w:rFonts w:ascii="Arial" w:hAnsi="Arial" w:cs="Arial"/>
                <w:color w:val="333333"/>
                <w:sz w:val="22"/>
                <w:szCs w:val="22"/>
              </w:rPr>
              <w:t>Paraparaumu</w:t>
            </w:r>
          </w:p>
        </w:tc>
      </w:tr>
      <w:tr w:rsidR="00941FF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941FF3" w:rsidRPr="000C2779" w:rsidRDefault="00941FF3" w:rsidP="00C911C3">
            <w:pPr>
              <w:pStyle w:val="BodyText2"/>
              <w:jc w:val="center"/>
              <w:rPr>
                <w:rFonts w:ascii="Arial" w:hAnsi="Arial" w:cs="Arial"/>
                <w:color w:val="333333"/>
                <w:sz w:val="22"/>
                <w:szCs w:val="22"/>
              </w:rPr>
            </w:pPr>
            <w:r w:rsidRPr="000C2779">
              <w:rPr>
                <w:rFonts w:ascii="Arial" w:hAnsi="Arial" w:cs="Arial"/>
                <w:color w:val="333333"/>
                <w:sz w:val="22"/>
                <w:szCs w:val="22"/>
              </w:rPr>
              <w:t>5819</w:t>
            </w:r>
          </w:p>
        </w:tc>
        <w:tc>
          <w:tcPr>
            <w:tcW w:w="5435" w:type="dxa"/>
            <w:tcBorders>
              <w:top w:val="single" w:sz="2" w:space="0" w:color="auto"/>
              <w:left w:val="single" w:sz="2" w:space="0" w:color="auto"/>
              <w:bottom w:val="single" w:sz="2" w:space="0" w:color="auto"/>
              <w:right w:val="single" w:sz="2" w:space="0" w:color="auto"/>
            </w:tcBorders>
          </w:tcPr>
          <w:p w:rsidR="00941FF3" w:rsidRPr="000C2779" w:rsidRDefault="00941FF3" w:rsidP="00414A87">
            <w:pPr>
              <w:pStyle w:val="BodyText2"/>
              <w:rPr>
                <w:rFonts w:ascii="Arial" w:hAnsi="Arial" w:cs="Arial"/>
                <w:color w:val="333333"/>
                <w:sz w:val="22"/>
                <w:szCs w:val="22"/>
              </w:rPr>
            </w:pPr>
            <w:r w:rsidRPr="000C2779">
              <w:rPr>
                <w:rFonts w:ascii="Arial" w:hAnsi="Arial" w:cs="Arial"/>
                <w:color w:val="333333"/>
                <w:sz w:val="22"/>
                <w:szCs w:val="22"/>
              </w:rPr>
              <w:t>Puketiro</w:t>
            </w:r>
          </w:p>
        </w:tc>
      </w:tr>
      <w:tr w:rsidR="00941FF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941FF3" w:rsidRPr="000C2779" w:rsidRDefault="00941FF3" w:rsidP="00C911C3">
            <w:pPr>
              <w:pStyle w:val="BodyText2"/>
              <w:jc w:val="center"/>
              <w:rPr>
                <w:rFonts w:ascii="Arial" w:hAnsi="Arial" w:cs="Arial"/>
                <w:color w:val="333333"/>
                <w:sz w:val="22"/>
                <w:szCs w:val="22"/>
              </w:rPr>
            </w:pPr>
            <w:r w:rsidRPr="000C2779">
              <w:rPr>
                <w:rFonts w:ascii="Arial" w:hAnsi="Arial" w:cs="Arial"/>
                <w:color w:val="333333"/>
                <w:sz w:val="22"/>
                <w:szCs w:val="22"/>
              </w:rPr>
              <w:t>5820</w:t>
            </w:r>
          </w:p>
        </w:tc>
        <w:tc>
          <w:tcPr>
            <w:tcW w:w="5435" w:type="dxa"/>
            <w:tcBorders>
              <w:top w:val="single" w:sz="2" w:space="0" w:color="auto"/>
              <w:left w:val="single" w:sz="2" w:space="0" w:color="auto"/>
              <w:bottom w:val="single" w:sz="2" w:space="0" w:color="auto"/>
              <w:right w:val="single" w:sz="2" w:space="0" w:color="auto"/>
            </w:tcBorders>
          </w:tcPr>
          <w:p w:rsidR="00941FF3" w:rsidRPr="000C2779" w:rsidRDefault="00941FF3" w:rsidP="00414A87">
            <w:pPr>
              <w:pStyle w:val="BodyText2"/>
              <w:rPr>
                <w:rFonts w:ascii="Arial" w:hAnsi="Arial" w:cs="Arial"/>
                <w:color w:val="333333"/>
                <w:sz w:val="22"/>
                <w:szCs w:val="22"/>
              </w:rPr>
            </w:pPr>
            <w:r w:rsidRPr="000C2779">
              <w:rPr>
                <w:rFonts w:ascii="Arial" w:hAnsi="Arial" w:cs="Arial"/>
                <w:color w:val="333333"/>
                <w:sz w:val="22"/>
                <w:szCs w:val="22"/>
              </w:rPr>
              <w:t>TeWhare O Rangituhi</w:t>
            </w:r>
          </w:p>
        </w:tc>
      </w:tr>
      <w:tr w:rsidR="004A492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4A4923" w:rsidRPr="000C2779" w:rsidRDefault="004A4923" w:rsidP="00C911C3">
            <w:pPr>
              <w:jc w:val="center"/>
              <w:rPr>
                <w:rFonts w:ascii="Arial" w:hAnsi="Arial" w:cs="Arial"/>
                <w:color w:val="333333"/>
                <w:sz w:val="22"/>
                <w:szCs w:val="22"/>
              </w:rPr>
            </w:pPr>
            <w:r w:rsidRPr="000C2779">
              <w:rPr>
                <w:rFonts w:ascii="Arial" w:hAnsi="Arial" w:cs="Arial"/>
                <w:color w:val="333333"/>
                <w:sz w:val="22"/>
                <w:szCs w:val="22"/>
              </w:rPr>
              <w:t>8303</w:t>
            </w:r>
          </w:p>
        </w:tc>
        <w:tc>
          <w:tcPr>
            <w:tcW w:w="5435" w:type="dxa"/>
            <w:tcBorders>
              <w:top w:val="single" w:sz="2" w:space="0" w:color="auto"/>
              <w:left w:val="single" w:sz="2" w:space="0" w:color="auto"/>
              <w:bottom w:val="single" w:sz="2" w:space="0" w:color="auto"/>
              <w:right w:val="single" w:sz="2" w:space="0" w:color="auto"/>
            </w:tcBorders>
          </w:tcPr>
          <w:p w:rsidR="004A4923" w:rsidRPr="000C2779" w:rsidRDefault="004A4923" w:rsidP="0036743A">
            <w:pPr>
              <w:rPr>
                <w:rFonts w:ascii="Arial" w:hAnsi="Arial" w:cs="Arial"/>
                <w:color w:val="333333"/>
                <w:sz w:val="22"/>
                <w:szCs w:val="22"/>
              </w:rPr>
            </w:pPr>
            <w:r w:rsidRPr="000C2779">
              <w:rPr>
                <w:rFonts w:ascii="Arial" w:hAnsi="Arial" w:cs="Arial"/>
                <w:color w:val="333333"/>
                <w:sz w:val="22"/>
                <w:szCs w:val="22"/>
              </w:rPr>
              <w:t>Belverdale</w:t>
            </w:r>
            <w:r>
              <w:rPr>
                <w:rFonts w:ascii="Arial" w:hAnsi="Arial" w:cs="Arial"/>
                <w:color w:val="333333"/>
                <w:sz w:val="22"/>
                <w:szCs w:val="22"/>
              </w:rPr>
              <w:t xml:space="preserve"> </w:t>
            </w:r>
            <w:r w:rsidRPr="000C2779">
              <w:rPr>
                <w:rFonts w:ascii="Arial" w:hAnsi="Arial" w:cs="Arial"/>
                <w:color w:val="333333"/>
                <w:sz w:val="22"/>
                <w:szCs w:val="22"/>
              </w:rPr>
              <w:t>Hospital</w:t>
            </w:r>
          </w:p>
        </w:tc>
      </w:tr>
      <w:tr w:rsidR="004A492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4A4923" w:rsidRPr="000C2779" w:rsidRDefault="004A4923" w:rsidP="00C911C3">
            <w:pPr>
              <w:pStyle w:val="BodyText2"/>
              <w:jc w:val="center"/>
              <w:rPr>
                <w:rFonts w:ascii="Arial" w:hAnsi="Arial" w:cs="Arial"/>
                <w:color w:val="333333"/>
                <w:sz w:val="22"/>
                <w:szCs w:val="22"/>
              </w:rPr>
            </w:pPr>
            <w:r w:rsidRPr="000C2779">
              <w:rPr>
                <w:rFonts w:ascii="Arial" w:hAnsi="Arial" w:cs="Arial"/>
                <w:color w:val="333333"/>
                <w:sz w:val="22"/>
                <w:szCs w:val="22"/>
              </w:rPr>
              <w:t>8422</w:t>
            </w:r>
          </w:p>
        </w:tc>
        <w:tc>
          <w:tcPr>
            <w:tcW w:w="5435" w:type="dxa"/>
            <w:tcBorders>
              <w:top w:val="single" w:sz="2" w:space="0" w:color="auto"/>
              <w:left w:val="single" w:sz="2" w:space="0" w:color="auto"/>
              <w:bottom w:val="single" w:sz="2" w:space="0" w:color="auto"/>
              <w:right w:val="single" w:sz="2" w:space="0" w:color="auto"/>
            </w:tcBorders>
          </w:tcPr>
          <w:p w:rsidR="004A4923" w:rsidRPr="000C2779" w:rsidRDefault="004A4923" w:rsidP="00414A87">
            <w:pPr>
              <w:pStyle w:val="BodyText2"/>
              <w:rPr>
                <w:rFonts w:ascii="Arial" w:hAnsi="Arial" w:cs="Arial"/>
                <w:color w:val="333333"/>
                <w:sz w:val="22"/>
                <w:szCs w:val="22"/>
              </w:rPr>
            </w:pPr>
            <w:r w:rsidRPr="000C2779">
              <w:rPr>
                <w:rFonts w:ascii="Arial" w:hAnsi="Arial" w:cs="Arial"/>
                <w:color w:val="333333"/>
                <w:sz w:val="22"/>
                <w:szCs w:val="22"/>
              </w:rPr>
              <w:t xml:space="preserve">Our Lady’s Home of Compassion </w:t>
            </w:r>
          </w:p>
        </w:tc>
      </w:tr>
      <w:tr w:rsidR="004A492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4A4923" w:rsidRPr="000C2779" w:rsidRDefault="004A4923" w:rsidP="00C911C3">
            <w:pPr>
              <w:pStyle w:val="BodyText2"/>
              <w:jc w:val="center"/>
              <w:rPr>
                <w:rFonts w:ascii="Arial" w:hAnsi="Arial" w:cs="Arial"/>
                <w:color w:val="333333"/>
                <w:sz w:val="22"/>
                <w:szCs w:val="22"/>
              </w:rPr>
            </w:pPr>
            <w:r w:rsidRPr="000C2779">
              <w:rPr>
                <w:rFonts w:ascii="Arial" w:hAnsi="Arial" w:cs="Arial"/>
                <w:color w:val="333333"/>
                <w:sz w:val="22"/>
                <w:szCs w:val="22"/>
              </w:rPr>
              <w:t>8611</w:t>
            </w:r>
          </w:p>
        </w:tc>
        <w:tc>
          <w:tcPr>
            <w:tcW w:w="5435" w:type="dxa"/>
            <w:tcBorders>
              <w:top w:val="single" w:sz="2" w:space="0" w:color="auto"/>
              <w:left w:val="single" w:sz="2" w:space="0" w:color="auto"/>
              <w:bottom w:val="single" w:sz="2" w:space="0" w:color="auto"/>
              <w:right w:val="single" w:sz="2" w:space="0" w:color="auto"/>
            </w:tcBorders>
          </w:tcPr>
          <w:p w:rsidR="004A4923" w:rsidRPr="000C2779" w:rsidRDefault="004A4923" w:rsidP="00716BF4">
            <w:pPr>
              <w:pStyle w:val="BodyText2"/>
              <w:rPr>
                <w:rFonts w:ascii="Arial" w:hAnsi="Arial" w:cs="Arial"/>
                <w:color w:val="333333"/>
                <w:sz w:val="22"/>
                <w:szCs w:val="22"/>
              </w:rPr>
            </w:pPr>
            <w:r w:rsidRPr="000C2779">
              <w:rPr>
                <w:rFonts w:ascii="Arial" w:hAnsi="Arial" w:cs="Arial"/>
                <w:color w:val="333333"/>
                <w:sz w:val="22"/>
                <w:szCs w:val="22"/>
              </w:rPr>
              <w:t>Northern Surgical Centre</w:t>
            </w:r>
          </w:p>
        </w:tc>
      </w:tr>
    </w:tbl>
    <w:p w:rsidR="00EE6299" w:rsidRDefault="00EE6299" w:rsidP="00990412">
      <w:pPr>
        <w:pStyle w:val="Heading3"/>
        <w:numPr>
          <w:ilvl w:val="0"/>
          <w:numId w:val="0"/>
        </w:numPr>
      </w:pPr>
      <w:bookmarkStart w:id="750" w:name="_Ref278176613"/>
      <w:bookmarkStart w:id="751" w:name="_Ref292797223"/>
      <w:bookmarkStart w:id="752" w:name="_Ref183317594"/>
      <w:bookmarkStart w:id="753" w:name="_Ref183317999"/>
    </w:p>
    <w:p w:rsidR="00746756" w:rsidRPr="00746756" w:rsidRDefault="00746756" w:rsidP="00746756"/>
    <w:p w:rsidR="004A765C" w:rsidRPr="004A765C" w:rsidRDefault="004A765C" w:rsidP="004A765C"/>
    <w:p w:rsidR="00ED1B17" w:rsidRPr="00BA2072" w:rsidRDefault="00ED1B17" w:rsidP="00990412">
      <w:pPr>
        <w:pStyle w:val="Heading3"/>
      </w:pPr>
      <w:bookmarkStart w:id="754" w:name="_Ref372101768"/>
      <w:bookmarkStart w:id="755" w:name="_Ref372102263"/>
      <w:bookmarkStart w:id="756" w:name="_Toc431453043"/>
      <w:r w:rsidRPr="00BA2072">
        <w:t xml:space="preserve">DRG Mapping </w:t>
      </w:r>
      <w:r w:rsidR="009639BB">
        <w:t>and</w:t>
      </w:r>
      <w:r w:rsidRPr="00BA2072">
        <w:t xml:space="preserve"> </w:t>
      </w:r>
      <w:r w:rsidR="00503C3E" w:rsidRPr="00BA2072">
        <w:t>Exclu</w:t>
      </w:r>
      <w:r w:rsidR="009639BB">
        <w:t>sion of</w:t>
      </w:r>
      <w:r w:rsidR="00503C3E" w:rsidRPr="00BA2072">
        <w:t xml:space="preserve"> </w:t>
      </w:r>
      <w:r w:rsidRPr="00BA2072">
        <w:t>Op</w:t>
      </w:r>
      <w:r w:rsidR="00FF0621" w:rsidRPr="00BA2072">
        <w:t>h</w:t>
      </w:r>
      <w:r w:rsidRPr="00BA2072">
        <w:t>thalmology Injections</w:t>
      </w:r>
      <w:bookmarkEnd w:id="750"/>
      <w:r w:rsidR="0037150D" w:rsidRPr="00BA2072">
        <w:t xml:space="preserve"> (S4000</w:t>
      </w:r>
      <w:r w:rsidR="007045C4">
        <w:t>7</w:t>
      </w:r>
      <w:r w:rsidR="0037150D" w:rsidRPr="00BA2072">
        <w:t>)</w:t>
      </w:r>
      <w:bookmarkEnd w:id="751"/>
      <w:bookmarkEnd w:id="754"/>
      <w:bookmarkEnd w:id="755"/>
      <w:bookmarkEnd w:id="756"/>
    </w:p>
    <w:p w:rsidR="00ED1B17" w:rsidRPr="00BA2072" w:rsidRDefault="00ED1B17" w:rsidP="0037150D">
      <w:pPr>
        <w:rPr>
          <w:rFonts w:ascii="Arial" w:hAnsi="Arial" w:cs="Arial"/>
          <w:color w:val="333333"/>
        </w:rPr>
      </w:pPr>
    </w:p>
    <w:p w:rsidR="009639BB" w:rsidRPr="00BA2072" w:rsidRDefault="009639BB" w:rsidP="009639BB">
      <w:pPr>
        <w:pStyle w:val="NormalArial"/>
        <w:rPr>
          <w:rFonts w:cs="Arial"/>
          <w:color w:val="333333"/>
        </w:rPr>
      </w:pPr>
      <w:r w:rsidRPr="00BA2072">
        <w:rPr>
          <w:rFonts w:cs="Arial"/>
          <w:color w:val="333333"/>
        </w:rPr>
        <w:t>This rule is for injections of a therapeutic agent (</w:t>
      </w:r>
      <w:r>
        <w:rPr>
          <w:rFonts w:cs="Arial"/>
          <w:color w:val="333333"/>
        </w:rPr>
        <w:t>eg, A</w:t>
      </w:r>
      <w:r w:rsidRPr="00BA2072">
        <w:rPr>
          <w:rFonts w:cs="Arial"/>
          <w:color w:val="333333"/>
        </w:rPr>
        <w:t>vastin) into the posterior chamber of eye.  These event</w:t>
      </w:r>
      <w:r>
        <w:rPr>
          <w:rFonts w:cs="Arial"/>
          <w:color w:val="333333"/>
        </w:rPr>
        <w:t xml:space="preserve"> records</w:t>
      </w:r>
      <w:r w:rsidRPr="00BA2072">
        <w:rPr>
          <w:rFonts w:cs="Arial"/>
          <w:color w:val="333333"/>
        </w:rPr>
        <w:t xml:space="preserve"> will be assigned to a NZDRG with its own cost weight reflecting the </w:t>
      </w:r>
      <w:r>
        <w:rPr>
          <w:rFonts w:cs="Arial"/>
          <w:color w:val="333333"/>
        </w:rPr>
        <w:t>outpatient price</w:t>
      </w:r>
      <w:r w:rsidRPr="00BA2072">
        <w:rPr>
          <w:rFonts w:cs="Arial"/>
          <w:color w:val="333333"/>
        </w:rPr>
        <w:t>.</w:t>
      </w:r>
    </w:p>
    <w:p w:rsidR="009639BB" w:rsidRPr="00BA2072" w:rsidRDefault="009639BB" w:rsidP="009639BB">
      <w:pPr>
        <w:pStyle w:val="NormalArial"/>
        <w:rPr>
          <w:rFonts w:cs="Arial"/>
          <w:color w:val="333333"/>
        </w:rPr>
      </w:pPr>
    </w:p>
    <w:p w:rsidR="009639BB" w:rsidRPr="00BA2072" w:rsidRDefault="009639BB" w:rsidP="009639BB">
      <w:pPr>
        <w:pStyle w:val="NormalArial"/>
        <w:rPr>
          <w:rFonts w:cs="Arial"/>
          <w:color w:val="333333"/>
        </w:rPr>
      </w:pPr>
      <w:r w:rsidRPr="00BA2072">
        <w:rPr>
          <w:rFonts w:cs="Arial"/>
          <w:color w:val="333333"/>
        </w:rPr>
        <w:t>Sameday Ophthalmology Injection event</w:t>
      </w:r>
      <w:r>
        <w:rPr>
          <w:rFonts w:cs="Arial"/>
          <w:color w:val="333333"/>
        </w:rPr>
        <w:t xml:space="preserve"> records</w:t>
      </w:r>
      <w:r w:rsidRPr="00BA2072">
        <w:rPr>
          <w:rFonts w:cs="Arial"/>
          <w:color w:val="333333"/>
        </w:rPr>
        <w:t xml:space="preserve"> are excluded from casemix purchasing. </w:t>
      </w:r>
    </w:p>
    <w:p w:rsidR="009639BB" w:rsidRPr="00BA2072" w:rsidRDefault="009639BB" w:rsidP="009639BB">
      <w:pPr>
        <w:pStyle w:val="NormalArial"/>
        <w:rPr>
          <w:rFonts w:cs="Arial"/>
          <w:color w:val="333333"/>
        </w:rPr>
      </w:pPr>
    </w:p>
    <w:p w:rsidR="009639BB" w:rsidRPr="00BA2072" w:rsidRDefault="009639BB" w:rsidP="009639BB">
      <w:pPr>
        <w:pStyle w:val="NormalArial"/>
        <w:rPr>
          <w:rFonts w:cs="Arial"/>
          <w:color w:val="333333"/>
        </w:rPr>
      </w:pPr>
      <w:r w:rsidRPr="00BA2072">
        <w:rPr>
          <w:rFonts w:cs="Arial"/>
          <w:color w:val="333333"/>
        </w:rPr>
        <w:t>These event</w:t>
      </w:r>
      <w:r>
        <w:rPr>
          <w:rFonts w:cs="Arial"/>
          <w:color w:val="333333"/>
        </w:rPr>
        <w:t xml:space="preserve"> records</w:t>
      </w:r>
      <w:r w:rsidRPr="00BA2072">
        <w:rPr>
          <w:rFonts w:cs="Arial"/>
          <w:color w:val="333333"/>
        </w:rPr>
        <w:t xml:space="preserve"> are tested for by checking: </w:t>
      </w:r>
    </w:p>
    <w:p w:rsidR="009639BB" w:rsidRPr="00BA2072" w:rsidRDefault="009639BB" w:rsidP="009639BB">
      <w:pPr>
        <w:pStyle w:val="NormalArial"/>
        <w:ind w:firstLine="360"/>
        <w:rPr>
          <w:rFonts w:cs="Arial"/>
          <w:color w:val="333333"/>
        </w:rPr>
      </w:pPr>
      <w:r w:rsidRPr="00BA2072">
        <w:rPr>
          <w:rFonts w:cs="Arial"/>
          <w:color w:val="333333"/>
        </w:rPr>
        <w:t xml:space="preserve">That the admission and discharge dates are the same </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NormalArial"/>
        <w:ind w:firstLine="360"/>
        <w:rPr>
          <w:rFonts w:cs="Arial"/>
          <w:color w:val="333333"/>
        </w:rPr>
      </w:pPr>
      <w:r w:rsidRPr="00BA2072">
        <w:rPr>
          <w:rFonts w:cs="Arial"/>
          <w:color w:val="333333"/>
        </w:rPr>
        <w:t>That the event is non-acute (i.e. Admission Type not “AC”)</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NormalArial"/>
        <w:ind w:firstLine="360"/>
        <w:rPr>
          <w:rFonts w:cs="Arial"/>
          <w:color w:val="333333"/>
        </w:rPr>
      </w:pPr>
      <w:r w:rsidRPr="00BA2072">
        <w:rPr>
          <w:rFonts w:cs="Arial"/>
          <w:color w:val="333333"/>
        </w:rPr>
        <w:t xml:space="preserve">The event falls into DRG C03Z </w:t>
      </w:r>
      <w:r w:rsidRPr="00BA2072">
        <w:rPr>
          <w:rFonts w:cs="Arial"/>
          <w:i/>
          <w:color w:val="333333"/>
        </w:rPr>
        <w:t>Retinal Procedures</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DefinitionList"/>
        <w:rPr>
          <w:rFonts w:ascii="Arial" w:hAnsi="Arial" w:cs="Arial"/>
          <w:color w:val="333333"/>
        </w:rPr>
      </w:pPr>
      <w:r w:rsidRPr="00BA2072">
        <w:rPr>
          <w:rFonts w:ascii="Arial" w:hAnsi="Arial" w:cs="Arial"/>
          <w:color w:val="333333"/>
        </w:rPr>
        <w:t>There are at most three non-blank procedure codes</w:t>
      </w:r>
    </w:p>
    <w:p w:rsidR="009639BB" w:rsidRPr="00BA2072" w:rsidRDefault="009639BB" w:rsidP="009639BB">
      <w:pPr>
        <w:pStyle w:val="DefinitionTerm"/>
        <w:rPr>
          <w:rFonts w:ascii="Arial" w:hAnsi="Arial" w:cs="Arial"/>
          <w:color w:val="333333"/>
        </w:rPr>
      </w:pPr>
      <w:r w:rsidRPr="00BA2072">
        <w:rPr>
          <w:rFonts w:ascii="Arial" w:hAnsi="Arial" w:cs="Arial"/>
          <w:color w:val="333333"/>
        </w:rPr>
        <w:tab/>
        <w:t>AND</w:t>
      </w:r>
    </w:p>
    <w:p w:rsidR="009639BB" w:rsidRPr="00BA2072" w:rsidRDefault="009639BB" w:rsidP="009639BB">
      <w:pPr>
        <w:pStyle w:val="NormalArial"/>
        <w:ind w:left="360"/>
        <w:rPr>
          <w:rFonts w:cs="Arial"/>
          <w:i/>
          <w:color w:val="333333"/>
        </w:rPr>
      </w:pPr>
      <w:r w:rsidRPr="00BA2072">
        <w:rPr>
          <w:rFonts w:cs="Arial"/>
          <w:color w:val="333333"/>
        </w:rPr>
        <w:t>The first procedure code is 4274003 [209]</w:t>
      </w:r>
      <w:r>
        <w:rPr>
          <w:rFonts w:cs="Arial"/>
          <w:color w:val="333333"/>
        </w:rPr>
        <w:t xml:space="preserve"> </w:t>
      </w:r>
      <w:r w:rsidRPr="00BA2072">
        <w:rPr>
          <w:rFonts w:cs="Arial"/>
          <w:i/>
          <w:color w:val="333333"/>
        </w:rPr>
        <w:t>Administration of therapeutic agent into posterior chamber</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NormalArial"/>
        <w:ind w:left="360"/>
        <w:rPr>
          <w:rFonts w:cs="Arial"/>
          <w:color w:val="333333"/>
        </w:rPr>
      </w:pPr>
      <w:r w:rsidRPr="00BA2072">
        <w:rPr>
          <w:rFonts w:cs="Arial"/>
          <w:color w:val="333333"/>
        </w:rPr>
        <w:t>The second procedure code is 4274003 [209] OR is anaesthesia not from block [1910] OR is blank</w:t>
      </w:r>
    </w:p>
    <w:p w:rsidR="009639BB" w:rsidRPr="00BA2072" w:rsidRDefault="009639BB" w:rsidP="009639BB">
      <w:pPr>
        <w:pStyle w:val="NormalArial"/>
        <w:rPr>
          <w:rFonts w:cs="Arial"/>
          <w:color w:val="333333"/>
        </w:rPr>
      </w:pPr>
      <w:r w:rsidRPr="00BA2072">
        <w:rPr>
          <w:rFonts w:cs="Arial"/>
          <w:color w:val="333333"/>
        </w:rPr>
        <w:tab/>
        <w:t>AND</w:t>
      </w:r>
    </w:p>
    <w:p w:rsidR="009639BB" w:rsidRDefault="009639BB" w:rsidP="009639BB">
      <w:pPr>
        <w:pStyle w:val="NormalArial"/>
        <w:ind w:firstLine="360"/>
        <w:rPr>
          <w:rFonts w:cs="Arial"/>
          <w:color w:val="333333"/>
        </w:rPr>
      </w:pPr>
      <w:r w:rsidRPr="00BA2072">
        <w:rPr>
          <w:rFonts w:cs="Arial"/>
          <w:color w:val="333333"/>
        </w:rPr>
        <w:t>The third procedure is anaesthesia not from block [1910] OR is blank.</w:t>
      </w:r>
    </w:p>
    <w:p w:rsidR="009639BB" w:rsidRDefault="009639BB" w:rsidP="009639BB">
      <w:pPr>
        <w:pStyle w:val="NormalArial"/>
        <w:rPr>
          <w:rFonts w:cs="Arial"/>
          <w:color w:val="333333"/>
        </w:rPr>
      </w:pPr>
    </w:p>
    <w:p w:rsidR="00503C3E" w:rsidRPr="00BA2072" w:rsidRDefault="009639BB" w:rsidP="009639BB">
      <w:pPr>
        <w:rPr>
          <w:rFonts w:ascii="Arial" w:hAnsi="Arial" w:cs="Arial"/>
          <w:color w:val="333333"/>
        </w:rPr>
      </w:pPr>
      <w:r w:rsidRPr="00BA2072">
        <w:rPr>
          <w:rFonts w:cs="Arial"/>
          <w:color w:val="333333"/>
        </w:rPr>
        <w:t>If XPU = S4000</w:t>
      </w:r>
      <w:r>
        <w:rPr>
          <w:rFonts w:cs="Arial"/>
          <w:color w:val="333333"/>
        </w:rPr>
        <w:t>7</w:t>
      </w:r>
      <w:r w:rsidRPr="00BA2072">
        <w:rPr>
          <w:rFonts w:cs="Arial"/>
          <w:color w:val="333333"/>
        </w:rPr>
        <w:t xml:space="preserve"> then NZdrg60x = C03W </w:t>
      </w:r>
      <w:r w:rsidRPr="00BA2072">
        <w:rPr>
          <w:rFonts w:cs="Arial"/>
          <w:i/>
          <w:color w:val="333333"/>
        </w:rPr>
        <w:t xml:space="preserve">Same Day Ophthalmology Injections of Therapeutic Agents </w:t>
      </w:r>
      <w:r w:rsidRPr="00BA2072">
        <w:rPr>
          <w:rFonts w:cs="Arial"/>
          <w:color w:val="333333"/>
        </w:rPr>
        <w:t>and the cost weight is 0.04</w:t>
      </w:r>
      <w:r>
        <w:rPr>
          <w:rFonts w:cs="Arial"/>
          <w:color w:val="333333"/>
        </w:rPr>
        <w:t>94</w:t>
      </w:r>
      <w:r w:rsidRPr="00BA2072">
        <w:rPr>
          <w:rFonts w:cs="Arial"/>
          <w:color w:val="333333"/>
        </w:rPr>
        <w:t>.</w:t>
      </w:r>
    </w:p>
    <w:p w:rsidR="00503C3E" w:rsidRPr="00BA2072" w:rsidRDefault="00503C3E" w:rsidP="00ED1B17">
      <w:pPr>
        <w:rPr>
          <w:rFonts w:ascii="Arial" w:hAnsi="Arial" w:cs="Arial"/>
          <w:color w:val="333333"/>
        </w:rPr>
      </w:pPr>
    </w:p>
    <w:p w:rsidR="00503C3E" w:rsidRPr="00BA2072" w:rsidRDefault="00503C3E" w:rsidP="00990412">
      <w:pPr>
        <w:pStyle w:val="Heading3"/>
      </w:pPr>
      <w:bookmarkStart w:id="757" w:name="_Ref278176552"/>
      <w:bookmarkStart w:id="758" w:name="_Ref292797236"/>
      <w:bookmarkStart w:id="759" w:name="_Toc431453044"/>
      <w:r w:rsidRPr="00BA2072">
        <w:t xml:space="preserve">DRG Mapping </w:t>
      </w:r>
      <w:r w:rsidR="009639BB">
        <w:t>and</w:t>
      </w:r>
      <w:r w:rsidR="009639BB" w:rsidRPr="00BA2072">
        <w:t xml:space="preserve"> </w:t>
      </w:r>
      <w:r w:rsidRPr="00BA2072">
        <w:t>Exclu</w:t>
      </w:r>
      <w:r w:rsidR="009639BB">
        <w:t>sion of</w:t>
      </w:r>
      <w:r w:rsidRPr="00BA2072">
        <w:t xml:space="preserve"> Skin Lesion Procedures</w:t>
      </w:r>
      <w:bookmarkEnd w:id="757"/>
      <w:r w:rsidR="0037150D" w:rsidRPr="00BA2072">
        <w:t xml:space="preserve"> (MS02016)</w:t>
      </w:r>
      <w:bookmarkEnd w:id="758"/>
      <w:bookmarkEnd w:id="759"/>
    </w:p>
    <w:p w:rsidR="00503C3E" w:rsidRPr="00BA2072" w:rsidRDefault="00503C3E" w:rsidP="00503C3E">
      <w:pPr>
        <w:rPr>
          <w:rFonts w:ascii="Arial" w:hAnsi="Arial" w:cs="Arial"/>
          <w:color w:val="333333"/>
        </w:rPr>
      </w:pPr>
    </w:p>
    <w:p w:rsidR="009639BB" w:rsidRPr="00BA2072" w:rsidRDefault="009639BB" w:rsidP="009639BB">
      <w:pPr>
        <w:pStyle w:val="NormalArial"/>
        <w:rPr>
          <w:rFonts w:cs="Arial"/>
          <w:color w:val="333333"/>
        </w:rPr>
      </w:pPr>
      <w:r w:rsidRPr="00BA2072">
        <w:rPr>
          <w:rFonts w:cs="Arial"/>
          <w:color w:val="333333"/>
        </w:rPr>
        <w:t>Sameday skin lesion excision event</w:t>
      </w:r>
      <w:r>
        <w:rPr>
          <w:rFonts w:cs="Arial"/>
          <w:color w:val="333333"/>
        </w:rPr>
        <w:t xml:space="preserve"> records </w:t>
      </w:r>
      <w:r w:rsidRPr="00BA2072">
        <w:rPr>
          <w:rFonts w:cs="Arial"/>
          <w:color w:val="333333"/>
        </w:rPr>
        <w:t>are excluded from casemix purchasing. These event</w:t>
      </w:r>
      <w:r>
        <w:rPr>
          <w:rFonts w:cs="Arial"/>
          <w:color w:val="333333"/>
        </w:rPr>
        <w:t xml:space="preserve"> record</w:t>
      </w:r>
      <w:r w:rsidRPr="00BA2072">
        <w:rPr>
          <w:rFonts w:cs="Arial"/>
          <w:color w:val="333333"/>
        </w:rPr>
        <w:t>s will be assigned to a NZDRG</w:t>
      </w:r>
      <w:r>
        <w:rPr>
          <w:rFonts w:cs="Arial"/>
          <w:color w:val="333333"/>
        </w:rPr>
        <w:t xml:space="preserve"> </w:t>
      </w:r>
      <w:r w:rsidRPr="00BA2072">
        <w:rPr>
          <w:rFonts w:cs="Arial"/>
          <w:color w:val="333333"/>
        </w:rPr>
        <w:t>with its own cost weight reflecting the outpatient price</w:t>
      </w:r>
      <w:r>
        <w:rPr>
          <w:rFonts w:cs="Arial"/>
          <w:color w:val="333333"/>
        </w:rPr>
        <w:t>.</w:t>
      </w:r>
    </w:p>
    <w:p w:rsidR="009639BB" w:rsidRPr="00BA2072" w:rsidRDefault="009639BB" w:rsidP="009639BB">
      <w:pPr>
        <w:pStyle w:val="NormalArial"/>
        <w:rPr>
          <w:rFonts w:cs="Arial"/>
          <w:color w:val="333333"/>
        </w:rPr>
      </w:pPr>
    </w:p>
    <w:p w:rsidR="009639BB" w:rsidRPr="00BA2072" w:rsidRDefault="009639BB" w:rsidP="009639BB">
      <w:pPr>
        <w:pStyle w:val="NormalArial"/>
        <w:rPr>
          <w:rFonts w:cs="Arial"/>
          <w:color w:val="333333"/>
        </w:rPr>
      </w:pPr>
      <w:r w:rsidRPr="00BA2072">
        <w:rPr>
          <w:rFonts w:cs="Arial"/>
          <w:color w:val="333333"/>
        </w:rPr>
        <w:t>The skin lesion procedure codes included in the rule are listed below and are referred to as the ‘skin lesion procedure list’.</w:t>
      </w:r>
    </w:p>
    <w:p w:rsidR="009639BB" w:rsidRPr="00BA2072" w:rsidRDefault="009639BB" w:rsidP="009639BB">
      <w:pPr>
        <w:pStyle w:val="NormalArial"/>
        <w:rPr>
          <w:rFonts w:cs="Arial"/>
          <w:color w:val="333333"/>
          <w:szCs w:val="24"/>
        </w:rPr>
      </w:pPr>
    </w:p>
    <w:p w:rsidR="009639BB" w:rsidRPr="00BA2072" w:rsidRDefault="009639BB" w:rsidP="009639BB">
      <w:pPr>
        <w:pStyle w:val="NormalArial"/>
        <w:rPr>
          <w:rFonts w:cs="Arial"/>
          <w:color w:val="333333"/>
          <w:szCs w:val="24"/>
        </w:rPr>
      </w:pPr>
      <w:r w:rsidRPr="00BA2072">
        <w:rPr>
          <w:rFonts w:cs="Arial"/>
          <w:color w:val="333333"/>
          <w:szCs w:val="24"/>
          <w:lang w:val="en-GB" w:eastAsia="en-GB"/>
        </w:rPr>
        <w:t>3007102 [232], 3007528 [303], 3007523 [402], 4503000 [748], 3019500, 3019501, 3019504, 3019505 [1612], 3007100 [1618], 3018600, 3018601, 3018900, 3018901 [1619], 3120500, 3123000, 3123001, 3123002, 3123003, 3123004, 3123500, 3123501, 3123502, 3123503, 3123504 [1620].</w:t>
      </w:r>
    </w:p>
    <w:p w:rsidR="009639BB" w:rsidRPr="00BA2072" w:rsidRDefault="009639BB" w:rsidP="009639BB">
      <w:pPr>
        <w:pStyle w:val="NormalArial"/>
        <w:rPr>
          <w:rFonts w:cs="Arial"/>
          <w:color w:val="333333"/>
        </w:rPr>
      </w:pPr>
      <w:r w:rsidRPr="00BA2072">
        <w:rPr>
          <w:rFonts w:cs="Arial"/>
          <w:color w:val="333333"/>
        </w:rPr>
        <w:t>These event</w:t>
      </w:r>
      <w:r>
        <w:rPr>
          <w:rFonts w:cs="Arial"/>
          <w:color w:val="333333"/>
        </w:rPr>
        <w:t xml:space="preserve"> record</w:t>
      </w:r>
      <w:r w:rsidRPr="00BA2072">
        <w:rPr>
          <w:rFonts w:cs="Arial"/>
          <w:color w:val="333333"/>
        </w:rPr>
        <w:t>s are tested for by checking:</w:t>
      </w:r>
    </w:p>
    <w:p w:rsidR="009639BB" w:rsidRPr="00BA2072" w:rsidRDefault="009639BB" w:rsidP="009639BB">
      <w:pPr>
        <w:pStyle w:val="NormalArial"/>
        <w:ind w:firstLine="360"/>
        <w:rPr>
          <w:rFonts w:cs="Arial"/>
          <w:color w:val="333333"/>
        </w:rPr>
      </w:pPr>
      <w:r w:rsidRPr="00BA2072">
        <w:rPr>
          <w:rFonts w:cs="Arial"/>
          <w:color w:val="333333"/>
        </w:rPr>
        <w:t xml:space="preserve">That the admission and discharge dates are the same </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NormalArial"/>
        <w:ind w:firstLine="360"/>
        <w:rPr>
          <w:rFonts w:cs="Arial"/>
          <w:color w:val="333333"/>
        </w:rPr>
      </w:pPr>
      <w:r w:rsidRPr="00BA2072">
        <w:rPr>
          <w:rFonts w:cs="Arial"/>
          <w:color w:val="333333"/>
        </w:rPr>
        <w:t>That the event is non-acute (i.e. Admission Type not “AC”)</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DefinitionList"/>
        <w:rPr>
          <w:rFonts w:ascii="Arial" w:hAnsi="Arial" w:cs="Arial"/>
          <w:color w:val="333333"/>
        </w:rPr>
      </w:pPr>
      <w:r w:rsidRPr="00BA2072">
        <w:rPr>
          <w:rFonts w:ascii="Arial" w:hAnsi="Arial" w:cs="Arial"/>
          <w:color w:val="333333"/>
        </w:rPr>
        <w:t xml:space="preserve">There are at most </w:t>
      </w:r>
      <w:r>
        <w:rPr>
          <w:rFonts w:ascii="Arial" w:hAnsi="Arial" w:cs="Arial"/>
          <w:color w:val="333333"/>
        </w:rPr>
        <w:t>six</w:t>
      </w:r>
      <w:r w:rsidRPr="00BA2072">
        <w:rPr>
          <w:rFonts w:ascii="Arial" w:hAnsi="Arial" w:cs="Arial"/>
          <w:color w:val="333333"/>
        </w:rPr>
        <w:t xml:space="preserve"> non-blank procedure codes</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NormalArial"/>
        <w:ind w:firstLine="360"/>
        <w:rPr>
          <w:rFonts w:cs="Arial"/>
          <w:color w:val="333333"/>
        </w:rPr>
      </w:pPr>
      <w:r w:rsidRPr="00BA2072">
        <w:rPr>
          <w:rFonts w:cs="Arial"/>
          <w:color w:val="333333"/>
        </w:rPr>
        <w:t>The first procedure code is in the skin lesion procedure list</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NormalArial"/>
        <w:ind w:left="360"/>
        <w:rPr>
          <w:rFonts w:cs="Arial"/>
          <w:color w:val="333333"/>
        </w:rPr>
      </w:pPr>
      <w:r w:rsidRPr="00BA2072">
        <w:rPr>
          <w:rFonts w:cs="Arial"/>
          <w:color w:val="333333"/>
        </w:rPr>
        <w:t>The second procedure code is in the skin lesion procedure list OR is anaesthesia not from block [1910] OR is blank</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NormalArial"/>
        <w:ind w:left="360"/>
        <w:rPr>
          <w:rFonts w:cs="Arial"/>
          <w:color w:val="333333"/>
        </w:rPr>
      </w:pPr>
      <w:r w:rsidRPr="00BA2072">
        <w:rPr>
          <w:rFonts w:cs="Arial"/>
          <w:color w:val="333333"/>
        </w:rPr>
        <w:t>The third procedure code is in the skin lesion procedure list OR is anaesthesia not from block [1910] OR is blank</w:t>
      </w:r>
    </w:p>
    <w:p w:rsidR="009639BB" w:rsidRDefault="009639BB" w:rsidP="009639BB">
      <w:pPr>
        <w:pStyle w:val="NormalArial"/>
        <w:ind w:left="720"/>
        <w:rPr>
          <w:rFonts w:cs="Arial"/>
          <w:color w:val="333333"/>
        </w:rPr>
      </w:pPr>
      <w:r w:rsidRPr="00BA2072">
        <w:rPr>
          <w:rFonts w:cs="Arial"/>
          <w:color w:val="333333"/>
        </w:rPr>
        <w:t>AND</w:t>
      </w:r>
    </w:p>
    <w:p w:rsidR="009639BB" w:rsidRPr="00BA2072" w:rsidRDefault="009639BB" w:rsidP="009639BB">
      <w:pPr>
        <w:pStyle w:val="NormalArial"/>
        <w:ind w:left="360"/>
        <w:rPr>
          <w:rFonts w:cs="Arial"/>
          <w:color w:val="333333"/>
        </w:rPr>
      </w:pPr>
      <w:r w:rsidRPr="00BA2072">
        <w:rPr>
          <w:rFonts w:cs="Arial"/>
          <w:color w:val="333333"/>
        </w:rPr>
        <w:t xml:space="preserve">The </w:t>
      </w:r>
      <w:r>
        <w:rPr>
          <w:rFonts w:cs="Arial"/>
          <w:color w:val="333333"/>
        </w:rPr>
        <w:t xml:space="preserve">fourth </w:t>
      </w:r>
      <w:r w:rsidRPr="00BA2072">
        <w:rPr>
          <w:rFonts w:cs="Arial"/>
          <w:color w:val="333333"/>
        </w:rPr>
        <w:t>procedure code is in the skin lesion procedure list OR is anaesthesia not from block [1910] OR is blank</w:t>
      </w:r>
    </w:p>
    <w:p w:rsidR="009639BB" w:rsidRDefault="009639BB" w:rsidP="009639BB">
      <w:pPr>
        <w:pStyle w:val="NormalArial"/>
        <w:ind w:left="720"/>
        <w:rPr>
          <w:rFonts w:cs="Arial"/>
          <w:color w:val="333333"/>
        </w:rPr>
      </w:pPr>
      <w:r>
        <w:rPr>
          <w:rFonts w:cs="Arial"/>
          <w:color w:val="333333"/>
        </w:rPr>
        <w:t>AND</w:t>
      </w:r>
    </w:p>
    <w:p w:rsidR="009639BB" w:rsidRPr="00BA2072" w:rsidRDefault="009639BB" w:rsidP="009639BB">
      <w:pPr>
        <w:pStyle w:val="NormalArial"/>
        <w:ind w:left="360"/>
        <w:rPr>
          <w:rFonts w:cs="Arial"/>
          <w:color w:val="333333"/>
        </w:rPr>
      </w:pPr>
      <w:r w:rsidRPr="00BA2072">
        <w:rPr>
          <w:rFonts w:cs="Arial"/>
          <w:color w:val="333333"/>
        </w:rPr>
        <w:t xml:space="preserve">The </w:t>
      </w:r>
      <w:r>
        <w:rPr>
          <w:rFonts w:cs="Arial"/>
          <w:color w:val="333333"/>
        </w:rPr>
        <w:t>fifth</w:t>
      </w:r>
      <w:r w:rsidRPr="00BA2072">
        <w:rPr>
          <w:rFonts w:cs="Arial"/>
          <w:color w:val="333333"/>
        </w:rPr>
        <w:t xml:space="preserve"> procedure code is in the skin lesion procedure list OR is anaesthesia not from block [1910] OR is blank</w:t>
      </w:r>
    </w:p>
    <w:p w:rsidR="009639BB" w:rsidRDefault="009639BB" w:rsidP="009639BB">
      <w:pPr>
        <w:pStyle w:val="NormalArial"/>
        <w:ind w:left="720"/>
        <w:rPr>
          <w:rFonts w:cs="Arial"/>
          <w:color w:val="333333"/>
        </w:rPr>
      </w:pPr>
      <w:r>
        <w:rPr>
          <w:rFonts w:cs="Arial"/>
          <w:color w:val="333333"/>
        </w:rPr>
        <w:t>AND</w:t>
      </w:r>
    </w:p>
    <w:p w:rsidR="009639BB" w:rsidRDefault="009639BB" w:rsidP="009639BB">
      <w:pPr>
        <w:pStyle w:val="NormalArial"/>
        <w:ind w:left="360"/>
        <w:rPr>
          <w:rFonts w:cs="Arial"/>
          <w:color w:val="333333"/>
        </w:rPr>
      </w:pPr>
      <w:r w:rsidRPr="00BA2072">
        <w:rPr>
          <w:rFonts w:cs="Arial"/>
          <w:color w:val="333333"/>
        </w:rPr>
        <w:t xml:space="preserve">The </w:t>
      </w:r>
      <w:r>
        <w:rPr>
          <w:rFonts w:cs="Arial"/>
          <w:color w:val="333333"/>
        </w:rPr>
        <w:t>sixth</w:t>
      </w:r>
      <w:r w:rsidRPr="00BA2072">
        <w:rPr>
          <w:rFonts w:cs="Arial"/>
          <w:color w:val="333333"/>
        </w:rPr>
        <w:t xml:space="preserve"> procedure code is anaesthesia not from block [1910] OR is blank</w:t>
      </w:r>
      <w:r>
        <w:rPr>
          <w:rFonts w:cs="Arial"/>
          <w:color w:val="333333"/>
        </w:rPr>
        <w:t>.</w:t>
      </w:r>
    </w:p>
    <w:p w:rsidR="009639BB" w:rsidRDefault="009639BB" w:rsidP="009639BB">
      <w:pPr>
        <w:pStyle w:val="NormalArial"/>
        <w:rPr>
          <w:rFonts w:cs="Arial"/>
          <w:color w:val="333333"/>
        </w:rPr>
      </w:pPr>
    </w:p>
    <w:p w:rsidR="009639BB" w:rsidRPr="00BA2072" w:rsidRDefault="009639BB" w:rsidP="009639BB">
      <w:pPr>
        <w:pStyle w:val="NormalArial"/>
        <w:rPr>
          <w:rFonts w:cs="Arial"/>
          <w:color w:val="333333"/>
        </w:rPr>
      </w:pPr>
      <w:r w:rsidRPr="00BA2072">
        <w:rPr>
          <w:rFonts w:cs="Arial"/>
          <w:color w:val="333333"/>
        </w:rPr>
        <w:t xml:space="preserve">If XPU = </w:t>
      </w:r>
      <w:r w:rsidRPr="00846C27">
        <w:rPr>
          <w:rFonts w:cs="Arial"/>
          <w:color w:val="333333"/>
        </w:rPr>
        <w:t xml:space="preserve">MS02016 then NZdrg60x = J11W </w:t>
      </w:r>
      <w:r w:rsidRPr="00846C27">
        <w:rPr>
          <w:rFonts w:cs="Arial"/>
          <w:i/>
          <w:color w:val="333333"/>
        </w:rPr>
        <w:t xml:space="preserve">Same Day Skin Lesion Procedures </w:t>
      </w:r>
      <w:r w:rsidRPr="00846C27">
        <w:rPr>
          <w:rFonts w:cs="Arial"/>
          <w:color w:val="333333"/>
        </w:rPr>
        <w:t>and the cost weight is 0.</w:t>
      </w:r>
      <w:r>
        <w:rPr>
          <w:rFonts w:cs="Arial"/>
          <w:color w:val="333333"/>
        </w:rPr>
        <w:t>242</w:t>
      </w:r>
      <w:r w:rsidRPr="00846C27">
        <w:rPr>
          <w:rFonts w:cs="Arial"/>
          <w:color w:val="333333"/>
        </w:rPr>
        <w:t>5.</w:t>
      </w:r>
    </w:p>
    <w:p w:rsidR="00503C3E" w:rsidRPr="00BA2072" w:rsidRDefault="00503C3E" w:rsidP="00503C3E">
      <w:pPr>
        <w:rPr>
          <w:rFonts w:ascii="Arial" w:hAnsi="Arial" w:cs="Arial"/>
          <w:color w:val="333333"/>
        </w:rPr>
      </w:pPr>
    </w:p>
    <w:p w:rsidR="00B65A2A" w:rsidRPr="00BA2072" w:rsidRDefault="00B65A2A" w:rsidP="00B30D17">
      <w:pPr>
        <w:pStyle w:val="Heading2"/>
      </w:pPr>
      <w:bookmarkStart w:id="760" w:name="_Ref278189348"/>
      <w:bookmarkStart w:id="761" w:name="_Ref337036543"/>
      <w:bookmarkStart w:id="762" w:name="_Toc431453045"/>
      <w:r w:rsidRPr="00BA2072">
        <w:t>Mapping of Health Speciality Codes to Casemix P</w:t>
      </w:r>
      <w:r w:rsidR="0042747A" w:rsidRPr="00BA2072">
        <w:t xml:space="preserve">urchase </w:t>
      </w:r>
      <w:r w:rsidRPr="00BA2072">
        <w:t>U</w:t>
      </w:r>
      <w:r w:rsidR="0042747A" w:rsidRPr="00BA2072">
        <w:t>nits (P</w:t>
      </w:r>
      <w:r w:rsidR="00986CED" w:rsidRPr="00BA2072">
        <w:t>U</w:t>
      </w:r>
      <w:r w:rsidRPr="00BA2072">
        <w:t>s</w:t>
      </w:r>
      <w:bookmarkEnd w:id="752"/>
      <w:bookmarkEnd w:id="753"/>
      <w:bookmarkEnd w:id="760"/>
      <w:r w:rsidR="0042747A" w:rsidRPr="00BA2072">
        <w:t>)</w:t>
      </w:r>
      <w:bookmarkEnd w:id="761"/>
      <w:bookmarkEnd w:id="762"/>
    </w:p>
    <w:p w:rsidR="00B65A2A" w:rsidRPr="00BA2072" w:rsidRDefault="00B65A2A" w:rsidP="00B65A2A">
      <w:pPr>
        <w:rPr>
          <w:rFonts w:ascii="Arial" w:hAnsi="Arial" w:cs="Arial"/>
          <w:color w:val="333333"/>
        </w:rPr>
      </w:pPr>
      <w:r w:rsidRPr="00BA2072">
        <w:rPr>
          <w:rFonts w:ascii="Arial" w:hAnsi="Arial" w:cs="Arial"/>
          <w:color w:val="333333"/>
        </w:rPr>
        <w:t>DHB</w:t>
      </w:r>
      <w:r w:rsidR="00C36E07">
        <w:rPr>
          <w:rFonts w:ascii="Arial" w:hAnsi="Arial" w:cs="Arial"/>
          <w:color w:val="333333"/>
        </w:rPr>
        <w:t xml:space="preserve"> </w:t>
      </w:r>
      <w:r w:rsidRPr="00BA2072">
        <w:rPr>
          <w:rFonts w:ascii="Arial" w:hAnsi="Arial" w:cs="Arial"/>
          <w:color w:val="333333"/>
        </w:rPr>
        <w:t xml:space="preserve">casemix Purchase Units are derived from a mapping of Health Speciality </w:t>
      </w:r>
      <w:r w:rsidR="0042747A" w:rsidRPr="00BA2072">
        <w:rPr>
          <w:rFonts w:ascii="Arial" w:hAnsi="Arial" w:cs="Arial"/>
          <w:color w:val="333333"/>
        </w:rPr>
        <w:t>C</w:t>
      </w:r>
      <w:r w:rsidRPr="00BA2072">
        <w:rPr>
          <w:rFonts w:ascii="Arial" w:hAnsi="Arial" w:cs="Arial"/>
          <w:color w:val="333333"/>
        </w:rPr>
        <w:t>odes.  This mapping only applies for included event</w:t>
      </w:r>
      <w:r w:rsidR="00ED0B1F">
        <w:rPr>
          <w:rFonts w:ascii="Arial" w:hAnsi="Arial" w:cs="Arial"/>
          <w:color w:val="333333"/>
        </w:rPr>
        <w:t xml:space="preserve"> record</w:t>
      </w:r>
      <w:r w:rsidRPr="00BA2072">
        <w:rPr>
          <w:rFonts w:ascii="Arial" w:hAnsi="Arial" w:cs="Arial"/>
          <w:color w:val="333333"/>
        </w:rPr>
        <w:t xml:space="preserve">s, </w:t>
      </w:r>
      <w:r w:rsidR="00BE1EB3" w:rsidRPr="00BA2072">
        <w:rPr>
          <w:rFonts w:ascii="Arial" w:hAnsi="Arial" w:cs="Arial"/>
          <w:color w:val="333333"/>
        </w:rPr>
        <w:t>i.e.</w:t>
      </w:r>
      <w:r w:rsidRPr="00BA2072">
        <w:rPr>
          <w:rFonts w:ascii="Arial" w:hAnsi="Arial" w:cs="Arial"/>
          <w:color w:val="333333"/>
        </w:rPr>
        <w:t xml:space="preserve"> any event</w:t>
      </w:r>
      <w:r w:rsidR="00ED0B1F">
        <w:rPr>
          <w:rFonts w:ascii="Arial" w:hAnsi="Arial" w:cs="Arial"/>
          <w:color w:val="333333"/>
        </w:rPr>
        <w:t xml:space="preserve"> record</w:t>
      </w:r>
      <w:r w:rsidRPr="00BA2072">
        <w:rPr>
          <w:rFonts w:ascii="Arial" w:hAnsi="Arial" w:cs="Arial"/>
          <w:color w:val="333333"/>
        </w:rPr>
        <w:t xml:space="preserve"> excluded from casemix purchasing should not be given a casemix PU code.  Note that the Information </w:t>
      </w:r>
      <w:r w:rsidR="003B7902" w:rsidRPr="00BA2072">
        <w:rPr>
          <w:rFonts w:ascii="Arial" w:hAnsi="Arial" w:cs="Arial"/>
          <w:color w:val="333333"/>
        </w:rPr>
        <w:t>Group</w:t>
      </w:r>
      <w:r w:rsidR="00946750" w:rsidRPr="00BA2072">
        <w:rPr>
          <w:rFonts w:ascii="Arial" w:hAnsi="Arial" w:cs="Arial"/>
          <w:color w:val="333333"/>
        </w:rPr>
        <w:t xml:space="preserve"> </w:t>
      </w:r>
      <w:r w:rsidRPr="00BA2072">
        <w:rPr>
          <w:rFonts w:ascii="Arial" w:hAnsi="Arial" w:cs="Arial"/>
          <w:color w:val="333333"/>
        </w:rPr>
        <w:t>SAS code gives excluded event</w:t>
      </w:r>
      <w:r w:rsidR="00ED0B1F">
        <w:rPr>
          <w:rFonts w:ascii="Arial" w:hAnsi="Arial" w:cs="Arial"/>
          <w:color w:val="333333"/>
        </w:rPr>
        <w:t xml:space="preserve"> records</w:t>
      </w:r>
      <w:r w:rsidRPr="00BA2072">
        <w:rPr>
          <w:rFonts w:ascii="Arial" w:hAnsi="Arial" w:cs="Arial"/>
          <w:color w:val="333333"/>
        </w:rPr>
        <w:t xml:space="preserve"> a PU code of “EXCLU” rather than blank.</w:t>
      </w:r>
    </w:p>
    <w:p w:rsidR="00946750" w:rsidRPr="00BA2072" w:rsidRDefault="00946750" w:rsidP="00B65A2A">
      <w:pPr>
        <w:rPr>
          <w:rFonts w:ascii="Arial" w:hAnsi="Arial" w:cs="Arial"/>
          <w:color w:val="333333"/>
        </w:rPr>
      </w:pPr>
    </w:p>
    <w:p w:rsidR="00B65A2A" w:rsidRDefault="00B65A2A" w:rsidP="00B65A2A">
      <w:pPr>
        <w:rPr>
          <w:rFonts w:ascii="Arial" w:hAnsi="Arial" w:cs="Arial"/>
          <w:color w:val="333333"/>
        </w:rPr>
      </w:pPr>
      <w:r w:rsidRPr="00BA2072">
        <w:rPr>
          <w:rFonts w:ascii="Arial" w:hAnsi="Arial" w:cs="Arial"/>
          <w:color w:val="333333"/>
        </w:rPr>
        <w:t xml:space="preserve">The following </w:t>
      </w:r>
      <w:r w:rsidR="0042747A" w:rsidRPr="00BA2072">
        <w:rPr>
          <w:rFonts w:ascii="Arial" w:hAnsi="Arial" w:cs="Arial"/>
          <w:color w:val="333333"/>
        </w:rPr>
        <w:t>H</w:t>
      </w:r>
      <w:r w:rsidRPr="00BA2072">
        <w:rPr>
          <w:rFonts w:ascii="Arial" w:hAnsi="Arial" w:cs="Arial"/>
          <w:color w:val="333333"/>
        </w:rPr>
        <w:t xml:space="preserve">ealth </w:t>
      </w:r>
      <w:r w:rsidR="0042747A" w:rsidRPr="00BA2072">
        <w:rPr>
          <w:rFonts w:ascii="Arial" w:hAnsi="Arial" w:cs="Arial"/>
          <w:color w:val="333333"/>
        </w:rPr>
        <w:t>S</w:t>
      </w:r>
      <w:r w:rsidRPr="00BA2072">
        <w:rPr>
          <w:rFonts w:ascii="Arial" w:hAnsi="Arial" w:cs="Arial"/>
          <w:color w:val="333333"/>
        </w:rPr>
        <w:t xml:space="preserve">peciality </w:t>
      </w:r>
      <w:r w:rsidR="0042747A" w:rsidRPr="00BA2072">
        <w:rPr>
          <w:rFonts w:ascii="Arial" w:hAnsi="Arial" w:cs="Arial"/>
          <w:color w:val="333333"/>
        </w:rPr>
        <w:t>C</w:t>
      </w:r>
      <w:r w:rsidRPr="00BA2072">
        <w:rPr>
          <w:rFonts w:ascii="Arial" w:hAnsi="Arial" w:cs="Arial"/>
          <w:color w:val="333333"/>
        </w:rPr>
        <w:t xml:space="preserve">odes are initially remapped to other </w:t>
      </w:r>
      <w:r w:rsidR="0042747A" w:rsidRPr="00BA2072">
        <w:rPr>
          <w:rFonts w:ascii="Arial" w:hAnsi="Arial" w:cs="Arial"/>
          <w:color w:val="333333"/>
        </w:rPr>
        <w:t>H</w:t>
      </w:r>
      <w:r w:rsidR="0056713C" w:rsidRPr="00BA2072">
        <w:rPr>
          <w:rFonts w:ascii="Arial" w:hAnsi="Arial" w:cs="Arial"/>
          <w:color w:val="333333"/>
        </w:rPr>
        <w:t xml:space="preserve">ealth </w:t>
      </w:r>
      <w:r w:rsidR="0042747A" w:rsidRPr="00BA2072">
        <w:rPr>
          <w:rFonts w:ascii="Arial" w:hAnsi="Arial" w:cs="Arial"/>
          <w:color w:val="333333"/>
        </w:rPr>
        <w:t>S</w:t>
      </w:r>
      <w:r w:rsidR="0056713C" w:rsidRPr="00BA2072">
        <w:rPr>
          <w:rFonts w:ascii="Arial" w:hAnsi="Arial" w:cs="Arial"/>
          <w:color w:val="333333"/>
        </w:rPr>
        <w:t xml:space="preserve">ervice </w:t>
      </w:r>
      <w:r w:rsidR="0042747A" w:rsidRPr="00BA2072">
        <w:rPr>
          <w:rFonts w:ascii="Arial" w:hAnsi="Arial" w:cs="Arial"/>
          <w:color w:val="333333"/>
        </w:rPr>
        <w:t>S</w:t>
      </w:r>
      <w:r w:rsidR="0056713C" w:rsidRPr="00BA2072">
        <w:rPr>
          <w:rFonts w:ascii="Arial" w:hAnsi="Arial" w:cs="Arial"/>
          <w:color w:val="333333"/>
        </w:rPr>
        <w:t xml:space="preserve">peciality </w:t>
      </w:r>
      <w:r w:rsidR="0042747A" w:rsidRPr="00BA2072">
        <w:rPr>
          <w:rFonts w:ascii="Arial" w:hAnsi="Arial" w:cs="Arial"/>
          <w:color w:val="333333"/>
        </w:rPr>
        <w:t>C</w:t>
      </w:r>
      <w:r w:rsidR="0056713C" w:rsidRPr="00BA2072">
        <w:rPr>
          <w:rFonts w:ascii="Arial" w:hAnsi="Arial" w:cs="Arial"/>
          <w:color w:val="333333"/>
        </w:rPr>
        <w:t xml:space="preserve">odes.  </w:t>
      </w:r>
      <w:r w:rsidR="0042747A" w:rsidRPr="00BA2072">
        <w:rPr>
          <w:rFonts w:ascii="Arial" w:hAnsi="Arial" w:cs="Arial"/>
          <w:color w:val="333333"/>
        </w:rPr>
        <w:t>Many of these Health S</w:t>
      </w:r>
      <w:r w:rsidRPr="00BA2072">
        <w:rPr>
          <w:rFonts w:ascii="Arial" w:hAnsi="Arial" w:cs="Arial"/>
          <w:color w:val="333333"/>
        </w:rPr>
        <w:t xml:space="preserve">pecialty </w:t>
      </w:r>
      <w:r w:rsidR="0042747A" w:rsidRPr="00BA2072">
        <w:rPr>
          <w:rFonts w:ascii="Arial" w:hAnsi="Arial" w:cs="Arial"/>
          <w:color w:val="333333"/>
        </w:rPr>
        <w:t>C</w:t>
      </w:r>
      <w:r w:rsidRPr="00BA2072">
        <w:rPr>
          <w:rFonts w:ascii="Arial" w:hAnsi="Arial" w:cs="Arial"/>
          <w:color w:val="333333"/>
        </w:rPr>
        <w:t>o</w:t>
      </w:r>
      <w:r w:rsidR="0042747A" w:rsidRPr="00BA2072">
        <w:rPr>
          <w:rFonts w:ascii="Arial" w:hAnsi="Arial" w:cs="Arial"/>
          <w:color w:val="333333"/>
        </w:rPr>
        <w:t>des have been retired from use i</w:t>
      </w:r>
      <w:r w:rsidRPr="00BA2072">
        <w:rPr>
          <w:rFonts w:ascii="Arial" w:hAnsi="Arial" w:cs="Arial"/>
          <w:color w:val="333333"/>
        </w:rPr>
        <w:t xml:space="preserve">n the NMDS but are still included here for completeness. In particular, retired pregnancy and childbirth </w:t>
      </w:r>
      <w:r w:rsidR="0042747A" w:rsidRPr="00BA2072">
        <w:rPr>
          <w:rFonts w:ascii="Arial" w:hAnsi="Arial" w:cs="Arial"/>
          <w:color w:val="333333"/>
        </w:rPr>
        <w:t>Health Speciality C</w:t>
      </w:r>
      <w:r w:rsidRPr="00BA2072">
        <w:rPr>
          <w:rFonts w:ascii="Arial" w:hAnsi="Arial" w:cs="Arial"/>
          <w:color w:val="333333"/>
        </w:rPr>
        <w:t xml:space="preserve">odes which could be mapped to </w:t>
      </w:r>
      <w:r w:rsidR="0000343F" w:rsidRPr="00BA2072">
        <w:rPr>
          <w:rFonts w:ascii="Arial" w:hAnsi="Arial" w:cs="Arial"/>
          <w:color w:val="333333"/>
        </w:rPr>
        <w:t xml:space="preserve">any </w:t>
      </w:r>
      <w:r w:rsidRPr="00BA2072">
        <w:rPr>
          <w:rFonts w:ascii="Arial" w:hAnsi="Arial" w:cs="Arial"/>
          <w:color w:val="333333"/>
        </w:rPr>
        <w:t xml:space="preserve">of the new P range (P60, P61 or P70, P71) have been arbitrarily mapped </w:t>
      </w:r>
      <w:r w:rsidR="00C87B6C" w:rsidRPr="00BA2072">
        <w:rPr>
          <w:rFonts w:ascii="Arial" w:hAnsi="Arial" w:cs="Arial"/>
          <w:color w:val="333333"/>
        </w:rPr>
        <w:t>to (</w:t>
      </w:r>
      <w:r w:rsidRPr="00BA2072">
        <w:rPr>
          <w:rFonts w:ascii="Arial" w:hAnsi="Arial" w:cs="Arial"/>
          <w:color w:val="333333"/>
        </w:rPr>
        <w:t>P60 and P61)</w:t>
      </w:r>
      <w:r w:rsidR="00353218" w:rsidRPr="00BA2072">
        <w:rPr>
          <w:rFonts w:ascii="Arial" w:hAnsi="Arial" w:cs="Arial"/>
          <w:color w:val="333333"/>
        </w:rPr>
        <w:t>.</w:t>
      </w:r>
    </w:p>
    <w:p w:rsidR="00FC0019" w:rsidRDefault="00FC0019" w:rsidP="00B65A2A">
      <w:pPr>
        <w:rPr>
          <w:rFonts w:ascii="Arial" w:hAnsi="Arial" w:cs="Arial"/>
          <w:color w:val="333333"/>
        </w:rPr>
      </w:pPr>
    </w:p>
    <w:p w:rsidR="008F3070" w:rsidRPr="002A3D7D" w:rsidRDefault="008F3070" w:rsidP="00B65A2A">
      <w:pPr>
        <w:rPr>
          <w:rFonts w:ascii="Arial" w:hAnsi="Arial"/>
          <w:color w:val="333333"/>
          <w:szCs w:val="24"/>
        </w:rPr>
      </w:pP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'M01' , 'M02' , 'M03'         = 'M00'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 xml:space="preserve">'M06' , 'M07' </w:t>
      </w:r>
      <w:r w:rsidR="003B7902">
        <w:rPr>
          <w:rFonts w:ascii="Courier New" w:hAnsi="Courier New" w:cs="Courier New"/>
          <w:color w:val="333333"/>
          <w:sz w:val="20"/>
          <w:shd w:val="clear" w:color="auto" w:fill="FFFFFF"/>
        </w:rPr>
        <w:t>,</w:t>
      </w:r>
      <w:r w:rsidR="002F39A2">
        <w:rPr>
          <w:rFonts w:ascii="Courier New" w:hAnsi="Courier New" w:cs="Courier New"/>
          <w:color w:val="333333"/>
          <w:sz w:val="20"/>
          <w:shd w:val="clear" w:color="auto" w:fill="FFFFFF"/>
        </w:rPr>
        <w:t xml:space="preserve"> </w:t>
      </w:r>
      <w:r w:rsidR="005F6129" w:rsidRPr="002A3D7D">
        <w:rPr>
          <w:rFonts w:ascii="Courier New" w:hAnsi="Courier New" w:cs="Courier New"/>
          <w:color w:val="333333"/>
          <w:sz w:val="20"/>
          <w:shd w:val="clear" w:color="auto" w:fill="FFFFFF"/>
        </w:rPr>
        <w:t>'</w:t>
      </w:r>
      <w:r w:rsidR="005F6129">
        <w:rPr>
          <w:rFonts w:ascii="Courier New" w:hAnsi="Courier New" w:cs="Courier New"/>
          <w:color w:val="333333"/>
          <w:sz w:val="20"/>
          <w:shd w:val="clear" w:color="auto" w:fill="FFFFFF"/>
        </w:rPr>
        <w:t>G01</w:t>
      </w:r>
      <w:r w:rsidR="005F6129" w:rsidRPr="002A3D7D">
        <w:rPr>
          <w:rFonts w:ascii="Courier New" w:hAnsi="Courier New" w:cs="Courier New"/>
          <w:color w:val="333333"/>
          <w:sz w:val="20"/>
          <w:shd w:val="clear" w:color="auto" w:fill="FFFFFF"/>
        </w:rPr>
        <w:t>'</w:t>
      </w:r>
      <w:r w:rsidRPr="002A3D7D">
        <w:rPr>
          <w:rFonts w:ascii="Courier New" w:hAnsi="Courier New" w:cs="Courier New"/>
          <w:color w:val="333333"/>
          <w:sz w:val="20"/>
          <w:shd w:val="clear" w:color="auto" w:fill="FFFFFF"/>
        </w:rPr>
        <w:t xml:space="preserve">         = 'M05'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'M11' , 'M12' , 'M13'         = 'M10'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'M16' , 'M17' , 'M18' , 'M19' = 'M15'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'M21' , 'M22' , 'M23'         = 'M20'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'M26' , 'M27' , 'M28'         = 'M25'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'M31' , 'M32' , 'M33'         = 'M30'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'M36' , 'M37' , 'M38'         = 'M35'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'M41' , 'M42' , 'M43'         = 'M40'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'M46' , 'M47' , 'M48'         = 'M45'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'M51' , 'M52' , 'M53'         = 'M50'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'M56' , 'M57' , 'M58'         = 'M55'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'M61' , 'M62' , 'M63'         = 'M60'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'M66' , 'M67' , 'M68'         = 'M65'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'M71' , 'M72' , 'M73'         = 'M70'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'M76' , 'M77' , 'M78'         = 'M75'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'M81' , 'M82' , 'M83'         = 'M80'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'M87' , 'M88'                 = 'M85'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'M91' , 'M92' , 'M93'         = 'M90'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'P00' , 'P10' , 'P20'         = 'P60'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'P30'                         = 'P61'</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'S01' , 'S02' , 'S03'         = 'S00'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'S06' , 'S07' ,</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'S11' , 'S12' , 'S13'         = 'S10'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'S16' , 'S17' , 'S18'         = 'S15'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'S21' , 'S22' , 'S23'         = 'S20'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'S26' , 'S27' , 'S28'         = 'S25'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'S31' , 'S32' , 'S33'         = 'S30'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'S36' , 'S37' , 'S38'         = 'S35'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'S41' , 'S42' , 'S43'         = 'S40'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'S46' , 'S47' , 'S48'         = 'S45'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'S51' , 'S52' , 'S53'         = 'S50'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'S55' , 'S56' , 'S57'         = 'S59'</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'S61' , 'S62' , 'S63'         = 'S60'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'S66' , 'S67' , 'S68'         = 'S65'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'S71' , 'S72' , 'S73'         = 'S70'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'S76' , 'S77' , 'S78'         = 'S75'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 xml:space="preserve">other </w:t>
      </w:r>
      <w:r w:rsidR="00A75129">
        <w:rPr>
          <w:rFonts w:ascii="Courier New" w:hAnsi="Courier New" w:cs="Courier New"/>
          <w:color w:val="333333"/>
          <w:sz w:val="20"/>
          <w:shd w:val="clear" w:color="auto" w:fill="FFFFFF"/>
        </w:rPr>
        <w:tab/>
      </w:r>
      <w:r w:rsidR="00A75129">
        <w:rPr>
          <w:rFonts w:ascii="Courier New" w:hAnsi="Courier New" w:cs="Courier New"/>
          <w:color w:val="333333"/>
          <w:sz w:val="20"/>
          <w:shd w:val="clear" w:color="auto" w:fill="FFFFFF"/>
        </w:rPr>
        <w:tab/>
      </w:r>
      <w:r w:rsidR="00A75129">
        <w:rPr>
          <w:rFonts w:ascii="Courier New" w:hAnsi="Courier New" w:cs="Courier New"/>
          <w:color w:val="333333"/>
          <w:sz w:val="20"/>
          <w:shd w:val="clear" w:color="auto" w:fill="FFFFFF"/>
        </w:rPr>
        <w:tab/>
        <w:t xml:space="preserve">      </w:t>
      </w:r>
      <w:r w:rsidRPr="002A3D7D">
        <w:rPr>
          <w:rFonts w:ascii="Courier New" w:hAnsi="Courier New" w:cs="Courier New"/>
          <w:color w:val="333333"/>
          <w:sz w:val="20"/>
          <w:shd w:val="clear" w:color="auto" w:fill="FFFFFF"/>
        </w:rPr>
        <w:t>= '???';</w:t>
      </w:r>
    </w:p>
    <w:p w:rsidR="00B65A2A" w:rsidRDefault="00B65A2A" w:rsidP="00B65A2A">
      <w:pPr>
        <w:rPr>
          <w:rFonts w:ascii="Courier New" w:hAnsi="Courier New"/>
          <w:color w:val="333333"/>
          <w:sz w:val="20"/>
        </w:rPr>
      </w:pPr>
    </w:p>
    <w:p w:rsidR="00B65A2A" w:rsidRPr="00E90C2B" w:rsidRDefault="00B65A2A" w:rsidP="00B65A2A">
      <w:pPr>
        <w:rPr>
          <w:rFonts w:ascii="Arial" w:hAnsi="Arial" w:cs="Arial"/>
          <w:b/>
          <w:color w:val="333333"/>
        </w:rPr>
      </w:pPr>
      <w:r w:rsidRPr="00E90C2B">
        <w:rPr>
          <w:rFonts w:ascii="Arial" w:hAnsi="Arial" w:cs="Arial"/>
          <w:b/>
          <w:color w:val="333333"/>
        </w:rPr>
        <w:t>And from there mapped to the following purchase units:</w:t>
      </w:r>
    </w:p>
    <w:p w:rsidR="00104A37" w:rsidRPr="002A3D7D" w:rsidRDefault="00104A37" w:rsidP="00B65A2A">
      <w:pPr>
        <w:rPr>
          <w:rFonts w:ascii="Arial" w:hAnsi="Arial"/>
          <w:color w:val="333333"/>
        </w:rPr>
      </w:pPr>
    </w:p>
    <w:p w:rsidR="0000343F" w:rsidRPr="002A3D7D" w:rsidRDefault="0000343F" w:rsidP="00C911C3">
      <w:pPr>
        <w:pStyle w:val="PlainText"/>
        <w:rPr>
          <w:rFonts w:eastAsia="MS Mincho"/>
          <w:color w:val="333333"/>
        </w:rPr>
      </w:pPr>
      <w:r w:rsidRPr="002A3D7D">
        <w:rPr>
          <w:rFonts w:eastAsia="MS Mincho"/>
          <w:color w:val="333333"/>
        </w:rPr>
        <w:t>'S20'                                           = 'D01.01'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'S50'                                           = 'EXCLU'</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'M00','M08','M85','M86','M89'                   = 'M00.01'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'M05'                                           = 'M05.01'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'M10'                                           = 'M10.01'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'M14'                                           = 'M10.05'</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'M15'                                           = 'M15.01'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'M20','M95','M96'                               = 'M20.01'</w:t>
      </w:r>
    </w:p>
    <w:p w:rsidR="00495548" w:rsidRDefault="00495548"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'M24'</w:t>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t>= 'M24</w:t>
      </w:r>
      <w:r w:rsidRPr="002A3D7D">
        <w:rPr>
          <w:rFonts w:ascii="Courier New" w:hAnsi="Courier New" w:cs="Courier New"/>
          <w:color w:val="333333"/>
          <w:sz w:val="20"/>
          <w:shd w:val="clear" w:color="auto" w:fill="FFFFFF"/>
        </w:rPr>
        <w:t>.01'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'M25'                                           = 'M25.01'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'M30'                                           = 'M30.01'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'M34'                                           = 'M34.01'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'M40','M75'                                     = 'M40.01'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'M45'                                           = 'M45.01'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'M49'                                           = 'M49.01'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'M50','M90'                                     = 'M50.01'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'M54','M94'                                     = 'M54.01'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'M29','M39','M44','M55','M59',</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'M64','M69','M74','M79','M84','M97','M98'       = 'M55.01'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'M60'                                           = 'M60.01'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'M65'                                           = 'M65.01'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'M35','M70'                                     = 'M70.01'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'M80'                                           = 'M80.01'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'S00','S10'                                     = 'S00.01'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'S05','S08'                                     = 'S05.01'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'S15','S19'                                     = 'S15.01'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'S25'                                           = 'S25.01'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'S30'                                           = 'S30.01'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'S35'                                           = 'S35.01'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'S40'                                           = 'S40.01'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'S45'                                           = 'S45.01'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'S58','S59'                                     = 'S55.01'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'S24','S60','S65'                               = 'S60.01'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'S70'                                           = 'S70.01'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'S75'                                           = 'S75.01'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'P41','P42','P43'                               = 'W06.03'</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'P00','P10','P20','P30','P60','P61','P70','P71' = 'W10.01'</w:t>
      </w:r>
    </w:p>
    <w:p w:rsidR="009745CA" w:rsidRDefault="00A75129" w:rsidP="00C911C3">
      <w:pPr>
        <w:autoSpaceDE w:val="0"/>
        <w:autoSpaceDN w:val="0"/>
        <w:adjustRightInd w:val="0"/>
        <w:rPr>
          <w:rFonts w:ascii="Courier New" w:hAnsi="Courier New" w:cs="Courier New"/>
          <w:color w:val="333333"/>
          <w:sz w:val="20"/>
          <w:shd w:val="clear" w:color="auto" w:fill="FFFFFF"/>
        </w:rPr>
      </w:pPr>
      <w:r>
        <w:rPr>
          <w:rFonts w:ascii="Courier New" w:hAnsi="Courier New" w:cs="Courier New"/>
          <w:color w:val="333333"/>
          <w:sz w:val="20"/>
          <w:shd w:val="clear" w:color="auto" w:fill="FFFFFF"/>
        </w:rPr>
        <w:t>o</w:t>
      </w:r>
      <w:r w:rsidR="009745CA" w:rsidRPr="002A3D7D">
        <w:rPr>
          <w:rFonts w:ascii="Courier New" w:hAnsi="Courier New" w:cs="Courier New"/>
          <w:color w:val="333333"/>
          <w:sz w:val="20"/>
          <w:shd w:val="clear" w:color="auto" w:fill="FFFFFF"/>
        </w:rPr>
        <w:t>ther</w:t>
      </w:r>
      <w:r w:rsidR="00C911C3">
        <w:rPr>
          <w:rFonts w:ascii="Courier New" w:hAnsi="Courier New" w:cs="Courier New"/>
          <w:color w:val="333333"/>
          <w:sz w:val="20"/>
          <w:shd w:val="clear" w:color="auto" w:fill="FFFFFF"/>
        </w:rPr>
        <w:t xml:space="preserve"> </w:t>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9745CA" w:rsidRPr="002A3D7D">
        <w:rPr>
          <w:rFonts w:ascii="Courier New" w:hAnsi="Courier New" w:cs="Courier New"/>
          <w:color w:val="333333"/>
          <w:sz w:val="20"/>
          <w:shd w:val="clear" w:color="auto" w:fill="FFFFFF"/>
        </w:rPr>
        <w:t>= 'EXCLU';</w:t>
      </w:r>
    </w:p>
    <w:p w:rsidR="000C2779" w:rsidRPr="002A3D7D" w:rsidRDefault="000C2779" w:rsidP="00A75129">
      <w:pPr>
        <w:autoSpaceDE w:val="0"/>
        <w:autoSpaceDN w:val="0"/>
        <w:adjustRightInd w:val="0"/>
        <w:ind w:firstLine="284"/>
        <w:rPr>
          <w:rFonts w:ascii="Courier New" w:hAnsi="Courier New" w:cs="Courier New"/>
          <w:color w:val="333333"/>
          <w:sz w:val="20"/>
          <w:shd w:val="clear" w:color="auto" w:fill="FFFFFF"/>
        </w:rPr>
      </w:pPr>
    </w:p>
    <w:p w:rsidR="00777C08" w:rsidRDefault="00B65A2A" w:rsidP="00777C08">
      <w:pPr>
        <w:rPr>
          <w:rFonts w:ascii="Arial" w:hAnsi="Arial" w:cs="Arial"/>
          <w:b/>
        </w:rPr>
      </w:pPr>
      <w:r w:rsidRPr="00D21FE5">
        <w:rPr>
          <w:rFonts w:ascii="Arial" w:hAnsi="Arial" w:cs="Arial"/>
          <w:b/>
        </w:rPr>
        <w:t>Each PU code is then described:</w:t>
      </w:r>
    </w:p>
    <w:p w:rsidR="000851F3" w:rsidRPr="00D21FE5" w:rsidRDefault="000851F3" w:rsidP="00777C08">
      <w:pPr>
        <w:rPr>
          <w:rFonts w:ascii="Arial" w:hAnsi="Arial" w:cs="Arial"/>
          <w:b/>
        </w:rPr>
      </w:pPr>
    </w:p>
    <w:p w:rsidR="00777C08" w:rsidRPr="002A3D7D" w:rsidRDefault="00777C08" w:rsidP="00777C08">
      <w:pPr>
        <w:rPr>
          <w:rFonts w:ascii="Arial" w:hAnsi="Arial" w:cs="Arial"/>
          <w:b/>
          <w:color w:val="333333"/>
        </w:rPr>
      </w:pPr>
      <w:r w:rsidRPr="002A3D7D">
        <w:rPr>
          <w:rFonts w:ascii="Courier New" w:hAnsi="Courier New" w:cs="Courier New"/>
          <w:color w:val="333333"/>
          <w:sz w:val="20"/>
          <w:shd w:val="clear" w:color="auto" w:fill="FFFFFF"/>
        </w:rPr>
        <w:t>'D01.01' = 'Inpatient Dental treatment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'M00.01' = 'General Internal Medical Services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'M05.01' = 'Emergency Medicine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'M10.01' = 'Cardiology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'M10.05' = 'Specialist Paediatric Cardiac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'M15.01' = 'Dermatology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'M20.01' = 'Endocrinology &amp; Diabetic - Inpatient Services (DRGs)'</w:t>
      </w:r>
    </w:p>
    <w:p w:rsidR="00495548" w:rsidRDefault="00495548" w:rsidP="00777C08">
      <w:pPr>
        <w:autoSpaceDE w:val="0"/>
        <w:autoSpaceDN w:val="0"/>
        <w:adjustRightInd w:val="0"/>
        <w:rPr>
          <w:rFonts w:ascii="Courier New" w:hAnsi="Courier New" w:cs="Courier New"/>
          <w:color w:val="333333"/>
          <w:sz w:val="20"/>
          <w:shd w:val="clear" w:color="auto" w:fill="FFFFFF"/>
        </w:rPr>
      </w:pPr>
      <w:r w:rsidRPr="00495548">
        <w:rPr>
          <w:rFonts w:ascii="Courier New" w:hAnsi="Courier New" w:cs="Courier New"/>
          <w:color w:val="333333"/>
          <w:sz w:val="20"/>
          <w:shd w:val="clear" w:color="auto" w:fill="FFFFFF"/>
        </w:rPr>
        <w:t>'M2</w:t>
      </w:r>
      <w:r>
        <w:rPr>
          <w:rFonts w:ascii="Courier New" w:hAnsi="Courier New" w:cs="Courier New"/>
          <w:color w:val="333333"/>
          <w:sz w:val="20"/>
          <w:shd w:val="clear" w:color="auto" w:fill="FFFFFF"/>
        </w:rPr>
        <w:t>4</w:t>
      </w:r>
      <w:r w:rsidRPr="00495548">
        <w:rPr>
          <w:rFonts w:ascii="Courier New" w:hAnsi="Courier New" w:cs="Courier New"/>
          <w:color w:val="333333"/>
          <w:sz w:val="20"/>
          <w:shd w:val="clear" w:color="auto" w:fill="FFFFFF"/>
        </w:rPr>
        <w:t>.01' = '</w:t>
      </w:r>
      <w:r>
        <w:rPr>
          <w:rFonts w:ascii="Courier New" w:hAnsi="Courier New" w:cs="Courier New"/>
          <w:color w:val="333333"/>
          <w:sz w:val="20"/>
          <w:shd w:val="clear" w:color="auto" w:fill="FFFFFF"/>
        </w:rPr>
        <w:t xml:space="preserve">Metabolic Services </w:t>
      </w:r>
      <w:r w:rsidRPr="00495548">
        <w:rPr>
          <w:rFonts w:ascii="Courier New" w:hAnsi="Courier New" w:cs="Courier New"/>
          <w:color w:val="333333"/>
          <w:sz w:val="20"/>
          <w:shd w:val="clear" w:color="auto" w:fill="FFFFFF"/>
        </w:rPr>
        <w:t>-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'M25.01' = 'Gastroenterology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'M30.01' = 'Haematology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'M34.01' = 'Specialist Paediatric Haematology – Inpatient Services (DRGs)'</w:t>
      </w:r>
    </w:p>
    <w:p w:rsidR="00777C08" w:rsidRPr="002A3D7D" w:rsidRDefault="00777C08" w:rsidP="000F093B">
      <w:pPr>
        <w:autoSpaceDE w:val="0"/>
        <w:autoSpaceDN w:val="0"/>
        <w:adjustRightInd w:val="0"/>
        <w:ind w:right="-566"/>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'M40.01' = 'Infectious Diseases (incl Venereology)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'M45.01' = 'Neurology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'M49.01' = 'Specialist Paediatric Neurology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'M50.01' = 'Oncology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'M54.01' = 'Specialist Paediatric Oncology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'M55.01' = 'Paediatric Medical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'M60.01' = 'Renal Medicine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'M65.01' = 'Respiratory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'M70.01' = 'Rheumatology (incl Immunology)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'M80.01' = 'Palliative Care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'S00.01' = 'General Surgery - Inpatient Services (DRGs)'</w:t>
      </w:r>
    </w:p>
    <w:p w:rsidR="00777C08" w:rsidRPr="002A3D7D" w:rsidRDefault="00777C08" w:rsidP="002F41CB">
      <w:pPr>
        <w:autoSpaceDE w:val="0"/>
        <w:autoSpaceDN w:val="0"/>
        <w:adjustRightInd w:val="0"/>
        <w:ind w:right="-424"/>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 xml:space="preserve">'S05.01' = 'Anaesthesiology </w:t>
      </w:r>
      <w:r w:rsidR="006E34BD">
        <w:rPr>
          <w:rFonts w:ascii="Courier New" w:hAnsi="Courier New" w:cs="Courier New"/>
          <w:color w:val="333333"/>
          <w:sz w:val="20"/>
          <w:shd w:val="clear" w:color="auto" w:fill="FFFFFF"/>
        </w:rPr>
        <w:t xml:space="preserve">and Pain Management </w:t>
      </w:r>
      <w:r w:rsidRPr="002A3D7D">
        <w:rPr>
          <w:rFonts w:ascii="Courier New" w:hAnsi="Courier New" w:cs="Courier New"/>
          <w:color w:val="333333"/>
          <w:sz w:val="20"/>
          <w:shd w:val="clear" w:color="auto" w:fill="FFFFFF"/>
        </w:rPr>
        <w:t>- Inpatient Services</w:t>
      </w:r>
      <w:r w:rsidR="002F41CB">
        <w:rPr>
          <w:rFonts w:ascii="Courier New" w:hAnsi="Courier New" w:cs="Courier New"/>
          <w:color w:val="333333"/>
          <w:sz w:val="20"/>
          <w:shd w:val="clear" w:color="auto" w:fill="FFFFFF"/>
        </w:rPr>
        <w:t xml:space="preserve"> (</w:t>
      </w:r>
      <w:r w:rsidRPr="002A3D7D">
        <w:rPr>
          <w:rFonts w:ascii="Courier New" w:hAnsi="Courier New" w:cs="Courier New"/>
          <w:color w:val="333333"/>
          <w:sz w:val="20"/>
          <w:shd w:val="clear" w:color="auto" w:fill="FFFFFF"/>
        </w:rPr>
        <w:t>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'S15.01' = 'Cardiothoracic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'S25.01' = 'Ear, Nose and Throat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'S30.01' = 'Gynaecology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'S35.01' = 'Neurosurgery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'S40.01' = 'Ophthalmology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'S45.01' = 'Orthopaedics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'S55.01' = 'Paediatric Surgical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'S60.01' = 'Plastic &amp; Burns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'S70.01' = 'Urology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'S75.01' = 'Vascular Surgery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'W10.01' = 'Maternity Inpatient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'W06.03' = 'Neonatal Inpatient (DRGs)'</w:t>
      </w:r>
    </w:p>
    <w:p w:rsidR="00777C08" w:rsidRDefault="000C2779" w:rsidP="00777C08">
      <w:pPr>
        <w:autoSpaceDE w:val="0"/>
        <w:autoSpaceDN w:val="0"/>
        <w:adjustRightInd w:val="0"/>
        <w:rPr>
          <w:rFonts w:ascii="Courier New" w:hAnsi="Courier New" w:cs="Courier New"/>
          <w:color w:val="333333"/>
          <w:sz w:val="20"/>
          <w:shd w:val="clear" w:color="auto" w:fill="FFFFFF"/>
        </w:rPr>
      </w:pPr>
      <w:r>
        <w:rPr>
          <w:rFonts w:ascii="Courier New" w:hAnsi="Courier New" w:cs="Courier New"/>
          <w:color w:val="333333"/>
          <w:sz w:val="20"/>
          <w:shd w:val="clear" w:color="auto" w:fill="FFFFFF"/>
        </w:rPr>
        <w:t xml:space="preserve"> </w:t>
      </w:r>
      <w:r w:rsidR="00777C08" w:rsidRPr="002A3D7D">
        <w:rPr>
          <w:rFonts w:ascii="Courier New" w:hAnsi="Courier New" w:cs="Courier New"/>
          <w:color w:val="333333"/>
          <w:sz w:val="20"/>
          <w:shd w:val="clear" w:color="auto" w:fill="FFFFFF"/>
        </w:rPr>
        <w:t xml:space="preserve">other </w:t>
      </w:r>
      <w:r w:rsidR="00A75129">
        <w:rPr>
          <w:rFonts w:ascii="Courier New" w:hAnsi="Courier New" w:cs="Courier New"/>
          <w:color w:val="333333"/>
          <w:sz w:val="20"/>
          <w:shd w:val="clear" w:color="auto" w:fill="FFFFFF"/>
        </w:rPr>
        <w:t xml:space="preserve">  </w:t>
      </w:r>
      <w:r w:rsidR="00777C08" w:rsidRPr="002A3D7D">
        <w:rPr>
          <w:rFonts w:ascii="Courier New" w:hAnsi="Courier New" w:cs="Courier New"/>
          <w:color w:val="333333"/>
          <w:sz w:val="20"/>
          <w:shd w:val="clear" w:color="auto" w:fill="FFFFFF"/>
        </w:rPr>
        <w:t>= 'Not a DRG casemix Purchase Unit';</w:t>
      </w:r>
    </w:p>
    <w:p w:rsidR="004C2359" w:rsidRDefault="004C2359" w:rsidP="00777C08">
      <w:pPr>
        <w:autoSpaceDE w:val="0"/>
        <w:autoSpaceDN w:val="0"/>
        <w:adjustRightInd w:val="0"/>
        <w:rPr>
          <w:rFonts w:ascii="Courier New" w:hAnsi="Courier New" w:cs="Courier New"/>
          <w:color w:val="333333"/>
          <w:sz w:val="20"/>
          <w:shd w:val="clear" w:color="auto" w:fill="FFFFFF"/>
        </w:rPr>
      </w:pPr>
    </w:p>
    <w:p w:rsidR="00FC0019" w:rsidRDefault="00FC0019" w:rsidP="00777C08">
      <w:pPr>
        <w:autoSpaceDE w:val="0"/>
        <w:autoSpaceDN w:val="0"/>
        <w:adjustRightInd w:val="0"/>
        <w:rPr>
          <w:rFonts w:ascii="Courier New" w:hAnsi="Courier New" w:cs="Courier New"/>
          <w:color w:val="333333"/>
          <w:sz w:val="20"/>
          <w:shd w:val="clear" w:color="auto" w:fill="FFFFFF"/>
        </w:rPr>
      </w:pPr>
    </w:p>
    <w:p w:rsidR="00B65A2A" w:rsidRDefault="00FE2314" w:rsidP="00B30D17">
      <w:pPr>
        <w:pStyle w:val="Heading2"/>
      </w:pPr>
      <w:bookmarkStart w:id="763" w:name="_Toc183926266"/>
      <w:bookmarkStart w:id="764" w:name="_Toc183927283"/>
      <w:bookmarkStart w:id="765" w:name="_Ref183318037"/>
      <w:bookmarkStart w:id="766" w:name="_Ref353878200"/>
      <w:bookmarkStart w:id="767" w:name="_Toc431453046"/>
      <w:bookmarkEnd w:id="763"/>
      <w:bookmarkEnd w:id="764"/>
      <w:r w:rsidRPr="00BA2072">
        <w:t>Identifying DHB Casemix-F</w:t>
      </w:r>
      <w:r w:rsidR="00B65A2A" w:rsidRPr="00BA2072">
        <w:t>unded Events</w:t>
      </w:r>
      <w:bookmarkEnd w:id="765"/>
      <w:r w:rsidRPr="00BA2072">
        <w:t xml:space="preserve"> for Inter-DHB Inpatient Flow C</w:t>
      </w:r>
      <w:r w:rsidR="00B65A2A" w:rsidRPr="00BA2072">
        <w:t>alculations</w:t>
      </w:r>
      <w:bookmarkEnd w:id="766"/>
      <w:bookmarkEnd w:id="767"/>
    </w:p>
    <w:p w:rsidR="00226758" w:rsidRPr="00226758" w:rsidRDefault="00226758" w:rsidP="00226758"/>
    <w:p w:rsidR="00B65A2A" w:rsidRPr="00BA2072" w:rsidRDefault="00B65A2A" w:rsidP="00B65A2A">
      <w:pPr>
        <w:pStyle w:val="PlainText"/>
        <w:rPr>
          <w:rFonts w:ascii="Arial" w:hAnsi="Arial" w:cs="Arial"/>
          <w:color w:val="333333"/>
          <w:sz w:val="24"/>
        </w:rPr>
      </w:pPr>
      <w:r w:rsidRPr="00BA2072">
        <w:rPr>
          <w:rFonts w:ascii="Arial" w:hAnsi="Arial" w:cs="Arial"/>
          <w:color w:val="333333"/>
          <w:sz w:val="24"/>
        </w:rPr>
        <w:t>The first casemix funding exclusion rules were intended to identify casemix events funded by DHB funding only.  This concept has been expanded to include similar events funded directly by the Ministry of Health.  As a result, not all casemix-funded events purchased or provided by</w:t>
      </w:r>
      <w:r w:rsidR="00C72471">
        <w:rPr>
          <w:rFonts w:ascii="Arial" w:hAnsi="Arial" w:cs="Arial"/>
          <w:color w:val="333333"/>
          <w:sz w:val="24"/>
        </w:rPr>
        <w:t xml:space="preserve"> the</w:t>
      </w:r>
      <w:r w:rsidRPr="00BA2072">
        <w:rPr>
          <w:rFonts w:ascii="Arial" w:hAnsi="Arial" w:cs="Arial"/>
          <w:color w:val="333333"/>
          <w:sz w:val="24"/>
        </w:rPr>
        <w:t xml:space="preserve"> MoH and DHBs identified in this document should be included in extracts intended to calculate inter DHB</w:t>
      </w:r>
      <w:r w:rsidR="00C36E07">
        <w:rPr>
          <w:rFonts w:ascii="Arial" w:hAnsi="Arial" w:cs="Arial"/>
          <w:color w:val="333333"/>
          <w:sz w:val="24"/>
        </w:rPr>
        <w:t xml:space="preserve"> </w:t>
      </w:r>
      <w:r w:rsidRPr="00BA2072">
        <w:rPr>
          <w:rFonts w:ascii="Arial" w:hAnsi="Arial" w:cs="Arial"/>
          <w:color w:val="333333"/>
          <w:sz w:val="24"/>
        </w:rPr>
        <w:t xml:space="preserve">casemix-funded flows. </w:t>
      </w:r>
      <w:r w:rsidR="0056390E" w:rsidRPr="00BA2072">
        <w:rPr>
          <w:rFonts w:ascii="Arial" w:hAnsi="Arial" w:cs="Arial"/>
          <w:color w:val="333333"/>
          <w:sz w:val="24"/>
        </w:rPr>
        <w:t xml:space="preserve"> </w:t>
      </w:r>
      <w:r w:rsidRPr="00BA2072">
        <w:rPr>
          <w:rFonts w:ascii="Arial" w:hAnsi="Arial" w:cs="Arial"/>
          <w:color w:val="333333"/>
          <w:sz w:val="24"/>
        </w:rPr>
        <w:t xml:space="preserve">To identify these flows for wash-up of </w:t>
      </w:r>
      <w:del w:id="768" w:author="Tracy Thompson" w:date="2015-08-05T11:38:00Z">
        <w:r w:rsidRPr="00BA2072" w:rsidDel="003726D8">
          <w:rPr>
            <w:rFonts w:ascii="Arial" w:hAnsi="Arial" w:cs="Arial"/>
            <w:color w:val="333333"/>
            <w:sz w:val="24"/>
          </w:rPr>
          <w:delText>20</w:delText>
        </w:r>
        <w:r w:rsidR="00227A99" w:rsidRPr="00BA2072" w:rsidDel="003726D8">
          <w:rPr>
            <w:rFonts w:ascii="Arial" w:hAnsi="Arial" w:cs="Arial"/>
            <w:color w:val="333333"/>
            <w:sz w:val="24"/>
          </w:rPr>
          <w:delText>1</w:delText>
        </w:r>
        <w:r w:rsidR="00D31AC9" w:rsidDel="003726D8">
          <w:rPr>
            <w:rFonts w:ascii="Arial" w:hAnsi="Arial" w:cs="Arial"/>
            <w:color w:val="333333"/>
            <w:sz w:val="24"/>
          </w:rPr>
          <w:delText>5</w:delText>
        </w:r>
        <w:r w:rsidRPr="00BA2072" w:rsidDel="003726D8">
          <w:rPr>
            <w:rFonts w:ascii="Arial" w:hAnsi="Arial" w:cs="Arial"/>
            <w:color w:val="333333"/>
            <w:sz w:val="24"/>
          </w:rPr>
          <w:delText>/1</w:delText>
        </w:r>
        <w:r w:rsidR="00D31AC9" w:rsidDel="003726D8">
          <w:rPr>
            <w:rFonts w:ascii="Arial" w:hAnsi="Arial" w:cs="Arial"/>
            <w:color w:val="333333"/>
            <w:sz w:val="24"/>
          </w:rPr>
          <w:delText>6</w:delText>
        </w:r>
      </w:del>
      <w:ins w:id="769" w:author="Tracy Thompson" w:date="2015-08-05T11:38:00Z">
        <w:r w:rsidR="003726D8">
          <w:rPr>
            <w:rFonts w:ascii="Arial" w:hAnsi="Arial" w:cs="Arial"/>
            <w:color w:val="333333"/>
            <w:sz w:val="24"/>
          </w:rPr>
          <w:t>2016/17</w:t>
        </w:r>
      </w:ins>
      <w:r w:rsidRPr="00BA2072">
        <w:rPr>
          <w:rFonts w:ascii="Arial" w:hAnsi="Arial" w:cs="Arial"/>
          <w:color w:val="333333"/>
          <w:sz w:val="24"/>
        </w:rPr>
        <w:t xml:space="preserve"> actual volumes:</w:t>
      </w:r>
    </w:p>
    <w:p w:rsidR="00B65A2A" w:rsidRPr="00BA2072" w:rsidRDefault="00B65A2A" w:rsidP="00B65A2A">
      <w:pPr>
        <w:pStyle w:val="PlainText"/>
        <w:rPr>
          <w:rFonts w:ascii="Arial" w:hAnsi="Arial" w:cs="Arial"/>
          <w:color w:val="333333"/>
          <w:sz w:val="24"/>
        </w:rPr>
      </w:pPr>
    </w:p>
    <w:p w:rsidR="00B65A2A" w:rsidRPr="00BA2072" w:rsidRDefault="00B65A2A" w:rsidP="00B65A2A">
      <w:pPr>
        <w:pStyle w:val="PlainText"/>
        <w:rPr>
          <w:rFonts w:ascii="Arial" w:hAnsi="Arial" w:cs="Arial"/>
          <w:color w:val="333333"/>
          <w:sz w:val="24"/>
        </w:rPr>
      </w:pPr>
      <w:r w:rsidRPr="00BA2072">
        <w:rPr>
          <w:rFonts w:ascii="Arial" w:hAnsi="Arial" w:cs="Arial"/>
          <w:color w:val="333333"/>
          <w:sz w:val="24"/>
        </w:rPr>
        <w:t xml:space="preserve">The Casemix Purchase Unit assigned to an event </w:t>
      </w:r>
      <w:r w:rsidR="003B724C">
        <w:rPr>
          <w:rFonts w:ascii="Arial" w:hAnsi="Arial" w:cs="Arial"/>
          <w:color w:val="333333"/>
          <w:sz w:val="24"/>
        </w:rPr>
        <w:t xml:space="preserve">record </w:t>
      </w:r>
      <w:r w:rsidRPr="00BA2072">
        <w:rPr>
          <w:rFonts w:ascii="Arial" w:hAnsi="Arial" w:cs="Arial"/>
          <w:color w:val="333333"/>
          <w:sz w:val="24"/>
        </w:rPr>
        <w:t>can be any PU except EXCLU;</w:t>
      </w:r>
    </w:p>
    <w:p w:rsidR="00B65A2A" w:rsidRPr="00BA2072" w:rsidRDefault="00353218" w:rsidP="00B65A2A">
      <w:pPr>
        <w:pStyle w:val="PlainText"/>
        <w:rPr>
          <w:rFonts w:ascii="Arial" w:hAnsi="Arial" w:cs="Arial"/>
          <w:color w:val="333333"/>
          <w:sz w:val="24"/>
        </w:rPr>
      </w:pPr>
      <w:r w:rsidRPr="00BA2072">
        <w:rPr>
          <w:rFonts w:ascii="Arial" w:hAnsi="Arial" w:cs="Arial"/>
          <w:color w:val="333333"/>
          <w:sz w:val="24"/>
        </w:rPr>
        <w:tab/>
      </w:r>
      <w:r w:rsidR="00B65A2A" w:rsidRPr="00BA2072">
        <w:rPr>
          <w:rFonts w:ascii="Arial" w:hAnsi="Arial" w:cs="Arial"/>
          <w:color w:val="333333"/>
          <w:sz w:val="24"/>
        </w:rPr>
        <w:t>AND</w:t>
      </w:r>
    </w:p>
    <w:p w:rsidR="00B65A2A" w:rsidRPr="00BA2072" w:rsidRDefault="00B65A2A" w:rsidP="00B65A2A">
      <w:pPr>
        <w:rPr>
          <w:rFonts w:ascii="Arial" w:hAnsi="Arial" w:cs="Arial"/>
          <w:color w:val="333333"/>
        </w:rPr>
      </w:pPr>
      <w:r w:rsidRPr="00BA2072">
        <w:rPr>
          <w:rFonts w:ascii="Arial" w:hAnsi="Arial" w:cs="Arial"/>
          <w:color w:val="333333"/>
        </w:rPr>
        <w:t xml:space="preserve">The </w:t>
      </w:r>
      <w:r w:rsidR="004A4923">
        <w:rPr>
          <w:rFonts w:ascii="Arial" w:hAnsi="Arial" w:cs="Arial"/>
          <w:color w:val="333333"/>
        </w:rPr>
        <w:t xml:space="preserve">Funding </w:t>
      </w:r>
      <w:r w:rsidRPr="00BA2072">
        <w:rPr>
          <w:rFonts w:ascii="Arial" w:hAnsi="Arial" w:cs="Arial"/>
          <w:color w:val="333333"/>
        </w:rPr>
        <w:t xml:space="preserve">Agency Code is a valid casemix agency as shown in section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_Ref183317003 \h \r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9F48C4" w:rsidRPr="009F48C4">
        <w:rPr>
          <w:rFonts w:ascii="Arial" w:hAnsi="Arial" w:cs="Arial"/>
          <w:color w:val="333333"/>
          <w:highlight w:val="lightGray"/>
        </w:rPr>
        <w:t>5.2.2</w:t>
      </w:r>
      <w:r w:rsidR="001E18AC" w:rsidRPr="00BA2072">
        <w:rPr>
          <w:rFonts w:ascii="Arial" w:hAnsi="Arial" w:cs="Arial"/>
          <w:highlight w:val="lightGray"/>
        </w:rPr>
        <w:fldChar w:fldCharType="end"/>
      </w:r>
      <w:r w:rsidRPr="00BA2072">
        <w:rPr>
          <w:rFonts w:ascii="Arial" w:hAnsi="Arial" w:cs="Arial"/>
          <w:color w:val="333333"/>
        </w:rPr>
        <w:t>, but is neither 4137 Otago Dental School nor 8559 (Venturo) nor 8630 (Queen Elizabeth Hospital) nor 8656 (Mobile Surgical Bus)</w:t>
      </w:r>
    </w:p>
    <w:p w:rsidR="00B65A2A" w:rsidRPr="00BA2072" w:rsidRDefault="00353218" w:rsidP="00B65A2A">
      <w:pPr>
        <w:rPr>
          <w:rFonts w:ascii="Arial" w:hAnsi="Arial" w:cs="Arial"/>
          <w:color w:val="333333"/>
        </w:rPr>
      </w:pPr>
      <w:r w:rsidRPr="00BA2072">
        <w:rPr>
          <w:rFonts w:ascii="Arial" w:hAnsi="Arial" w:cs="Arial"/>
          <w:color w:val="333333"/>
        </w:rPr>
        <w:tab/>
      </w:r>
      <w:r w:rsidR="00B65A2A" w:rsidRPr="00BA2072">
        <w:rPr>
          <w:rFonts w:ascii="Arial" w:hAnsi="Arial" w:cs="Arial"/>
          <w:color w:val="333333"/>
        </w:rPr>
        <w:t>AND</w:t>
      </w:r>
    </w:p>
    <w:p w:rsidR="00B65A2A" w:rsidRPr="00BA2072" w:rsidRDefault="00B65A2A" w:rsidP="00B65A2A">
      <w:pPr>
        <w:rPr>
          <w:rFonts w:ascii="Arial" w:hAnsi="Arial" w:cs="Arial"/>
          <w:color w:val="333333"/>
        </w:rPr>
      </w:pPr>
      <w:r w:rsidRPr="00BA2072">
        <w:rPr>
          <w:rFonts w:ascii="Arial" w:hAnsi="Arial" w:cs="Arial"/>
          <w:color w:val="333333"/>
        </w:rPr>
        <w:t xml:space="preserve">The </w:t>
      </w:r>
      <w:r w:rsidR="00AE5008" w:rsidRPr="00BA2072">
        <w:rPr>
          <w:rFonts w:ascii="Arial" w:hAnsi="Arial" w:cs="Arial"/>
          <w:color w:val="333333"/>
        </w:rPr>
        <w:t>Purchaser C</w:t>
      </w:r>
      <w:r w:rsidRPr="00BA2072">
        <w:rPr>
          <w:rFonts w:ascii="Arial" w:hAnsi="Arial" w:cs="Arial"/>
          <w:color w:val="333333"/>
        </w:rPr>
        <w:t xml:space="preserve">ode is either 35 </w:t>
      </w:r>
      <w:r w:rsidRPr="00BA2072">
        <w:rPr>
          <w:rFonts w:ascii="Arial" w:hAnsi="Arial" w:cs="Arial"/>
          <w:i/>
          <w:color w:val="333333"/>
        </w:rPr>
        <w:t>DHB funded</w:t>
      </w:r>
      <w:r w:rsidRPr="00BA2072">
        <w:rPr>
          <w:rFonts w:ascii="Arial" w:hAnsi="Arial" w:cs="Arial"/>
          <w:color w:val="333333"/>
        </w:rPr>
        <w:t xml:space="preserve"> or 20 </w:t>
      </w:r>
      <w:r w:rsidRPr="00BA2072">
        <w:rPr>
          <w:rFonts w:ascii="Arial" w:hAnsi="Arial" w:cs="Arial"/>
          <w:i/>
          <w:color w:val="333333"/>
        </w:rPr>
        <w:t>Overseas resident eligible</w:t>
      </w:r>
      <w:r w:rsidRPr="00BA2072">
        <w:rPr>
          <w:rFonts w:ascii="Arial" w:hAnsi="Arial" w:cs="Arial"/>
          <w:color w:val="333333"/>
        </w:rPr>
        <w:t xml:space="preserve"> for DHB funded health care.</w:t>
      </w:r>
      <w:r w:rsidR="00432AC8" w:rsidRPr="00BA2072">
        <w:rPr>
          <w:rFonts w:ascii="Arial" w:hAnsi="Arial" w:cs="Arial"/>
          <w:color w:val="333333"/>
        </w:rPr>
        <w:t xml:space="preserve"> </w:t>
      </w:r>
    </w:p>
    <w:p w:rsidR="000C2779" w:rsidRPr="00BA2072" w:rsidRDefault="000C2779" w:rsidP="00B65A2A">
      <w:pPr>
        <w:rPr>
          <w:rFonts w:ascii="Arial" w:hAnsi="Arial" w:cs="Arial"/>
          <w:color w:val="333333"/>
        </w:rPr>
      </w:pPr>
      <w:bookmarkStart w:id="770" w:name="_Toc183927285"/>
      <w:bookmarkStart w:id="771" w:name="_Toc183927286"/>
      <w:bookmarkStart w:id="772" w:name="_Toc183927288"/>
      <w:bookmarkStart w:id="773" w:name="_Toc183277966"/>
      <w:bookmarkStart w:id="774" w:name="_Toc183321058"/>
      <w:bookmarkStart w:id="775" w:name="_Toc183325643"/>
      <w:bookmarkStart w:id="776" w:name="_Toc183277967"/>
      <w:bookmarkStart w:id="777" w:name="_Toc183321059"/>
      <w:bookmarkStart w:id="778" w:name="_Toc183325644"/>
      <w:bookmarkStart w:id="779" w:name="_Toc183277968"/>
      <w:bookmarkStart w:id="780" w:name="_Toc183321060"/>
      <w:bookmarkStart w:id="781" w:name="_Toc183325645"/>
      <w:bookmarkStart w:id="782" w:name="_Toc183277971"/>
      <w:bookmarkStart w:id="783" w:name="_Toc183321063"/>
      <w:bookmarkStart w:id="784" w:name="_Toc183325648"/>
      <w:bookmarkStart w:id="785" w:name="_Toc183277979"/>
      <w:bookmarkStart w:id="786" w:name="_Toc183321071"/>
      <w:bookmarkStart w:id="787" w:name="_Toc183325656"/>
      <w:bookmarkStart w:id="788" w:name="_Toc183277982"/>
      <w:bookmarkStart w:id="789" w:name="_Toc183321074"/>
      <w:bookmarkStart w:id="790" w:name="_Toc183325659"/>
      <w:bookmarkStart w:id="791" w:name="_Toc183277983"/>
      <w:bookmarkStart w:id="792" w:name="_Toc183321075"/>
      <w:bookmarkStart w:id="793" w:name="_Toc183325660"/>
      <w:bookmarkStart w:id="794" w:name="_Toc183277985"/>
      <w:bookmarkStart w:id="795" w:name="_Toc183321077"/>
      <w:bookmarkStart w:id="796" w:name="_Toc183325662"/>
      <w:bookmarkStart w:id="797" w:name="_Toc183278142"/>
      <w:bookmarkStart w:id="798" w:name="_Toc183321234"/>
      <w:bookmarkStart w:id="799" w:name="_Toc183325819"/>
      <w:bookmarkStart w:id="800" w:name="_Toc183278143"/>
      <w:bookmarkStart w:id="801" w:name="_Toc183321235"/>
      <w:bookmarkStart w:id="802" w:name="_Toc183325820"/>
      <w:bookmarkStart w:id="803" w:name="_Toc183278144"/>
      <w:bookmarkStart w:id="804" w:name="_Toc183321236"/>
      <w:bookmarkStart w:id="805" w:name="_Toc183325821"/>
      <w:bookmarkStart w:id="806" w:name="_Toc183278145"/>
      <w:bookmarkStart w:id="807" w:name="_Toc183321237"/>
      <w:bookmarkStart w:id="808" w:name="_Toc183325822"/>
      <w:bookmarkStart w:id="809" w:name="_Toc183278146"/>
      <w:bookmarkStart w:id="810" w:name="_Toc183321238"/>
      <w:bookmarkStart w:id="811" w:name="_Toc183325823"/>
      <w:bookmarkStart w:id="812" w:name="_Toc183278147"/>
      <w:bookmarkStart w:id="813" w:name="_Toc183321239"/>
      <w:bookmarkStart w:id="814" w:name="_Toc183325824"/>
      <w:bookmarkStart w:id="815" w:name="_Toc183278149"/>
      <w:bookmarkStart w:id="816" w:name="_Toc183321241"/>
      <w:bookmarkStart w:id="817" w:name="_Toc183325826"/>
      <w:bookmarkStart w:id="818" w:name="_Toc183278152"/>
      <w:bookmarkStart w:id="819" w:name="_Toc183321244"/>
      <w:bookmarkStart w:id="820" w:name="_Toc183325829"/>
      <w:bookmarkStart w:id="821" w:name="_Toc183278157"/>
      <w:bookmarkStart w:id="822" w:name="_Toc183321249"/>
      <w:bookmarkStart w:id="823" w:name="_Toc183325834"/>
      <w:bookmarkStart w:id="824" w:name="_Toc183278160"/>
      <w:bookmarkStart w:id="825" w:name="_Toc183321252"/>
      <w:bookmarkStart w:id="826" w:name="_Toc183325837"/>
      <w:bookmarkStart w:id="827" w:name="_Toc183278164"/>
      <w:bookmarkStart w:id="828" w:name="_Toc183321256"/>
      <w:bookmarkStart w:id="829" w:name="_Toc183325841"/>
      <w:bookmarkStart w:id="830" w:name="_Toc183278165"/>
      <w:bookmarkStart w:id="831" w:name="_Toc183321257"/>
      <w:bookmarkStart w:id="832" w:name="_Toc183325842"/>
      <w:bookmarkStart w:id="833" w:name="_Toc183278173"/>
      <w:bookmarkStart w:id="834" w:name="_Toc183321265"/>
      <w:bookmarkStart w:id="835" w:name="_Toc183325850"/>
      <w:bookmarkStart w:id="836" w:name="_Toc183278176"/>
      <w:bookmarkStart w:id="837" w:name="_Toc183321268"/>
      <w:bookmarkStart w:id="838" w:name="_Toc183325853"/>
      <w:bookmarkStart w:id="839" w:name="_Toc183278182"/>
      <w:bookmarkStart w:id="840" w:name="_Toc183321274"/>
      <w:bookmarkStart w:id="841" w:name="_Toc183325859"/>
      <w:bookmarkStart w:id="842" w:name="_Toc183278185"/>
      <w:bookmarkStart w:id="843" w:name="_Toc183321277"/>
      <w:bookmarkStart w:id="844" w:name="_Toc183325862"/>
      <w:bookmarkStart w:id="845" w:name="_Toc183278188"/>
      <w:bookmarkStart w:id="846" w:name="_Toc183321280"/>
      <w:bookmarkStart w:id="847" w:name="_Toc183325865"/>
      <w:bookmarkStart w:id="848" w:name="_Toc183278190"/>
      <w:bookmarkStart w:id="849" w:name="_Toc183321282"/>
      <w:bookmarkStart w:id="850" w:name="_Toc183325867"/>
      <w:bookmarkStart w:id="851" w:name="_Toc183278193"/>
      <w:bookmarkStart w:id="852" w:name="_Toc183321285"/>
      <w:bookmarkStart w:id="853" w:name="_Toc183325870"/>
      <w:bookmarkStart w:id="854" w:name="_Toc183278266"/>
      <w:bookmarkStart w:id="855" w:name="_Toc183321358"/>
      <w:bookmarkStart w:id="856" w:name="_Toc183325943"/>
      <w:bookmarkStart w:id="857" w:name="_Toc183278267"/>
      <w:bookmarkStart w:id="858" w:name="_Toc183321359"/>
      <w:bookmarkStart w:id="859" w:name="_Toc183325944"/>
      <w:bookmarkStart w:id="860" w:name="_Toc183278520"/>
      <w:bookmarkStart w:id="861" w:name="_Toc183321612"/>
      <w:bookmarkStart w:id="862" w:name="_Toc183326197"/>
      <w:bookmarkStart w:id="863" w:name="_Toc183278521"/>
      <w:bookmarkStart w:id="864" w:name="_Toc183321613"/>
      <w:bookmarkStart w:id="865" w:name="_Toc183326198"/>
      <w:bookmarkStart w:id="866" w:name="_Toc183278522"/>
      <w:bookmarkStart w:id="867" w:name="_Toc183321614"/>
      <w:bookmarkStart w:id="868" w:name="_Toc183326199"/>
      <w:bookmarkStart w:id="869" w:name="_Toc183278525"/>
      <w:bookmarkStart w:id="870" w:name="_Toc183321617"/>
      <w:bookmarkStart w:id="871" w:name="_Toc183326202"/>
      <w:bookmarkStart w:id="872" w:name="_Toc183278541"/>
      <w:bookmarkStart w:id="873" w:name="_Toc183321633"/>
      <w:bookmarkStart w:id="874" w:name="_Toc183326218"/>
      <w:bookmarkStart w:id="875" w:name="_Toc183278542"/>
      <w:bookmarkStart w:id="876" w:name="_Toc183321634"/>
      <w:bookmarkStart w:id="877" w:name="_Toc183326219"/>
      <w:bookmarkStart w:id="878" w:name="_Toc183278545"/>
      <w:bookmarkStart w:id="879" w:name="_Toc183321637"/>
      <w:bookmarkStart w:id="880" w:name="_Toc183326222"/>
      <w:bookmarkStart w:id="881" w:name="_Toc183278570"/>
      <w:bookmarkStart w:id="882" w:name="_Toc183321662"/>
      <w:bookmarkStart w:id="883" w:name="_Toc183326247"/>
      <w:bookmarkStart w:id="884" w:name="_Toc183278571"/>
      <w:bookmarkStart w:id="885" w:name="_Toc183321663"/>
      <w:bookmarkStart w:id="886" w:name="_Toc183326248"/>
      <w:bookmarkStart w:id="887" w:name="_Toc183278574"/>
      <w:bookmarkStart w:id="888" w:name="_Toc183321666"/>
      <w:bookmarkStart w:id="889" w:name="_Toc183326251"/>
      <w:bookmarkStart w:id="890" w:name="_Toc183278588"/>
      <w:bookmarkStart w:id="891" w:name="_Toc183321680"/>
      <w:bookmarkStart w:id="892" w:name="_Toc183326265"/>
      <w:bookmarkStart w:id="893" w:name="_Toc183278589"/>
      <w:bookmarkStart w:id="894" w:name="_Toc183321681"/>
      <w:bookmarkStart w:id="895" w:name="_Toc183326266"/>
      <w:bookmarkStart w:id="896" w:name="_Toc183278593"/>
      <w:bookmarkStart w:id="897" w:name="_Toc183321685"/>
      <w:bookmarkStart w:id="898" w:name="_Toc183326270"/>
      <w:bookmarkStart w:id="899" w:name="_Toc183278596"/>
      <w:bookmarkStart w:id="900" w:name="_Toc183321688"/>
      <w:bookmarkStart w:id="901" w:name="_Toc183326273"/>
      <w:bookmarkStart w:id="902" w:name="_Toc183278599"/>
      <w:bookmarkStart w:id="903" w:name="_Toc183321691"/>
      <w:bookmarkStart w:id="904" w:name="_Toc183326276"/>
      <w:bookmarkStart w:id="905" w:name="_Toc183278608"/>
      <w:bookmarkStart w:id="906" w:name="_Toc183321700"/>
      <w:bookmarkStart w:id="907" w:name="_Toc183326285"/>
      <w:bookmarkStart w:id="908" w:name="_Toc183278610"/>
      <w:bookmarkStart w:id="909" w:name="_Toc183321702"/>
      <w:bookmarkStart w:id="910" w:name="_Toc183326287"/>
      <w:bookmarkStart w:id="911" w:name="_Toc183278611"/>
      <w:bookmarkStart w:id="912" w:name="_Toc183321703"/>
      <w:bookmarkStart w:id="913" w:name="_Toc183326288"/>
      <w:bookmarkStart w:id="914" w:name="_Toc183278612"/>
      <w:bookmarkStart w:id="915" w:name="_Toc183321704"/>
      <w:bookmarkStart w:id="916" w:name="_Toc183326289"/>
      <w:bookmarkStart w:id="917" w:name="_Toc183278613"/>
      <w:bookmarkStart w:id="918" w:name="_Toc183321705"/>
      <w:bookmarkStart w:id="919" w:name="_Toc183326290"/>
      <w:bookmarkStart w:id="920" w:name="_Toc183278614"/>
      <w:bookmarkStart w:id="921" w:name="_Toc183321706"/>
      <w:bookmarkStart w:id="922" w:name="_Toc183326291"/>
      <w:bookmarkStart w:id="923" w:name="_Toc183278619"/>
      <w:bookmarkStart w:id="924" w:name="_Toc183321711"/>
      <w:bookmarkStart w:id="925" w:name="_Toc183326296"/>
      <w:bookmarkStart w:id="926" w:name="_Toc183278623"/>
      <w:bookmarkStart w:id="927" w:name="_Toc183321715"/>
      <w:bookmarkStart w:id="928" w:name="_Toc183326300"/>
      <w:bookmarkStart w:id="929" w:name="_Toc183278624"/>
      <w:bookmarkStart w:id="930" w:name="_Toc183321716"/>
      <w:bookmarkStart w:id="931" w:name="_Toc183326301"/>
      <w:bookmarkStart w:id="932" w:name="_Toc183278630"/>
      <w:bookmarkStart w:id="933" w:name="_Toc183321722"/>
      <w:bookmarkStart w:id="934" w:name="_Toc183326307"/>
      <w:bookmarkStart w:id="935" w:name="_Toc183278633"/>
      <w:bookmarkStart w:id="936" w:name="_Toc183321725"/>
      <w:bookmarkStart w:id="937" w:name="_Toc183326310"/>
      <w:bookmarkStart w:id="938" w:name="_Toc183278634"/>
      <w:bookmarkStart w:id="939" w:name="_Toc183321726"/>
      <w:bookmarkStart w:id="940" w:name="_Toc183326311"/>
      <w:bookmarkStart w:id="941" w:name="_Toc183278635"/>
      <w:bookmarkStart w:id="942" w:name="_Toc183321727"/>
      <w:bookmarkStart w:id="943" w:name="_Toc183326312"/>
      <w:bookmarkStart w:id="944" w:name="_Toc183278649"/>
      <w:bookmarkStart w:id="945" w:name="_Toc183321741"/>
      <w:bookmarkStart w:id="946" w:name="_Toc183326326"/>
      <w:bookmarkStart w:id="947" w:name="_Toc183278665"/>
      <w:bookmarkStart w:id="948" w:name="_Toc183321757"/>
      <w:bookmarkStart w:id="949" w:name="_Toc183326342"/>
      <w:bookmarkStart w:id="950" w:name="_Toc183278680"/>
      <w:bookmarkStart w:id="951" w:name="_Toc183321772"/>
      <w:bookmarkStart w:id="952" w:name="_Toc183326357"/>
      <w:bookmarkStart w:id="953" w:name="_Toc183278683"/>
      <w:bookmarkStart w:id="954" w:name="_Toc183321775"/>
      <w:bookmarkStart w:id="955" w:name="_Toc183326360"/>
      <w:bookmarkStart w:id="956" w:name="_Toc183278684"/>
      <w:bookmarkStart w:id="957" w:name="_Toc183321776"/>
      <w:bookmarkStart w:id="958" w:name="_Toc183326361"/>
      <w:bookmarkStart w:id="959" w:name="_Toc183278685"/>
      <w:bookmarkStart w:id="960" w:name="_Toc183321777"/>
      <w:bookmarkStart w:id="961" w:name="_Toc183326362"/>
      <w:bookmarkStart w:id="962" w:name="_Toc183278686"/>
      <w:bookmarkStart w:id="963" w:name="_Toc183321778"/>
      <w:bookmarkStart w:id="964" w:name="_Toc183326363"/>
      <w:bookmarkStart w:id="965" w:name="_Toc183278687"/>
      <w:bookmarkStart w:id="966" w:name="_Toc183321779"/>
      <w:bookmarkStart w:id="967" w:name="_Toc183326364"/>
      <w:bookmarkStart w:id="968" w:name="_Toc183278703"/>
      <w:bookmarkStart w:id="969" w:name="_Toc183321795"/>
      <w:bookmarkStart w:id="970" w:name="_Toc183326380"/>
      <w:bookmarkStart w:id="971" w:name="_Toc183278719"/>
      <w:bookmarkStart w:id="972" w:name="_Toc183321811"/>
      <w:bookmarkStart w:id="973" w:name="_Toc183326396"/>
      <w:bookmarkStart w:id="974" w:name="_Toc183278735"/>
      <w:bookmarkStart w:id="975" w:name="_Toc183321827"/>
      <w:bookmarkStart w:id="976" w:name="_Toc183326412"/>
      <w:bookmarkStart w:id="977" w:name="_Toc183278750"/>
      <w:bookmarkStart w:id="978" w:name="_Toc183321842"/>
      <w:bookmarkStart w:id="979" w:name="_Toc183326427"/>
      <w:bookmarkStart w:id="980" w:name="_Toc183278764"/>
      <w:bookmarkStart w:id="981" w:name="_Toc183321856"/>
      <w:bookmarkStart w:id="982" w:name="_Toc183326441"/>
      <w:bookmarkStart w:id="983" w:name="_Toc183278765"/>
      <w:bookmarkStart w:id="984" w:name="_Toc183321857"/>
      <w:bookmarkStart w:id="985" w:name="_Toc183326442"/>
      <w:bookmarkStart w:id="986" w:name="_Toc183278768"/>
      <w:bookmarkStart w:id="987" w:name="_Toc183321860"/>
      <w:bookmarkStart w:id="988" w:name="_Toc183326445"/>
      <w:bookmarkStart w:id="989" w:name="_Toc183278770"/>
      <w:bookmarkStart w:id="990" w:name="_Toc183321862"/>
      <w:bookmarkStart w:id="991" w:name="_Toc183326447"/>
      <w:bookmarkStart w:id="992" w:name="_Toc183278806"/>
      <w:bookmarkStart w:id="993" w:name="_Toc183321898"/>
      <w:bookmarkStart w:id="994" w:name="_Toc183326483"/>
      <w:bookmarkStart w:id="995" w:name="_Toc183278807"/>
      <w:bookmarkStart w:id="996" w:name="_Toc183321899"/>
      <w:bookmarkStart w:id="997" w:name="_Toc183326484"/>
      <w:bookmarkStart w:id="998" w:name="_Toc183278844"/>
      <w:bookmarkStart w:id="999" w:name="_Toc183321936"/>
      <w:bookmarkStart w:id="1000" w:name="_Toc183326521"/>
      <w:bookmarkStart w:id="1001" w:name="_Toc183278845"/>
      <w:bookmarkStart w:id="1002" w:name="_Toc183321937"/>
      <w:bookmarkStart w:id="1003" w:name="_Toc183326522"/>
      <w:bookmarkStart w:id="1004" w:name="_Toc183278852"/>
      <w:bookmarkStart w:id="1005" w:name="_Toc183321944"/>
      <w:bookmarkStart w:id="1006" w:name="_Toc183326529"/>
      <w:bookmarkStart w:id="1007" w:name="_Toc183278863"/>
      <w:bookmarkStart w:id="1008" w:name="_Toc183321955"/>
      <w:bookmarkStart w:id="1009" w:name="_Toc183326540"/>
      <w:bookmarkStart w:id="1010" w:name="_Toc183278888"/>
      <w:bookmarkStart w:id="1011" w:name="_Toc183321980"/>
      <w:bookmarkStart w:id="1012" w:name="_Toc183326565"/>
      <w:bookmarkStart w:id="1013" w:name="_Toc183278889"/>
      <w:bookmarkStart w:id="1014" w:name="_Toc183321981"/>
      <w:bookmarkStart w:id="1015" w:name="_Toc183326566"/>
      <w:bookmarkStart w:id="1016" w:name="_Toc183278892"/>
      <w:bookmarkStart w:id="1017" w:name="_Toc183321984"/>
      <w:bookmarkStart w:id="1018" w:name="_Toc183326569"/>
      <w:bookmarkStart w:id="1019" w:name="_Toc183278895"/>
      <w:bookmarkStart w:id="1020" w:name="_Toc183321987"/>
      <w:bookmarkStart w:id="1021" w:name="_Toc183326572"/>
      <w:bookmarkStart w:id="1022" w:name="_Toc183278896"/>
      <w:bookmarkStart w:id="1023" w:name="_Toc183321988"/>
      <w:bookmarkStart w:id="1024" w:name="_Toc183326573"/>
      <w:bookmarkEnd w:id="520"/>
      <w:bookmarkEnd w:id="521"/>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B65A2A" w:rsidRPr="00BA2072" w:rsidRDefault="009D16B3" w:rsidP="00D01655">
      <w:pPr>
        <w:pStyle w:val="Heading1"/>
        <w:numPr>
          <w:ilvl w:val="0"/>
          <w:numId w:val="0"/>
        </w:numPr>
        <w:spacing w:before="0"/>
      </w:pPr>
      <w:bookmarkStart w:id="1025" w:name="_Toc511626025"/>
      <w:bookmarkStart w:id="1026" w:name="_Toc515687124"/>
      <w:bookmarkStart w:id="1027" w:name="_Ref183317624"/>
      <w:bookmarkStart w:id="1028" w:name="_Ref274651293"/>
      <w:bookmarkStart w:id="1029" w:name="_Ref274651446"/>
      <w:bookmarkStart w:id="1030" w:name="_Ref274651450"/>
      <w:bookmarkStart w:id="1031" w:name="_Ref274651479"/>
      <w:bookmarkStart w:id="1032" w:name="_Ref274651487"/>
      <w:bookmarkStart w:id="1033" w:name="_Ref274651490"/>
      <w:bookmarkStart w:id="1034" w:name="_Ref274651496"/>
      <w:bookmarkStart w:id="1035" w:name="_Ref293644144"/>
      <w:bookmarkStart w:id="1036" w:name="_Ref293644389"/>
      <w:bookmarkStart w:id="1037" w:name="_Ref335976856"/>
      <w:r w:rsidRPr="00BA2072">
        <w:br w:type="page"/>
      </w:r>
      <w:bookmarkStart w:id="1038" w:name="_Ref338411662"/>
      <w:bookmarkStart w:id="1039" w:name="_Toc431453047"/>
      <w:r w:rsidR="00992B55" w:rsidRPr="00BA2072">
        <w:t xml:space="preserve">Appendix 1: </w:t>
      </w:r>
      <w:r w:rsidR="00B65A2A" w:rsidRPr="00BA2072">
        <w:t xml:space="preserve">Table of </w:t>
      </w:r>
      <w:del w:id="1040" w:author="Tracy Thompson" w:date="2015-08-05T11:38:00Z">
        <w:r w:rsidR="00D31AC9" w:rsidDel="003726D8">
          <w:delText>20</w:delText>
        </w:r>
        <w:r w:rsidR="00227A99" w:rsidRPr="00BA2072" w:rsidDel="003726D8">
          <w:delText>1</w:delText>
        </w:r>
        <w:r w:rsidR="00D31AC9" w:rsidDel="003726D8">
          <w:delText>5</w:delText>
        </w:r>
        <w:r w:rsidR="00B65A2A" w:rsidRPr="00BA2072" w:rsidDel="003726D8">
          <w:delText>/1</w:delText>
        </w:r>
        <w:r w:rsidR="00D31AC9" w:rsidDel="003726D8">
          <w:delText>6</w:delText>
        </w:r>
      </w:del>
      <w:ins w:id="1041" w:author="Tracy Thompson" w:date="2015-08-05T11:38:00Z">
        <w:r w:rsidR="003726D8">
          <w:t>2016/17</w:t>
        </w:r>
      </w:ins>
      <w:r w:rsidR="00FE2314" w:rsidRPr="00BA2072">
        <w:t xml:space="preserve"> FY DRG Cost Weights and Associated V</w:t>
      </w:r>
      <w:r w:rsidR="00B65A2A" w:rsidRPr="00BA2072">
        <w:t>ariables for</w:t>
      </w:r>
      <w:r w:rsidR="00FE2314" w:rsidRPr="00BA2072">
        <w:t xml:space="preserve"> C</w:t>
      </w:r>
      <w:r w:rsidR="00B65A2A" w:rsidRPr="00BA2072">
        <w:t xml:space="preserve">alculating </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del w:id="1042" w:author="Tracy Thompson" w:date="2015-08-05T10:10:00Z">
        <w:r w:rsidR="00DB0FD6" w:rsidDel="001B4F92">
          <w:delText>WIESNZ1</w:delText>
        </w:r>
        <w:r w:rsidR="00D31AC9" w:rsidDel="001B4F92">
          <w:delText>5</w:delText>
        </w:r>
      </w:del>
      <w:ins w:id="1043" w:author="Tracy Thompson" w:date="2015-08-05T10:10:00Z">
        <w:r w:rsidR="001B4F92">
          <w:t>WIESNZ16</w:t>
        </w:r>
      </w:ins>
      <w:bookmarkEnd w:id="1039"/>
    </w:p>
    <w:p w:rsidR="00B65A2A" w:rsidRPr="00BA2072" w:rsidRDefault="00B65A2A" w:rsidP="00FE2314">
      <w:pPr>
        <w:pStyle w:val="NormalArial"/>
        <w:rPr>
          <w:rFonts w:cs="Arial"/>
          <w:color w:val="333333"/>
        </w:rPr>
      </w:pPr>
    </w:p>
    <w:p w:rsidR="00B65A2A" w:rsidRPr="00BA2072" w:rsidRDefault="00B65A2A" w:rsidP="00FE2314">
      <w:pPr>
        <w:pStyle w:val="NormalArial"/>
        <w:rPr>
          <w:rFonts w:cs="Arial"/>
          <w:color w:val="333333"/>
        </w:rPr>
      </w:pPr>
      <w:r w:rsidRPr="00BA2072">
        <w:rPr>
          <w:rFonts w:cs="Arial"/>
          <w:color w:val="333333"/>
        </w:rPr>
        <w:t xml:space="preserve">This appendix contains some notes on the cost weight schedule for use with </w:t>
      </w:r>
      <w:r w:rsidR="00681306" w:rsidRPr="00BA2072">
        <w:rPr>
          <w:rFonts w:cs="Arial"/>
          <w:color w:val="333333"/>
        </w:rPr>
        <w:t>AR-DRG</w:t>
      </w:r>
      <w:r w:rsidR="00801D8A" w:rsidRPr="00BA2072">
        <w:rPr>
          <w:rFonts w:cs="Arial"/>
          <w:color w:val="333333"/>
        </w:rPr>
        <w:t xml:space="preserve"> </w:t>
      </w:r>
      <w:r w:rsidR="00681306" w:rsidRPr="00BA2072">
        <w:rPr>
          <w:rFonts w:cs="Arial"/>
          <w:color w:val="333333"/>
        </w:rPr>
        <w:t>v6.0x</w:t>
      </w:r>
      <w:r w:rsidRPr="00BA2072">
        <w:rPr>
          <w:rFonts w:cs="Arial"/>
          <w:color w:val="333333"/>
        </w:rPr>
        <w:t xml:space="preserve"> as adjusted for use in New Zealand.</w:t>
      </w:r>
    </w:p>
    <w:p w:rsidR="00B65A2A" w:rsidRPr="00BA2072" w:rsidRDefault="00B65A2A" w:rsidP="00FE2314">
      <w:pPr>
        <w:pStyle w:val="NormalArial"/>
        <w:rPr>
          <w:rFonts w:cs="Arial"/>
          <w:color w:val="333333"/>
        </w:rPr>
      </w:pPr>
    </w:p>
    <w:p w:rsidR="00B65A2A" w:rsidRPr="00BA2072" w:rsidRDefault="00B65A2A" w:rsidP="0073144A">
      <w:pPr>
        <w:pStyle w:val="NormalArial"/>
        <w:rPr>
          <w:rFonts w:cs="Arial"/>
          <w:b/>
        </w:rPr>
      </w:pPr>
      <w:r w:rsidRPr="00BA2072">
        <w:rPr>
          <w:rFonts w:cs="Arial"/>
          <w:b/>
        </w:rPr>
        <w:t>Variable names translation</w:t>
      </w:r>
    </w:p>
    <w:p w:rsidR="00B65A2A" w:rsidRPr="00BA2072" w:rsidRDefault="00B65A2A" w:rsidP="00B65A2A">
      <w:pPr>
        <w:pStyle w:val="PlainText"/>
        <w:rPr>
          <w:rFonts w:ascii="Arial" w:hAnsi="Arial" w:cs="Arial"/>
          <w:color w:val="333333"/>
          <w:sz w:val="24"/>
        </w:rPr>
      </w:pPr>
      <w:r w:rsidRPr="00BA2072">
        <w:rPr>
          <w:rFonts w:ascii="Arial" w:hAnsi="Arial" w:cs="Arial"/>
          <w:color w:val="333333"/>
          <w:sz w:val="24"/>
        </w:rPr>
        <w:t xml:space="preserve">Sd {Same </w:t>
      </w:r>
      <w:r w:rsidR="008C172A" w:rsidRPr="00BA2072">
        <w:rPr>
          <w:rFonts w:ascii="Arial" w:hAnsi="Arial" w:cs="Arial"/>
          <w:color w:val="333333"/>
          <w:sz w:val="24"/>
        </w:rPr>
        <w:t>d</w:t>
      </w:r>
      <w:r w:rsidRPr="00BA2072">
        <w:rPr>
          <w:rFonts w:ascii="Arial" w:hAnsi="Arial" w:cs="Arial"/>
          <w:color w:val="333333"/>
          <w:sz w:val="24"/>
        </w:rPr>
        <w:t xml:space="preserve">ay </w:t>
      </w:r>
      <w:r w:rsidR="008C172A" w:rsidRPr="00BA2072">
        <w:rPr>
          <w:rFonts w:ascii="Arial" w:hAnsi="Arial" w:cs="Arial"/>
          <w:color w:val="333333"/>
          <w:sz w:val="24"/>
        </w:rPr>
        <w:t>c</w:t>
      </w:r>
      <w:r w:rsidRPr="00BA2072">
        <w:rPr>
          <w:rFonts w:ascii="Arial" w:hAnsi="Arial" w:cs="Arial"/>
          <w:color w:val="333333"/>
          <w:sz w:val="24"/>
        </w:rPr>
        <w:t>ost</w:t>
      </w:r>
      <w:r w:rsidR="00B37269" w:rsidRPr="00BA2072">
        <w:rPr>
          <w:rFonts w:ascii="Arial" w:hAnsi="Arial" w:cs="Arial"/>
          <w:color w:val="333333"/>
          <w:sz w:val="24"/>
        </w:rPr>
        <w:t xml:space="preserve"> </w:t>
      </w:r>
      <w:r w:rsidRPr="00BA2072">
        <w:rPr>
          <w:rFonts w:ascii="Arial" w:hAnsi="Arial" w:cs="Arial"/>
          <w:color w:val="333333"/>
          <w:sz w:val="24"/>
        </w:rPr>
        <w:t>weight}</w:t>
      </w:r>
    </w:p>
    <w:p w:rsidR="00B65A2A" w:rsidRPr="00BA2072" w:rsidRDefault="008C172A" w:rsidP="00B65A2A">
      <w:pPr>
        <w:pStyle w:val="PlainText"/>
        <w:rPr>
          <w:rFonts w:ascii="Arial" w:hAnsi="Arial" w:cs="Arial"/>
          <w:color w:val="333333"/>
          <w:sz w:val="24"/>
        </w:rPr>
      </w:pPr>
      <w:r w:rsidRPr="00BA2072">
        <w:rPr>
          <w:rFonts w:ascii="Arial" w:hAnsi="Arial" w:cs="Arial"/>
          <w:color w:val="333333"/>
          <w:sz w:val="24"/>
        </w:rPr>
        <w:t>Od {One day c</w:t>
      </w:r>
      <w:r w:rsidR="00B65A2A" w:rsidRPr="00BA2072">
        <w:rPr>
          <w:rFonts w:ascii="Arial" w:hAnsi="Arial" w:cs="Arial"/>
          <w:color w:val="333333"/>
          <w:sz w:val="24"/>
        </w:rPr>
        <w:t>ost</w:t>
      </w:r>
      <w:r w:rsidR="00B37269" w:rsidRPr="00BA2072">
        <w:rPr>
          <w:rFonts w:ascii="Arial" w:hAnsi="Arial" w:cs="Arial"/>
          <w:color w:val="333333"/>
          <w:sz w:val="24"/>
        </w:rPr>
        <w:t xml:space="preserve"> </w:t>
      </w:r>
      <w:r w:rsidR="00B65A2A" w:rsidRPr="00BA2072">
        <w:rPr>
          <w:rFonts w:ascii="Arial" w:hAnsi="Arial" w:cs="Arial"/>
          <w:color w:val="333333"/>
          <w:sz w:val="24"/>
        </w:rPr>
        <w:t>weight}</w:t>
      </w:r>
    </w:p>
    <w:p w:rsidR="00B65A2A" w:rsidRPr="00BA2072" w:rsidRDefault="00B65A2A" w:rsidP="00B65A2A">
      <w:pPr>
        <w:pStyle w:val="PlainText"/>
        <w:rPr>
          <w:rFonts w:ascii="Arial" w:hAnsi="Arial" w:cs="Arial"/>
          <w:color w:val="333333"/>
          <w:sz w:val="24"/>
        </w:rPr>
      </w:pPr>
      <w:r w:rsidRPr="00BA2072">
        <w:rPr>
          <w:rFonts w:ascii="Arial" w:hAnsi="Arial" w:cs="Arial"/>
          <w:color w:val="333333"/>
          <w:sz w:val="24"/>
        </w:rPr>
        <w:t xml:space="preserve">Lo_pd {Low </w:t>
      </w:r>
      <w:r w:rsidR="008C172A" w:rsidRPr="00BA2072">
        <w:rPr>
          <w:rFonts w:ascii="Arial" w:hAnsi="Arial" w:cs="Arial"/>
          <w:color w:val="333333"/>
          <w:sz w:val="24"/>
        </w:rPr>
        <w:t>o</w:t>
      </w:r>
      <w:r w:rsidRPr="00BA2072">
        <w:rPr>
          <w:rFonts w:ascii="Arial" w:hAnsi="Arial" w:cs="Arial"/>
          <w:color w:val="333333"/>
          <w:sz w:val="24"/>
        </w:rPr>
        <w:t xml:space="preserve">utlier </w:t>
      </w:r>
      <w:r w:rsidR="008C172A" w:rsidRPr="00BA2072">
        <w:rPr>
          <w:rFonts w:ascii="Arial" w:hAnsi="Arial" w:cs="Arial"/>
          <w:color w:val="333333"/>
          <w:sz w:val="24"/>
        </w:rPr>
        <w:t>c</w:t>
      </w:r>
      <w:r w:rsidRPr="00BA2072">
        <w:rPr>
          <w:rFonts w:ascii="Arial" w:hAnsi="Arial" w:cs="Arial"/>
          <w:color w:val="333333"/>
          <w:sz w:val="24"/>
        </w:rPr>
        <w:t>ost</w:t>
      </w:r>
      <w:r w:rsidR="00B37269" w:rsidRPr="00BA2072">
        <w:rPr>
          <w:rFonts w:ascii="Arial" w:hAnsi="Arial" w:cs="Arial"/>
          <w:color w:val="333333"/>
          <w:sz w:val="24"/>
        </w:rPr>
        <w:t xml:space="preserve"> </w:t>
      </w:r>
      <w:r w:rsidRPr="00BA2072">
        <w:rPr>
          <w:rFonts w:ascii="Arial" w:hAnsi="Arial" w:cs="Arial"/>
          <w:color w:val="333333"/>
          <w:sz w:val="24"/>
        </w:rPr>
        <w:t>weight per diem}</w:t>
      </w:r>
    </w:p>
    <w:p w:rsidR="00B65A2A" w:rsidRPr="00BA2072" w:rsidRDefault="00B65A2A" w:rsidP="00B65A2A">
      <w:pPr>
        <w:pStyle w:val="PlainText"/>
        <w:rPr>
          <w:rFonts w:ascii="Arial" w:hAnsi="Arial" w:cs="Arial"/>
          <w:color w:val="333333"/>
          <w:sz w:val="24"/>
        </w:rPr>
      </w:pPr>
      <w:r w:rsidRPr="00BA2072">
        <w:rPr>
          <w:rFonts w:ascii="Arial" w:hAnsi="Arial" w:cs="Arial"/>
          <w:color w:val="333333"/>
          <w:sz w:val="24"/>
        </w:rPr>
        <w:t xml:space="preserve">Md_in {Multiday </w:t>
      </w:r>
      <w:r w:rsidR="008C172A" w:rsidRPr="00BA2072">
        <w:rPr>
          <w:rFonts w:ascii="Arial" w:hAnsi="Arial" w:cs="Arial"/>
          <w:color w:val="333333"/>
          <w:sz w:val="24"/>
        </w:rPr>
        <w:t>i</w:t>
      </w:r>
      <w:r w:rsidRPr="00BA2072">
        <w:rPr>
          <w:rFonts w:ascii="Arial" w:hAnsi="Arial" w:cs="Arial"/>
          <w:color w:val="333333"/>
          <w:sz w:val="24"/>
        </w:rPr>
        <w:t xml:space="preserve">nlier </w:t>
      </w:r>
      <w:r w:rsidR="008C172A" w:rsidRPr="00BA2072">
        <w:rPr>
          <w:rFonts w:ascii="Arial" w:hAnsi="Arial" w:cs="Arial"/>
          <w:color w:val="333333"/>
          <w:sz w:val="24"/>
        </w:rPr>
        <w:t>c</w:t>
      </w:r>
      <w:r w:rsidRPr="00BA2072">
        <w:rPr>
          <w:rFonts w:ascii="Arial" w:hAnsi="Arial" w:cs="Arial"/>
          <w:color w:val="333333"/>
          <w:sz w:val="24"/>
        </w:rPr>
        <w:t>ost</w:t>
      </w:r>
      <w:r w:rsidR="00B37269" w:rsidRPr="00BA2072">
        <w:rPr>
          <w:rFonts w:ascii="Arial" w:hAnsi="Arial" w:cs="Arial"/>
          <w:color w:val="333333"/>
          <w:sz w:val="24"/>
        </w:rPr>
        <w:t xml:space="preserve"> </w:t>
      </w:r>
      <w:r w:rsidRPr="00BA2072">
        <w:rPr>
          <w:rFonts w:ascii="Arial" w:hAnsi="Arial" w:cs="Arial"/>
          <w:color w:val="333333"/>
          <w:sz w:val="24"/>
        </w:rPr>
        <w:t>weight}</w:t>
      </w:r>
    </w:p>
    <w:p w:rsidR="00B65A2A" w:rsidRPr="00BA2072" w:rsidRDefault="008C172A" w:rsidP="00B65A2A">
      <w:pPr>
        <w:pStyle w:val="PlainText"/>
        <w:rPr>
          <w:rFonts w:ascii="Arial" w:hAnsi="Arial" w:cs="Arial"/>
          <w:color w:val="333333"/>
          <w:sz w:val="24"/>
        </w:rPr>
      </w:pPr>
      <w:r w:rsidRPr="00BA2072">
        <w:rPr>
          <w:rFonts w:ascii="Arial" w:hAnsi="Arial" w:cs="Arial"/>
          <w:color w:val="333333"/>
          <w:sz w:val="24"/>
        </w:rPr>
        <w:t>Ho_pd {High o</w:t>
      </w:r>
      <w:r w:rsidR="00B65A2A" w:rsidRPr="00BA2072">
        <w:rPr>
          <w:rFonts w:ascii="Arial" w:hAnsi="Arial" w:cs="Arial"/>
          <w:color w:val="333333"/>
          <w:sz w:val="24"/>
        </w:rPr>
        <w:t>utlier per diem</w:t>
      </w:r>
      <w:r w:rsidR="00C66D9B" w:rsidRPr="00BA2072">
        <w:rPr>
          <w:rFonts w:ascii="Arial" w:hAnsi="Arial" w:cs="Arial"/>
          <w:color w:val="333333"/>
          <w:sz w:val="24"/>
        </w:rPr>
        <w:t xml:space="preserve"> </w:t>
      </w:r>
      <w:r w:rsidRPr="00BA2072">
        <w:rPr>
          <w:rFonts w:ascii="Arial" w:hAnsi="Arial" w:cs="Arial"/>
          <w:color w:val="333333"/>
          <w:sz w:val="24"/>
        </w:rPr>
        <w:t>c</w:t>
      </w:r>
      <w:r w:rsidR="00B65A2A" w:rsidRPr="00BA2072">
        <w:rPr>
          <w:rFonts w:ascii="Arial" w:hAnsi="Arial" w:cs="Arial"/>
          <w:color w:val="333333"/>
          <w:sz w:val="24"/>
        </w:rPr>
        <w:t>ost</w:t>
      </w:r>
      <w:r w:rsidR="00B37269" w:rsidRPr="00BA2072">
        <w:rPr>
          <w:rFonts w:ascii="Arial" w:hAnsi="Arial" w:cs="Arial"/>
          <w:color w:val="333333"/>
          <w:sz w:val="24"/>
        </w:rPr>
        <w:t xml:space="preserve"> </w:t>
      </w:r>
      <w:r w:rsidR="00B65A2A" w:rsidRPr="00BA2072">
        <w:rPr>
          <w:rFonts w:ascii="Arial" w:hAnsi="Arial" w:cs="Arial"/>
          <w:color w:val="333333"/>
          <w:sz w:val="24"/>
        </w:rPr>
        <w:t>weight}</w:t>
      </w:r>
    </w:p>
    <w:p w:rsidR="00B65A2A" w:rsidRPr="00BA2072" w:rsidRDefault="008C172A" w:rsidP="00B65A2A">
      <w:pPr>
        <w:pStyle w:val="PlainText"/>
        <w:rPr>
          <w:rFonts w:ascii="Arial" w:hAnsi="Arial" w:cs="Arial"/>
          <w:color w:val="333333"/>
          <w:sz w:val="24"/>
        </w:rPr>
      </w:pPr>
      <w:r w:rsidRPr="00BA2072">
        <w:rPr>
          <w:rFonts w:ascii="Arial" w:hAnsi="Arial" w:cs="Arial"/>
          <w:color w:val="333333"/>
          <w:sz w:val="24"/>
        </w:rPr>
        <w:t>Lb {Low boundary p</w:t>
      </w:r>
      <w:r w:rsidR="00B65A2A" w:rsidRPr="00BA2072">
        <w:rPr>
          <w:rFonts w:ascii="Arial" w:hAnsi="Arial" w:cs="Arial"/>
          <w:color w:val="333333"/>
          <w:sz w:val="24"/>
        </w:rPr>
        <w:t>oint for LOS}</w:t>
      </w:r>
    </w:p>
    <w:p w:rsidR="00B65A2A" w:rsidRPr="00BA2072" w:rsidRDefault="008C172A" w:rsidP="00B65A2A">
      <w:pPr>
        <w:pStyle w:val="PlainText"/>
        <w:rPr>
          <w:rFonts w:ascii="Arial" w:hAnsi="Arial" w:cs="Arial"/>
          <w:color w:val="333333"/>
          <w:sz w:val="24"/>
        </w:rPr>
      </w:pPr>
      <w:r w:rsidRPr="00BA2072">
        <w:rPr>
          <w:rFonts w:ascii="Arial" w:hAnsi="Arial" w:cs="Arial"/>
          <w:color w:val="333333"/>
          <w:sz w:val="24"/>
        </w:rPr>
        <w:t>Hb {High boundary p</w:t>
      </w:r>
      <w:r w:rsidR="00B65A2A" w:rsidRPr="00BA2072">
        <w:rPr>
          <w:rFonts w:ascii="Arial" w:hAnsi="Arial" w:cs="Arial"/>
          <w:color w:val="333333"/>
          <w:sz w:val="24"/>
        </w:rPr>
        <w:t>oint for LOS}</w:t>
      </w:r>
    </w:p>
    <w:p w:rsidR="00B65A2A" w:rsidRPr="00BA2072" w:rsidRDefault="008C172A" w:rsidP="00B65A2A">
      <w:pPr>
        <w:pStyle w:val="PlainText"/>
        <w:rPr>
          <w:rFonts w:ascii="Arial" w:hAnsi="Arial" w:cs="Arial"/>
          <w:color w:val="333333"/>
          <w:sz w:val="24"/>
        </w:rPr>
      </w:pPr>
      <w:r w:rsidRPr="00BA2072">
        <w:rPr>
          <w:rFonts w:ascii="Arial" w:hAnsi="Arial" w:cs="Arial"/>
          <w:color w:val="333333"/>
          <w:sz w:val="24"/>
        </w:rPr>
        <w:t>Alos {Average i</w:t>
      </w:r>
      <w:r w:rsidR="00B65A2A" w:rsidRPr="00BA2072">
        <w:rPr>
          <w:rFonts w:ascii="Arial" w:hAnsi="Arial" w:cs="Arial"/>
          <w:color w:val="333333"/>
          <w:sz w:val="24"/>
        </w:rPr>
        <w:t>nlier LOS}</w:t>
      </w:r>
    </w:p>
    <w:p w:rsidR="00D21FE5" w:rsidRPr="00BA2072" w:rsidRDefault="00D21FE5" w:rsidP="00B65A2A">
      <w:pPr>
        <w:rPr>
          <w:rFonts w:ascii="Arial" w:hAnsi="Arial" w:cs="Arial"/>
        </w:rPr>
      </w:pPr>
    </w:p>
    <w:p w:rsidR="00B65A2A" w:rsidRPr="00BA2072" w:rsidRDefault="00B65A2A" w:rsidP="0073144A">
      <w:pPr>
        <w:pStyle w:val="NormalArial"/>
        <w:rPr>
          <w:rFonts w:cs="Arial"/>
          <w:b/>
          <w:bCs/>
        </w:rPr>
      </w:pPr>
      <w:r w:rsidRPr="00BA2072">
        <w:rPr>
          <w:rFonts w:cs="Arial"/>
          <w:b/>
          <w:bCs/>
        </w:rPr>
        <w:t xml:space="preserve">Notes on the </w:t>
      </w:r>
      <w:del w:id="1044" w:author="Tracy Thompson" w:date="2015-08-05T10:10:00Z">
        <w:r w:rsidR="00DB0FD6" w:rsidDel="001B4F92">
          <w:rPr>
            <w:rFonts w:cs="Arial"/>
            <w:b/>
            <w:bCs/>
          </w:rPr>
          <w:delText>WIESNZ1</w:delText>
        </w:r>
        <w:r w:rsidR="00B85A86" w:rsidDel="001B4F92">
          <w:rPr>
            <w:rFonts w:cs="Arial"/>
            <w:b/>
            <w:bCs/>
          </w:rPr>
          <w:delText>5</w:delText>
        </w:r>
      </w:del>
      <w:ins w:id="1045" w:author="Tracy Thompson" w:date="2015-08-05T10:10:00Z">
        <w:r w:rsidR="001B4F92">
          <w:rPr>
            <w:rFonts w:cs="Arial"/>
            <w:b/>
            <w:bCs/>
          </w:rPr>
          <w:t>WIESNZ16</w:t>
        </w:r>
      </w:ins>
      <w:r w:rsidRPr="00BA2072">
        <w:rPr>
          <w:rFonts w:cs="Arial"/>
          <w:b/>
          <w:bCs/>
        </w:rPr>
        <w:t xml:space="preserve"> cost weight schedule</w:t>
      </w:r>
    </w:p>
    <w:p w:rsidR="00B65A2A" w:rsidRPr="00BA2072" w:rsidRDefault="00B65A2A" w:rsidP="00B65A2A">
      <w:pPr>
        <w:pStyle w:val="PlainText"/>
        <w:outlineLvl w:val="0"/>
        <w:rPr>
          <w:rFonts w:ascii="Arial" w:hAnsi="Arial" w:cs="Arial"/>
          <w:color w:val="333333"/>
          <w:sz w:val="24"/>
        </w:rPr>
      </w:pPr>
      <w:r w:rsidRPr="00BA2072">
        <w:rPr>
          <w:rFonts w:ascii="Arial" w:hAnsi="Arial" w:cs="Arial"/>
          <w:color w:val="333333"/>
          <w:sz w:val="24"/>
        </w:rPr>
        <w:t>The development of these cost weights is based on casemix</w:t>
      </w:r>
      <w:r w:rsidR="00E77DF4" w:rsidRPr="00BA2072">
        <w:rPr>
          <w:rFonts w:ascii="Arial" w:hAnsi="Arial" w:cs="Arial"/>
          <w:color w:val="333333"/>
          <w:sz w:val="24"/>
        </w:rPr>
        <w:t>-funded</w:t>
      </w:r>
      <w:r w:rsidRPr="00BA2072">
        <w:rPr>
          <w:rFonts w:ascii="Arial" w:hAnsi="Arial" w:cs="Arial"/>
          <w:color w:val="333333"/>
          <w:sz w:val="24"/>
        </w:rPr>
        <w:t xml:space="preserve"> event</w:t>
      </w:r>
      <w:r w:rsidR="003B724C">
        <w:rPr>
          <w:rFonts w:ascii="Arial" w:hAnsi="Arial" w:cs="Arial"/>
          <w:color w:val="333333"/>
          <w:sz w:val="24"/>
        </w:rPr>
        <w:t xml:space="preserve"> record</w:t>
      </w:r>
      <w:r w:rsidRPr="00BA2072">
        <w:rPr>
          <w:rFonts w:ascii="Arial" w:hAnsi="Arial" w:cs="Arial"/>
          <w:color w:val="333333"/>
          <w:sz w:val="24"/>
        </w:rPr>
        <w:t>s in the National Minimum Data Set</w:t>
      </w:r>
      <w:r w:rsidR="00AE5008" w:rsidRPr="00BA2072">
        <w:rPr>
          <w:rFonts w:ascii="Arial" w:hAnsi="Arial" w:cs="Arial"/>
          <w:color w:val="333333"/>
          <w:sz w:val="24"/>
        </w:rPr>
        <w:t xml:space="preserve"> (NMDS)</w:t>
      </w:r>
      <w:r w:rsidRPr="00BA2072">
        <w:rPr>
          <w:rFonts w:ascii="Arial" w:hAnsi="Arial" w:cs="Arial"/>
          <w:color w:val="333333"/>
          <w:sz w:val="24"/>
        </w:rPr>
        <w:t xml:space="preserve">.  In any given year there can be instances of DRGs that are not used or do not appear in the casemix set as they are excluded from casemix funding. </w:t>
      </w:r>
      <w:r w:rsidR="00D96C6E" w:rsidRPr="00BA2072">
        <w:rPr>
          <w:rFonts w:ascii="Arial" w:hAnsi="Arial" w:cs="Arial"/>
          <w:color w:val="333333"/>
          <w:sz w:val="24"/>
        </w:rPr>
        <w:t xml:space="preserve"> Or there may have been no same</w:t>
      </w:r>
      <w:r w:rsidRPr="00BA2072">
        <w:rPr>
          <w:rFonts w:ascii="Arial" w:hAnsi="Arial" w:cs="Arial"/>
          <w:color w:val="333333"/>
          <w:sz w:val="24"/>
        </w:rPr>
        <w:t xml:space="preserve">day </w:t>
      </w:r>
      <w:r w:rsidR="003B724C">
        <w:rPr>
          <w:rFonts w:ascii="Arial" w:hAnsi="Arial" w:cs="Arial"/>
          <w:color w:val="333333"/>
          <w:sz w:val="24"/>
        </w:rPr>
        <w:t xml:space="preserve">event records </w:t>
      </w:r>
      <w:r w:rsidRPr="00BA2072">
        <w:rPr>
          <w:rFonts w:ascii="Arial" w:hAnsi="Arial" w:cs="Arial"/>
          <w:color w:val="333333"/>
          <w:sz w:val="24"/>
        </w:rPr>
        <w:t>and that cost weight is missing from the results</w:t>
      </w:r>
      <w:r w:rsidRPr="00BE0213">
        <w:rPr>
          <w:rFonts w:ascii="Arial" w:hAnsi="Arial" w:cs="Arial"/>
          <w:color w:val="333333"/>
          <w:sz w:val="24"/>
        </w:rPr>
        <w:t>.  In order to have a complete DRG cost</w:t>
      </w:r>
      <w:r w:rsidR="00FB659B" w:rsidRPr="00BE0213">
        <w:rPr>
          <w:rFonts w:ascii="Arial" w:hAnsi="Arial" w:cs="Arial"/>
          <w:color w:val="333333"/>
          <w:sz w:val="24"/>
        </w:rPr>
        <w:t xml:space="preserve"> </w:t>
      </w:r>
      <w:r w:rsidRPr="00BE0213">
        <w:rPr>
          <w:rFonts w:ascii="Arial" w:hAnsi="Arial" w:cs="Arial"/>
          <w:color w:val="333333"/>
          <w:sz w:val="24"/>
        </w:rPr>
        <w:t xml:space="preserve">weight schedule in </w:t>
      </w:r>
      <w:r w:rsidR="00181206" w:rsidRPr="00BE0213">
        <w:rPr>
          <w:rFonts w:ascii="Arial" w:hAnsi="Arial" w:cs="Arial"/>
          <w:color w:val="333333"/>
          <w:sz w:val="24"/>
        </w:rPr>
        <w:t>the document embedded</w:t>
      </w:r>
      <w:r w:rsidRPr="00BE0213">
        <w:rPr>
          <w:rFonts w:ascii="Arial" w:hAnsi="Arial" w:cs="Arial"/>
          <w:color w:val="333333"/>
          <w:sz w:val="24"/>
        </w:rPr>
        <w:t xml:space="preserve"> below, for some DRGs </w:t>
      </w:r>
      <w:r w:rsidR="00181206" w:rsidRPr="00BE0213">
        <w:rPr>
          <w:rFonts w:ascii="Arial" w:hAnsi="Arial" w:cs="Arial"/>
          <w:color w:val="333333"/>
          <w:sz w:val="24"/>
        </w:rPr>
        <w:t>m</w:t>
      </w:r>
      <w:r w:rsidRPr="00BE0213">
        <w:rPr>
          <w:rFonts w:ascii="Arial" w:hAnsi="Arial" w:cs="Arial"/>
          <w:color w:val="333333"/>
          <w:sz w:val="24"/>
        </w:rPr>
        <w:t>o</w:t>
      </w:r>
      <w:r w:rsidR="00181206" w:rsidRPr="00BE0213">
        <w:rPr>
          <w:rFonts w:ascii="Arial" w:hAnsi="Arial" w:cs="Arial"/>
          <w:color w:val="333333"/>
          <w:sz w:val="24"/>
        </w:rPr>
        <w:t>re than one</w:t>
      </w:r>
      <w:r w:rsidRPr="00BE0213">
        <w:rPr>
          <w:rFonts w:ascii="Arial" w:hAnsi="Arial" w:cs="Arial"/>
          <w:color w:val="333333"/>
          <w:sz w:val="24"/>
        </w:rPr>
        <w:t xml:space="preserve"> year of data was considered for determining the inlier boundary points when the number of cases per annum was small.</w:t>
      </w:r>
      <w:r w:rsidR="00034933">
        <w:rPr>
          <w:rFonts w:ascii="Arial" w:hAnsi="Arial" w:cs="Arial"/>
          <w:color w:val="333333"/>
          <w:sz w:val="24"/>
        </w:rPr>
        <w:t xml:space="preserve"> </w:t>
      </w:r>
      <w:ins w:id="1046" w:author="Tracy Thompson" w:date="2015-09-15T10:23:00Z">
        <w:r w:rsidR="00E01A1C">
          <w:rPr>
            <w:rFonts w:ascii="Arial" w:hAnsi="Arial" w:cs="Arial"/>
            <w:color w:val="333333"/>
            <w:sz w:val="24"/>
          </w:rPr>
          <w:t xml:space="preserve">As per </w:t>
        </w:r>
      </w:ins>
      <w:ins w:id="1047" w:author="Tracy Thompson" w:date="2015-09-15T10:24:00Z">
        <w:r w:rsidR="00E01A1C">
          <w:rPr>
            <w:rFonts w:ascii="Arial" w:hAnsi="Arial" w:cs="Arial"/>
            <w:color w:val="333333"/>
            <w:sz w:val="24"/>
          </w:rPr>
          <w:t xml:space="preserve">last </w:t>
        </w:r>
      </w:ins>
      <w:ins w:id="1048" w:author="Tracy Thompson" w:date="2015-09-15T10:23:00Z">
        <w:r w:rsidR="00E01A1C">
          <w:rPr>
            <w:rFonts w:ascii="Arial" w:hAnsi="Arial" w:cs="Arial"/>
            <w:color w:val="333333"/>
            <w:sz w:val="24"/>
          </w:rPr>
          <w:t>year</w:t>
        </w:r>
      </w:ins>
      <w:del w:id="1049" w:author="Tracy Thompson" w:date="2015-09-15T10:23:00Z">
        <w:r w:rsidR="00034933" w:rsidDel="00E01A1C">
          <w:rPr>
            <w:rFonts w:ascii="Arial" w:hAnsi="Arial" w:cs="Arial"/>
            <w:color w:val="333333"/>
            <w:sz w:val="24"/>
          </w:rPr>
          <w:delText>This year</w:delText>
        </w:r>
      </w:del>
      <w:del w:id="1050" w:author="Michael Rains" w:date="2015-09-21T10:49:00Z">
        <w:r w:rsidR="00034933" w:rsidDel="0089394B">
          <w:rPr>
            <w:rFonts w:ascii="Arial" w:hAnsi="Arial" w:cs="Arial"/>
            <w:color w:val="333333"/>
            <w:sz w:val="24"/>
          </w:rPr>
          <w:delText xml:space="preserve"> two</w:delText>
        </w:r>
      </w:del>
      <w:ins w:id="1051" w:author="Michael Rains" w:date="2015-09-21T10:49:00Z">
        <w:r w:rsidR="0089394B">
          <w:rPr>
            <w:rFonts w:ascii="Arial" w:hAnsi="Arial" w:cs="Arial"/>
            <w:color w:val="333333"/>
            <w:sz w:val="24"/>
          </w:rPr>
          <w:t xml:space="preserve"> some</w:t>
        </w:r>
      </w:ins>
      <w:r w:rsidR="00034933">
        <w:rPr>
          <w:rFonts w:ascii="Arial" w:hAnsi="Arial" w:cs="Arial"/>
          <w:color w:val="333333"/>
          <w:sz w:val="24"/>
        </w:rPr>
        <w:t xml:space="preserve"> DRGs</w:t>
      </w:r>
      <w:del w:id="1052" w:author="Michael Rains" w:date="2015-09-21T10:49:00Z">
        <w:r w:rsidR="00034933" w:rsidDel="0089394B">
          <w:rPr>
            <w:rFonts w:ascii="Arial" w:hAnsi="Arial" w:cs="Arial"/>
            <w:color w:val="333333"/>
            <w:sz w:val="24"/>
          </w:rPr>
          <w:delText>, A11A and B40Z,</w:delText>
        </w:r>
      </w:del>
      <w:r w:rsidR="00034933">
        <w:rPr>
          <w:rFonts w:ascii="Arial" w:hAnsi="Arial" w:cs="Arial"/>
          <w:color w:val="333333"/>
          <w:sz w:val="24"/>
        </w:rPr>
        <w:t xml:space="preserve"> have had their weights set to be the same as in WIESNZ1</w:t>
      </w:r>
      <w:ins w:id="1053" w:author="Tracy Thompson" w:date="2015-08-05T11:40:00Z">
        <w:r w:rsidR="00945B38">
          <w:rPr>
            <w:rFonts w:ascii="Arial" w:hAnsi="Arial" w:cs="Arial"/>
            <w:color w:val="333333"/>
            <w:sz w:val="24"/>
          </w:rPr>
          <w:t>5</w:t>
        </w:r>
      </w:ins>
      <w:del w:id="1054" w:author="Tracy Thompson" w:date="2015-08-05T11:40:00Z">
        <w:r w:rsidR="00034933" w:rsidDel="00945B38">
          <w:rPr>
            <w:rFonts w:ascii="Arial" w:hAnsi="Arial" w:cs="Arial"/>
            <w:color w:val="333333"/>
            <w:sz w:val="24"/>
          </w:rPr>
          <w:delText>4</w:delText>
        </w:r>
      </w:del>
      <w:ins w:id="1055" w:author="Michael Rains" w:date="2015-09-21T10:49:00Z">
        <w:r w:rsidR="0089394B">
          <w:rPr>
            <w:rFonts w:ascii="Arial" w:hAnsi="Arial" w:cs="Arial"/>
            <w:color w:val="333333"/>
            <w:sz w:val="24"/>
          </w:rPr>
          <w:t xml:space="preserve"> either because of no activity or no costed events:</w:t>
        </w:r>
      </w:ins>
      <w:r w:rsidR="00746756">
        <w:rPr>
          <w:rFonts w:ascii="Arial" w:hAnsi="Arial" w:cs="Arial"/>
          <w:color w:val="333333"/>
          <w:sz w:val="24"/>
        </w:rPr>
        <w:t xml:space="preserve"> </w:t>
      </w:r>
      <w:ins w:id="1056" w:author="Michael Rains" w:date="2015-09-21T10:50:00Z">
        <w:r w:rsidR="0089394B">
          <w:rPr>
            <w:rFonts w:ascii="Arial" w:hAnsi="Arial" w:cs="Arial"/>
            <w:color w:val="333333"/>
            <w:sz w:val="24"/>
          </w:rPr>
          <w:t>A11A,</w:t>
        </w:r>
      </w:ins>
      <w:r w:rsidR="00746756">
        <w:rPr>
          <w:rFonts w:ascii="Arial" w:hAnsi="Arial" w:cs="Arial"/>
          <w:color w:val="333333"/>
          <w:sz w:val="24"/>
        </w:rPr>
        <w:t xml:space="preserve"> </w:t>
      </w:r>
      <w:ins w:id="1057" w:author="Michael Rains" w:date="2015-09-21T10:50:00Z">
        <w:r w:rsidR="0089394B">
          <w:rPr>
            <w:rFonts w:ascii="Arial" w:hAnsi="Arial" w:cs="Arial"/>
            <w:color w:val="333333"/>
            <w:sz w:val="24"/>
          </w:rPr>
          <w:t>B40Z, D01Z, R63Z</w:t>
        </w:r>
      </w:ins>
      <w:r w:rsidR="00034933">
        <w:rPr>
          <w:rFonts w:ascii="Arial" w:hAnsi="Arial" w:cs="Arial"/>
          <w:color w:val="333333"/>
          <w:sz w:val="24"/>
        </w:rPr>
        <w:t>.</w:t>
      </w:r>
    </w:p>
    <w:p w:rsidR="00B65A2A" w:rsidRPr="00BA2072" w:rsidRDefault="00B65A2A" w:rsidP="00B65A2A">
      <w:pPr>
        <w:pStyle w:val="PlainText"/>
        <w:outlineLvl w:val="0"/>
        <w:rPr>
          <w:rFonts w:ascii="Arial" w:hAnsi="Arial" w:cs="Arial"/>
          <w:color w:val="333333"/>
          <w:sz w:val="24"/>
        </w:rPr>
      </w:pPr>
    </w:p>
    <w:p w:rsidR="00B65A2A" w:rsidRPr="00BA2072" w:rsidRDefault="00B65A2A" w:rsidP="00B65A2A">
      <w:pPr>
        <w:pStyle w:val="PlainText"/>
        <w:outlineLvl w:val="0"/>
        <w:rPr>
          <w:rFonts w:ascii="Arial" w:hAnsi="Arial" w:cs="Arial"/>
          <w:color w:val="333333"/>
          <w:sz w:val="24"/>
        </w:rPr>
      </w:pPr>
      <w:r w:rsidRPr="00BA2072">
        <w:rPr>
          <w:rFonts w:ascii="Arial" w:hAnsi="Arial" w:cs="Arial"/>
          <w:color w:val="333333"/>
          <w:sz w:val="24"/>
        </w:rPr>
        <w:t xml:space="preserve">Users of this </w:t>
      </w:r>
      <w:r w:rsidR="00801D8A" w:rsidRPr="00BA2072">
        <w:rPr>
          <w:rFonts w:ascii="Arial" w:hAnsi="Arial" w:cs="Arial"/>
          <w:color w:val="333333"/>
          <w:sz w:val="24"/>
        </w:rPr>
        <w:t xml:space="preserve">weight </w:t>
      </w:r>
      <w:r w:rsidRPr="00BA2072">
        <w:rPr>
          <w:rFonts w:ascii="Arial" w:hAnsi="Arial" w:cs="Arial"/>
          <w:color w:val="333333"/>
          <w:sz w:val="24"/>
        </w:rPr>
        <w:t xml:space="preserve">schedule should note that the following DRGs are </w:t>
      </w:r>
      <w:r w:rsidR="00181206" w:rsidRPr="00BA2072">
        <w:rPr>
          <w:rFonts w:ascii="Arial" w:hAnsi="Arial" w:cs="Arial"/>
          <w:color w:val="333333"/>
          <w:sz w:val="24"/>
        </w:rPr>
        <w:t>no</w:t>
      </w:r>
      <w:r w:rsidR="00181206">
        <w:rPr>
          <w:rFonts w:ascii="Arial" w:hAnsi="Arial" w:cs="Arial"/>
          <w:color w:val="333333"/>
          <w:sz w:val="24"/>
        </w:rPr>
        <w:t>t</w:t>
      </w:r>
      <w:r w:rsidR="00DD6F43">
        <w:rPr>
          <w:rFonts w:ascii="Arial" w:hAnsi="Arial" w:cs="Arial"/>
          <w:color w:val="333333"/>
          <w:sz w:val="24"/>
        </w:rPr>
        <w:t xml:space="preserve"> </w:t>
      </w:r>
      <w:r w:rsidR="00181206">
        <w:rPr>
          <w:rFonts w:ascii="Arial" w:hAnsi="Arial" w:cs="Arial"/>
          <w:color w:val="333333"/>
          <w:sz w:val="24"/>
        </w:rPr>
        <w:t xml:space="preserve">included in </w:t>
      </w:r>
      <w:r w:rsidRPr="00BA2072">
        <w:rPr>
          <w:rFonts w:ascii="Arial" w:hAnsi="Arial" w:cs="Arial"/>
          <w:color w:val="333333"/>
          <w:sz w:val="24"/>
        </w:rPr>
        <w:t>casemix</w:t>
      </w:r>
      <w:r w:rsidR="00181206">
        <w:rPr>
          <w:rFonts w:ascii="Arial" w:hAnsi="Arial" w:cs="Arial"/>
          <w:color w:val="333333"/>
          <w:sz w:val="24"/>
        </w:rPr>
        <w:t xml:space="preserve"> funding</w:t>
      </w:r>
      <w:r w:rsidRPr="00BA2072">
        <w:rPr>
          <w:rFonts w:ascii="Arial" w:hAnsi="Arial" w:cs="Arial"/>
          <w:color w:val="333333"/>
          <w:sz w:val="24"/>
        </w:rPr>
        <w:t xml:space="preserve"> and are included only for completeness: 960Z, 961Z, 963Z, A01Z, A03Z, A05Z</w:t>
      </w:r>
      <w:r w:rsidR="0059244F" w:rsidRPr="00BA2072">
        <w:rPr>
          <w:rFonts w:ascii="Arial" w:hAnsi="Arial" w:cs="Arial"/>
          <w:color w:val="333333"/>
          <w:sz w:val="24"/>
        </w:rPr>
        <w:t xml:space="preserve">, </w:t>
      </w:r>
      <w:r w:rsidR="00181206">
        <w:rPr>
          <w:rFonts w:ascii="Arial" w:hAnsi="Arial" w:cs="Arial"/>
          <w:color w:val="333333"/>
          <w:sz w:val="24"/>
        </w:rPr>
        <w:t xml:space="preserve">C03W, J11W, </w:t>
      </w:r>
      <w:r w:rsidR="0059244F" w:rsidRPr="00BA2072">
        <w:rPr>
          <w:rFonts w:ascii="Arial" w:hAnsi="Arial" w:cs="Arial"/>
          <w:color w:val="333333"/>
          <w:sz w:val="24"/>
        </w:rPr>
        <w:t>L61Z and L68Z</w:t>
      </w:r>
      <w:r w:rsidRPr="00BA2072">
        <w:rPr>
          <w:rFonts w:ascii="Arial" w:hAnsi="Arial" w:cs="Arial"/>
          <w:color w:val="333333"/>
          <w:sz w:val="24"/>
        </w:rPr>
        <w:t xml:space="preserve">.  </w:t>
      </w:r>
      <w:r w:rsidR="00C66D9B" w:rsidRPr="00BA2072">
        <w:rPr>
          <w:rFonts w:ascii="Arial" w:hAnsi="Arial" w:cs="Arial"/>
          <w:color w:val="333333"/>
          <w:sz w:val="24"/>
        </w:rPr>
        <w:t>The weights shown have not been developed in the same way as for casemix-funded event</w:t>
      </w:r>
      <w:r w:rsidR="003B724C">
        <w:rPr>
          <w:rFonts w:ascii="Arial" w:hAnsi="Arial" w:cs="Arial"/>
          <w:color w:val="333333"/>
          <w:sz w:val="24"/>
        </w:rPr>
        <w:t xml:space="preserve"> record</w:t>
      </w:r>
      <w:r w:rsidR="00C66D9B" w:rsidRPr="00BA2072">
        <w:rPr>
          <w:rFonts w:ascii="Arial" w:hAnsi="Arial" w:cs="Arial"/>
          <w:color w:val="333333"/>
          <w:sz w:val="24"/>
        </w:rPr>
        <w:t>s and should not be viewed a</w:t>
      </w:r>
      <w:r w:rsidR="00F83516" w:rsidRPr="00BA2072">
        <w:rPr>
          <w:rFonts w:ascii="Arial" w:hAnsi="Arial" w:cs="Arial"/>
          <w:color w:val="333333"/>
          <w:sz w:val="24"/>
        </w:rPr>
        <w:t xml:space="preserve">s a valid estimate of </w:t>
      </w:r>
      <w:r w:rsidR="001328DD">
        <w:rPr>
          <w:rFonts w:ascii="Arial" w:hAnsi="Arial" w:cs="Arial"/>
          <w:color w:val="333333"/>
          <w:sz w:val="24"/>
        </w:rPr>
        <w:t xml:space="preserve">relative </w:t>
      </w:r>
      <w:r w:rsidR="00F83516" w:rsidRPr="00BA2072">
        <w:rPr>
          <w:rFonts w:ascii="Arial" w:hAnsi="Arial" w:cs="Arial"/>
          <w:color w:val="333333"/>
          <w:sz w:val="24"/>
        </w:rPr>
        <w:t xml:space="preserve">resource </w:t>
      </w:r>
      <w:r w:rsidR="001328DD">
        <w:rPr>
          <w:rFonts w:ascii="Arial" w:hAnsi="Arial" w:cs="Arial"/>
          <w:color w:val="333333"/>
          <w:sz w:val="24"/>
        </w:rPr>
        <w:t>u</w:t>
      </w:r>
      <w:r w:rsidR="00F83516" w:rsidRPr="00BA2072">
        <w:rPr>
          <w:rFonts w:ascii="Arial" w:hAnsi="Arial" w:cs="Arial"/>
          <w:color w:val="333333"/>
          <w:sz w:val="24"/>
        </w:rPr>
        <w:t>s</w:t>
      </w:r>
      <w:r w:rsidR="001328DD">
        <w:rPr>
          <w:rFonts w:ascii="Arial" w:hAnsi="Arial" w:cs="Arial"/>
          <w:color w:val="333333"/>
          <w:sz w:val="24"/>
        </w:rPr>
        <w:t>e in New Zealand</w:t>
      </w:r>
      <w:r w:rsidR="00C66D9B" w:rsidRPr="00BA2072">
        <w:rPr>
          <w:rFonts w:ascii="Arial" w:hAnsi="Arial" w:cs="Arial"/>
          <w:color w:val="333333"/>
          <w:sz w:val="24"/>
        </w:rPr>
        <w:t>.</w:t>
      </w:r>
      <w:r w:rsidR="00181206">
        <w:rPr>
          <w:rFonts w:ascii="Arial" w:hAnsi="Arial" w:cs="Arial"/>
          <w:color w:val="333333"/>
          <w:sz w:val="24"/>
        </w:rPr>
        <w:t xml:space="preserve"> The final four DRGs listed are price-weighted with the non-casemix purchase un</w:t>
      </w:r>
      <w:r w:rsidR="007157D2">
        <w:rPr>
          <w:rFonts w:ascii="Arial" w:hAnsi="Arial" w:cs="Arial"/>
          <w:color w:val="333333"/>
          <w:sz w:val="24"/>
        </w:rPr>
        <w:t>its</w:t>
      </w:r>
      <w:r w:rsidR="00181206">
        <w:rPr>
          <w:rFonts w:ascii="Arial" w:hAnsi="Arial" w:cs="Arial"/>
          <w:color w:val="333333"/>
          <w:sz w:val="24"/>
        </w:rPr>
        <w:t xml:space="preserve"> that will fund these events.</w:t>
      </w:r>
    </w:p>
    <w:p w:rsidR="00690609" w:rsidRPr="00BA2072" w:rsidRDefault="00690609" w:rsidP="00690609">
      <w:pPr>
        <w:rPr>
          <w:rFonts w:ascii="Arial" w:hAnsi="Arial" w:cs="Arial"/>
          <w:highlight w:val="yellow"/>
        </w:rPr>
      </w:pPr>
    </w:p>
    <w:p w:rsidR="00405D3C" w:rsidRPr="00BA2072" w:rsidRDefault="00405D3C" w:rsidP="00690609">
      <w:pPr>
        <w:rPr>
          <w:rFonts w:ascii="Arial" w:hAnsi="Arial" w:cs="Arial"/>
          <w:highlight w:val="yellow"/>
        </w:rPr>
      </w:pPr>
    </w:p>
    <w:p w:rsidR="00690609" w:rsidRDefault="00DB0FD6" w:rsidP="00690609">
      <w:pPr>
        <w:rPr>
          <w:rFonts w:ascii="Arial" w:hAnsi="Arial" w:cs="Arial"/>
          <w:b/>
        </w:rPr>
      </w:pPr>
      <w:del w:id="1058" w:author="Tracy Thompson" w:date="2015-08-05T10:10:00Z">
        <w:r w:rsidDel="001B4F92">
          <w:rPr>
            <w:rFonts w:ascii="Arial" w:hAnsi="Arial" w:cs="Arial"/>
            <w:b/>
          </w:rPr>
          <w:delText>WIESNZ1</w:delText>
        </w:r>
        <w:r w:rsidR="00D31AC9" w:rsidDel="001B4F92">
          <w:rPr>
            <w:rFonts w:ascii="Arial" w:hAnsi="Arial" w:cs="Arial"/>
            <w:b/>
          </w:rPr>
          <w:delText>5</w:delText>
        </w:r>
      </w:del>
      <w:ins w:id="1059" w:author="Tracy Thompson" w:date="2015-08-05T10:10:00Z">
        <w:r w:rsidR="001B4F92">
          <w:rPr>
            <w:rFonts w:ascii="Arial" w:hAnsi="Arial" w:cs="Arial"/>
            <w:b/>
          </w:rPr>
          <w:t>WIESNZ16</w:t>
        </w:r>
      </w:ins>
      <w:r w:rsidR="00690609" w:rsidRPr="00BA2072">
        <w:rPr>
          <w:rFonts w:ascii="Arial" w:hAnsi="Arial" w:cs="Arial"/>
          <w:b/>
        </w:rPr>
        <w:t xml:space="preserve"> for use with AR-DRG </w:t>
      </w:r>
      <w:r w:rsidR="00801D8A" w:rsidRPr="00BA2072">
        <w:rPr>
          <w:rFonts w:ascii="Arial" w:hAnsi="Arial" w:cs="Arial"/>
          <w:b/>
        </w:rPr>
        <w:t>v</w:t>
      </w:r>
      <w:r w:rsidR="00690609" w:rsidRPr="00BA2072">
        <w:rPr>
          <w:rFonts w:ascii="Arial" w:hAnsi="Arial" w:cs="Arial"/>
          <w:b/>
        </w:rPr>
        <w:t>6.0</w:t>
      </w:r>
      <w:r w:rsidR="00AC44FF" w:rsidRPr="00BA2072">
        <w:rPr>
          <w:rFonts w:ascii="Arial" w:hAnsi="Arial" w:cs="Arial"/>
          <w:b/>
        </w:rPr>
        <w:t>x</w:t>
      </w:r>
      <w:r w:rsidR="00690609" w:rsidRPr="00BA2072">
        <w:rPr>
          <w:rFonts w:ascii="Arial" w:hAnsi="Arial" w:cs="Arial"/>
          <w:b/>
        </w:rPr>
        <w:t xml:space="preserve"> as adapted for New Zealand</w:t>
      </w:r>
    </w:p>
    <w:p w:rsidR="00D814C7" w:rsidRPr="00BA2072" w:rsidRDefault="00D814C7" w:rsidP="00690609">
      <w:pPr>
        <w:rPr>
          <w:rFonts w:ascii="Arial" w:hAnsi="Arial" w:cs="Arial"/>
          <w:b/>
        </w:rPr>
      </w:pPr>
    </w:p>
    <w:p w:rsidR="00690609" w:rsidRPr="0063378C" w:rsidRDefault="009F48C4" w:rsidP="00690609">
      <w:pPr>
        <w:rPr>
          <w:rFonts w:ascii="Arial" w:hAnsi="Arial" w:cs="Arial"/>
        </w:rPr>
      </w:pPr>
      <w:r>
        <w:rPr>
          <w:rFonts w:ascii="Arial" w:hAnsi="Arial" w:cs="Arial"/>
        </w:rPr>
        <w:object w:dxaOrig="1531" w:dyaOrig="991" w14:anchorId="14E93ECD">
          <v:shape id="_x0000_i1026" type="#_x0000_t75" style="width:76.5pt;height:49.5pt" o:ole="">
            <v:imagedata r:id="rId14" o:title=""/>
          </v:shape>
          <o:OLEObject Type="Embed" ProgID="Excel.Sheet.12" ShapeID="_x0000_i1026" DrawAspect="Icon" ObjectID="_1524903721" r:id="rId15"/>
        </w:object>
      </w:r>
    </w:p>
    <w:p w:rsidR="00876C35" w:rsidRPr="00CC31C2" w:rsidRDefault="00690609" w:rsidP="00D814C7">
      <w:pPr>
        <w:rPr>
          <w:rStyle w:val="Heading1Char"/>
        </w:rPr>
      </w:pPr>
      <w:r w:rsidRPr="00D814C7">
        <w:br w:type="page"/>
      </w:r>
    </w:p>
    <w:p w:rsidR="00CC31C2" w:rsidRPr="00BA2072" w:rsidRDefault="00CC31C2" w:rsidP="00D01655">
      <w:pPr>
        <w:pStyle w:val="Heading1"/>
        <w:numPr>
          <w:ilvl w:val="0"/>
          <w:numId w:val="0"/>
        </w:numPr>
        <w:spacing w:before="0"/>
      </w:pPr>
      <w:bookmarkStart w:id="1060" w:name="_Toc431453048"/>
      <w:r w:rsidRPr="00BA2072">
        <w:t xml:space="preserve">Appendix </w:t>
      </w:r>
      <w:r>
        <w:t>2</w:t>
      </w:r>
      <w:r w:rsidRPr="00BA2072">
        <w:t xml:space="preserve">: </w:t>
      </w:r>
      <w:r>
        <w:t xml:space="preserve">SAS Code to Calculate </w:t>
      </w:r>
      <w:del w:id="1061" w:author="Tracy Thompson" w:date="2015-08-05T10:10:00Z">
        <w:r w:rsidDel="001B4F92">
          <w:delText>WIESNZ15</w:delText>
        </w:r>
      </w:del>
      <w:ins w:id="1062" w:author="Tracy Thompson" w:date="2015-08-05T10:10:00Z">
        <w:r w:rsidR="001B4F92">
          <w:t>WIESNZ16</w:t>
        </w:r>
      </w:ins>
      <w:r>
        <w:t xml:space="preserve"> and Assign PUs</w:t>
      </w:r>
      <w:bookmarkEnd w:id="1060"/>
    </w:p>
    <w:p w:rsidR="00CC31C2" w:rsidRPr="00CB666F" w:rsidRDefault="00CC31C2" w:rsidP="00D64A89">
      <w:pPr>
        <w:rPr>
          <w:rFonts w:ascii="Arial" w:hAnsi="Arial" w:cs="Arial"/>
          <w:b/>
        </w:rPr>
      </w:pPr>
    </w:p>
    <w:p w:rsidR="001E6C51" w:rsidRDefault="001E6C51" w:rsidP="001E6C51">
      <w:pPr>
        <w:autoSpaceDE w:val="0"/>
        <w:autoSpaceDN w:val="0"/>
        <w:adjustRightInd w:val="0"/>
        <w:rPr>
          <w:ins w:id="1063" w:author="Tracy Thompson" w:date="2015-09-21T11:52:00Z"/>
          <w:rFonts w:ascii="Courier New" w:hAnsi="Courier New" w:cs="Courier New"/>
          <w:color w:val="000000"/>
          <w:sz w:val="20"/>
          <w:shd w:val="clear" w:color="auto" w:fill="FFFFFF"/>
        </w:rPr>
      </w:pPr>
      <w:bookmarkStart w:id="1064" w:name="_MON_1442910316"/>
      <w:bookmarkStart w:id="1065" w:name="_MON_1442995280"/>
      <w:bookmarkStart w:id="1066" w:name="_MON_1445667123"/>
      <w:bookmarkEnd w:id="1064"/>
      <w:bookmarkEnd w:id="1065"/>
      <w:bookmarkEnd w:id="1066"/>
      <w:ins w:id="1067" w:author="Tracy Thompson" w:date="2015-09-21T11:52:00Z">
        <w:r>
          <w:rPr>
            <w:rFonts w:ascii="Courier New" w:hAnsi="Courier New" w:cs="Courier New"/>
            <w:color w:val="008000"/>
            <w:sz w:val="20"/>
            <w:shd w:val="clear" w:color="auto" w:fill="FFFFFF"/>
          </w:rPr>
          <w:t>** SAS program to calculate wiesnz16 costweight values                 **;</w:t>
        </w:r>
      </w:ins>
    </w:p>
    <w:p w:rsidR="001E6C51" w:rsidRDefault="001E6C51" w:rsidP="001E6C51">
      <w:pPr>
        <w:autoSpaceDE w:val="0"/>
        <w:autoSpaceDN w:val="0"/>
        <w:adjustRightInd w:val="0"/>
        <w:rPr>
          <w:ins w:id="1068" w:author="Tracy Thompson" w:date="2015-09-21T11:52:00Z"/>
          <w:rFonts w:ascii="Courier New" w:hAnsi="Courier New" w:cs="Courier New"/>
          <w:color w:val="000000"/>
          <w:sz w:val="20"/>
          <w:shd w:val="clear" w:color="auto" w:fill="FFFFFF"/>
        </w:rPr>
      </w:pPr>
      <w:ins w:id="1069" w:author="Tracy Thompson" w:date="2015-09-21T11:52:00Z">
        <w:r>
          <w:rPr>
            <w:rFonts w:ascii="Courier New" w:hAnsi="Courier New" w:cs="Courier New"/>
            <w:color w:val="008000"/>
            <w:sz w:val="20"/>
            <w:shd w:val="clear" w:color="auto" w:fill="FFFFFF"/>
          </w:rPr>
          <w:t>** Input drg is AR-DRG v6.0x and clinical codes are ICD10 V6           **;</w:t>
        </w:r>
      </w:ins>
    </w:p>
    <w:p w:rsidR="001E6C51" w:rsidRDefault="001E6C51" w:rsidP="001E6C51">
      <w:pPr>
        <w:autoSpaceDE w:val="0"/>
        <w:autoSpaceDN w:val="0"/>
        <w:adjustRightInd w:val="0"/>
        <w:rPr>
          <w:ins w:id="1070" w:author="Tracy Thompson" w:date="2015-09-21T11:52:00Z"/>
          <w:rFonts w:ascii="Courier New" w:hAnsi="Courier New" w:cs="Courier New"/>
          <w:color w:val="000000"/>
          <w:sz w:val="20"/>
          <w:shd w:val="clear" w:color="auto" w:fill="FFFFFF"/>
        </w:rPr>
      </w:pPr>
      <w:ins w:id="1071" w:author="Tracy Thompson" w:date="2015-09-21T11:52:00Z">
        <w:r>
          <w:rPr>
            <w:rFonts w:ascii="Courier New" w:hAnsi="Courier New" w:cs="Courier New"/>
            <w:color w:val="008000"/>
            <w:sz w:val="20"/>
            <w:shd w:val="clear" w:color="auto" w:fill="FFFFFF"/>
          </w:rPr>
          <w:t>** Program now requires opdates (opdate01-opdate30) and funding_agency **;</w:t>
        </w:r>
        <w:r>
          <w:rPr>
            <w:rFonts w:ascii="Courier New" w:hAnsi="Courier New" w:cs="Courier New"/>
            <w:color w:val="000000"/>
            <w:sz w:val="20"/>
            <w:shd w:val="clear" w:color="auto" w:fill="FFFFFF"/>
          </w:rPr>
          <w:tab/>
        </w:r>
      </w:ins>
    </w:p>
    <w:p w:rsidR="001E6C51" w:rsidRDefault="001E6C51" w:rsidP="001E6C51">
      <w:pPr>
        <w:autoSpaceDE w:val="0"/>
        <w:autoSpaceDN w:val="0"/>
        <w:adjustRightInd w:val="0"/>
        <w:rPr>
          <w:ins w:id="1072" w:author="Tracy Thompson" w:date="2015-09-21T11:52:00Z"/>
          <w:rFonts w:ascii="Courier New" w:hAnsi="Courier New" w:cs="Courier New"/>
          <w:color w:val="000000"/>
          <w:sz w:val="20"/>
          <w:shd w:val="clear" w:color="auto" w:fill="FFFFFF"/>
        </w:rPr>
      </w:pPr>
      <w:ins w:id="1073" w:author="Tracy Thompson" w:date="2015-09-21T11:52:00Z">
        <w:r>
          <w:rPr>
            <w:rFonts w:ascii="Courier New" w:hAnsi="Courier New" w:cs="Courier New"/>
            <w:color w:val="008000"/>
            <w:sz w:val="20"/>
            <w:shd w:val="clear" w:color="auto" w:fill="FFFFFF"/>
          </w:rPr>
          <w:t>** KLM 26/09/2013 - include ICD10v8 op codes to identify nzdrg F03M    **;</w:t>
        </w:r>
      </w:ins>
    </w:p>
    <w:p w:rsidR="001E6C51" w:rsidRDefault="001E6C51" w:rsidP="001E6C51">
      <w:pPr>
        <w:autoSpaceDE w:val="0"/>
        <w:autoSpaceDN w:val="0"/>
        <w:adjustRightInd w:val="0"/>
        <w:rPr>
          <w:ins w:id="1074" w:author="Tracy Thompson" w:date="2015-09-21T11:52:00Z"/>
          <w:rFonts w:ascii="Courier New" w:hAnsi="Courier New" w:cs="Courier New"/>
          <w:color w:val="000000"/>
          <w:sz w:val="20"/>
          <w:shd w:val="clear" w:color="auto" w:fill="FFFFFF"/>
        </w:rPr>
      </w:pPr>
      <w:ins w:id="1075" w:author="Tracy Thompson" w:date="2015-09-21T11:52:00Z">
        <w:r>
          <w:rPr>
            <w:rFonts w:ascii="Courier New" w:hAnsi="Courier New" w:cs="Courier New"/>
            <w:color w:val="008000"/>
            <w:sz w:val="20"/>
            <w:shd w:val="clear" w:color="auto" w:fill="FFFFFF"/>
          </w:rPr>
          <w:t>** KLM 04/09/2015 - have added new NZ DRG A39W                         **;</w:t>
        </w:r>
      </w:ins>
    </w:p>
    <w:p w:rsidR="001E6C51" w:rsidRDefault="001E6C51" w:rsidP="001E6C51">
      <w:pPr>
        <w:autoSpaceDE w:val="0"/>
        <w:autoSpaceDN w:val="0"/>
        <w:adjustRightInd w:val="0"/>
        <w:rPr>
          <w:ins w:id="1076" w:author="Tracy Thompson" w:date="2015-09-21T11:52:00Z"/>
          <w:rFonts w:ascii="Courier New" w:hAnsi="Courier New" w:cs="Courier New"/>
          <w:color w:val="000000"/>
          <w:sz w:val="20"/>
          <w:shd w:val="clear" w:color="auto" w:fill="FFFFFF"/>
        </w:rPr>
      </w:pPr>
      <w:ins w:id="1077" w:author="Tracy Thompson" w:date="2015-09-21T11:52:00Z">
        <w:r>
          <w:rPr>
            <w:rFonts w:ascii="Courier New" w:hAnsi="Courier New" w:cs="Courier New"/>
            <w:color w:val="008000"/>
            <w:sz w:val="20"/>
            <w:shd w:val="clear" w:color="auto" w:fill="FFFFFF"/>
          </w:rPr>
          <w:t>** KLM 04/09/2015 - 2 new exclusion rules: Hysteroscopy and Medical TOPs*;</w:t>
        </w:r>
      </w:ins>
    </w:p>
    <w:p w:rsidR="00394ED0" w:rsidRDefault="00394ED0" w:rsidP="009127E6"/>
    <w:bookmarkStart w:id="1078" w:name="_MON_1504427484"/>
    <w:bookmarkEnd w:id="1078"/>
    <w:p w:rsidR="00B65A2A" w:rsidRPr="00746756" w:rsidRDefault="00DF2170" w:rsidP="009127E6">
      <w:pPr>
        <w:rPr>
          <w:rFonts w:ascii="Arial" w:hAnsi="Arial" w:cs="Arial"/>
          <w:b/>
          <w:kern w:val="28"/>
          <w:sz w:val="28"/>
          <w:szCs w:val="28"/>
        </w:rPr>
      </w:pPr>
      <w:r>
        <w:object w:dxaOrig="1531" w:dyaOrig="991" w14:anchorId="0E061F2C">
          <v:shape id="_x0000_i1027" type="#_x0000_t75" style="width:76.5pt;height:48.75pt" o:ole="">
            <v:imagedata r:id="rId16" o:title=""/>
          </v:shape>
          <o:OLEObject Type="Embed" ProgID="Word.Document.12" ShapeID="_x0000_i1027" DrawAspect="Icon" ObjectID="_1524903722" r:id="rId17">
            <o:FieldCodes>\s</o:FieldCodes>
          </o:OLEObject>
        </w:object>
      </w:r>
      <w:r w:rsidR="00705A25" w:rsidRPr="00394ED0">
        <w:br w:type="page"/>
      </w:r>
      <w:r w:rsidR="00705A25" w:rsidRPr="00746756">
        <w:rPr>
          <w:rFonts w:ascii="Arial" w:hAnsi="Arial" w:cs="Arial"/>
          <w:b/>
          <w:kern w:val="28"/>
          <w:sz w:val="28"/>
          <w:szCs w:val="28"/>
        </w:rPr>
        <w:t>A</w:t>
      </w:r>
      <w:r w:rsidR="00B65A2A" w:rsidRPr="00746756">
        <w:rPr>
          <w:rFonts w:ascii="Arial" w:hAnsi="Arial" w:cs="Arial"/>
          <w:b/>
          <w:kern w:val="28"/>
          <w:sz w:val="28"/>
          <w:szCs w:val="28"/>
        </w:rPr>
        <w:t xml:space="preserve">ppendix </w:t>
      </w:r>
      <w:r w:rsidR="00876C35" w:rsidRPr="00746756">
        <w:rPr>
          <w:rFonts w:ascii="Arial" w:hAnsi="Arial" w:cs="Arial"/>
          <w:b/>
          <w:kern w:val="28"/>
          <w:sz w:val="28"/>
          <w:szCs w:val="28"/>
        </w:rPr>
        <w:t>3</w:t>
      </w:r>
      <w:r w:rsidR="00B65A2A" w:rsidRPr="00746756">
        <w:rPr>
          <w:rFonts w:ascii="Arial" w:hAnsi="Arial" w:cs="Arial"/>
          <w:b/>
          <w:kern w:val="28"/>
          <w:sz w:val="28"/>
          <w:szCs w:val="28"/>
        </w:rPr>
        <w:t>: Cost Weights Project Group Membership</w:t>
      </w:r>
    </w:p>
    <w:p w:rsidR="00B65A2A" w:rsidRPr="00BA2072" w:rsidRDefault="00B65A2A" w:rsidP="00B65A2A">
      <w:pPr>
        <w:rPr>
          <w:rFonts w:ascii="Arial" w:hAnsi="Arial" w:cs="Arial"/>
          <w:b/>
          <w:kern w:val="28"/>
        </w:rPr>
      </w:pPr>
    </w:p>
    <w:p w:rsidR="00B65A2A" w:rsidRPr="00BA2072" w:rsidRDefault="00B65A2A" w:rsidP="00B65A2A">
      <w:pPr>
        <w:rPr>
          <w:rFonts w:ascii="Arial" w:hAnsi="Arial" w:cs="Arial"/>
          <w:color w:val="333333"/>
        </w:rPr>
      </w:pPr>
      <w:r w:rsidRPr="00BA2072">
        <w:rPr>
          <w:rFonts w:ascii="Arial" w:hAnsi="Arial" w:cs="Arial"/>
          <w:color w:val="333333"/>
        </w:rPr>
        <w:t>Members of the project team during 20</w:t>
      </w:r>
      <w:r w:rsidR="00260B0A" w:rsidRPr="00BA2072">
        <w:rPr>
          <w:rFonts w:ascii="Arial" w:hAnsi="Arial" w:cs="Arial"/>
          <w:color w:val="333333"/>
        </w:rPr>
        <w:t>1</w:t>
      </w:r>
      <w:ins w:id="1079" w:author="Tracy Thompson" w:date="2015-08-12T14:40:00Z">
        <w:r w:rsidR="004A765C">
          <w:rPr>
            <w:rFonts w:ascii="Arial" w:hAnsi="Arial" w:cs="Arial"/>
            <w:color w:val="333333"/>
          </w:rPr>
          <w:t>5</w:t>
        </w:r>
      </w:ins>
      <w:del w:id="1080" w:author="Tracy Thompson" w:date="2015-08-12T14:40:00Z">
        <w:r w:rsidR="00D31AC9" w:rsidDel="004A765C">
          <w:rPr>
            <w:rFonts w:ascii="Arial" w:hAnsi="Arial" w:cs="Arial"/>
            <w:color w:val="333333"/>
          </w:rPr>
          <w:delText>4</w:delText>
        </w:r>
      </w:del>
      <w:r w:rsidRPr="00BA2072">
        <w:rPr>
          <w:rFonts w:ascii="Arial" w:hAnsi="Arial" w:cs="Arial"/>
          <w:color w:val="333333"/>
        </w:rPr>
        <w:t xml:space="preserve"> were:</w:t>
      </w:r>
    </w:p>
    <w:p w:rsidR="00B65A2A" w:rsidRPr="00BA2072" w:rsidRDefault="00B65A2A" w:rsidP="00B65A2A">
      <w:pPr>
        <w:rPr>
          <w:rFonts w:ascii="Arial" w:hAnsi="Arial" w:cs="Arial"/>
        </w:rPr>
      </w:pPr>
    </w:p>
    <w:tbl>
      <w:tblPr>
        <w:tblW w:w="0" w:type="auto"/>
        <w:jc w:val="center"/>
        <w:tblLayout w:type="fixed"/>
        <w:tblCellMar>
          <w:left w:w="30" w:type="dxa"/>
          <w:right w:w="30" w:type="dxa"/>
        </w:tblCellMar>
        <w:tblLook w:val="0000" w:firstRow="0" w:lastRow="0" w:firstColumn="0" w:lastColumn="0" w:noHBand="0" w:noVBand="0"/>
      </w:tblPr>
      <w:tblGrid>
        <w:gridCol w:w="2402"/>
        <w:gridCol w:w="3151"/>
      </w:tblGrid>
      <w:tr w:rsidR="00B65A2A" w:rsidRPr="00BA2072" w:rsidTr="00E90C2B">
        <w:trPr>
          <w:trHeight w:val="245"/>
          <w:jc w:val="center"/>
        </w:trPr>
        <w:tc>
          <w:tcPr>
            <w:tcW w:w="2402" w:type="dxa"/>
            <w:tcBorders>
              <w:top w:val="single" w:sz="12" w:space="0" w:color="auto"/>
              <w:bottom w:val="single" w:sz="6" w:space="0" w:color="auto"/>
            </w:tcBorders>
          </w:tcPr>
          <w:p w:rsidR="00B65A2A" w:rsidRPr="00BA2072" w:rsidRDefault="00B65A2A" w:rsidP="002D55A5">
            <w:pPr>
              <w:rPr>
                <w:rFonts w:ascii="Arial" w:hAnsi="Arial" w:cs="Arial"/>
                <w:b/>
                <w:snapToGrid w:val="0"/>
                <w:lang w:val="en-AU"/>
              </w:rPr>
            </w:pPr>
            <w:r w:rsidRPr="00BA2072">
              <w:rPr>
                <w:rFonts w:ascii="Arial" w:hAnsi="Arial" w:cs="Arial"/>
                <w:b/>
                <w:snapToGrid w:val="0"/>
                <w:lang w:val="en-AU"/>
              </w:rPr>
              <w:t>Name</w:t>
            </w:r>
          </w:p>
        </w:tc>
        <w:tc>
          <w:tcPr>
            <w:tcW w:w="3151" w:type="dxa"/>
            <w:tcBorders>
              <w:top w:val="single" w:sz="12" w:space="0" w:color="auto"/>
              <w:bottom w:val="single" w:sz="6" w:space="0" w:color="auto"/>
            </w:tcBorders>
          </w:tcPr>
          <w:p w:rsidR="00B65A2A" w:rsidRPr="00BA2072" w:rsidRDefault="00B65A2A" w:rsidP="002D55A5">
            <w:pPr>
              <w:jc w:val="right"/>
              <w:rPr>
                <w:rFonts w:ascii="Arial" w:hAnsi="Arial" w:cs="Arial"/>
                <w:b/>
                <w:snapToGrid w:val="0"/>
                <w:lang w:val="en-AU"/>
              </w:rPr>
            </w:pPr>
            <w:r w:rsidRPr="00BA2072">
              <w:rPr>
                <w:rFonts w:ascii="Arial" w:hAnsi="Arial" w:cs="Arial"/>
                <w:b/>
                <w:snapToGrid w:val="0"/>
                <w:lang w:val="en-AU"/>
              </w:rPr>
              <w:t>Affiliation</w:t>
            </w:r>
          </w:p>
        </w:tc>
      </w:tr>
      <w:tr w:rsidR="008B6396" w:rsidRPr="00BA2072" w:rsidTr="00E90C2B">
        <w:trPr>
          <w:trHeight w:val="245"/>
          <w:jc w:val="center"/>
        </w:trPr>
        <w:tc>
          <w:tcPr>
            <w:tcW w:w="2402" w:type="dxa"/>
          </w:tcPr>
          <w:p w:rsidR="008B6396" w:rsidRPr="00BA2072" w:rsidRDefault="008B6396" w:rsidP="002D55A5">
            <w:pPr>
              <w:rPr>
                <w:rFonts w:ascii="Arial" w:hAnsi="Arial" w:cs="Arial"/>
                <w:snapToGrid w:val="0"/>
                <w:color w:val="333333"/>
                <w:lang w:val="en-AU"/>
              </w:rPr>
            </w:pPr>
            <w:r w:rsidRPr="00BA2072">
              <w:rPr>
                <w:rFonts w:ascii="Arial" w:hAnsi="Arial" w:cs="Arial"/>
                <w:snapToGrid w:val="0"/>
                <w:color w:val="333333"/>
                <w:lang w:val="en-AU"/>
              </w:rPr>
              <w:t>Michael Rains</w:t>
            </w:r>
          </w:p>
        </w:tc>
        <w:tc>
          <w:tcPr>
            <w:tcW w:w="3151" w:type="dxa"/>
          </w:tcPr>
          <w:p w:rsidR="008B6396" w:rsidRPr="00BA2072" w:rsidRDefault="008B6396" w:rsidP="002D55A5">
            <w:pPr>
              <w:jc w:val="right"/>
              <w:rPr>
                <w:rFonts w:ascii="Arial" w:hAnsi="Arial" w:cs="Arial"/>
                <w:snapToGrid w:val="0"/>
                <w:color w:val="333333"/>
                <w:lang w:val="en-AU"/>
              </w:rPr>
            </w:pPr>
            <w:r w:rsidRPr="00BA2072">
              <w:rPr>
                <w:rFonts w:ascii="Arial" w:hAnsi="Arial" w:cs="Arial"/>
                <w:snapToGrid w:val="0"/>
                <w:color w:val="333333"/>
                <w:lang w:val="en-AU"/>
              </w:rPr>
              <w:t>DHB</w:t>
            </w:r>
            <w:r w:rsidR="00CF18A1" w:rsidRPr="00BA2072">
              <w:rPr>
                <w:rFonts w:ascii="Arial" w:hAnsi="Arial" w:cs="Arial"/>
                <w:snapToGrid w:val="0"/>
                <w:color w:val="333333"/>
                <w:lang w:val="en-AU"/>
              </w:rPr>
              <w:t xml:space="preserve"> Shared Services</w:t>
            </w:r>
          </w:p>
        </w:tc>
      </w:tr>
      <w:tr w:rsidR="00321B71" w:rsidRPr="00BA2072" w:rsidTr="00E90C2B">
        <w:trPr>
          <w:trHeight w:val="245"/>
          <w:jc w:val="center"/>
        </w:trPr>
        <w:tc>
          <w:tcPr>
            <w:tcW w:w="2402" w:type="dxa"/>
          </w:tcPr>
          <w:p w:rsidR="00321B71" w:rsidRPr="00BA2072" w:rsidRDefault="00321B71" w:rsidP="002D55A5">
            <w:pPr>
              <w:rPr>
                <w:rFonts w:ascii="Arial" w:hAnsi="Arial" w:cs="Arial"/>
                <w:snapToGrid w:val="0"/>
                <w:color w:val="333333"/>
                <w:lang w:val="en-AU"/>
              </w:rPr>
            </w:pPr>
            <w:r w:rsidRPr="00BA2072">
              <w:rPr>
                <w:rFonts w:ascii="Arial" w:hAnsi="Arial" w:cs="Arial"/>
                <w:snapToGrid w:val="0"/>
                <w:color w:val="333333"/>
                <w:lang w:val="en-AU"/>
              </w:rPr>
              <w:t>Kieran Reilly</w:t>
            </w:r>
          </w:p>
        </w:tc>
        <w:tc>
          <w:tcPr>
            <w:tcW w:w="3151" w:type="dxa"/>
          </w:tcPr>
          <w:p w:rsidR="00321B71" w:rsidRPr="00BA2072" w:rsidRDefault="00321B71" w:rsidP="002D55A5">
            <w:pPr>
              <w:jc w:val="right"/>
              <w:rPr>
                <w:rFonts w:ascii="Arial" w:hAnsi="Arial" w:cs="Arial"/>
                <w:snapToGrid w:val="0"/>
                <w:color w:val="333333"/>
                <w:lang w:val="en-AU"/>
              </w:rPr>
            </w:pPr>
            <w:r w:rsidRPr="00BA2072">
              <w:rPr>
                <w:rFonts w:ascii="Arial" w:hAnsi="Arial" w:cs="Arial"/>
                <w:snapToGrid w:val="0"/>
                <w:color w:val="333333"/>
                <w:lang w:val="en-AU"/>
              </w:rPr>
              <w:t>Ministry of Health</w:t>
            </w:r>
          </w:p>
        </w:tc>
      </w:tr>
      <w:tr w:rsidR="008B6396" w:rsidRPr="00BA2072" w:rsidTr="00E90C2B">
        <w:trPr>
          <w:trHeight w:val="245"/>
          <w:jc w:val="center"/>
        </w:trPr>
        <w:tc>
          <w:tcPr>
            <w:tcW w:w="2402" w:type="dxa"/>
          </w:tcPr>
          <w:p w:rsidR="008B6396" w:rsidRPr="00BA2072" w:rsidRDefault="008B6396" w:rsidP="002D55A5">
            <w:pPr>
              <w:rPr>
                <w:rFonts w:ascii="Arial" w:hAnsi="Arial" w:cs="Arial"/>
                <w:snapToGrid w:val="0"/>
                <w:color w:val="333333"/>
                <w:lang w:val="en-AU"/>
              </w:rPr>
            </w:pPr>
            <w:r w:rsidRPr="00BA2072">
              <w:rPr>
                <w:rFonts w:ascii="Arial" w:hAnsi="Arial" w:cs="Arial"/>
                <w:snapToGrid w:val="0"/>
                <w:color w:val="333333"/>
                <w:lang w:val="en-AU"/>
              </w:rPr>
              <w:t>Angela Pidd</w:t>
            </w:r>
          </w:p>
        </w:tc>
        <w:tc>
          <w:tcPr>
            <w:tcW w:w="3151" w:type="dxa"/>
          </w:tcPr>
          <w:p w:rsidR="008B6396" w:rsidRPr="00BA2072" w:rsidRDefault="008B6396" w:rsidP="002D55A5">
            <w:pPr>
              <w:jc w:val="right"/>
              <w:rPr>
                <w:rFonts w:ascii="Arial" w:hAnsi="Arial" w:cs="Arial"/>
                <w:snapToGrid w:val="0"/>
                <w:color w:val="333333"/>
                <w:lang w:val="en-AU"/>
              </w:rPr>
            </w:pPr>
            <w:r w:rsidRPr="00BA2072">
              <w:rPr>
                <w:rFonts w:ascii="Arial" w:hAnsi="Arial" w:cs="Arial"/>
                <w:snapToGrid w:val="0"/>
                <w:color w:val="333333"/>
                <w:lang w:val="en-AU"/>
              </w:rPr>
              <w:t xml:space="preserve"> Ministry of Health </w:t>
            </w:r>
          </w:p>
        </w:tc>
      </w:tr>
      <w:tr w:rsidR="008B6396" w:rsidRPr="00BA2072" w:rsidTr="00E90C2B">
        <w:trPr>
          <w:trHeight w:val="245"/>
          <w:jc w:val="center"/>
        </w:trPr>
        <w:tc>
          <w:tcPr>
            <w:tcW w:w="2402" w:type="dxa"/>
          </w:tcPr>
          <w:p w:rsidR="008B6396" w:rsidRPr="00BA2072" w:rsidRDefault="00CF18A1" w:rsidP="002D55A5">
            <w:pPr>
              <w:rPr>
                <w:rFonts w:ascii="Arial" w:hAnsi="Arial" w:cs="Arial"/>
                <w:snapToGrid w:val="0"/>
                <w:color w:val="333333"/>
                <w:lang w:val="en-AU"/>
              </w:rPr>
            </w:pPr>
            <w:r w:rsidRPr="00BA2072">
              <w:rPr>
                <w:rFonts w:ascii="Arial" w:hAnsi="Arial" w:cs="Arial"/>
                <w:snapToGrid w:val="0"/>
                <w:color w:val="333333"/>
                <w:lang w:val="en-AU"/>
              </w:rPr>
              <w:t>Keri McArthur</w:t>
            </w:r>
          </w:p>
        </w:tc>
        <w:tc>
          <w:tcPr>
            <w:tcW w:w="3151" w:type="dxa"/>
          </w:tcPr>
          <w:p w:rsidR="008B6396" w:rsidRPr="00BA2072" w:rsidRDefault="008B6396" w:rsidP="002D55A5">
            <w:pPr>
              <w:jc w:val="right"/>
              <w:rPr>
                <w:rFonts w:ascii="Arial" w:hAnsi="Arial" w:cs="Arial"/>
                <w:snapToGrid w:val="0"/>
                <w:color w:val="333333"/>
                <w:lang w:val="en-AU"/>
              </w:rPr>
            </w:pPr>
            <w:r w:rsidRPr="00BA2072">
              <w:rPr>
                <w:rFonts w:ascii="Arial" w:hAnsi="Arial" w:cs="Arial"/>
                <w:snapToGrid w:val="0"/>
                <w:color w:val="333333"/>
                <w:lang w:val="en-AU"/>
              </w:rPr>
              <w:t>Ministry of Health</w:t>
            </w:r>
          </w:p>
        </w:tc>
      </w:tr>
      <w:tr w:rsidR="008B6396" w:rsidRPr="00BA2072" w:rsidTr="00E90C2B">
        <w:trPr>
          <w:trHeight w:val="245"/>
          <w:jc w:val="center"/>
        </w:trPr>
        <w:tc>
          <w:tcPr>
            <w:tcW w:w="2402" w:type="dxa"/>
          </w:tcPr>
          <w:p w:rsidR="008B6396" w:rsidRPr="00BA2072" w:rsidRDefault="008B6396" w:rsidP="002D55A5">
            <w:pPr>
              <w:rPr>
                <w:rFonts w:ascii="Arial" w:hAnsi="Arial" w:cs="Arial"/>
                <w:snapToGrid w:val="0"/>
                <w:color w:val="333333"/>
                <w:lang w:val="en-AU"/>
              </w:rPr>
            </w:pPr>
            <w:r w:rsidRPr="00BA2072">
              <w:rPr>
                <w:rFonts w:ascii="Arial" w:hAnsi="Arial" w:cs="Arial"/>
                <w:snapToGrid w:val="0"/>
                <w:color w:val="333333"/>
                <w:lang w:val="en-AU"/>
              </w:rPr>
              <w:t>Tracy Thompson</w:t>
            </w:r>
          </w:p>
        </w:tc>
        <w:tc>
          <w:tcPr>
            <w:tcW w:w="3151" w:type="dxa"/>
          </w:tcPr>
          <w:p w:rsidR="008B6396" w:rsidRPr="00BA2072" w:rsidRDefault="008B6396" w:rsidP="002D55A5">
            <w:pPr>
              <w:jc w:val="right"/>
              <w:rPr>
                <w:rFonts w:ascii="Arial" w:hAnsi="Arial" w:cs="Arial"/>
                <w:snapToGrid w:val="0"/>
                <w:color w:val="333333"/>
                <w:lang w:val="en-AU"/>
              </w:rPr>
            </w:pPr>
            <w:r w:rsidRPr="00BA2072">
              <w:rPr>
                <w:rFonts w:ascii="Arial" w:hAnsi="Arial" w:cs="Arial"/>
                <w:snapToGrid w:val="0"/>
                <w:color w:val="333333"/>
                <w:lang w:val="en-AU"/>
              </w:rPr>
              <w:t>Ministry of Health</w:t>
            </w:r>
          </w:p>
        </w:tc>
      </w:tr>
      <w:tr w:rsidR="00CF4C6D" w:rsidRPr="00BA2072" w:rsidTr="00E90C2B">
        <w:trPr>
          <w:trHeight w:val="245"/>
          <w:jc w:val="center"/>
        </w:trPr>
        <w:tc>
          <w:tcPr>
            <w:tcW w:w="2402" w:type="dxa"/>
          </w:tcPr>
          <w:p w:rsidR="00CF4C6D" w:rsidRPr="00BA2072" w:rsidRDefault="00CF4C6D" w:rsidP="002D55A5">
            <w:pPr>
              <w:rPr>
                <w:rFonts w:ascii="Arial" w:hAnsi="Arial" w:cs="Arial"/>
                <w:snapToGrid w:val="0"/>
                <w:color w:val="333333"/>
                <w:lang w:val="en-AU"/>
              </w:rPr>
            </w:pPr>
            <w:ins w:id="1081" w:author="Tracy Thompson" w:date="2015-09-14T13:32:00Z">
              <w:r>
                <w:rPr>
                  <w:rFonts w:ascii="Arial" w:hAnsi="Arial" w:cs="Arial"/>
                  <w:snapToGrid w:val="0"/>
                  <w:color w:val="333333"/>
                  <w:lang w:val="en-AU"/>
                </w:rPr>
                <w:t>Alan Keegan</w:t>
              </w:r>
            </w:ins>
          </w:p>
        </w:tc>
        <w:tc>
          <w:tcPr>
            <w:tcW w:w="3151" w:type="dxa"/>
          </w:tcPr>
          <w:p w:rsidR="00CF4C6D" w:rsidRPr="00BA2072" w:rsidRDefault="00CF4C6D" w:rsidP="002D55A5">
            <w:pPr>
              <w:jc w:val="right"/>
              <w:rPr>
                <w:rFonts w:ascii="Arial" w:hAnsi="Arial" w:cs="Arial"/>
                <w:snapToGrid w:val="0"/>
                <w:color w:val="333333"/>
                <w:lang w:val="en-AU"/>
              </w:rPr>
            </w:pPr>
            <w:ins w:id="1082" w:author="Tracy Thompson" w:date="2015-09-14T13:33:00Z">
              <w:r>
                <w:rPr>
                  <w:rFonts w:ascii="Arial" w:hAnsi="Arial" w:cs="Arial"/>
                  <w:snapToGrid w:val="0"/>
                  <w:color w:val="333333"/>
                  <w:lang w:val="en-AU"/>
                </w:rPr>
                <w:t>Ministry of Health</w:t>
              </w:r>
            </w:ins>
          </w:p>
        </w:tc>
      </w:tr>
      <w:tr w:rsidR="008B6396" w:rsidRPr="00BA2072" w:rsidTr="00E90C2B">
        <w:trPr>
          <w:trHeight w:val="245"/>
          <w:jc w:val="center"/>
        </w:trPr>
        <w:tc>
          <w:tcPr>
            <w:tcW w:w="2402" w:type="dxa"/>
          </w:tcPr>
          <w:p w:rsidR="008B6396" w:rsidRPr="00BA2072" w:rsidRDefault="008B6396" w:rsidP="002D55A5">
            <w:pPr>
              <w:rPr>
                <w:rFonts w:ascii="Arial" w:hAnsi="Arial" w:cs="Arial"/>
                <w:snapToGrid w:val="0"/>
                <w:color w:val="333333"/>
                <w:lang w:val="en-AU"/>
              </w:rPr>
            </w:pPr>
            <w:del w:id="1083" w:author="Tracy Thompson" w:date="2015-08-12T14:40:00Z">
              <w:r w:rsidRPr="00BA2072" w:rsidDel="004A765C">
                <w:rPr>
                  <w:rFonts w:ascii="Arial" w:hAnsi="Arial" w:cs="Arial"/>
                  <w:snapToGrid w:val="0"/>
                  <w:color w:val="333333"/>
                  <w:lang w:val="en-AU"/>
                </w:rPr>
                <w:delText xml:space="preserve">Mark Jackson </w:delText>
              </w:r>
            </w:del>
          </w:p>
        </w:tc>
        <w:tc>
          <w:tcPr>
            <w:tcW w:w="3151" w:type="dxa"/>
          </w:tcPr>
          <w:p w:rsidR="008B6396" w:rsidRPr="00BA2072" w:rsidRDefault="008B6396" w:rsidP="002D55A5">
            <w:pPr>
              <w:jc w:val="right"/>
              <w:rPr>
                <w:rFonts w:ascii="Arial" w:hAnsi="Arial" w:cs="Arial"/>
                <w:snapToGrid w:val="0"/>
                <w:color w:val="333333"/>
                <w:lang w:val="en-AU"/>
              </w:rPr>
            </w:pPr>
            <w:del w:id="1084" w:author="Tracy Thompson" w:date="2015-08-12T14:40:00Z">
              <w:r w:rsidRPr="00BA2072" w:rsidDel="004A765C">
                <w:rPr>
                  <w:rFonts w:ascii="Arial" w:hAnsi="Arial" w:cs="Arial"/>
                  <w:snapToGrid w:val="0"/>
                  <w:color w:val="333333"/>
                  <w:lang w:val="en-AU"/>
                </w:rPr>
                <w:delText xml:space="preserve">Ministry of Health </w:delText>
              </w:r>
            </w:del>
          </w:p>
        </w:tc>
      </w:tr>
      <w:tr w:rsidR="008B6396" w:rsidRPr="00BA2072" w:rsidTr="00E90C2B">
        <w:trPr>
          <w:trHeight w:val="245"/>
          <w:jc w:val="center"/>
        </w:trPr>
        <w:tc>
          <w:tcPr>
            <w:tcW w:w="2402" w:type="dxa"/>
          </w:tcPr>
          <w:p w:rsidR="008B6396" w:rsidRPr="00BA2072" w:rsidRDefault="008B6396" w:rsidP="002D55A5">
            <w:pPr>
              <w:rPr>
                <w:rFonts w:ascii="Arial" w:hAnsi="Arial" w:cs="Arial"/>
                <w:snapToGrid w:val="0"/>
                <w:color w:val="333333"/>
                <w:lang w:val="en-AU"/>
              </w:rPr>
            </w:pPr>
            <w:r w:rsidRPr="00BA2072">
              <w:rPr>
                <w:rFonts w:ascii="Arial" w:hAnsi="Arial" w:cs="Arial"/>
                <w:snapToGrid w:val="0"/>
                <w:color w:val="333333"/>
                <w:lang w:val="en-AU"/>
              </w:rPr>
              <w:t>Pirom</w:t>
            </w:r>
            <w:r w:rsidR="00801D8A" w:rsidRPr="00BA2072">
              <w:rPr>
                <w:rFonts w:ascii="Arial" w:hAnsi="Arial" w:cs="Arial"/>
                <w:snapToGrid w:val="0"/>
                <w:color w:val="333333"/>
                <w:lang w:val="en-AU"/>
              </w:rPr>
              <w:t xml:space="preserve"> </w:t>
            </w:r>
            <w:r w:rsidRPr="00BA2072">
              <w:rPr>
                <w:rFonts w:ascii="Arial" w:hAnsi="Arial" w:cs="Arial"/>
                <w:snapToGrid w:val="0"/>
                <w:color w:val="333333"/>
                <w:lang w:val="en-AU"/>
              </w:rPr>
              <w:t>Tawngdee</w:t>
            </w:r>
          </w:p>
        </w:tc>
        <w:tc>
          <w:tcPr>
            <w:tcW w:w="3151" w:type="dxa"/>
          </w:tcPr>
          <w:p w:rsidR="008B6396" w:rsidRPr="00BA2072" w:rsidRDefault="008B6396" w:rsidP="002D55A5">
            <w:pPr>
              <w:jc w:val="right"/>
              <w:rPr>
                <w:rFonts w:ascii="Arial" w:hAnsi="Arial" w:cs="Arial"/>
                <w:snapToGrid w:val="0"/>
                <w:color w:val="333333"/>
                <w:lang w:val="en-AU"/>
              </w:rPr>
            </w:pPr>
            <w:r w:rsidRPr="00BA2072">
              <w:rPr>
                <w:rFonts w:ascii="Arial" w:hAnsi="Arial" w:cs="Arial"/>
                <w:snapToGrid w:val="0"/>
                <w:color w:val="333333"/>
                <w:lang w:val="en-AU"/>
              </w:rPr>
              <w:t>Capital &amp; Coast DHB</w:t>
            </w:r>
          </w:p>
        </w:tc>
      </w:tr>
      <w:tr w:rsidR="008B6396" w:rsidRPr="00BA2072" w:rsidTr="00E90C2B">
        <w:trPr>
          <w:trHeight w:val="245"/>
          <w:jc w:val="center"/>
        </w:trPr>
        <w:tc>
          <w:tcPr>
            <w:tcW w:w="2402" w:type="dxa"/>
          </w:tcPr>
          <w:p w:rsidR="008B6396" w:rsidRPr="00BA2072" w:rsidRDefault="008B6396" w:rsidP="002D55A5">
            <w:pPr>
              <w:rPr>
                <w:rFonts w:ascii="Arial" w:hAnsi="Arial" w:cs="Arial"/>
                <w:snapToGrid w:val="0"/>
                <w:color w:val="333333"/>
                <w:lang w:val="en-AU"/>
              </w:rPr>
            </w:pPr>
            <w:r w:rsidRPr="00BA2072">
              <w:rPr>
                <w:rFonts w:ascii="Arial" w:hAnsi="Arial" w:cs="Arial"/>
                <w:snapToGrid w:val="0"/>
                <w:color w:val="333333"/>
                <w:lang w:val="en-AU"/>
              </w:rPr>
              <w:t>Justine Tringham</w:t>
            </w:r>
          </w:p>
        </w:tc>
        <w:tc>
          <w:tcPr>
            <w:tcW w:w="3151" w:type="dxa"/>
          </w:tcPr>
          <w:p w:rsidR="008B6396" w:rsidRPr="00BA2072" w:rsidRDefault="008B6396" w:rsidP="002D55A5">
            <w:pPr>
              <w:jc w:val="right"/>
              <w:rPr>
                <w:rFonts w:ascii="Arial" w:hAnsi="Arial" w:cs="Arial"/>
                <w:snapToGrid w:val="0"/>
                <w:color w:val="333333"/>
                <w:lang w:val="en-AU"/>
              </w:rPr>
            </w:pPr>
            <w:r w:rsidRPr="00BA2072">
              <w:rPr>
                <w:rFonts w:ascii="Arial" w:hAnsi="Arial" w:cs="Arial"/>
                <w:snapToGrid w:val="0"/>
                <w:color w:val="333333"/>
                <w:lang w:val="en-AU"/>
              </w:rPr>
              <w:t>Auckland DHB</w:t>
            </w:r>
          </w:p>
        </w:tc>
      </w:tr>
      <w:tr w:rsidR="00B12B8D" w:rsidRPr="00BA2072" w:rsidTr="00E90C2B">
        <w:trPr>
          <w:trHeight w:val="259"/>
          <w:jc w:val="center"/>
        </w:trPr>
        <w:tc>
          <w:tcPr>
            <w:tcW w:w="2402" w:type="dxa"/>
          </w:tcPr>
          <w:p w:rsidR="00B12B8D" w:rsidRPr="00BA2072" w:rsidRDefault="00B12B8D" w:rsidP="002D55A5">
            <w:pPr>
              <w:rPr>
                <w:rFonts w:ascii="Arial" w:hAnsi="Arial" w:cs="Arial"/>
                <w:snapToGrid w:val="0"/>
                <w:color w:val="333333"/>
                <w:lang w:val="en-AU"/>
              </w:rPr>
            </w:pPr>
            <w:r>
              <w:rPr>
                <w:rFonts w:ascii="Arial" w:hAnsi="Arial" w:cs="Arial"/>
                <w:snapToGrid w:val="0"/>
                <w:color w:val="333333"/>
                <w:lang w:val="en-AU"/>
              </w:rPr>
              <w:t>Nikki Robinson</w:t>
            </w:r>
          </w:p>
        </w:tc>
        <w:tc>
          <w:tcPr>
            <w:tcW w:w="3151" w:type="dxa"/>
          </w:tcPr>
          <w:p w:rsidR="00B12B8D" w:rsidRPr="00BA2072" w:rsidRDefault="00B12B8D" w:rsidP="002D55A5">
            <w:pPr>
              <w:jc w:val="right"/>
              <w:rPr>
                <w:rFonts w:ascii="Arial" w:hAnsi="Arial" w:cs="Arial"/>
                <w:snapToGrid w:val="0"/>
                <w:color w:val="333333"/>
                <w:lang w:val="en-AU"/>
              </w:rPr>
            </w:pPr>
            <w:r w:rsidRPr="00BA2072">
              <w:rPr>
                <w:rFonts w:ascii="Arial" w:hAnsi="Arial" w:cs="Arial"/>
                <w:snapToGrid w:val="0"/>
                <w:color w:val="333333"/>
                <w:lang w:val="en-AU"/>
              </w:rPr>
              <w:t>Auckland DHB</w:t>
            </w:r>
          </w:p>
        </w:tc>
      </w:tr>
      <w:tr w:rsidR="008B6396" w:rsidRPr="00BA2072" w:rsidTr="00E90C2B">
        <w:trPr>
          <w:trHeight w:val="259"/>
          <w:jc w:val="center"/>
        </w:trPr>
        <w:tc>
          <w:tcPr>
            <w:tcW w:w="2402" w:type="dxa"/>
          </w:tcPr>
          <w:p w:rsidR="008B6396" w:rsidRPr="00BA2072" w:rsidRDefault="008B6396" w:rsidP="002D55A5">
            <w:pPr>
              <w:rPr>
                <w:rFonts w:ascii="Arial" w:hAnsi="Arial" w:cs="Arial"/>
                <w:snapToGrid w:val="0"/>
                <w:color w:val="333333"/>
                <w:lang w:val="en-AU"/>
              </w:rPr>
            </w:pPr>
            <w:r w:rsidRPr="00BA2072">
              <w:rPr>
                <w:rFonts w:ascii="Arial" w:hAnsi="Arial" w:cs="Arial"/>
                <w:snapToGrid w:val="0"/>
                <w:color w:val="333333"/>
                <w:lang w:val="en-AU"/>
              </w:rPr>
              <w:t>Chris Hoar</w:t>
            </w:r>
          </w:p>
        </w:tc>
        <w:tc>
          <w:tcPr>
            <w:tcW w:w="3151" w:type="dxa"/>
          </w:tcPr>
          <w:p w:rsidR="008B6396" w:rsidRPr="00BA2072" w:rsidRDefault="008B6396" w:rsidP="002D55A5">
            <w:pPr>
              <w:jc w:val="right"/>
              <w:rPr>
                <w:rFonts w:ascii="Arial" w:hAnsi="Arial" w:cs="Arial"/>
                <w:snapToGrid w:val="0"/>
                <w:color w:val="333333"/>
                <w:lang w:val="en-AU"/>
              </w:rPr>
            </w:pPr>
            <w:r w:rsidRPr="00BA2072">
              <w:rPr>
                <w:rFonts w:ascii="Arial" w:hAnsi="Arial" w:cs="Arial"/>
                <w:snapToGrid w:val="0"/>
                <w:color w:val="333333"/>
                <w:lang w:val="en-AU"/>
              </w:rPr>
              <w:t>Canterbury DHB</w:t>
            </w:r>
          </w:p>
        </w:tc>
      </w:tr>
      <w:tr w:rsidR="008B6396" w:rsidRPr="00BA2072" w:rsidTr="00E90C2B">
        <w:trPr>
          <w:trHeight w:val="245"/>
          <w:jc w:val="center"/>
        </w:trPr>
        <w:tc>
          <w:tcPr>
            <w:tcW w:w="2402" w:type="dxa"/>
          </w:tcPr>
          <w:p w:rsidR="008B6396" w:rsidRPr="00BA2072" w:rsidRDefault="008B6396" w:rsidP="002D55A5">
            <w:pPr>
              <w:rPr>
                <w:rFonts w:ascii="Arial" w:hAnsi="Arial" w:cs="Arial"/>
                <w:snapToGrid w:val="0"/>
                <w:color w:val="333333"/>
                <w:lang w:val="en-AU"/>
              </w:rPr>
            </w:pPr>
            <w:del w:id="1085" w:author="Tracy Thompson" w:date="2015-08-12T14:40:00Z">
              <w:r w:rsidRPr="00BA2072" w:rsidDel="004A765C">
                <w:rPr>
                  <w:rFonts w:ascii="Arial" w:hAnsi="Arial" w:cs="Arial"/>
                  <w:snapToGrid w:val="0"/>
                  <w:color w:val="333333"/>
                  <w:lang w:val="en-AU"/>
                </w:rPr>
                <w:delText>Tina Stacey</w:delText>
              </w:r>
            </w:del>
          </w:p>
        </w:tc>
        <w:tc>
          <w:tcPr>
            <w:tcW w:w="3151" w:type="dxa"/>
          </w:tcPr>
          <w:p w:rsidR="008B6396" w:rsidRPr="00BA2072" w:rsidRDefault="008B6396" w:rsidP="002D55A5">
            <w:pPr>
              <w:jc w:val="right"/>
              <w:rPr>
                <w:rFonts w:ascii="Arial" w:hAnsi="Arial" w:cs="Arial"/>
                <w:snapToGrid w:val="0"/>
                <w:color w:val="333333"/>
                <w:lang w:val="en-AU"/>
              </w:rPr>
            </w:pPr>
            <w:del w:id="1086" w:author="Tracy Thompson" w:date="2015-08-12T14:40:00Z">
              <w:r w:rsidRPr="00BA2072" w:rsidDel="004A765C">
                <w:rPr>
                  <w:rFonts w:ascii="Arial" w:hAnsi="Arial" w:cs="Arial"/>
                  <w:snapToGrid w:val="0"/>
                  <w:color w:val="333333"/>
                  <w:lang w:val="en-AU"/>
                </w:rPr>
                <w:delText>Waikato DHB</w:delText>
              </w:r>
            </w:del>
          </w:p>
        </w:tc>
      </w:tr>
      <w:tr w:rsidR="00846C27" w:rsidRPr="00BA2072" w:rsidTr="00E90C2B">
        <w:trPr>
          <w:trHeight w:val="259"/>
          <w:jc w:val="center"/>
        </w:trPr>
        <w:tc>
          <w:tcPr>
            <w:tcW w:w="2402" w:type="dxa"/>
          </w:tcPr>
          <w:p w:rsidR="00846C27" w:rsidRPr="00BA2072" w:rsidRDefault="00846C27" w:rsidP="002D55A5">
            <w:pPr>
              <w:rPr>
                <w:rFonts w:ascii="Arial" w:hAnsi="Arial" w:cs="Arial"/>
                <w:snapToGrid w:val="0"/>
                <w:color w:val="333333"/>
                <w:lang w:val="en-AU"/>
              </w:rPr>
            </w:pPr>
            <w:r>
              <w:rPr>
                <w:rFonts w:ascii="Arial" w:hAnsi="Arial" w:cs="Arial"/>
                <w:snapToGrid w:val="0"/>
                <w:color w:val="333333"/>
                <w:lang w:val="en-AU"/>
              </w:rPr>
              <w:t>Phil Gibbs</w:t>
            </w:r>
          </w:p>
        </w:tc>
        <w:tc>
          <w:tcPr>
            <w:tcW w:w="3151" w:type="dxa"/>
          </w:tcPr>
          <w:p w:rsidR="00846C27" w:rsidRPr="00BA2072" w:rsidRDefault="00846C27" w:rsidP="002D55A5">
            <w:pPr>
              <w:jc w:val="right"/>
              <w:rPr>
                <w:rFonts w:ascii="Arial" w:hAnsi="Arial" w:cs="Arial"/>
                <w:snapToGrid w:val="0"/>
                <w:color w:val="333333"/>
                <w:lang w:val="en-AU"/>
              </w:rPr>
            </w:pPr>
            <w:r>
              <w:rPr>
                <w:rFonts w:ascii="Arial" w:hAnsi="Arial" w:cs="Arial"/>
                <w:snapToGrid w:val="0"/>
                <w:color w:val="333333"/>
                <w:lang w:val="en-AU"/>
              </w:rPr>
              <w:t>Nelson Marlborough DHB</w:t>
            </w:r>
          </w:p>
        </w:tc>
      </w:tr>
      <w:tr w:rsidR="008B6396" w:rsidRPr="00BA2072" w:rsidTr="000F093B">
        <w:trPr>
          <w:trHeight w:val="259"/>
          <w:jc w:val="center"/>
        </w:trPr>
        <w:tc>
          <w:tcPr>
            <w:tcW w:w="2402" w:type="dxa"/>
          </w:tcPr>
          <w:p w:rsidR="008B6396" w:rsidRDefault="000F093B" w:rsidP="000F093B">
            <w:pPr>
              <w:rPr>
                <w:ins w:id="1087" w:author="Tracy Thompson" w:date="2015-09-14T14:07:00Z"/>
                <w:rFonts w:ascii="Arial" w:hAnsi="Arial" w:cs="Arial"/>
                <w:snapToGrid w:val="0"/>
                <w:color w:val="333333"/>
                <w:lang w:val="en-AU"/>
              </w:rPr>
            </w:pPr>
            <w:r>
              <w:rPr>
                <w:rFonts w:ascii="Arial" w:hAnsi="Arial" w:cs="Arial"/>
                <w:snapToGrid w:val="0"/>
                <w:color w:val="333333"/>
                <w:lang w:val="en-AU"/>
              </w:rPr>
              <w:t>Vanessa McGill</w:t>
            </w:r>
          </w:p>
          <w:p w:rsidR="00337556" w:rsidRDefault="00337556" w:rsidP="000F093B">
            <w:pPr>
              <w:rPr>
                <w:ins w:id="1088" w:author="Tracy Thompson" w:date="2015-09-14T14:09:00Z"/>
                <w:rFonts w:ascii="Arial" w:hAnsi="Arial" w:cs="Arial"/>
                <w:snapToGrid w:val="0"/>
                <w:color w:val="333333"/>
                <w:lang w:val="en-AU"/>
              </w:rPr>
            </w:pPr>
            <w:ins w:id="1089" w:author="Tracy Thompson" w:date="2015-09-14T14:07:00Z">
              <w:r>
                <w:rPr>
                  <w:rFonts w:ascii="Arial" w:hAnsi="Arial" w:cs="Arial"/>
                  <w:snapToGrid w:val="0"/>
                  <w:color w:val="333333"/>
                  <w:lang w:val="en-AU"/>
                </w:rPr>
                <w:t>Lynelle Black</w:t>
              </w:r>
            </w:ins>
          </w:p>
          <w:p w:rsidR="005D09E1" w:rsidRPr="00BA2072" w:rsidRDefault="005D09E1" w:rsidP="000F093B">
            <w:pPr>
              <w:rPr>
                <w:rFonts w:ascii="Arial" w:hAnsi="Arial" w:cs="Arial"/>
                <w:snapToGrid w:val="0"/>
                <w:color w:val="333333"/>
                <w:lang w:val="en-AU"/>
              </w:rPr>
            </w:pPr>
            <w:ins w:id="1090" w:author="Tracy Thompson" w:date="2015-09-14T14:09:00Z">
              <w:r>
                <w:rPr>
                  <w:rFonts w:ascii="Arial" w:hAnsi="Arial" w:cs="Arial"/>
                  <w:snapToGrid w:val="0"/>
                  <w:color w:val="333333"/>
                  <w:lang w:val="en-AU"/>
                </w:rPr>
                <w:t>Julie Harris</w:t>
              </w:r>
            </w:ins>
          </w:p>
        </w:tc>
        <w:tc>
          <w:tcPr>
            <w:tcW w:w="3151" w:type="dxa"/>
          </w:tcPr>
          <w:p w:rsidR="008B6396" w:rsidRDefault="00FD7B84" w:rsidP="005E5376">
            <w:pPr>
              <w:jc w:val="right"/>
              <w:rPr>
                <w:ins w:id="1091" w:author="Tracy Thompson" w:date="2015-09-14T13:35:00Z"/>
                <w:rFonts w:ascii="Arial" w:hAnsi="Arial" w:cs="Arial"/>
                <w:snapToGrid w:val="0"/>
                <w:color w:val="333333"/>
                <w:lang w:val="en-AU"/>
              </w:rPr>
            </w:pPr>
            <w:r>
              <w:rPr>
                <w:rFonts w:ascii="Arial" w:hAnsi="Arial" w:cs="Arial"/>
                <w:snapToGrid w:val="0"/>
                <w:color w:val="333333"/>
                <w:lang w:val="en-AU"/>
              </w:rPr>
              <w:t>Waitemata DHB</w:t>
            </w:r>
          </w:p>
          <w:p w:rsidR="00CF4C6D" w:rsidRDefault="00CF4C6D" w:rsidP="005E5376">
            <w:pPr>
              <w:jc w:val="right"/>
              <w:rPr>
                <w:ins w:id="1092" w:author="Tracy Thompson" w:date="2015-09-14T14:08:00Z"/>
                <w:rFonts w:ascii="Arial" w:hAnsi="Arial" w:cs="Arial"/>
                <w:snapToGrid w:val="0"/>
                <w:color w:val="333333"/>
                <w:lang w:val="en-AU"/>
              </w:rPr>
            </w:pPr>
            <w:ins w:id="1093" w:author="Tracy Thompson" w:date="2015-09-14T13:35:00Z">
              <w:r>
                <w:rPr>
                  <w:rFonts w:ascii="Arial" w:hAnsi="Arial" w:cs="Arial"/>
                  <w:snapToGrid w:val="0"/>
                  <w:color w:val="333333"/>
                  <w:lang w:val="en-AU"/>
                </w:rPr>
                <w:t>Waitemata DHB</w:t>
              </w:r>
            </w:ins>
          </w:p>
          <w:p w:rsidR="005D09E1" w:rsidRPr="00BA2072" w:rsidRDefault="005D09E1" w:rsidP="005E5376">
            <w:pPr>
              <w:jc w:val="right"/>
              <w:rPr>
                <w:rFonts w:ascii="Arial" w:hAnsi="Arial" w:cs="Arial"/>
                <w:snapToGrid w:val="0"/>
                <w:color w:val="333333"/>
                <w:lang w:val="en-AU"/>
              </w:rPr>
            </w:pPr>
            <w:ins w:id="1094" w:author="Tracy Thompson" w:date="2015-09-14T14:08:00Z">
              <w:r>
                <w:rPr>
                  <w:rFonts w:ascii="Arial" w:hAnsi="Arial" w:cs="Arial"/>
                  <w:snapToGrid w:val="0"/>
                  <w:color w:val="333333"/>
                  <w:lang w:val="en-AU"/>
                </w:rPr>
                <w:t>Waitemata  DHB</w:t>
              </w:r>
            </w:ins>
          </w:p>
        </w:tc>
      </w:tr>
      <w:tr w:rsidR="000F093B" w:rsidRPr="00BA2072" w:rsidTr="005E5376">
        <w:trPr>
          <w:trHeight w:val="259"/>
          <w:jc w:val="center"/>
        </w:trPr>
        <w:tc>
          <w:tcPr>
            <w:tcW w:w="2402" w:type="dxa"/>
            <w:tcBorders>
              <w:bottom w:val="single" w:sz="12" w:space="0" w:color="auto"/>
            </w:tcBorders>
          </w:tcPr>
          <w:p w:rsidR="000F093B" w:rsidRDefault="000F093B" w:rsidP="000F093B">
            <w:pPr>
              <w:rPr>
                <w:rFonts w:ascii="Arial" w:hAnsi="Arial" w:cs="Arial"/>
                <w:snapToGrid w:val="0"/>
                <w:color w:val="333333"/>
                <w:lang w:val="en-AU"/>
              </w:rPr>
            </w:pPr>
            <w:del w:id="1095" w:author="Tracy Thompson" w:date="2015-08-12T14:40:00Z">
              <w:r w:rsidDel="004A765C">
                <w:rPr>
                  <w:rFonts w:ascii="Arial" w:hAnsi="Arial" w:cs="Arial"/>
                  <w:snapToGrid w:val="0"/>
                  <w:color w:val="333333"/>
                  <w:lang w:val="en-AU"/>
                </w:rPr>
                <w:delText>Andrew Palmer</w:delText>
              </w:r>
            </w:del>
          </w:p>
        </w:tc>
        <w:tc>
          <w:tcPr>
            <w:tcW w:w="3151" w:type="dxa"/>
            <w:tcBorders>
              <w:bottom w:val="single" w:sz="12" w:space="0" w:color="auto"/>
            </w:tcBorders>
          </w:tcPr>
          <w:p w:rsidR="000F093B" w:rsidRDefault="000F093B" w:rsidP="005E5376">
            <w:pPr>
              <w:jc w:val="right"/>
              <w:rPr>
                <w:rFonts w:ascii="Arial" w:hAnsi="Arial" w:cs="Arial"/>
                <w:snapToGrid w:val="0"/>
                <w:color w:val="333333"/>
                <w:lang w:val="en-AU"/>
              </w:rPr>
            </w:pPr>
            <w:del w:id="1096" w:author="Tracy Thompson" w:date="2015-08-12T14:40:00Z">
              <w:r w:rsidDel="004A765C">
                <w:rPr>
                  <w:rFonts w:ascii="Arial" w:hAnsi="Arial" w:cs="Arial"/>
                  <w:snapToGrid w:val="0"/>
                  <w:color w:val="333333"/>
                  <w:lang w:val="en-AU"/>
                </w:rPr>
                <w:delText>Waitemata DHB</w:delText>
              </w:r>
            </w:del>
          </w:p>
        </w:tc>
      </w:tr>
    </w:tbl>
    <w:p w:rsidR="00AE1B2E" w:rsidRDefault="00AE1B2E" w:rsidP="00D01655">
      <w:pPr>
        <w:pStyle w:val="Heading1"/>
        <w:numPr>
          <w:ilvl w:val="0"/>
          <w:numId w:val="0"/>
        </w:numPr>
        <w:spacing w:before="0"/>
      </w:pPr>
      <w:bookmarkStart w:id="1097" w:name="_Ref335919639"/>
      <w:bookmarkStart w:id="1098" w:name="_Ref335921631"/>
    </w:p>
    <w:p w:rsidR="00AE1B2E" w:rsidRDefault="00AE1B2E">
      <w:pPr>
        <w:rPr>
          <w:rFonts w:ascii="Arial" w:hAnsi="Arial" w:cs="Arial"/>
          <w:b/>
          <w:kern w:val="28"/>
          <w:sz w:val="28"/>
          <w:szCs w:val="28"/>
        </w:rPr>
      </w:pPr>
      <w:r>
        <w:br w:type="page"/>
      </w:r>
    </w:p>
    <w:p w:rsidR="00B65A2A" w:rsidRPr="00BA2072" w:rsidRDefault="00EA663D" w:rsidP="00D01655">
      <w:pPr>
        <w:pStyle w:val="Heading1"/>
        <w:numPr>
          <w:ilvl w:val="0"/>
          <w:numId w:val="0"/>
        </w:numPr>
        <w:spacing w:before="0"/>
      </w:pPr>
      <w:bookmarkStart w:id="1099" w:name="_Ref405959274"/>
      <w:bookmarkStart w:id="1100" w:name="_Toc431453049"/>
      <w:r w:rsidRPr="00BA2072">
        <w:t xml:space="preserve">Appendix </w:t>
      </w:r>
      <w:r w:rsidR="00876C35" w:rsidRPr="00BA2072">
        <w:t>4</w:t>
      </w:r>
      <w:r w:rsidR="00B65A2A" w:rsidRPr="00BA2072">
        <w:t>: New Zealand Casemix History</w:t>
      </w:r>
      <w:bookmarkEnd w:id="1097"/>
      <w:bookmarkEnd w:id="1098"/>
      <w:bookmarkEnd w:id="1099"/>
      <w:bookmarkEnd w:id="1100"/>
    </w:p>
    <w:p w:rsidR="00B65A2A" w:rsidRPr="00BA2072" w:rsidRDefault="00B65A2A" w:rsidP="00B65A2A">
      <w:pPr>
        <w:rPr>
          <w:rFonts w:ascii="Arial" w:hAnsi="Arial" w:cs="Arial"/>
        </w:rPr>
      </w:pPr>
    </w:p>
    <w:p w:rsidR="00B65A2A" w:rsidRPr="00BA2072" w:rsidRDefault="00B65A2A" w:rsidP="000C2779">
      <w:pPr>
        <w:tabs>
          <w:tab w:val="left" w:pos="9498"/>
        </w:tabs>
        <w:rPr>
          <w:rFonts w:ascii="Arial" w:hAnsi="Arial" w:cs="Arial"/>
          <w:color w:val="333333"/>
        </w:rPr>
      </w:pPr>
      <w:r w:rsidRPr="00BA2072">
        <w:rPr>
          <w:rFonts w:ascii="Arial" w:hAnsi="Arial" w:cs="Arial"/>
          <w:color w:val="333333"/>
        </w:rPr>
        <w:t>The following table summarises the New Zealand</w:t>
      </w:r>
      <w:r w:rsidR="00C36E07">
        <w:rPr>
          <w:rFonts w:ascii="Arial" w:hAnsi="Arial" w:cs="Arial"/>
          <w:color w:val="333333"/>
        </w:rPr>
        <w:t xml:space="preserve"> </w:t>
      </w:r>
      <w:r w:rsidRPr="00BA2072">
        <w:rPr>
          <w:rFonts w:ascii="Arial" w:hAnsi="Arial" w:cs="Arial"/>
          <w:color w:val="333333"/>
        </w:rPr>
        <w:t xml:space="preserve">casemix funding environment since 1998. </w:t>
      </w:r>
      <w:r w:rsidR="0056390E" w:rsidRPr="00BA2072">
        <w:rPr>
          <w:rFonts w:ascii="Arial" w:hAnsi="Arial" w:cs="Arial"/>
          <w:color w:val="333333"/>
        </w:rPr>
        <w:t xml:space="preserve"> </w:t>
      </w:r>
      <w:r w:rsidRPr="00BA2072">
        <w:rPr>
          <w:rFonts w:ascii="Arial" w:hAnsi="Arial" w:cs="Arial"/>
          <w:color w:val="333333"/>
        </w:rPr>
        <w:t>This includes the clinical coding classification</w:t>
      </w:r>
      <w:r w:rsidR="00801D8A" w:rsidRPr="00BA2072">
        <w:rPr>
          <w:rFonts w:ascii="Arial" w:hAnsi="Arial" w:cs="Arial"/>
          <w:color w:val="333333"/>
        </w:rPr>
        <w:t xml:space="preserve"> (ICD)</w:t>
      </w:r>
      <w:r w:rsidRPr="00BA2072">
        <w:rPr>
          <w:rFonts w:ascii="Arial" w:hAnsi="Arial" w:cs="Arial"/>
          <w:color w:val="333333"/>
        </w:rPr>
        <w:t>, DRG set, cost weight version as designated in New Zealand, and unit prices for casemix-purchased events.</w:t>
      </w:r>
    </w:p>
    <w:p w:rsidR="00B65A2A" w:rsidRPr="00BA2072" w:rsidRDefault="00B65A2A" w:rsidP="00B65A2A">
      <w:pPr>
        <w:rPr>
          <w:rFonts w:ascii="Arial" w:hAnsi="Arial" w:cs="Arial"/>
          <w:color w:val="333333"/>
        </w:rPr>
      </w:pPr>
    </w:p>
    <w:p w:rsidR="00861AB7" w:rsidRPr="00BA2072" w:rsidRDefault="00861AB7" w:rsidP="00990412">
      <w:pPr>
        <w:pStyle w:val="Heading3"/>
        <w:numPr>
          <w:ilvl w:val="0"/>
          <w:numId w:val="0"/>
        </w:numPr>
      </w:pPr>
      <w:bookmarkStart w:id="1101" w:name="_Toc431453050"/>
      <w:r w:rsidRPr="00BA2072">
        <w:t>ICD Editions and WIES Versions</w:t>
      </w:r>
      <w:bookmarkEnd w:id="1101"/>
    </w:p>
    <w:p w:rsidR="00861AB7" w:rsidRPr="002A3D7D" w:rsidRDefault="00861AB7" w:rsidP="00B65A2A">
      <w:pPr>
        <w:rPr>
          <w:rFonts w:ascii="Arial" w:hAnsi="Arial" w:cs="Arial"/>
          <w:color w:val="333333"/>
        </w:rPr>
      </w:pPr>
    </w:p>
    <w:tbl>
      <w:tblPr>
        <w:tblW w:w="95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2127"/>
        <w:gridCol w:w="2552"/>
        <w:gridCol w:w="2992"/>
      </w:tblGrid>
      <w:tr w:rsidR="00B65A2A" w:rsidRPr="000C2779" w:rsidTr="00F075FC">
        <w:trPr>
          <w:tblHeader/>
        </w:trPr>
        <w:tc>
          <w:tcPr>
            <w:tcW w:w="1842" w:type="dxa"/>
            <w:tcBorders>
              <w:top w:val="single" w:sz="12" w:space="0" w:color="auto"/>
              <w:left w:val="nil"/>
              <w:bottom w:val="single" w:sz="4" w:space="0" w:color="auto"/>
            </w:tcBorders>
          </w:tcPr>
          <w:p w:rsidR="00B65A2A" w:rsidRPr="000C2779" w:rsidRDefault="00B65A2A" w:rsidP="002D55A5">
            <w:pPr>
              <w:rPr>
                <w:rFonts w:ascii="Arial" w:hAnsi="Arial" w:cs="Arial"/>
                <w:b/>
                <w:sz w:val="22"/>
                <w:szCs w:val="22"/>
                <w:lang w:val="en-US"/>
              </w:rPr>
            </w:pPr>
            <w:r w:rsidRPr="000C2779">
              <w:rPr>
                <w:rFonts w:ascii="Arial" w:hAnsi="Arial" w:cs="Arial"/>
                <w:b/>
                <w:sz w:val="22"/>
                <w:szCs w:val="22"/>
                <w:lang w:val="en-US"/>
              </w:rPr>
              <w:t>Implementation Year</w:t>
            </w:r>
          </w:p>
        </w:tc>
        <w:tc>
          <w:tcPr>
            <w:tcW w:w="2127" w:type="dxa"/>
            <w:tcBorders>
              <w:top w:val="single" w:sz="12" w:space="0" w:color="auto"/>
              <w:bottom w:val="single" w:sz="4" w:space="0" w:color="auto"/>
            </w:tcBorders>
          </w:tcPr>
          <w:p w:rsidR="00B65A2A" w:rsidRPr="000C2779" w:rsidRDefault="00B65A2A" w:rsidP="002D55A5">
            <w:pPr>
              <w:rPr>
                <w:rFonts w:ascii="Arial" w:hAnsi="Arial" w:cs="Arial"/>
                <w:b/>
                <w:sz w:val="22"/>
                <w:szCs w:val="22"/>
                <w:lang w:val="en-US"/>
              </w:rPr>
            </w:pPr>
            <w:r w:rsidRPr="000C2779">
              <w:rPr>
                <w:rFonts w:ascii="Arial" w:hAnsi="Arial" w:cs="Arial"/>
                <w:b/>
                <w:sz w:val="22"/>
                <w:szCs w:val="22"/>
                <w:lang w:val="en-US"/>
              </w:rPr>
              <w:t>Coding System</w:t>
            </w:r>
          </w:p>
        </w:tc>
        <w:tc>
          <w:tcPr>
            <w:tcW w:w="2552" w:type="dxa"/>
            <w:tcBorders>
              <w:top w:val="single" w:sz="12" w:space="0" w:color="auto"/>
              <w:bottom w:val="single" w:sz="4" w:space="0" w:color="auto"/>
            </w:tcBorders>
          </w:tcPr>
          <w:p w:rsidR="00B65A2A" w:rsidRPr="000C2779" w:rsidRDefault="00B65A2A" w:rsidP="002D55A5">
            <w:pPr>
              <w:rPr>
                <w:rFonts w:ascii="Arial" w:hAnsi="Arial" w:cs="Arial"/>
                <w:b/>
                <w:sz w:val="22"/>
                <w:szCs w:val="22"/>
                <w:lang w:val="en-US"/>
              </w:rPr>
            </w:pPr>
            <w:r w:rsidRPr="000C2779">
              <w:rPr>
                <w:rFonts w:ascii="Arial" w:hAnsi="Arial" w:cs="Arial"/>
                <w:b/>
                <w:sz w:val="22"/>
                <w:szCs w:val="22"/>
                <w:lang w:val="en-US"/>
              </w:rPr>
              <w:t>DRG List</w:t>
            </w:r>
          </w:p>
        </w:tc>
        <w:tc>
          <w:tcPr>
            <w:tcW w:w="2992" w:type="dxa"/>
            <w:tcBorders>
              <w:top w:val="single" w:sz="12" w:space="0" w:color="auto"/>
              <w:bottom w:val="single" w:sz="4" w:space="0" w:color="auto"/>
              <w:right w:val="nil"/>
            </w:tcBorders>
          </w:tcPr>
          <w:p w:rsidR="00B65A2A" w:rsidRPr="000C2779" w:rsidRDefault="00B65A2A" w:rsidP="002D55A5">
            <w:pPr>
              <w:rPr>
                <w:rFonts w:ascii="Arial" w:hAnsi="Arial" w:cs="Arial"/>
                <w:b/>
                <w:sz w:val="22"/>
                <w:szCs w:val="22"/>
                <w:lang w:val="en-US"/>
              </w:rPr>
            </w:pPr>
            <w:r w:rsidRPr="000C2779">
              <w:rPr>
                <w:rFonts w:ascii="Arial" w:hAnsi="Arial" w:cs="Arial"/>
                <w:b/>
                <w:sz w:val="22"/>
                <w:szCs w:val="22"/>
                <w:lang w:val="en-US"/>
              </w:rPr>
              <w:t>Cost Weights</w:t>
            </w:r>
          </w:p>
        </w:tc>
      </w:tr>
      <w:tr w:rsidR="00B65A2A" w:rsidRPr="000C2779" w:rsidTr="00F075FC">
        <w:tc>
          <w:tcPr>
            <w:tcW w:w="1842" w:type="dxa"/>
            <w:tcBorders>
              <w:left w:val="nil"/>
            </w:tcBorders>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1998/99</w:t>
            </w:r>
          </w:p>
        </w:tc>
        <w:tc>
          <w:tcPr>
            <w:tcW w:w="2127" w:type="dxa"/>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ICD-9-CMA-II</w:t>
            </w:r>
          </w:p>
          <w:p w:rsidR="006B2DA2" w:rsidRPr="000C2779" w:rsidRDefault="00B65A2A" w:rsidP="00B52E58">
            <w:pPr>
              <w:rPr>
                <w:rFonts w:ascii="Arial" w:hAnsi="Arial" w:cs="Arial"/>
                <w:color w:val="333333"/>
                <w:sz w:val="22"/>
                <w:szCs w:val="22"/>
                <w:lang w:val="en-US"/>
              </w:rPr>
            </w:pPr>
            <w:r w:rsidRPr="000C2779">
              <w:rPr>
                <w:rFonts w:ascii="Arial" w:hAnsi="Arial" w:cs="Arial"/>
                <w:color w:val="333333"/>
                <w:sz w:val="22"/>
                <w:szCs w:val="22"/>
                <w:lang w:val="en-US"/>
              </w:rPr>
              <w:t>Australian 2</w:t>
            </w:r>
            <w:r w:rsidR="00B52E58" w:rsidRPr="000C2779">
              <w:rPr>
                <w:rFonts w:ascii="Arial" w:hAnsi="Arial" w:cs="Arial"/>
                <w:color w:val="333333"/>
                <w:sz w:val="22"/>
                <w:szCs w:val="22"/>
                <w:lang w:val="en-US"/>
              </w:rPr>
              <w:t>nd</w:t>
            </w:r>
            <w:r w:rsidRPr="000C2779">
              <w:rPr>
                <w:rFonts w:ascii="Arial" w:hAnsi="Arial" w:cs="Arial"/>
                <w:color w:val="333333"/>
                <w:sz w:val="22"/>
                <w:szCs w:val="22"/>
                <w:lang w:val="en-US"/>
              </w:rPr>
              <w:t xml:space="preserve"> clinical modification to ICD-9 </w:t>
            </w:r>
          </w:p>
        </w:tc>
        <w:tc>
          <w:tcPr>
            <w:tcW w:w="2552" w:type="dxa"/>
          </w:tcPr>
          <w:p w:rsidR="00B65A2A" w:rsidRPr="000C2779" w:rsidRDefault="00801D8A" w:rsidP="002D55A5">
            <w:pPr>
              <w:rPr>
                <w:rFonts w:ascii="Arial" w:hAnsi="Arial" w:cs="Arial"/>
                <w:color w:val="333333"/>
                <w:sz w:val="22"/>
                <w:szCs w:val="22"/>
                <w:lang w:val="en-US"/>
              </w:rPr>
            </w:pPr>
            <w:r w:rsidRPr="000C2779">
              <w:rPr>
                <w:rFonts w:ascii="Arial" w:hAnsi="Arial" w:cs="Arial"/>
                <w:color w:val="333333"/>
                <w:sz w:val="22"/>
                <w:szCs w:val="22"/>
                <w:lang w:val="en-US"/>
              </w:rPr>
              <w:t>AN-DRG 3.</w:t>
            </w:r>
            <w:r w:rsidR="00B65A2A" w:rsidRPr="000C2779">
              <w:rPr>
                <w:rFonts w:ascii="Arial" w:hAnsi="Arial" w:cs="Arial"/>
                <w:color w:val="333333"/>
                <w:sz w:val="22"/>
                <w:szCs w:val="22"/>
                <w:lang w:val="en-US"/>
              </w:rPr>
              <w:t>1</w:t>
            </w:r>
          </w:p>
        </w:tc>
        <w:tc>
          <w:tcPr>
            <w:tcW w:w="2992" w:type="dxa"/>
            <w:tcBorders>
              <w:right w:val="nil"/>
            </w:tcBorders>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WIES 5, with no adjustment from the Victorian set.</w:t>
            </w:r>
          </w:p>
        </w:tc>
      </w:tr>
      <w:tr w:rsidR="00B65A2A" w:rsidRPr="000C2779" w:rsidTr="00F075FC">
        <w:tc>
          <w:tcPr>
            <w:tcW w:w="1842" w:type="dxa"/>
            <w:tcBorders>
              <w:left w:val="nil"/>
            </w:tcBorders>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1999/00</w:t>
            </w:r>
          </w:p>
        </w:tc>
        <w:tc>
          <w:tcPr>
            <w:tcW w:w="2127" w:type="dxa"/>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/MBS-E</w:t>
            </w:r>
          </w:p>
          <w:p w:rsidR="00B65A2A" w:rsidRPr="000C2779" w:rsidRDefault="00B65A2A" w:rsidP="00B52E58">
            <w:pPr>
              <w:rPr>
                <w:rFonts w:ascii="Arial" w:hAnsi="Arial" w:cs="Arial"/>
                <w:color w:val="333333"/>
                <w:sz w:val="22"/>
                <w:szCs w:val="22"/>
                <w:lang w:val="en-US"/>
              </w:rPr>
            </w:pPr>
            <w:r w:rsidRPr="000C2779">
              <w:rPr>
                <w:rFonts w:ascii="Arial" w:hAnsi="Arial" w:cs="Arial"/>
                <w:color w:val="333333"/>
                <w:sz w:val="22"/>
                <w:szCs w:val="22"/>
                <w:lang w:val="en-US"/>
              </w:rPr>
              <w:t>1</w:t>
            </w:r>
            <w:r w:rsidR="00B52E58" w:rsidRPr="000C2779">
              <w:rPr>
                <w:rFonts w:ascii="Arial" w:hAnsi="Arial" w:cs="Arial"/>
                <w:color w:val="333333"/>
                <w:sz w:val="22"/>
                <w:szCs w:val="22"/>
                <w:lang w:val="en-US"/>
              </w:rPr>
              <w:t>st</w:t>
            </w:r>
            <w:r w:rsidRPr="000C2779">
              <w:rPr>
                <w:rFonts w:ascii="Arial" w:hAnsi="Arial" w:cs="Arial"/>
                <w:color w:val="333333"/>
                <w:sz w:val="22"/>
                <w:szCs w:val="22"/>
                <w:lang w:val="en-US"/>
              </w:rPr>
              <w:t xml:space="preserve"> Edition</w:t>
            </w:r>
          </w:p>
        </w:tc>
        <w:tc>
          <w:tcPr>
            <w:tcW w:w="2552" w:type="dxa"/>
          </w:tcPr>
          <w:p w:rsidR="00B65A2A" w:rsidRPr="000C2779" w:rsidRDefault="00801D8A" w:rsidP="002D55A5">
            <w:pPr>
              <w:rPr>
                <w:rFonts w:ascii="Arial" w:hAnsi="Arial" w:cs="Arial"/>
                <w:color w:val="333333"/>
                <w:sz w:val="22"/>
                <w:szCs w:val="22"/>
                <w:lang w:val="en-US"/>
              </w:rPr>
            </w:pPr>
            <w:r w:rsidRPr="000C2779">
              <w:rPr>
                <w:rFonts w:ascii="Arial" w:hAnsi="Arial" w:cs="Arial"/>
                <w:color w:val="333333"/>
                <w:sz w:val="22"/>
                <w:szCs w:val="22"/>
                <w:lang w:val="en-US"/>
              </w:rPr>
              <w:t>AN-DRG 3.</w:t>
            </w:r>
            <w:r w:rsidR="00B65A2A" w:rsidRPr="000C2779">
              <w:rPr>
                <w:rFonts w:ascii="Arial" w:hAnsi="Arial" w:cs="Arial"/>
                <w:color w:val="333333"/>
                <w:sz w:val="22"/>
                <w:szCs w:val="22"/>
                <w:lang w:val="en-US"/>
              </w:rPr>
              <w:t>1</w:t>
            </w:r>
          </w:p>
          <w:p w:rsidR="00B65A2A" w:rsidRPr="000C2779" w:rsidRDefault="00B65A2A" w:rsidP="003B724C">
            <w:pPr>
              <w:rPr>
                <w:rFonts w:ascii="Arial" w:hAnsi="Arial" w:cs="Arial"/>
                <w:color w:val="333333"/>
                <w:sz w:val="22"/>
                <w:szCs w:val="22"/>
                <w:lang w:val="en-US"/>
              </w:rPr>
            </w:pPr>
            <w:r w:rsidRPr="000C2779">
              <w:rPr>
                <w:rFonts w:ascii="Arial" w:hAnsi="Arial" w:cs="Arial"/>
                <w:color w:val="333333"/>
                <w:sz w:val="22"/>
                <w:szCs w:val="22"/>
                <w:lang w:val="en-US"/>
              </w:rPr>
              <w:t>Coding back-mapped to ICD</w:t>
            </w:r>
            <w:r w:rsidR="003B724C">
              <w:rPr>
                <w:rFonts w:ascii="Arial" w:hAnsi="Arial" w:cs="Arial"/>
                <w:color w:val="333333"/>
                <w:sz w:val="22"/>
                <w:szCs w:val="22"/>
                <w:lang w:val="en-US"/>
              </w:rPr>
              <w:t>-</w:t>
            </w:r>
            <w:r w:rsidRPr="000C2779">
              <w:rPr>
                <w:rFonts w:ascii="Arial" w:hAnsi="Arial" w:cs="Arial"/>
                <w:color w:val="333333"/>
                <w:sz w:val="22"/>
                <w:szCs w:val="22"/>
                <w:lang w:val="en-US"/>
              </w:rPr>
              <w:t>9</w:t>
            </w:r>
            <w:r w:rsidR="003B724C">
              <w:rPr>
                <w:rFonts w:ascii="Arial" w:hAnsi="Arial" w:cs="Arial"/>
                <w:color w:val="333333"/>
                <w:sz w:val="22"/>
                <w:szCs w:val="22"/>
                <w:lang w:val="en-US"/>
              </w:rPr>
              <w:t>-CMA</w:t>
            </w:r>
            <w:r w:rsidRPr="000C2779">
              <w:rPr>
                <w:rFonts w:ascii="Arial" w:hAnsi="Arial" w:cs="Arial"/>
                <w:color w:val="333333"/>
                <w:sz w:val="22"/>
                <w:szCs w:val="22"/>
                <w:lang w:val="en-US"/>
              </w:rPr>
              <w:t xml:space="preserve"> and grouped to this DRG set.</w:t>
            </w:r>
          </w:p>
        </w:tc>
        <w:tc>
          <w:tcPr>
            <w:tcW w:w="2992" w:type="dxa"/>
            <w:tcBorders>
              <w:right w:val="nil"/>
            </w:tcBorders>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As for 1998/99</w:t>
            </w:r>
          </w:p>
        </w:tc>
      </w:tr>
      <w:tr w:rsidR="00B65A2A" w:rsidRPr="000C2779" w:rsidTr="00F075FC">
        <w:trPr>
          <w:trHeight w:val="1052"/>
        </w:trPr>
        <w:tc>
          <w:tcPr>
            <w:tcW w:w="1842" w:type="dxa"/>
            <w:tcBorders>
              <w:left w:val="nil"/>
            </w:tcBorders>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2000/01</w:t>
            </w:r>
          </w:p>
        </w:tc>
        <w:tc>
          <w:tcPr>
            <w:tcW w:w="2127" w:type="dxa"/>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/MBS-E</w:t>
            </w:r>
          </w:p>
          <w:p w:rsidR="00B65A2A" w:rsidRPr="000C2779" w:rsidRDefault="00B65A2A" w:rsidP="00B52E58">
            <w:pPr>
              <w:rPr>
                <w:rFonts w:ascii="Arial" w:hAnsi="Arial" w:cs="Arial"/>
                <w:color w:val="333333"/>
                <w:sz w:val="22"/>
                <w:szCs w:val="22"/>
                <w:lang w:val="en-US"/>
              </w:rPr>
            </w:pPr>
            <w:r w:rsidRPr="000C2779">
              <w:rPr>
                <w:rFonts w:ascii="Arial" w:hAnsi="Arial" w:cs="Arial"/>
                <w:color w:val="333333"/>
                <w:sz w:val="22"/>
                <w:szCs w:val="22"/>
                <w:lang w:val="en-US"/>
              </w:rPr>
              <w:t>1</w:t>
            </w:r>
            <w:r w:rsidR="00B52E58" w:rsidRPr="000C2779">
              <w:rPr>
                <w:rFonts w:ascii="Arial" w:hAnsi="Arial" w:cs="Arial"/>
                <w:color w:val="333333"/>
                <w:sz w:val="22"/>
                <w:szCs w:val="22"/>
                <w:lang w:val="en-US"/>
              </w:rPr>
              <w:t>st</w:t>
            </w:r>
            <w:r w:rsidRPr="000C2779">
              <w:rPr>
                <w:rFonts w:ascii="Arial" w:hAnsi="Arial" w:cs="Arial"/>
                <w:color w:val="333333"/>
                <w:sz w:val="22"/>
                <w:szCs w:val="22"/>
                <w:lang w:val="en-US"/>
              </w:rPr>
              <w:t xml:space="preserve"> Edition</w:t>
            </w:r>
          </w:p>
        </w:tc>
        <w:tc>
          <w:tcPr>
            <w:tcW w:w="2552" w:type="dxa"/>
          </w:tcPr>
          <w:p w:rsidR="00916B19" w:rsidRPr="000C2779" w:rsidRDefault="00801D8A" w:rsidP="00916B19">
            <w:pPr>
              <w:rPr>
                <w:rFonts w:ascii="Arial" w:hAnsi="Arial" w:cs="Arial"/>
                <w:color w:val="333333"/>
                <w:sz w:val="22"/>
                <w:szCs w:val="22"/>
                <w:lang w:val="en-US"/>
              </w:rPr>
            </w:pPr>
            <w:r w:rsidRPr="000C2779">
              <w:rPr>
                <w:rFonts w:ascii="Arial" w:hAnsi="Arial" w:cs="Arial"/>
                <w:color w:val="333333"/>
                <w:sz w:val="22"/>
                <w:szCs w:val="22"/>
                <w:lang w:val="en-US"/>
              </w:rPr>
              <w:t>AN-DRG 3.</w:t>
            </w:r>
            <w:r w:rsidR="00916B19" w:rsidRPr="000C2779">
              <w:rPr>
                <w:rFonts w:ascii="Arial" w:hAnsi="Arial" w:cs="Arial"/>
                <w:color w:val="333333"/>
                <w:sz w:val="22"/>
                <w:szCs w:val="22"/>
                <w:lang w:val="en-US"/>
              </w:rPr>
              <w:t>1</w:t>
            </w:r>
          </w:p>
          <w:p w:rsidR="00B65A2A" w:rsidRPr="000C2779" w:rsidRDefault="00916B19" w:rsidP="003B724C">
            <w:pPr>
              <w:rPr>
                <w:rFonts w:ascii="Arial" w:hAnsi="Arial" w:cs="Arial"/>
                <w:color w:val="333333"/>
                <w:sz w:val="22"/>
                <w:szCs w:val="22"/>
                <w:lang w:val="en-US"/>
              </w:rPr>
            </w:pPr>
            <w:r w:rsidRPr="000C2779">
              <w:rPr>
                <w:rFonts w:ascii="Arial" w:hAnsi="Arial" w:cs="Arial"/>
                <w:color w:val="333333"/>
                <w:sz w:val="22"/>
                <w:szCs w:val="22"/>
                <w:lang w:val="en-US"/>
              </w:rPr>
              <w:t>Coding back-mapped to ICD</w:t>
            </w:r>
            <w:r w:rsidR="003B724C">
              <w:rPr>
                <w:rFonts w:ascii="Arial" w:hAnsi="Arial" w:cs="Arial"/>
                <w:color w:val="333333"/>
                <w:sz w:val="22"/>
                <w:szCs w:val="22"/>
                <w:lang w:val="en-US"/>
              </w:rPr>
              <w:t>-</w:t>
            </w:r>
            <w:r w:rsidRPr="000C2779">
              <w:rPr>
                <w:rFonts w:ascii="Arial" w:hAnsi="Arial" w:cs="Arial"/>
                <w:color w:val="333333"/>
                <w:sz w:val="22"/>
                <w:szCs w:val="22"/>
                <w:lang w:val="en-US"/>
              </w:rPr>
              <w:t>9</w:t>
            </w:r>
            <w:r w:rsidR="003B724C">
              <w:rPr>
                <w:rFonts w:ascii="Arial" w:hAnsi="Arial" w:cs="Arial"/>
                <w:color w:val="333333"/>
                <w:sz w:val="22"/>
                <w:szCs w:val="22"/>
                <w:lang w:val="en-US"/>
              </w:rPr>
              <w:t>-CMA</w:t>
            </w:r>
            <w:r w:rsidRPr="000C2779">
              <w:rPr>
                <w:rFonts w:ascii="Arial" w:hAnsi="Arial" w:cs="Arial"/>
                <w:color w:val="333333"/>
                <w:sz w:val="22"/>
                <w:szCs w:val="22"/>
                <w:lang w:val="en-US"/>
              </w:rPr>
              <w:t xml:space="preserve"> and grouped to this DRG set.</w:t>
            </w:r>
          </w:p>
        </w:tc>
        <w:tc>
          <w:tcPr>
            <w:tcW w:w="2992" w:type="dxa"/>
            <w:tcBorders>
              <w:right w:val="nil"/>
            </w:tcBorders>
          </w:tcPr>
          <w:p w:rsidR="005E5376"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WIES 5</w:t>
            </w:r>
            <w:r w:rsidR="00916B19" w:rsidRPr="000C2779">
              <w:rPr>
                <w:rFonts w:ascii="Arial" w:hAnsi="Arial" w:cs="Arial"/>
                <w:color w:val="333333"/>
                <w:sz w:val="22"/>
                <w:szCs w:val="22"/>
                <w:lang w:val="en-US"/>
              </w:rPr>
              <w:t>a</w:t>
            </w:r>
            <w:r w:rsidRPr="000C2779">
              <w:rPr>
                <w:rFonts w:ascii="Arial" w:hAnsi="Arial" w:cs="Arial"/>
                <w:color w:val="333333"/>
                <w:sz w:val="22"/>
                <w:szCs w:val="22"/>
                <w:lang w:val="en-US"/>
              </w:rPr>
              <w:t>, adapted to include NZ costs for blood and pre-admission clinics.</w:t>
            </w:r>
          </w:p>
        </w:tc>
      </w:tr>
      <w:tr w:rsidR="00B65A2A" w:rsidRPr="000C2779" w:rsidTr="00F075FC">
        <w:tc>
          <w:tcPr>
            <w:tcW w:w="1842" w:type="dxa"/>
            <w:tcBorders>
              <w:left w:val="nil"/>
              <w:bottom w:val="single" w:sz="4" w:space="0" w:color="auto"/>
            </w:tcBorders>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2001/02</w:t>
            </w:r>
          </w:p>
        </w:tc>
        <w:tc>
          <w:tcPr>
            <w:tcW w:w="2127" w:type="dxa"/>
            <w:tcBorders>
              <w:bottom w:val="single" w:sz="4" w:space="0" w:color="auto"/>
            </w:tcBorders>
          </w:tcPr>
          <w:p w:rsidR="001B1351"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/MBS-E</w:t>
            </w:r>
            <w:r w:rsidRPr="000C2779">
              <w:rPr>
                <w:rFonts w:ascii="Arial" w:hAnsi="Arial" w:cs="Arial"/>
                <w:color w:val="333333"/>
                <w:sz w:val="22"/>
                <w:szCs w:val="22"/>
                <w:lang w:val="en-US"/>
              </w:rPr>
              <w:t xml:space="preserve">  </w:t>
            </w:r>
          </w:p>
          <w:p w:rsidR="00B65A2A" w:rsidRPr="000C2779" w:rsidRDefault="00B65A2A" w:rsidP="00B52E58">
            <w:pPr>
              <w:rPr>
                <w:rFonts w:ascii="Arial" w:hAnsi="Arial" w:cs="Arial"/>
                <w:color w:val="333333"/>
                <w:sz w:val="22"/>
                <w:szCs w:val="22"/>
                <w:lang w:val="en-US"/>
              </w:rPr>
            </w:pPr>
            <w:r w:rsidRPr="000C2779">
              <w:rPr>
                <w:rFonts w:ascii="Arial" w:hAnsi="Arial" w:cs="Arial"/>
                <w:color w:val="333333"/>
                <w:sz w:val="22"/>
                <w:szCs w:val="22"/>
                <w:lang w:val="en-US"/>
              </w:rPr>
              <w:t>2</w:t>
            </w:r>
            <w:r w:rsidR="00B52E58" w:rsidRPr="000C2779">
              <w:rPr>
                <w:rFonts w:ascii="Arial" w:hAnsi="Arial" w:cs="Arial"/>
                <w:color w:val="333333"/>
                <w:sz w:val="22"/>
                <w:szCs w:val="22"/>
                <w:lang w:val="en-US"/>
              </w:rPr>
              <w:t>nd</w:t>
            </w:r>
            <w:r w:rsidRPr="000C2779">
              <w:rPr>
                <w:rFonts w:ascii="Arial" w:hAnsi="Arial" w:cs="Arial"/>
                <w:color w:val="333333"/>
                <w:sz w:val="22"/>
                <w:szCs w:val="22"/>
                <w:lang w:val="en-US"/>
              </w:rPr>
              <w:t xml:space="preserve"> Edition</w:t>
            </w:r>
          </w:p>
        </w:tc>
        <w:tc>
          <w:tcPr>
            <w:tcW w:w="2552" w:type="dxa"/>
            <w:tcBorders>
              <w:bottom w:val="single" w:sz="4" w:space="0" w:color="auto"/>
            </w:tcBorders>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AR-DRG 4.1</w:t>
            </w:r>
          </w:p>
        </w:tc>
        <w:tc>
          <w:tcPr>
            <w:tcW w:w="2992" w:type="dxa"/>
            <w:tcBorders>
              <w:bottom w:val="single" w:sz="4" w:space="0" w:color="auto"/>
              <w:right w:val="nil"/>
            </w:tcBorders>
          </w:tcPr>
          <w:p w:rsidR="00F77BB8"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WIES 8</w:t>
            </w:r>
            <w:r w:rsidR="00916B19" w:rsidRPr="000C2779">
              <w:rPr>
                <w:rFonts w:ascii="Arial" w:hAnsi="Arial" w:cs="Arial"/>
                <w:color w:val="333333"/>
                <w:sz w:val="22"/>
                <w:szCs w:val="22"/>
                <w:lang w:val="en-US"/>
              </w:rPr>
              <w:t>a</w:t>
            </w:r>
            <w:r w:rsidRPr="000C2779">
              <w:rPr>
                <w:rFonts w:ascii="Arial" w:hAnsi="Arial" w:cs="Arial"/>
                <w:color w:val="333333"/>
                <w:sz w:val="22"/>
                <w:szCs w:val="22"/>
                <w:lang w:val="en-US"/>
              </w:rPr>
              <w:t>, with NZ LOS profile and NZ costs as for 2000/01. Where NZ ALOS was significantly different from Victorian ALOS, an adjustment to nursing/ward costs was made.</w:t>
            </w:r>
          </w:p>
        </w:tc>
      </w:tr>
      <w:tr w:rsidR="00916B19" w:rsidRPr="000C2779" w:rsidTr="00F075FC">
        <w:tc>
          <w:tcPr>
            <w:tcW w:w="1842" w:type="dxa"/>
            <w:tcBorders>
              <w:left w:val="nil"/>
            </w:tcBorders>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2002/03 </w:t>
            </w:r>
          </w:p>
        </w:tc>
        <w:tc>
          <w:tcPr>
            <w:tcW w:w="2127" w:type="dxa"/>
          </w:tcPr>
          <w:p w:rsidR="001B1351"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/MBS-E</w:t>
            </w:r>
            <w:r w:rsidRPr="000C2779">
              <w:rPr>
                <w:rFonts w:ascii="Arial" w:hAnsi="Arial" w:cs="Arial"/>
                <w:color w:val="333333"/>
                <w:sz w:val="22"/>
                <w:szCs w:val="22"/>
                <w:lang w:val="en-US"/>
              </w:rPr>
              <w:t xml:space="preserve">  </w:t>
            </w:r>
          </w:p>
          <w:p w:rsidR="00916B19" w:rsidRPr="000C2779" w:rsidRDefault="00916B19" w:rsidP="00B52E58">
            <w:pPr>
              <w:rPr>
                <w:rFonts w:ascii="Arial" w:hAnsi="Arial" w:cs="Arial"/>
                <w:color w:val="333333"/>
                <w:sz w:val="22"/>
                <w:szCs w:val="22"/>
                <w:lang w:val="en-US"/>
              </w:rPr>
            </w:pPr>
            <w:r w:rsidRPr="000C2779">
              <w:rPr>
                <w:rFonts w:ascii="Arial" w:hAnsi="Arial" w:cs="Arial"/>
                <w:color w:val="333333"/>
                <w:sz w:val="22"/>
                <w:szCs w:val="22"/>
                <w:lang w:val="en-US"/>
              </w:rPr>
              <w:t>2</w:t>
            </w:r>
            <w:r w:rsidR="00B52E58" w:rsidRPr="000C2779">
              <w:rPr>
                <w:rFonts w:ascii="Arial" w:hAnsi="Arial" w:cs="Arial"/>
                <w:color w:val="333333"/>
                <w:sz w:val="22"/>
                <w:szCs w:val="22"/>
                <w:lang w:val="en-US"/>
              </w:rPr>
              <w:t>nd</w:t>
            </w:r>
            <w:r w:rsidRPr="000C2779">
              <w:rPr>
                <w:rFonts w:ascii="Arial" w:hAnsi="Arial" w:cs="Arial"/>
                <w:color w:val="333333"/>
                <w:sz w:val="22"/>
                <w:szCs w:val="22"/>
                <w:lang w:val="en-US"/>
              </w:rPr>
              <w:t xml:space="preserve"> Edition</w:t>
            </w:r>
          </w:p>
        </w:tc>
        <w:tc>
          <w:tcPr>
            <w:tcW w:w="2552" w:type="dxa"/>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AR-DRG 4.2</w:t>
            </w:r>
          </w:p>
        </w:tc>
        <w:tc>
          <w:tcPr>
            <w:tcW w:w="2992" w:type="dxa"/>
            <w:tcBorders>
              <w:right w:val="nil"/>
            </w:tcBorders>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WIES 8b </w:t>
            </w:r>
          </w:p>
        </w:tc>
      </w:tr>
      <w:tr w:rsidR="00916B19" w:rsidRPr="000C2779" w:rsidTr="00F075FC">
        <w:tc>
          <w:tcPr>
            <w:tcW w:w="1842" w:type="dxa"/>
            <w:tcBorders>
              <w:left w:val="nil"/>
            </w:tcBorders>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2003/04</w:t>
            </w:r>
          </w:p>
        </w:tc>
        <w:tc>
          <w:tcPr>
            <w:tcW w:w="2127" w:type="dxa"/>
          </w:tcPr>
          <w:p w:rsidR="001B1351"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/MBS-E</w:t>
            </w:r>
            <w:r w:rsidRPr="000C2779">
              <w:rPr>
                <w:rFonts w:ascii="Arial" w:hAnsi="Arial" w:cs="Arial"/>
                <w:color w:val="333333"/>
                <w:sz w:val="22"/>
                <w:szCs w:val="22"/>
                <w:lang w:val="en-US"/>
              </w:rPr>
              <w:t xml:space="preserve">  </w:t>
            </w:r>
          </w:p>
          <w:p w:rsidR="00916B19" w:rsidRPr="000C2779" w:rsidRDefault="00916B19" w:rsidP="00B52E58">
            <w:pPr>
              <w:rPr>
                <w:rFonts w:ascii="Arial" w:hAnsi="Arial" w:cs="Arial"/>
                <w:color w:val="333333"/>
                <w:sz w:val="22"/>
                <w:szCs w:val="22"/>
                <w:lang w:val="en-US"/>
              </w:rPr>
            </w:pPr>
            <w:r w:rsidRPr="000C2779">
              <w:rPr>
                <w:rFonts w:ascii="Arial" w:hAnsi="Arial" w:cs="Arial"/>
                <w:color w:val="333333"/>
                <w:sz w:val="22"/>
                <w:szCs w:val="22"/>
                <w:lang w:val="en-US"/>
              </w:rPr>
              <w:t>2</w:t>
            </w:r>
            <w:r w:rsidR="00B52E58" w:rsidRPr="000C2779">
              <w:rPr>
                <w:rFonts w:ascii="Arial" w:hAnsi="Arial" w:cs="Arial"/>
                <w:color w:val="333333"/>
                <w:sz w:val="22"/>
                <w:szCs w:val="22"/>
                <w:lang w:val="en-US"/>
              </w:rPr>
              <w:t>nd</w:t>
            </w:r>
            <w:r w:rsidRPr="000C2779">
              <w:rPr>
                <w:rFonts w:ascii="Arial" w:hAnsi="Arial" w:cs="Arial"/>
                <w:color w:val="333333"/>
                <w:sz w:val="22"/>
                <w:szCs w:val="22"/>
                <w:lang w:val="en-US"/>
              </w:rPr>
              <w:t xml:space="preserve"> Edition</w:t>
            </w:r>
          </w:p>
        </w:tc>
        <w:tc>
          <w:tcPr>
            <w:tcW w:w="2552" w:type="dxa"/>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AR-DRG 4.2</w:t>
            </w:r>
          </w:p>
        </w:tc>
        <w:tc>
          <w:tcPr>
            <w:tcW w:w="2992" w:type="dxa"/>
            <w:tcBorders>
              <w:right w:val="nil"/>
            </w:tcBorders>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WIES 8c </w:t>
            </w:r>
          </w:p>
        </w:tc>
      </w:tr>
      <w:tr w:rsidR="00916B19" w:rsidRPr="000C2779" w:rsidTr="00F075FC">
        <w:tc>
          <w:tcPr>
            <w:tcW w:w="1842" w:type="dxa"/>
            <w:tcBorders>
              <w:left w:val="nil"/>
              <w:bottom w:val="single" w:sz="4" w:space="0" w:color="auto"/>
            </w:tcBorders>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2004/05</w:t>
            </w:r>
          </w:p>
        </w:tc>
        <w:tc>
          <w:tcPr>
            <w:tcW w:w="2127" w:type="dxa"/>
            <w:tcBorders>
              <w:bottom w:val="single" w:sz="4" w:space="0" w:color="auto"/>
            </w:tcBorders>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rsidR="00916B19" w:rsidRPr="000C2779" w:rsidRDefault="00916B19" w:rsidP="00B52E58">
            <w:pPr>
              <w:rPr>
                <w:rFonts w:ascii="Arial" w:hAnsi="Arial" w:cs="Arial"/>
                <w:color w:val="333333"/>
                <w:sz w:val="22"/>
                <w:szCs w:val="22"/>
                <w:lang w:val="en-US"/>
              </w:rPr>
            </w:pPr>
            <w:r w:rsidRPr="000C2779">
              <w:rPr>
                <w:rFonts w:ascii="Arial" w:hAnsi="Arial" w:cs="Arial"/>
                <w:color w:val="333333"/>
                <w:sz w:val="22"/>
                <w:szCs w:val="22"/>
                <w:lang w:val="en-US"/>
              </w:rPr>
              <w:t>3</w:t>
            </w:r>
            <w:r w:rsidR="00B52E58" w:rsidRPr="000C2779">
              <w:rPr>
                <w:rFonts w:ascii="Arial" w:hAnsi="Arial" w:cs="Arial"/>
                <w:color w:val="333333"/>
                <w:sz w:val="22"/>
                <w:szCs w:val="22"/>
                <w:lang w:val="en-US"/>
              </w:rPr>
              <w:t>rd</w:t>
            </w:r>
            <w:r w:rsidRPr="000C2779">
              <w:rPr>
                <w:rFonts w:ascii="Arial" w:hAnsi="Arial" w:cs="Arial"/>
                <w:color w:val="333333"/>
                <w:sz w:val="22"/>
                <w:szCs w:val="22"/>
                <w:lang w:val="en-US"/>
              </w:rPr>
              <w:t xml:space="preserve"> Edition</w:t>
            </w:r>
          </w:p>
        </w:tc>
        <w:tc>
          <w:tcPr>
            <w:tcW w:w="2552" w:type="dxa"/>
            <w:tcBorders>
              <w:bottom w:val="single" w:sz="4" w:space="0" w:color="auto"/>
            </w:tcBorders>
          </w:tcPr>
          <w:p w:rsidR="00916B19" w:rsidRPr="000C2779" w:rsidRDefault="00916B19" w:rsidP="00801D8A">
            <w:pPr>
              <w:rPr>
                <w:rFonts w:ascii="Arial" w:hAnsi="Arial" w:cs="Arial"/>
                <w:color w:val="333333"/>
                <w:sz w:val="22"/>
                <w:szCs w:val="22"/>
                <w:lang w:val="en-US"/>
              </w:rPr>
            </w:pPr>
            <w:r w:rsidRPr="000C2779">
              <w:rPr>
                <w:rFonts w:ascii="Arial" w:hAnsi="Arial" w:cs="Arial"/>
                <w:color w:val="333333"/>
                <w:sz w:val="22"/>
                <w:szCs w:val="22"/>
                <w:lang w:val="en-US"/>
              </w:rPr>
              <w:t>AR-DRG 4.2, coding back-mapped to ICD 10-AM 2</w:t>
            </w:r>
            <w:r w:rsidR="00801D8A" w:rsidRPr="000C2779">
              <w:rPr>
                <w:rFonts w:ascii="Arial" w:hAnsi="Arial" w:cs="Arial"/>
                <w:color w:val="333333"/>
                <w:sz w:val="22"/>
                <w:szCs w:val="22"/>
                <w:lang w:val="en-US"/>
              </w:rPr>
              <w:t>nd</w:t>
            </w:r>
            <w:r w:rsidRPr="000C2779">
              <w:rPr>
                <w:rFonts w:ascii="Arial" w:hAnsi="Arial" w:cs="Arial"/>
                <w:color w:val="333333"/>
                <w:sz w:val="22"/>
                <w:szCs w:val="22"/>
                <w:lang w:val="en-US"/>
              </w:rPr>
              <w:t xml:space="preserve"> Edition</w:t>
            </w:r>
            <w:r w:rsidR="00550A04" w:rsidRPr="000C2779">
              <w:rPr>
                <w:rFonts w:ascii="Arial" w:hAnsi="Arial" w:cs="Arial"/>
                <w:color w:val="333333"/>
                <w:sz w:val="22"/>
                <w:szCs w:val="22"/>
                <w:lang w:val="en-US"/>
              </w:rPr>
              <w:t>.</w:t>
            </w:r>
          </w:p>
        </w:tc>
        <w:tc>
          <w:tcPr>
            <w:tcW w:w="2992" w:type="dxa"/>
            <w:tcBorders>
              <w:bottom w:val="single" w:sz="4" w:space="0" w:color="auto"/>
              <w:right w:val="nil"/>
            </w:tcBorders>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WIES 8c as for 2003/04</w:t>
            </w:r>
          </w:p>
        </w:tc>
      </w:tr>
      <w:tr w:rsidR="00916B19" w:rsidRPr="000C2779" w:rsidTr="00F075FC">
        <w:tc>
          <w:tcPr>
            <w:tcW w:w="1842" w:type="dxa"/>
            <w:tcBorders>
              <w:left w:val="nil"/>
            </w:tcBorders>
          </w:tcPr>
          <w:p w:rsidR="00916B19" w:rsidRPr="000C2779" w:rsidRDefault="00916B19" w:rsidP="0056390E">
            <w:pPr>
              <w:rPr>
                <w:rFonts w:ascii="Arial" w:hAnsi="Arial" w:cs="Arial"/>
                <w:color w:val="333333"/>
                <w:sz w:val="22"/>
                <w:szCs w:val="22"/>
                <w:lang w:val="en-US"/>
              </w:rPr>
            </w:pPr>
            <w:r w:rsidRPr="000C2779">
              <w:rPr>
                <w:rFonts w:ascii="Arial" w:hAnsi="Arial" w:cs="Arial"/>
                <w:color w:val="333333"/>
                <w:sz w:val="22"/>
                <w:szCs w:val="22"/>
                <w:lang w:val="en-US"/>
              </w:rPr>
              <w:t>2005/06</w:t>
            </w:r>
            <w:r w:rsidR="0056390E" w:rsidRPr="000C2779">
              <w:rPr>
                <w:rFonts w:ascii="Arial" w:hAnsi="Arial" w:cs="Arial"/>
                <w:color w:val="333333"/>
                <w:sz w:val="22"/>
                <w:szCs w:val="22"/>
                <w:lang w:val="en-US"/>
              </w:rPr>
              <w:t xml:space="preserve"> 2006/07</w:t>
            </w:r>
            <w:r w:rsidRPr="000C2779">
              <w:rPr>
                <w:rFonts w:ascii="Arial" w:hAnsi="Arial" w:cs="Arial"/>
                <w:color w:val="333333"/>
                <w:sz w:val="22"/>
                <w:szCs w:val="22"/>
                <w:lang w:val="en-US"/>
              </w:rPr>
              <w:t xml:space="preserve"> 2007/08</w:t>
            </w:r>
          </w:p>
        </w:tc>
        <w:tc>
          <w:tcPr>
            <w:tcW w:w="2127" w:type="dxa"/>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rsidR="00916B19" w:rsidRPr="000C2779" w:rsidRDefault="00916B19" w:rsidP="00B52E58">
            <w:pPr>
              <w:rPr>
                <w:rFonts w:ascii="Arial" w:hAnsi="Arial" w:cs="Arial"/>
                <w:color w:val="333333"/>
                <w:sz w:val="22"/>
                <w:szCs w:val="22"/>
                <w:lang w:val="en-US"/>
              </w:rPr>
            </w:pPr>
            <w:r w:rsidRPr="000C2779">
              <w:rPr>
                <w:rFonts w:ascii="Arial" w:hAnsi="Arial" w:cs="Arial"/>
                <w:color w:val="333333"/>
                <w:sz w:val="22"/>
                <w:szCs w:val="22"/>
                <w:lang w:val="en-US"/>
              </w:rPr>
              <w:t>3</w:t>
            </w:r>
            <w:r w:rsidR="00B52E58" w:rsidRPr="000C2779">
              <w:rPr>
                <w:rFonts w:ascii="Arial" w:hAnsi="Arial" w:cs="Arial"/>
                <w:color w:val="333333"/>
                <w:sz w:val="22"/>
                <w:szCs w:val="22"/>
                <w:lang w:val="en-US"/>
              </w:rPr>
              <w:t>rd</w:t>
            </w:r>
            <w:r w:rsidRPr="000C2779">
              <w:rPr>
                <w:rFonts w:ascii="Arial" w:hAnsi="Arial" w:cs="Arial"/>
                <w:color w:val="333333"/>
                <w:sz w:val="22"/>
                <w:szCs w:val="22"/>
                <w:lang w:val="en-US"/>
              </w:rPr>
              <w:t xml:space="preserve"> Edition</w:t>
            </w:r>
          </w:p>
        </w:tc>
        <w:tc>
          <w:tcPr>
            <w:tcW w:w="2552" w:type="dxa"/>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AR-DRG 5.0</w:t>
            </w:r>
          </w:p>
        </w:tc>
        <w:tc>
          <w:tcPr>
            <w:tcW w:w="2992" w:type="dxa"/>
            <w:tcBorders>
              <w:right w:val="nil"/>
            </w:tcBorders>
          </w:tcPr>
          <w:p w:rsidR="006B2DA2" w:rsidRPr="000C2779" w:rsidRDefault="00916B19" w:rsidP="000C2779">
            <w:pPr>
              <w:rPr>
                <w:rFonts w:ascii="Arial" w:hAnsi="Arial" w:cs="Arial"/>
                <w:color w:val="333333"/>
                <w:sz w:val="22"/>
                <w:szCs w:val="22"/>
                <w:lang w:val="en-US"/>
              </w:rPr>
            </w:pPr>
            <w:r w:rsidRPr="000C2779">
              <w:rPr>
                <w:rFonts w:ascii="Arial" w:hAnsi="Arial" w:cs="Arial"/>
                <w:color w:val="333333"/>
                <w:sz w:val="22"/>
                <w:szCs w:val="22"/>
                <w:lang w:val="en-US"/>
              </w:rPr>
              <w:t>WIES 11, with NZ LOS profile, NZ costs for blood and pre-admission clinics, also for some costs where jurisdictional differences were identified – mainly pharmaceutical costs and stent/implant/prostheses utili</w:t>
            </w:r>
            <w:r w:rsidR="002812D9" w:rsidRPr="000C2779">
              <w:rPr>
                <w:rFonts w:ascii="Arial" w:hAnsi="Arial" w:cs="Arial"/>
                <w:color w:val="333333"/>
                <w:sz w:val="22"/>
                <w:szCs w:val="22"/>
                <w:lang w:val="en-US"/>
              </w:rPr>
              <w:t>s</w:t>
            </w:r>
            <w:r w:rsidRPr="000C2779">
              <w:rPr>
                <w:rFonts w:ascii="Arial" w:hAnsi="Arial" w:cs="Arial"/>
                <w:color w:val="333333"/>
                <w:sz w:val="22"/>
                <w:szCs w:val="22"/>
                <w:lang w:val="en-US"/>
              </w:rPr>
              <w:t>ation. Other costs from Victorian data were those associated to the NZ morbidity profile.</w:t>
            </w:r>
          </w:p>
        </w:tc>
      </w:tr>
    </w:tbl>
    <w:p w:rsidR="00286BD6" w:rsidRDefault="00286BD6">
      <w:r>
        <w:br w:type="page"/>
      </w:r>
    </w:p>
    <w:tbl>
      <w:tblPr>
        <w:tblW w:w="95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2127"/>
        <w:gridCol w:w="2552"/>
        <w:gridCol w:w="2992"/>
      </w:tblGrid>
      <w:tr w:rsidR="006D7306" w:rsidRPr="000C2779" w:rsidTr="00F075FC">
        <w:tc>
          <w:tcPr>
            <w:tcW w:w="1842" w:type="dxa"/>
            <w:tcBorders>
              <w:left w:val="nil"/>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2008/09</w:t>
            </w:r>
          </w:p>
        </w:tc>
        <w:tc>
          <w:tcPr>
            <w:tcW w:w="2127" w:type="dxa"/>
          </w:tcPr>
          <w:p w:rsidR="006D7306" w:rsidRPr="000C2779" w:rsidRDefault="006D7306" w:rsidP="009677C9">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6</w:t>
            </w:r>
            <w:r w:rsidR="00B52E58" w:rsidRPr="000C2779">
              <w:rPr>
                <w:rFonts w:ascii="Arial" w:hAnsi="Arial" w:cs="Arial"/>
                <w:color w:val="333333"/>
                <w:sz w:val="22"/>
                <w:szCs w:val="22"/>
                <w:lang w:val="en-US"/>
              </w:rPr>
              <w:t>th</w:t>
            </w:r>
            <w:r w:rsidRPr="000C2779">
              <w:rPr>
                <w:rFonts w:ascii="Arial" w:hAnsi="Arial" w:cs="Arial"/>
                <w:color w:val="333333"/>
                <w:sz w:val="22"/>
                <w:szCs w:val="22"/>
                <w:lang w:val="en-US"/>
              </w:rPr>
              <w:t xml:space="preserve"> Edition</w:t>
            </w:r>
          </w:p>
        </w:tc>
        <w:tc>
          <w:tcPr>
            <w:tcW w:w="2552" w:type="dxa"/>
          </w:tcPr>
          <w:p w:rsidR="006D7306" w:rsidRPr="000C2779" w:rsidRDefault="006D7306" w:rsidP="000C2779">
            <w:pPr>
              <w:rPr>
                <w:rFonts w:ascii="Arial" w:hAnsi="Arial" w:cs="Arial"/>
                <w:color w:val="333333"/>
                <w:sz w:val="22"/>
                <w:szCs w:val="22"/>
                <w:lang w:val="en-US"/>
              </w:rPr>
            </w:pPr>
            <w:r w:rsidRPr="000C2779">
              <w:rPr>
                <w:rFonts w:ascii="Arial" w:hAnsi="Arial" w:cs="Arial"/>
                <w:color w:val="333333"/>
                <w:sz w:val="22"/>
                <w:szCs w:val="22"/>
                <w:lang w:val="en-US"/>
              </w:rPr>
              <w:t>AR-DRG 5.0, as modified for use in New Zealand</w:t>
            </w:r>
            <w:r w:rsidR="000C2779">
              <w:rPr>
                <w:rFonts w:ascii="Arial" w:hAnsi="Arial" w:cs="Arial"/>
                <w:color w:val="333333"/>
                <w:sz w:val="22"/>
                <w:szCs w:val="22"/>
                <w:lang w:val="en-US"/>
              </w:rPr>
              <w:t>, c</w:t>
            </w:r>
            <w:r w:rsidR="001B1351" w:rsidRPr="000C2779">
              <w:rPr>
                <w:rFonts w:ascii="Arial" w:hAnsi="Arial" w:cs="Arial"/>
                <w:color w:val="333333"/>
                <w:sz w:val="22"/>
                <w:szCs w:val="22"/>
                <w:lang w:val="en-US"/>
              </w:rPr>
              <w:t>o</w:t>
            </w:r>
            <w:r w:rsidRPr="000C2779">
              <w:rPr>
                <w:rFonts w:ascii="Arial" w:hAnsi="Arial" w:cs="Arial"/>
                <w:color w:val="333333"/>
                <w:sz w:val="22"/>
                <w:szCs w:val="22"/>
                <w:lang w:val="en-US"/>
              </w:rPr>
              <w:t>ding back-mapped to ICD-10-AM</w:t>
            </w:r>
            <w:r w:rsidR="003B724C">
              <w:rPr>
                <w:rFonts w:ascii="Arial" w:hAnsi="Arial" w:cs="Arial"/>
                <w:color w:val="333333"/>
                <w:sz w:val="22"/>
                <w:szCs w:val="22"/>
                <w:lang w:val="en-US"/>
              </w:rPr>
              <w:t>/ACHI</w:t>
            </w:r>
            <w:r w:rsidRPr="000C2779">
              <w:rPr>
                <w:rFonts w:ascii="Arial" w:hAnsi="Arial" w:cs="Arial"/>
                <w:color w:val="333333"/>
                <w:sz w:val="22"/>
                <w:szCs w:val="22"/>
                <w:lang w:val="en-US"/>
              </w:rPr>
              <w:t xml:space="preserve"> 3</w:t>
            </w:r>
            <w:r w:rsidR="00B52E58" w:rsidRPr="000C2779">
              <w:rPr>
                <w:rFonts w:ascii="Arial" w:hAnsi="Arial" w:cs="Arial"/>
                <w:color w:val="333333"/>
                <w:sz w:val="22"/>
                <w:szCs w:val="22"/>
                <w:lang w:val="en-US"/>
              </w:rPr>
              <w:t>rd</w:t>
            </w:r>
            <w:r w:rsidRPr="000C2779">
              <w:rPr>
                <w:rFonts w:ascii="Arial" w:hAnsi="Arial" w:cs="Arial"/>
                <w:color w:val="333333"/>
                <w:sz w:val="22"/>
                <w:szCs w:val="22"/>
                <w:lang w:val="en-US"/>
              </w:rPr>
              <w:t xml:space="preserve"> Edition.</w:t>
            </w:r>
          </w:p>
        </w:tc>
        <w:tc>
          <w:tcPr>
            <w:tcW w:w="2992" w:type="dxa"/>
            <w:tcBorders>
              <w:right w:val="nil"/>
            </w:tcBorders>
          </w:tcPr>
          <w:p w:rsidR="006D7306" w:rsidRPr="000C2779" w:rsidRDefault="006D7306" w:rsidP="000C2779">
            <w:pPr>
              <w:rPr>
                <w:rFonts w:ascii="Arial" w:hAnsi="Arial" w:cs="Arial"/>
                <w:color w:val="333333"/>
                <w:sz w:val="22"/>
                <w:szCs w:val="22"/>
                <w:lang w:val="en-US"/>
              </w:rPr>
            </w:pPr>
            <w:r w:rsidRPr="000C2779">
              <w:rPr>
                <w:rFonts w:ascii="Arial" w:hAnsi="Arial" w:cs="Arial"/>
                <w:color w:val="333333"/>
                <w:sz w:val="22"/>
                <w:szCs w:val="22"/>
                <w:lang w:val="en-US"/>
              </w:rPr>
              <w:t xml:space="preserve">WIESNZ08, which uses Victoria’s WIES model for the weight development, but only New Zealand data elements, in particular  NZ-only cost </w:t>
            </w:r>
            <w:r w:rsidR="000C2779">
              <w:rPr>
                <w:rFonts w:ascii="Arial" w:hAnsi="Arial" w:cs="Arial"/>
                <w:color w:val="333333"/>
                <w:sz w:val="22"/>
                <w:szCs w:val="22"/>
                <w:lang w:val="en-US"/>
              </w:rPr>
              <w:t>d</w:t>
            </w:r>
            <w:r w:rsidRPr="000C2779">
              <w:rPr>
                <w:rFonts w:ascii="Arial" w:hAnsi="Arial" w:cs="Arial"/>
                <w:color w:val="333333"/>
                <w:sz w:val="22"/>
                <w:szCs w:val="22"/>
                <w:lang w:val="en-US"/>
              </w:rPr>
              <w:t>ata.</w:t>
            </w:r>
          </w:p>
        </w:tc>
      </w:tr>
      <w:tr w:rsidR="006D7306" w:rsidRPr="000C2779" w:rsidTr="00F075FC">
        <w:tc>
          <w:tcPr>
            <w:tcW w:w="1842" w:type="dxa"/>
            <w:tcBorders>
              <w:left w:val="nil"/>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2009/10</w:t>
            </w:r>
          </w:p>
        </w:tc>
        <w:tc>
          <w:tcPr>
            <w:tcW w:w="2127" w:type="dxa"/>
          </w:tcPr>
          <w:p w:rsidR="006D7306" w:rsidRPr="000C2779" w:rsidRDefault="006D7306" w:rsidP="009677C9">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6</w:t>
            </w:r>
            <w:r w:rsidR="00B52E58" w:rsidRPr="000C2779">
              <w:rPr>
                <w:rFonts w:ascii="Arial" w:hAnsi="Arial" w:cs="Arial"/>
                <w:color w:val="333333"/>
                <w:sz w:val="22"/>
                <w:szCs w:val="22"/>
                <w:lang w:val="en-US"/>
              </w:rPr>
              <w:t>th</w:t>
            </w:r>
            <w:r w:rsidRPr="000C2779">
              <w:rPr>
                <w:rFonts w:ascii="Arial" w:hAnsi="Arial" w:cs="Arial"/>
                <w:color w:val="333333"/>
                <w:sz w:val="22"/>
                <w:szCs w:val="22"/>
                <w:lang w:val="en-US"/>
              </w:rPr>
              <w:t xml:space="preserve"> Edition</w:t>
            </w:r>
          </w:p>
        </w:tc>
        <w:tc>
          <w:tcPr>
            <w:tcW w:w="2552" w:type="dxa"/>
          </w:tcPr>
          <w:p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AR-DRG 5.0 as modified for use in New Zealand, coding back</w:t>
            </w:r>
            <w:r w:rsidR="00801D8A" w:rsidRPr="000C2779">
              <w:rPr>
                <w:rFonts w:ascii="Arial" w:hAnsi="Arial" w:cs="Arial"/>
                <w:color w:val="333333"/>
                <w:sz w:val="22"/>
                <w:szCs w:val="22"/>
                <w:lang w:val="en-US"/>
              </w:rPr>
              <w:t>-</w:t>
            </w:r>
            <w:r w:rsidRPr="000C2779">
              <w:rPr>
                <w:rFonts w:ascii="Arial" w:hAnsi="Arial" w:cs="Arial"/>
                <w:color w:val="333333"/>
                <w:sz w:val="22"/>
                <w:szCs w:val="22"/>
                <w:lang w:val="en-US"/>
              </w:rPr>
              <w:t xml:space="preserve"> mapped to ICD-10-AM</w:t>
            </w:r>
            <w:r w:rsidR="003B724C">
              <w:rPr>
                <w:rFonts w:ascii="Arial" w:hAnsi="Arial" w:cs="Arial"/>
                <w:color w:val="333333"/>
                <w:sz w:val="22"/>
                <w:szCs w:val="22"/>
                <w:lang w:val="en-US"/>
              </w:rPr>
              <w:t>/ACHI</w:t>
            </w:r>
            <w:r w:rsidRPr="000C2779">
              <w:rPr>
                <w:rFonts w:ascii="Arial" w:hAnsi="Arial" w:cs="Arial"/>
                <w:color w:val="333333"/>
                <w:sz w:val="22"/>
                <w:szCs w:val="22"/>
                <w:lang w:val="en-US"/>
              </w:rPr>
              <w:t xml:space="preserve"> 3</w:t>
            </w:r>
            <w:r w:rsidR="00B52E58" w:rsidRPr="000C2779">
              <w:rPr>
                <w:rFonts w:ascii="Arial" w:hAnsi="Arial" w:cs="Arial"/>
                <w:color w:val="333333"/>
                <w:sz w:val="22"/>
                <w:szCs w:val="22"/>
                <w:lang w:val="en-US"/>
              </w:rPr>
              <w:t>rd</w:t>
            </w:r>
            <w:r w:rsidRPr="000C2779">
              <w:rPr>
                <w:rFonts w:ascii="Arial" w:hAnsi="Arial" w:cs="Arial"/>
                <w:color w:val="333333"/>
                <w:sz w:val="22"/>
                <w:szCs w:val="22"/>
                <w:lang w:val="en-US"/>
              </w:rPr>
              <w:t xml:space="preserve"> Edition.</w:t>
            </w:r>
          </w:p>
        </w:tc>
        <w:tc>
          <w:tcPr>
            <w:tcW w:w="2992" w:type="dxa"/>
            <w:tcBorders>
              <w:right w:val="nil"/>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WIESNZ09 </w:t>
            </w:r>
          </w:p>
        </w:tc>
      </w:tr>
      <w:tr w:rsidR="006D7306" w:rsidRPr="000C2779" w:rsidTr="00F075FC">
        <w:tc>
          <w:tcPr>
            <w:tcW w:w="1842" w:type="dxa"/>
            <w:tcBorders>
              <w:left w:val="nil"/>
              <w:bottom w:val="single" w:sz="4" w:space="0" w:color="auto"/>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2010/11</w:t>
            </w:r>
          </w:p>
        </w:tc>
        <w:tc>
          <w:tcPr>
            <w:tcW w:w="2127" w:type="dxa"/>
            <w:tcBorders>
              <w:bottom w:val="single" w:sz="4" w:space="0" w:color="auto"/>
            </w:tcBorders>
          </w:tcPr>
          <w:p w:rsidR="006D7306" w:rsidRPr="000C2779" w:rsidRDefault="006D7306" w:rsidP="009677C9">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6</w:t>
            </w:r>
            <w:r w:rsidR="00B52E58" w:rsidRPr="000C2779">
              <w:rPr>
                <w:rFonts w:ascii="Arial" w:hAnsi="Arial" w:cs="Arial"/>
                <w:color w:val="333333"/>
                <w:sz w:val="22"/>
                <w:szCs w:val="22"/>
                <w:lang w:val="en-US"/>
              </w:rPr>
              <w:t>th</w:t>
            </w:r>
            <w:r w:rsidRPr="000C2779">
              <w:rPr>
                <w:rFonts w:ascii="Arial" w:hAnsi="Arial" w:cs="Arial"/>
                <w:color w:val="333333"/>
                <w:sz w:val="22"/>
                <w:szCs w:val="22"/>
                <w:lang w:val="en-US"/>
              </w:rPr>
              <w:t xml:space="preserve"> Edition</w:t>
            </w:r>
          </w:p>
        </w:tc>
        <w:tc>
          <w:tcPr>
            <w:tcW w:w="2552" w:type="dxa"/>
            <w:tcBorders>
              <w:bottom w:val="single" w:sz="4" w:space="0" w:color="auto"/>
            </w:tcBorders>
          </w:tcPr>
          <w:p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AR-DRG 5.0 as modified for use in New Zealand, coding back mapped to ICD-10-AM</w:t>
            </w:r>
            <w:r w:rsidR="003B724C">
              <w:rPr>
                <w:rFonts w:ascii="Arial" w:hAnsi="Arial" w:cs="Arial"/>
                <w:color w:val="333333"/>
                <w:sz w:val="22"/>
                <w:szCs w:val="22"/>
                <w:lang w:val="en-US"/>
              </w:rPr>
              <w:t>/ACHI</w:t>
            </w:r>
            <w:r w:rsidRPr="000C2779">
              <w:rPr>
                <w:rFonts w:ascii="Arial" w:hAnsi="Arial" w:cs="Arial"/>
                <w:color w:val="333333"/>
                <w:sz w:val="22"/>
                <w:szCs w:val="22"/>
                <w:lang w:val="en-US"/>
              </w:rPr>
              <w:t xml:space="preserve"> 3</w:t>
            </w:r>
            <w:r w:rsidR="00B52E58" w:rsidRPr="000C2779">
              <w:rPr>
                <w:rFonts w:ascii="Arial" w:hAnsi="Arial" w:cs="Arial"/>
                <w:color w:val="333333"/>
                <w:sz w:val="22"/>
                <w:szCs w:val="22"/>
                <w:lang w:val="en-US"/>
              </w:rPr>
              <w:t>rd</w:t>
            </w:r>
            <w:r w:rsidRPr="000C2779">
              <w:rPr>
                <w:rFonts w:ascii="Arial" w:hAnsi="Arial" w:cs="Arial"/>
                <w:color w:val="333333"/>
                <w:sz w:val="22"/>
                <w:szCs w:val="22"/>
                <w:lang w:val="en-US"/>
              </w:rPr>
              <w:t xml:space="preserve"> Edition.</w:t>
            </w:r>
          </w:p>
        </w:tc>
        <w:tc>
          <w:tcPr>
            <w:tcW w:w="2992" w:type="dxa"/>
            <w:tcBorders>
              <w:bottom w:val="single" w:sz="4" w:space="0" w:color="auto"/>
              <w:right w:val="nil"/>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WIESNZ10</w:t>
            </w:r>
            <w:r w:rsidR="0059244F" w:rsidRPr="000C2779">
              <w:rPr>
                <w:rFonts w:ascii="Arial" w:hAnsi="Arial" w:cs="Arial"/>
                <w:color w:val="333333"/>
                <w:sz w:val="22"/>
                <w:szCs w:val="22"/>
                <w:lang w:val="en-US"/>
              </w:rPr>
              <w:t>, same as WIESNZ09 except that F42A and F42B weights have been adjusted downwards to accommodate the EPS co-payment.</w:t>
            </w:r>
          </w:p>
        </w:tc>
      </w:tr>
      <w:tr w:rsidR="006D7306" w:rsidRPr="000C2779" w:rsidTr="00F075FC">
        <w:tc>
          <w:tcPr>
            <w:tcW w:w="1842" w:type="dxa"/>
            <w:tcBorders>
              <w:left w:val="nil"/>
              <w:bottom w:val="single" w:sz="4" w:space="0" w:color="auto"/>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2011/12</w:t>
            </w:r>
          </w:p>
        </w:tc>
        <w:tc>
          <w:tcPr>
            <w:tcW w:w="2127" w:type="dxa"/>
            <w:tcBorders>
              <w:bottom w:val="single" w:sz="4" w:space="0" w:color="auto"/>
            </w:tcBorders>
          </w:tcPr>
          <w:p w:rsidR="006D7306" w:rsidRPr="000C2779" w:rsidRDefault="006D7306" w:rsidP="009677C9">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6</w:t>
            </w:r>
            <w:r w:rsidR="00B52E58" w:rsidRPr="000C2779">
              <w:rPr>
                <w:rFonts w:ascii="Arial" w:hAnsi="Arial" w:cs="Arial"/>
                <w:color w:val="333333"/>
                <w:sz w:val="22"/>
                <w:szCs w:val="22"/>
                <w:lang w:val="en-US"/>
              </w:rPr>
              <w:t>th</w:t>
            </w:r>
            <w:r w:rsidRPr="000C2779">
              <w:rPr>
                <w:rFonts w:ascii="Arial" w:hAnsi="Arial" w:cs="Arial"/>
                <w:color w:val="333333"/>
                <w:sz w:val="22"/>
                <w:szCs w:val="22"/>
                <w:lang w:val="en-US"/>
              </w:rPr>
              <w:t xml:space="preserve"> Edition</w:t>
            </w:r>
          </w:p>
        </w:tc>
        <w:tc>
          <w:tcPr>
            <w:tcW w:w="2552" w:type="dxa"/>
            <w:tcBorders>
              <w:bottom w:val="single" w:sz="4" w:space="0" w:color="auto"/>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AR-DRG 6.0 </w:t>
            </w:r>
          </w:p>
        </w:tc>
        <w:tc>
          <w:tcPr>
            <w:tcW w:w="2992" w:type="dxa"/>
            <w:tcBorders>
              <w:bottom w:val="single" w:sz="4" w:space="0" w:color="auto"/>
              <w:right w:val="nil"/>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WIESNZ11 </w:t>
            </w:r>
          </w:p>
        </w:tc>
      </w:tr>
      <w:tr w:rsidR="00CF18A1" w:rsidRPr="000C2779" w:rsidTr="00F075FC">
        <w:tc>
          <w:tcPr>
            <w:tcW w:w="1842" w:type="dxa"/>
            <w:tcBorders>
              <w:top w:val="single" w:sz="4" w:space="0" w:color="auto"/>
              <w:left w:val="nil"/>
              <w:bottom w:val="single" w:sz="4" w:space="0" w:color="auto"/>
              <w:right w:val="single" w:sz="4" w:space="0" w:color="auto"/>
            </w:tcBorders>
          </w:tcPr>
          <w:p w:rsidR="00CF18A1" w:rsidRPr="000C2779" w:rsidRDefault="00CF18A1" w:rsidP="00896CEF">
            <w:pPr>
              <w:rPr>
                <w:rFonts w:ascii="Arial" w:hAnsi="Arial" w:cs="Arial"/>
                <w:color w:val="333333"/>
                <w:sz w:val="22"/>
                <w:szCs w:val="22"/>
                <w:lang w:val="en-US"/>
              </w:rPr>
            </w:pPr>
            <w:r w:rsidRPr="000C2779">
              <w:rPr>
                <w:rFonts w:ascii="Arial" w:hAnsi="Arial" w:cs="Arial"/>
                <w:color w:val="333333"/>
                <w:sz w:val="22"/>
                <w:szCs w:val="22"/>
                <w:lang w:val="en-US"/>
              </w:rPr>
              <w:t>2012/13</w:t>
            </w:r>
          </w:p>
        </w:tc>
        <w:tc>
          <w:tcPr>
            <w:tcW w:w="2127" w:type="dxa"/>
            <w:tcBorders>
              <w:top w:val="single" w:sz="4" w:space="0" w:color="auto"/>
              <w:left w:val="single" w:sz="4" w:space="0" w:color="auto"/>
              <w:bottom w:val="single" w:sz="4" w:space="0" w:color="auto"/>
              <w:right w:val="single" w:sz="4" w:space="0" w:color="auto"/>
            </w:tcBorders>
          </w:tcPr>
          <w:p w:rsidR="00CF18A1" w:rsidRPr="000C2779" w:rsidRDefault="00CF18A1" w:rsidP="00896CEF">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rsidR="00CF18A1" w:rsidRPr="000C2779" w:rsidRDefault="00CF18A1" w:rsidP="00896CEF">
            <w:pPr>
              <w:rPr>
                <w:rFonts w:ascii="Arial" w:hAnsi="Arial" w:cs="Arial"/>
                <w:color w:val="333333"/>
                <w:sz w:val="22"/>
                <w:szCs w:val="22"/>
                <w:lang w:val="en-US"/>
              </w:rPr>
            </w:pPr>
            <w:r w:rsidRPr="000C2779">
              <w:rPr>
                <w:rFonts w:ascii="Arial" w:hAnsi="Arial" w:cs="Arial"/>
                <w:color w:val="333333"/>
                <w:sz w:val="22"/>
                <w:szCs w:val="22"/>
                <w:lang w:val="en-US"/>
              </w:rPr>
              <w:t>6th Edition</w:t>
            </w:r>
          </w:p>
        </w:tc>
        <w:tc>
          <w:tcPr>
            <w:tcW w:w="2552" w:type="dxa"/>
            <w:tcBorders>
              <w:top w:val="single" w:sz="4" w:space="0" w:color="auto"/>
              <w:left w:val="single" w:sz="4" w:space="0" w:color="auto"/>
              <w:bottom w:val="single" w:sz="4" w:space="0" w:color="auto"/>
              <w:right w:val="single" w:sz="4" w:space="0" w:color="auto"/>
            </w:tcBorders>
          </w:tcPr>
          <w:p w:rsidR="00CF18A1" w:rsidRPr="000C2779" w:rsidRDefault="00CF18A1" w:rsidP="00896CEF">
            <w:pPr>
              <w:rPr>
                <w:rFonts w:ascii="Arial" w:hAnsi="Arial" w:cs="Arial"/>
                <w:color w:val="333333"/>
                <w:sz w:val="22"/>
                <w:szCs w:val="22"/>
                <w:lang w:val="en-US"/>
              </w:rPr>
            </w:pPr>
            <w:r w:rsidRPr="000C2779">
              <w:rPr>
                <w:rFonts w:ascii="Arial" w:hAnsi="Arial" w:cs="Arial"/>
                <w:color w:val="333333"/>
                <w:sz w:val="22"/>
                <w:szCs w:val="22"/>
                <w:lang w:val="en-US"/>
              </w:rPr>
              <w:t xml:space="preserve">AR-DRG 6.0 </w:t>
            </w:r>
          </w:p>
        </w:tc>
        <w:tc>
          <w:tcPr>
            <w:tcW w:w="2992" w:type="dxa"/>
            <w:tcBorders>
              <w:top w:val="single" w:sz="4" w:space="0" w:color="auto"/>
              <w:left w:val="single" w:sz="4" w:space="0" w:color="auto"/>
              <w:bottom w:val="single" w:sz="4" w:space="0" w:color="auto"/>
              <w:right w:val="nil"/>
            </w:tcBorders>
          </w:tcPr>
          <w:p w:rsidR="00CF18A1" w:rsidRPr="000C2779" w:rsidRDefault="00CF18A1" w:rsidP="00B413DA">
            <w:pPr>
              <w:rPr>
                <w:rFonts w:ascii="Arial" w:hAnsi="Arial" w:cs="Arial"/>
                <w:color w:val="333333"/>
                <w:sz w:val="22"/>
                <w:szCs w:val="22"/>
                <w:lang w:val="en-US"/>
              </w:rPr>
            </w:pPr>
            <w:r w:rsidRPr="000C2779">
              <w:rPr>
                <w:rFonts w:ascii="Arial" w:hAnsi="Arial" w:cs="Arial"/>
                <w:color w:val="333333"/>
                <w:sz w:val="22"/>
                <w:szCs w:val="22"/>
                <w:lang w:val="en-US"/>
              </w:rPr>
              <w:t>WIESNZ12</w:t>
            </w:r>
            <w:r w:rsidR="0067788F" w:rsidRPr="000C2779">
              <w:rPr>
                <w:rFonts w:ascii="Arial" w:hAnsi="Arial" w:cs="Arial"/>
                <w:color w:val="333333"/>
                <w:sz w:val="22"/>
                <w:szCs w:val="22"/>
                <w:lang w:val="en-US"/>
              </w:rPr>
              <w:t>,</w:t>
            </w:r>
            <w:r w:rsidR="00452DC6" w:rsidRPr="000C2779">
              <w:rPr>
                <w:rFonts w:ascii="Arial" w:hAnsi="Arial" w:cs="Arial"/>
                <w:color w:val="333333"/>
                <w:sz w:val="22"/>
                <w:szCs w:val="22"/>
                <w:lang w:val="en-US"/>
              </w:rPr>
              <w:t xml:space="preserve"> same as WIESNZ11 except for</w:t>
            </w:r>
            <w:r w:rsidR="0063211C" w:rsidRPr="000C2779">
              <w:rPr>
                <w:rFonts w:ascii="Arial" w:hAnsi="Arial" w:cs="Arial"/>
                <w:color w:val="333333"/>
                <w:sz w:val="22"/>
                <w:szCs w:val="22"/>
                <w:lang w:val="en-US"/>
              </w:rPr>
              <w:t xml:space="preserve"> </w:t>
            </w:r>
            <w:r w:rsidR="00452DC6" w:rsidRPr="000C2779">
              <w:rPr>
                <w:rFonts w:ascii="Arial" w:hAnsi="Arial" w:cs="Arial"/>
                <w:color w:val="333333"/>
                <w:sz w:val="22"/>
                <w:szCs w:val="22"/>
                <w:lang w:val="en-US"/>
              </w:rPr>
              <w:t>changes to C03W, F10B, J11W, and O01B.</w:t>
            </w:r>
          </w:p>
        </w:tc>
      </w:tr>
      <w:tr w:rsidR="00B413DA" w:rsidRPr="000C2779" w:rsidTr="00F075FC">
        <w:tc>
          <w:tcPr>
            <w:tcW w:w="1842" w:type="dxa"/>
            <w:tcBorders>
              <w:top w:val="single" w:sz="4" w:space="0" w:color="auto"/>
              <w:left w:val="nil"/>
              <w:bottom w:val="single" w:sz="4" w:space="0" w:color="auto"/>
              <w:right w:val="single" w:sz="4" w:space="0" w:color="auto"/>
            </w:tcBorders>
          </w:tcPr>
          <w:p w:rsidR="00B413DA" w:rsidRPr="000C2779" w:rsidRDefault="00B413DA" w:rsidP="00896CEF">
            <w:pPr>
              <w:rPr>
                <w:rFonts w:ascii="Arial" w:hAnsi="Arial" w:cs="Arial"/>
                <w:color w:val="333333"/>
                <w:sz w:val="22"/>
                <w:szCs w:val="22"/>
                <w:lang w:val="en-US"/>
              </w:rPr>
            </w:pPr>
            <w:r w:rsidRPr="000C2779">
              <w:rPr>
                <w:rFonts w:ascii="Arial" w:hAnsi="Arial" w:cs="Arial"/>
                <w:color w:val="333333"/>
                <w:sz w:val="22"/>
                <w:szCs w:val="22"/>
                <w:lang w:val="en-US"/>
              </w:rPr>
              <w:t>2013/14</w:t>
            </w:r>
          </w:p>
        </w:tc>
        <w:tc>
          <w:tcPr>
            <w:tcW w:w="2127" w:type="dxa"/>
            <w:tcBorders>
              <w:top w:val="single" w:sz="4" w:space="0" w:color="auto"/>
              <w:left w:val="single" w:sz="4" w:space="0" w:color="auto"/>
              <w:bottom w:val="single" w:sz="4" w:space="0" w:color="auto"/>
              <w:right w:val="single" w:sz="4" w:space="0" w:color="auto"/>
            </w:tcBorders>
          </w:tcPr>
          <w:p w:rsidR="00B413DA" w:rsidRPr="000C2779" w:rsidRDefault="00B413DA" w:rsidP="00896CEF">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p>
          <w:p w:rsidR="00B413DA" w:rsidRPr="000C2779" w:rsidRDefault="00B413DA" w:rsidP="00B413DA">
            <w:pPr>
              <w:rPr>
                <w:rFonts w:ascii="Arial" w:hAnsi="Arial" w:cs="Arial"/>
                <w:color w:val="333333"/>
                <w:sz w:val="22"/>
                <w:szCs w:val="22"/>
                <w:lang w:val="en-US"/>
              </w:rPr>
            </w:pPr>
            <w:r w:rsidRPr="000C2779">
              <w:rPr>
                <w:rFonts w:ascii="Arial" w:hAnsi="Arial" w:cs="Arial"/>
                <w:color w:val="333333"/>
                <w:sz w:val="22"/>
                <w:szCs w:val="22"/>
                <w:lang w:val="en-US"/>
              </w:rPr>
              <w:t>6th Edition</w:t>
            </w:r>
          </w:p>
        </w:tc>
        <w:tc>
          <w:tcPr>
            <w:tcW w:w="2552" w:type="dxa"/>
            <w:tcBorders>
              <w:top w:val="single" w:sz="4" w:space="0" w:color="auto"/>
              <w:left w:val="single" w:sz="4" w:space="0" w:color="auto"/>
              <w:bottom w:val="single" w:sz="4" w:space="0" w:color="auto"/>
              <w:right w:val="single" w:sz="4" w:space="0" w:color="auto"/>
            </w:tcBorders>
          </w:tcPr>
          <w:p w:rsidR="00B413DA" w:rsidRPr="000C2779" w:rsidRDefault="00B413DA" w:rsidP="00896CEF">
            <w:pPr>
              <w:rPr>
                <w:rFonts w:ascii="Arial" w:hAnsi="Arial" w:cs="Arial"/>
                <w:color w:val="333333"/>
                <w:sz w:val="22"/>
                <w:szCs w:val="22"/>
                <w:lang w:val="en-US"/>
              </w:rPr>
            </w:pPr>
            <w:r w:rsidRPr="000C2779">
              <w:rPr>
                <w:rFonts w:ascii="Arial" w:hAnsi="Arial" w:cs="Arial"/>
                <w:color w:val="333333"/>
                <w:sz w:val="22"/>
                <w:szCs w:val="22"/>
                <w:lang w:val="en-US"/>
              </w:rPr>
              <w:t>AR-DRG 6.0x</w:t>
            </w:r>
            <w:r w:rsidR="00C856C8" w:rsidRPr="000C2779">
              <w:rPr>
                <w:rFonts w:ascii="Arial" w:hAnsi="Arial" w:cs="Arial"/>
                <w:color w:val="333333"/>
                <w:sz w:val="22"/>
                <w:szCs w:val="22"/>
                <w:lang w:val="en-US"/>
              </w:rPr>
              <w:t>, as modified for use in New Zealand.</w:t>
            </w:r>
          </w:p>
        </w:tc>
        <w:tc>
          <w:tcPr>
            <w:tcW w:w="2992" w:type="dxa"/>
            <w:tcBorders>
              <w:top w:val="single" w:sz="4" w:space="0" w:color="auto"/>
              <w:left w:val="single" w:sz="4" w:space="0" w:color="auto"/>
              <w:bottom w:val="single" w:sz="4" w:space="0" w:color="auto"/>
              <w:right w:val="nil"/>
            </w:tcBorders>
          </w:tcPr>
          <w:p w:rsidR="00B413DA" w:rsidRPr="000C2779" w:rsidDel="00681306" w:rsidRDefault="00B413DA" w:rsidP="00436575">
            <w:pPr>
              <w:rPr>
                <w:rFonts w:ascii="Arial" w:hAnsi="Arial" w:cs="Arial"/>
                <w:color w:val="333333"/>
                <w:sz w:val="22"/>
                <w:szCs w:val="22"/>
                <w:lang w:val="en-US"/>
              </w:rPr>
            </w:pPr>
            <w:r w:rsidRPr="000C2779">
              <w:rPr>
                <w:rFonts w:ascii="Arial" w:hAnsi="Arial" w:cs="Arial"/>
                <w:color w:val="333333"/>
                <w:sz w:val="22"/>
                <w:szCs w:val="22"/>
                <w:lang w:val="en-US"/>
              </w:rPr>
              <w:t>WIESNZ13</w:t>
            </w:r>
          </w:p>
        </w:tc>
      </w:tr>
      <w:tr w:rsidR="001848F7" w:rsidRPr="000C2779" w:rsidTr="00F075FC">
        <w:tc>
          <w:tcPr>
            <w:tcW w:w="1842" w:type="dxa"/>
            <w:tcBorders>
              <w:top w:val="single" w:sz="4" w:space="0" w:color="auto"/>
              <w:left w:val="nil"/>
              <w:bottom w:val="single" w:sz="4" w:space="0" w:color="auto"/>
              <w:right w:val="single" w:sz="4" w:space="0" w:color="auto"/>
            </w:tcBorders>
          </w:tcPr>
          <w:p w:rsidR="001848F7" w:rsidRPr="000C2779" w:rsidRDefault="001848F7" w:rsidP="00E677A4">
            <w:pPr>
              <w:rPr>
                <w:rFonts w:ascii="Arial" w:hAnsi="Arial" w:cs="Arial"/>
                <w:color w:val="333333"/>
                <w:sz w:val="22"/>
                <w:szCs w:val="22"/>
                <w:lang w:val="en-US"/>
              </w:rPr>
            </w:pPr>
            <w:r>
              <w:rPr>
                <w:rFonts w:ascii="Arial" w:hAnsi="Arial" w:cs="Arial"/>
                <w:color w:val="333333"/>
                <w:sz w:val="22"/>
                <w:szCs w:val="22"/>
                <w:lang w:val="en-US"/>
              </w:rPr>
              <w:t>2014/15</w:t>
            </w:r>
          </w:p>
        </w:tc>
        <w:tc>
          <w:tcPr>
            <w:tcW w:w="2127" w:type="dxa"/>
            <w:tcBorders>
              <w:top w:val="single" w:sz="4" w:space="0" w:color="auto"/>
              <w:left w:val="single" w:sz="4" w:space="0" w:color="auto"/>
              <w:bottom w:val="single" w:sz="4" w:space="0" w:color="auto"/>
              <w:right w:val="single" w:sz="4" w:space="0" w:color="auto"/>
            </w:tcBorders>
          </w:tcPr>
          <w:p w:rsidR="001848F7" w:rsidRDefault="001848F7" w:rsidP="00E677A4">
            <w:pPr>
              <w:rPr>
                <w:rFonts w:ascii="Arial" w:hAnsi="Arial" w:cs="Arial"/>
                <w:color w:val="333333"/>
                <w:sz w:val="22"/>
                <w:szCs w:val="22"/>
                <w:lang w:val="en-US"/>
              </w:rPr>
            </w:pPr>
            <w:r>
              <w:rPr>
                <w:rFonts w:ascii="Arial" w:hAnsi="Arial" w:cs="Arial"/>
                <w:color w:val="333333"/>
                <w:sz w:val="22"/>
                <w:szCs w:val="22"/>
                <w:lang w:val="en-US"/>
              </w:rPr>
              <w:t>ICD-10-AM</w:t>
            </w:r>
            <w:r w:rsidR="00B37D85">
              <w:rPr>
                <w:rFonts w:ascii="Arial" w:hAnsi="Arial" w:cs="Arial"/>
                <w:color w:val="333333"/>
                <w:sz w:val="22"/>
                <w:szCs w:val="22"/>
                <w:lang w:val="en-US"/>
              </w:rPr>
              <w:t>/ACHI</w:t>
            </w:r>
          </w:p>
          <w:p w:rsidR="001848F7" w:rsidRPr="000C2779" w:rsidRDefault="001848F7" w:rsidP="00E677A4">
            <w:pPr>
              <w:rPr>
                <w:rFonts w:ascii="Arial" w:hAnsi="Arial" w:cs="Arial"/>
                <w:color w:val="333333"/>
                <w:sz w:val="22"/>
                <w:szCs w:val="22"/>
                <w:lang w:val="en-US"/>
              </w:rPr>
            </w:pPr>
            <w:r>
              <w:rPr>
                <w:rFonts w:ascii="Arial" w:hAnsi="Arial" w:cs="Arial"/>
                <w:color w:val="333333"/>
                <w:sz w:val="22"/>
                <w:szCs w:val="22"/>
                <w:lang w:val="en-US"/>
              </w:rPr>
              <w:t>8th Edition</w:t>
            </w:r>
          </w:p>
        </w:tc>
        <w:tc>
          <w:tcPr>
            <w:tcW w:w="2552" w:type="dxa"/>
            <w:tcBorders>
              <w:top w:val="single" w:sz="4" w:space="0" w:color="auto"/>
              <w:left w:val="single" w:sz="4" w:space="0" w:color="auto"/>
              <w:bottom w:val="single" w:sz="4" w:space="0" w:color="auto"/>
              <w:right w:val="single" w:sz="4" w:space="0" w:color="auto"/>
            </w:tcBorders>
          </w:tcPr>
          <w:p w:rsidR="001848F7" w:rsidRPr="000C2779" w:rsidRDefault="001848F7" w:rsidP="00E677A4">
            <w:pPr>
              <w:rPr>
                <w:rFonts w:ascii="Arial" w:hAnsi="Arial" w:cs="Arial"/>
                <w:color w:val="333333"/>
                <w:sz w:val="22"/>
                <w:szCs w:val="22"/>
                <w:lang w:val="en-US"/>
              </w:rPr>
            </w:pPr>
            <w:r w:rsidRPr="000C2779">
              <w:rPr>
                <w:rFonts w:ascii="Arial" w:hAnsi="Arial" w:cs="Arial"/>
                <w:color w:val="333333"/>
                <w:sz w:val="22"/>
                <w:szCs w:val="22"/>
                <w:lang w:val="en-US"/>
              </w:rPr>
              <w:t>AR-DRG 6.0x, as modified for use in New Zealand</w:t>
            </w:r>
            <w:r>
              <w:rPr>
                <w:rFonts w:ascii="Arial" w:hAnsi="Arial" w:cs="Arial"/>
                <w:color w:val="333333"/>
                <w:sz w:val="22"/>
                <w:szCs w:val="22"/>
                <w:lang w:val="en-US"/>
              </w:rPr>
              <w:t>, coding is back-mapped to ICD-10-AM</w:t>
            </w:r>
            <w:r w:rsidR="003B724C">
              <w:rPr>
                <w:rFonts w:ascii="Arial" w:hAnsi="Arial" w:cs="Arial"/>
                <w:color w:val="333333"/>
                <w:sz w:val="22"/>
                <w:szCs w:val="22"/>
                <w:lang w:val="en-US"/>
              </w:rPr>
              <w:t>/ACHI</w:t>
            </w:r>
            <w:r>
              <w:rPr>
                <w:rFonts w:ascii="Arial" w:hAnsi="Arial" w:cs="Arial"/>
                <w:color w:val="333333"/>
                <w:sz w:val="22"/>
                <w:szCs w:val="22"/>
                <w:lang w:val="en-US"/>
              </w:rPr>
              <w:t xml:space="preserve"> 6</w:t>
            </w:r>
            <w:r w:rsidRPr="00436575">
              <w:rPr>
                <w:rFonts w:ascii="Arial" w:hAnsi="Arial" w:cs="Arial"/>
                <w:color w:val="333333"/>
                <w:sz w:val="22"/>
                <w:szCs w:val="22"/>
                <w:lang w:val="en-US"/>
              </w:rPr>
              <w:t xml:space="preserve">th </w:t>
            </w:r>
            <w:r>
              <w:rPr>
                <w:rFonts w:ascii="Arial" w:hAnsi="Arial" w:cs="Arial"/>
                <w:color w:val="333333"/>
                <w:sz w:val="22"/>
                <w:szCs w:val="22"/>
                <w:lang w:val="en-US"/>
              </w:rPr>
              <w:t>Edition.</w:t>
            </w:r>
          </w:p>
        </w:tc>
        <w:tc>
          <w:tcPr>
            <w:tcW w:w="2992" w:type="dxa"/>
            <w:tcBorders>
              <w:top w:val="single" w:sz="4" w:space="0" w:color="auto"/>
              <w:left w:val="single" w:sz="4" w:space="0" w:color="auto"/>
              <w:bottom w:val="single" w:sz="4" w:space="0" w:color="auto"/>
              <w:right w:val="nil"/>
            </w:tcBorders>
          </w:tcPr>
          <w:p w:rsidR="001848F7" w:rsidRPr="000C2779" w:rsidRDefault="001848F7" w:rsidP="00E677A4">
            <w:pPr>
              <w:rPr>
                <w:rFonts w:ascii="Arial" w:hAnsi="Arial" w:cs="Arial"/>
                <w:color w:val="333333"/>
                <w:sz w:val="22"/>
                <w:szCs w:val="22"/>
                <w:lang w:val="en-US"/>
              </w:rPr>
            </w:pPr>
            <w:r>
              <w:rPr>
                <w:rFonts w:ascii="Arial" w:hAnsi="Arial" w:cs="Arial"/>
                <w:color w:val="333333"/>
                <w:sz w:val="22"/>
                <w:szCs w:val="22"/>
                <w:lang w:val="en-US"/>
              </w:rPr>
              <w:t>WIESNZ14</w:t>
            </w:r>
          </w:p>
        </w:tc>
      </w:tr>
      <w:tr w:rsidR="001848F7" w:rsidRPr="000C2779" w:rsidTr="00945B38">
        <w:tc>
          <w:tcPr>
            <w:tcW w:w="1842" w:type="dxa"/>
            <w:tcBorders>
              <w:top w:val="single" w:sz="4" w:space="0" w:color="auto"/>
              <w:left w:val="nil"/>
              <w:bottom w:val="single" w:sz="4" w:space="0" w:color="auto"/>
              <w:right w:val="single" w:sz="4" w:space="0" w:color="auto"/>
            </w:tcBorders>
          </w:tcPr>
          <w:p w:rsidR="001848F7" w:rsidRPr="000C2779" w:rsidRDefault="001848F7" w:rsidP="001848F7">
            <w:pPr>
              <w:rPr>
                <w:rFonts w:ascii="Arial" w:hAnsi="Arial" w:cs="Arial"/>
                <w:color w:val="333333"/>
                <w:sz w:val="22"/>
                <w:szCs w:val="22"/>
                <w:lang w:val="en-US"/>
              </w:rPr>
            </w:pPr>
            <w:r>
              <w:rPr>
                <w:rFonts w:ascii="Arial" w:hAnsi="Arial" w:cs="Arial"/>
                <w:color w:val="333333"/>
                <w:sz w:val="22"/>
                <w:szCs w:val="22"/>
                <w:lang w:val="en-US"/>
              </w:rPr>
              <w:t>2015/16</w:t>
            </w:r>
          </w:p>
        </w:tc>
        <w:tc>
          <w:tcPr>
            <w:tcW w:w="2127" w:type="dxa"/>
            <w:tcBorders>
              <w:top w:val="single" w:sz="4" w:space="0" w:color="auto"/>
              <w:left w:val="single" w:sz="4" w:space="0" w:color="auto"/>
              <w:bottom w:val="single" w:sz="4" w:space="0" w:color="auto"/>
              <w:right w:val="single" w:sz="4" w:space="0" w:color="auto"/>
            </w:tcBorders>
          </w:tcPr>
          <w:p w:rsidR="001848F7" w:rsidRPr="001848F7" w:rsidRDefault="001848F7" w:rsidP="001848F7">
            <w:pPr>
              <w:rPr>
                <w:rFonts w:ascii="Arial" w:hAnsi="Arial" w:cs="Arial"/>
                <w:color w:val="333333"/>
                <w:sz w:val="22"/>
                <w:szCs w:val="22"/>
                <w:lang w:val="en-US"/>
              </w:rPr>
            </w:pPr>
            <w:r w:rsidRPr="001848F7">
              <w:rPr>
                <w:rFonts w:ascii="Arial" w:hAnsi="Arial" w:cs="Arial"/>
                <w:color w:val="333333"/>
                <w:sz w:val="22"/>
                <w:szCs w:val="22"/>
                <w:lang w:val="en-US"/>
              </w:rPr>
              <w:t>ICD-10-AM</w:t>
            </w:r>
            <w:r w:rsidR="00B37D85">
              <w:rPr>
                <w:rFonts w:ascii="Arial" w:hAnsi="Arial" w:cs="Arial"/>
                <w:color w:val="333333"/>
                <w:sz w:val="22"/>
                <w:szCs w:val="22"/>
                <w:lang w:val="en-US"/>
              </w:rPr>
              <w:t>/ACHI</w:t>
            </w:r>
          </w:p>
          <w:p w:rsidR="001848F7" w:rsidRPr="000C2779" w:rsidRDefault="001848F7" w:rsidP="001848F7">
            <w:pPr>
              <w:rPr>
                <w:rFonts w:ascii="Arial" w:hAnsi="Arial" w:cs="Arial"/>
                <w:color w:val="333333"/>
                <w:sz w:val="22"/>
                <w:szCs w:val="22"/>
                <w:lang w:val="en-US"/>
              </w:rPr>
            </w:pPr>
            <w:r w:rsidRPr="001848F7">
              <w:rPr>
                <w:rFonts w:ascii="Arial" w:hAnsi="Arial" w:cs="Arial"/>
                <w:color w:val="333333"/>
                <w:sz w:val="22"/>
                <w:szCs w:val="22"/>
                <w:lang w:val="en-US"/>
              </w:rPr>
              <w:t>8th Edition</w:t>
            </w:r>
          </w:p>
        </w:tc>
        <w:tc>
          <w:tcPr>
            <w:tcW w:w="2552" w:type="dxa"/>
            <w:tcBorders>
              <w:top w:val="single" w:sz="4" w:space="0" w:color="auto"/>
              <w:left w:val="single" w:sz="4" w:space="0" w:color="auto"/>
              <w:bottom w:val="single" w:sz="4" w:space="0" w:color="auto"/>
              <w:right w:val="single" w:sz="4" w:space="0" w:color="auto"/>
            </w:tcBorders>
          </w:tcPr>
          <w:p w:rsidR="001848F7" w:rsidRPr="000C2779" w:rsidRDefault="001848F7" w:rsidP="00367100">
            <w:pPr>
              <w:rPr>
                <w:rFonts w:ascii="Arial" w:hAnsi="Arial" w:cs="Arial"/>
                <w:color w:val="333333"/>
                <w:sz w:val="22"/>
                <w:szCs w:val="22"/>
                <w:lang w:val="en-US"/>
              </w:rPr>
            </w:pPr>
            <w:r w:rsidRPr="001848F7">
              <w:rPr>
                <w:rFonts w:ascii="Arial" w:hAnsi="Arial" w:cs="Arial"/>
                <w:color w:val="333333"/>
                <w:sz w:val="22"/>
                <w:szCs w:val="22"/>
                <w:lang w:val="en-US"/>
              </w:rPr>
              <w:t>AR-DRG 6.0x, as modified for use in New Zealand, coding is back-mapped to ICD-10-AM</w:t>
            </w:r>
            <w:r w:rsidR="003B724C">
              <w:rPr>
                <w:rFonts w:ascii="Arial" w:hAnsi="Arial" w:cs="Arial"/>
                <w:color w:val="333333"/>
                <w:sz w:val="22"/>
                <w:szCs w:val="22"/>
                <w:lang w:val="en-US"/>
              </w:rPr>
              <w:t>/ACHI</w:t>
            </w:r>
            <w:r w:rsidRPr="001848F7">
              <w:rPr>
                <w:rFonts w:ascii="Arial" w:hAnsi="Arial" w:cs="Arial"/>
                <w:color w:val="333333"/>
                <w:sz w:val="22"/>
                <w:szCs w:val="22"/>
                <w:lang w:val="en-US"/>
              </w:rPr>
              <w:t xml:space="preserve"> 6th Edition.</w:t>
            </w:r>
          </w:p>
        </w:tc>
        <w:tc>
          <w:tcPr>
            <w:tcW w:w="2992" w:type="dxa"/>
            <w:tcBorders>
              <w:top w:val="single" w:sz="4" w:space="0" w:color="auto"/>
              <w:left w:val="single" w:sz="4" w:space="0" w:color="auto"/>
              <w:bottom w:val="single" w:sz="4" w:space="0" w:color="auto"/>
              <w:right w:val="nil"/>
            </w:tcBorders>
          </w:tcPr>
          <w:p w:rsidR="001848F7" w:rsidRPr="000C2779" w:rsidRDefault="001848F7" w:rsidP="001848F7">
            <w:pPr>
              <w:rPr>
                <w:rFonts w:ascii="Arial" w:hAnsi="Arial" w:cs="Arial"/>
                <w:color w:val="333333"/>
                <w:sz w:val="22"/>
                <w:szCs w:val="22"/>
                <w:lang w:val="en-US"/>
              </w:rPr>
            </w:pPr>
            <w:r>
              <w:rPr>
                <w:rFonts w:ascii="Arial" w:hAnsi="Arial" w:cs="Arial"/>
                <w:color w:val="333333"/>
                <w:sz w:val="22"/>
                <w:szCs w:val="22"/>
                <w:lang w:val="en-US"/>
              </w:rPr>
              <w:t>WIESNZ15</w:t>
            </w:r>
          </w:p>
        </w:tc>
      </w:tr>
      <w:tr w:rsidR="00945B38" w:rsidRPr="000C2779" w:rsidTr="00945B38">
        <w:trPr>
          <w:ins w:id="1102" w:author="Tracy Thompson" w:date="2015-08-05T11:45:00Z"/>
        </w:trPr>
        <w:tc>
          <w:tcPr>
            <w:tcW w:w="1842" w:type="dxa"/>
            <w:tcBorders>
              <w:top w:val="single" w:sz="4" w:space="0" w:color="auto"/>
              <w:left w:val="nil"/>
              <w:bottom w:val="single" w:sz="12" w:space="0" w:color="auto"/>
              <w:right w:val="single" w:sz="4" w:space="0" w:color="auto"/>
            </w:tcBorders>
          </w:tcPr>
          <w:p w:rsidR="00945B38" w:rsidRPr="000C2779" w:rsidRDefault="00945B38" w:rsidP="00945B38">
            <w:pPr>
              <w:rPr>
                <w:ins w:id="1103" w:author="Tracy Thompson" w:date="2015-08-05T11:45:00Z"/>
                <w:rFonts w:ascii="Arial" w:hAnsi="Arial" w:cs="Arial"/>
                <w:color w:val="333333"/>
                <w:sz w:val="22"/>
                <w:szCs w:val="22"/>
                <w:lang w:val="en-US"/>
              </w:rPr>
            </w:pPr>
            <w:ins w:id="1104" w:author="Tracy Thompson" w:date="2015-08-05T11:45:00Z">
              <w:r>
                <w:rPr>
                  <w:rFonts w:ascii="Arial" w:hAnsi="Arial" w:cs="Arial"/>
                  <w:color w:val="333333"/>
                  <w:sz w:val="22"/>
                  <w:szCs w:val="22"/>
                  <w:lang w:val="en-US"/>
                </w:rPr>
                <w:t>2016/17</w:t>
              </w:r>
            </w:ins>
          </w:p>
        </w:tc>
        <w:tc>
          <w:tcPr>
            <w:tcW w:w="2127" w:type="dxa"/>
            <w:tcBorders>
              <w:top w:val="single" w:sz="4" w:space="0" w:color="auto"/>
              <w:left w:val="single" w:sz="4" w:space="0" w:color="auto"/>
              <w:bottom w:val="single" w:sz="12" w:space="0" w:color="auto"/>
              <w:right w:val="single" w:sz="4" w:space="0" w:color="auto"/>
            </w:tcBorders>
          </w:tcPr>
          <w:p w:rsidR="00945B38" w:rsidRPr="001848F7" w:rsidRDefault="00945B38" w:rsidP="00E76AC6">
            <w:pPr>
              <w:rPr>
                <w:ins w:id="1105" w:author="Tracy Thompson" w:date="2015-08-05T11:45:00Z"/>
                <w:rFonts w:ascii="Arial" w:hAnsi="Arial" w:cs="Arial"/>
                <w:color w:val="333333"/>
                <w:sz w:val="22"/>
                <w:szCs w:val="22"/>
                <w:lang w:val="en-US"/>
              </w:rPr>
            </w:pPr>
            <w:ins w:id="1106" w:author="Tracy Thompson" w:date="2015-08-05T11:45:00Z">
              <w:r w:rsidRPr="001848F7">
                <w:rPr>
                  <w:rFonts w:ascii="Arial" w:hAnsi="Arial" w:cs="Arial"/>
                  <w:color w:val="333333"/>
                  <w:sz w:val="22"/>
                  <w:szCs w:val="22"/>
                  <w:lang w:val="en-US"/>
                </w:rPr>
                <w:t>ICD-10-AM</w:t>
              </w:r>
              <w:r>
                <w:rPr>
                  <w:rFonts w:ascii="Arial" w:hAnsi="Arial" w:cs="Arial"/>
                  <w:color w:val="333333"/>
                  <w:sz w:val="22"/>
                  <w:szCs w:val="22"/>
                  <w:lang w:val="en-US"/>
                </w:rPr>
                <w:t>/ACHI</w:t>
              </w:r>
            </w:ins>
          </w:p>
          <w:p w:rsidR="00945B38" w:rsidRPr="000C2779" w:rsidRDefault="00945B38" w:rsidP="00E76AC6">
            <w:pPr>
              <w:rPr>
                <w:ins w:id="1107" w:author="Tracy Thompson" w:date="2015-08-05T11:45:00Z"/>
                <w:rFonts w:ascii="Arial" w:hAnsi="Arial" w:cs="Arial"/>
                <w:color w:val="333333"/>
                <w:sz w:val="22"/>
                <w:szCs w:val="22"/>
                <w:lang w:val="en-US"/>
              </w:rPr>
            </w:pPr>
            <w:ins w:id="1108" w:author="Tracy Thompson" w:date="2015-08-05T11:45:00Z">
              <w:r w:rsidRPr="001848F7">
                <w:rPr>
                  <w:rFonts w:ascii="Arial" w:hAnsi="Arial" w:cs="Arial"/>
                  <w:color w:val="333333"/>
                  <w:sz w:val="22"/>
                  <w:szCs w:val="22"/>
                  <w:lang w:val="en-US"/>
                </w:rPr>
                <w:t>8th Edition</w:t>
              </w:r>
            </w:ins>
          </w:p>
        </w:tc>
        <w:tc>
          <w:tcPr>
            <w:tcW w:w="2552" w:type="dxa"/>
            <w:tcBorders>
              <w:top w:val="single" w:sz="4" w:space="0" w:color="auto"/>
              <w:left w:val="single" w:sz="4" w:space="0" w:color="auto"/>
              <w:bottom w:val="single" w:sz="12" w:space="0" w:color="auto"/>
              <w:right w:val="single" w:sz="4" w:space="0" w:color="auto"/>
            </w:tcBorders>
          </w:tcPr>
          <w:p w:rsidR="00945B38" w:rsidRPr="000C2779" w:rsidRDefault="00945B38" w:rsidP="00E76AC6">
            <w:pPr>
              <w:rPr>
                <w:ins w:id="1109" w:author="Tracy Thompson" w:date="2015-08-05T11:45:00Z"/>
                <w:rFonts w:ascii="Arial" w:hAnsi="Arial" w:cs="Arial"/>
                <w:color w:val="333333"/>
                <w:sz w:val="22"/>
                <w:szCs w:val="22"/>
                <w:lang w:val="en-US"/>
              </w:rPr>
            </w:pPr>
            <w:ins w:id="1110" w:author="Tracy Thompson" w:date="2015-08-05T11:45:00Z">
              <w:r w:rsidRPr="001848F7">
                <w:rPr>
                  <w:rFonts w:ascii="Arial" w:hAnsi="Arial" w:cs="Arial"/>
                  <w:color w:val="333333"/>
                  <w:sz w:val="22"/>
                  <w:szCs w:val="22"/>
                  <w:lang w:val="en-US"/>
                </w:rPr>
                <w:t>AR-DRG 6.0x, as modified for use in New Zealand, coding is back-mapped to ICD-10-AM</w:t>
              </w:r>
              <w:r>
                <w:rPr>
                  <w:rFonts w:ascii="Arial" w:hAnsi="Arial" w:cs="Arial"/>
                  <w:color w:val="333333"/>
                  <w:sz w:val="22"/>
                  <w:szCs w:val="22"/>
                  <w:lang w:val="en-US"/>
                </w:rPr>
                <w:t>/ACHI</w:t>
              </w:r>
              <w:r w:rsidRPr="001848F7">
                <w:rPr>
                  <w:rFonts w:ascii="Arial" w:hAnsi="Arial" w:cs="Arial"/>
                  <w:color w:val="333333"/>
                  <w:sz w:val="22"/>
                  <w:szCs w:val="22"/>
                  <w:lang w:val="en-US"/>
                </w:rPr>
                <w:t xml:space="preserve"> 6th Edition.</w:t>
              </w:r>
            </w:ins>
          </w:p>
        </w:tc>
        <w:tc>
          <w:tcPr>
            <w:tcW w:w="2992" w:type="dxa"/>
            <w:tcBorders>
              <w:top w:val="single" w:sz="4" w:space="0" w:color="auto"/>
              <w:left w:val="single" w:sz="4" w:space="0" w:color="auto"/>
              <w:bottom w:val="single" w:sz="12" w:space="0" w:color="auto"/>
              <w:right w:val="nil"/>
            </w:tcBorders>
          </w:tcPr>
          <w:p w:rsidR="00945B38" w:rsidRPr="000C2779" w:rsidRDefault="00945B38" w:rsidP="00945B38">
            <w:pPr>
              <w:rPr>
                <w:ins w:id="1111" w:author="Tracy Thompson" w:date="2015-08-05T11:45:00Z"/>
                <w:rFonts w:ascii="Arial" w:hAnsi="Arial" w:cs="Arial"/>
                <w:color w:val="333333"/>
                <w:sz w:val="22"/>
                <w:szCs w:val="22"/>
                <w:lang w:val="en-US"/>
              </w:rPr>
            </w:pPr>
            <w:ins w:id="1112" w:author="Tracy Thompson" w:date="2015-08-05T11:45:00Z">
              <w:r>
                <w:rPr>
                  <w:rFonts w:ascii="Arial" w:hAnsi="Arial" w:cs="Arial"/>
                  <w:color w:val="333333"/>
                  <w:sz w:val="22"/>
                  <w:szCs w:val="22"/>
                  <w:lang w:val="en-US"/>
                </w:rPr>
                <w:t>WIESNZ16</w:t>
              </w:r>
            </w:ins>
          </w:p>
        </w:tc>
      </w:tr>
    </w:tbl>
    <w:p w:rsidR="00B65A2A" w:rsidRPr="0063378C" w:rsidRDefault="00B65A2A" w:rsidP="00B65A2A">
      <w:pPr>
        <w:rPr>
          <w:rFonts w:ascii="Arial" w:hAnsi="Arial" w:cs="Arial"/>
          <w:lang w:val="en-US"/>
        </w:rPr>
      </w:pPr>
    </w:p>
    <w:p w:rsidR="00BA597F" w:rsidRDefault="00B65A2A" w:rsidP="00B65A2A">
      <w:pPr>
        <w:rPr>
          <w:rFonts w:ascii="Arial" w:hAnsi="Arial" w:cs="Arial"/>
          <w:color w:val="333333"/>
        </w:rPr>
      </w:pPr>
      <w:r w:rsidRPr="00BA2072">
        <w:rPr>
          <w:rFonts w:ascii="Arial" w:hAnsi="Arial" w:cs="Arial"/>
          <w:color w:val="333333"/>
        </w:rPr>
        <w:t xml:space="preserve">Note that the above table states the official Australian DRG set used as the basis for the Victorian implementation. </w:t>
      </w:r>
      <w:r w:rsidR="0056390E" w:rsidRPr="00BA2072">
        <w:rPr>
          <w:rFonts w:ascii="Arial" w:hAnsi="Arial" w:cs="Arial"/>
          <w:color w:val="333333"/>
        </w:rPr>
        <w:t xml:space="preserve"> </w:t>
      </w:r>
      <w:r w:rsidRPr="00BA2072">
        <w:rPr>
          <w:rFonts w:ascii="Arial" w:hAnsi="Arial" w:cs="Arial"/>
          <w:color w:val="333333"/>
        </w:rPr>
        <w:t>New Zealand’s implementation preserved the Victorian adjustments to the DRG sets and these are identified in the casemix framework document for each year</w:t>
      </w:r>
      <w:r w:rsidR="00463DCF">
        <w:rPr>
          <w:rFonts w:ascii="Arial" w:hAnsi="Arial" w:cs="Arial"/>
          <w:color w:val="333333"/>
        </w:rPr>
        <w:t xml:space="preserve"> until 2008/09</w:t>
      </w:r>
      <w:r w:rsidRPr="00BA2072">
        <w:rPr>
          <w:rFonts w:ascii="Arial" w:hAnsi="Arial" w:cs="Arial"/>
          <w:color w:val="333333"/>
        </w:rPr>
        <w:t xml:space="preserve">.  </w:t>
      </w:r>
    </w:p>
    <w:p w:rsidR="00BA597F" w:rsidRDefault="00BA597F" w:rsidP="00B65A2A">
      <w:pPr>
        <w:rPr>
          <w:rFonts w:ascii="Arial" w:hAnsi="Arial" w:cs="Arial"/>
          <w:color w:val="333333"/>
        </w:rPr>
      </w:pPr>
    </w:p>
    <w:p w:rsidR="00BA597F" w:rsidRDefault="00B65A2A" w:rsidP="00B65A2A">
      <w:pPr>
        <w:rPr>
          <w:rFonts w:ascii="Arial" w:hAnsi="Arial" w:cs="Arial"/>
          <w:color w:val="333333"/>
        </w:rPr>
      </w:pPr>
      <w:r w:rsidRPr="00BA2072">
        <w:rPr>
          <w:rFonts w:ascii="Arial" w:hAnsi="Arial" w:cs="Arial"/>
          <w:color w:val="333333"/>
        </w:rPr>
        <w:t xml:space="preserve">Though there were some other splits in the first two years listed, the splits were limited to bone marrow transplants and dialysis until 2008/09, when new splits for </w:t>
      </w:r>
      <w:r w:rsidR="00146CBE" w:rsidRPr="00BA2072">
        <w:rPr>
          <w:rFonts w:ascii="Arial" w:hAnsi="Arial" w:cs="Arial"/>
          <w:color w:val="333333"/>
        </w:rPr>
        <w:t>c</w:t>
      </w:r>
      <w:r w:rsidRPr="00BA2072">
        <w:rPr>
          <w:rFonts w:ascii="Arial" w:hAnsi="Arial" w:cs="Arial"/>
          <w:color w:val="333333"/>
        </w:rPr>
        <w:t xml:space="preserve">arotid stenting, some ear procedures and obesity procedures were introduced.  </w:t>
      </w:r>
    </w:p>
    <w:p w:rsidR="00BA597F" w:rsidRDefault="00BA597F" w:rsidP="00B65A2A">
      <w:pPr>
        <w:rPr>
          <w:rFonts w:ascii="Arial" w:hAnsi="Arial" w:cs="Arial"/>
          <w:color w:val="333333"/>
        </w:rPr>
      </w:pPr>
    </w:p>
    <w:p w:rsidR="00BA597F" w:rsidRDefault="00B65A2A" w:rsidP="00B65A2A">
      <w:pPr>
        <w:rPr>
          <w:rFonts w:ascii="Arial" w:hAnsi="Arial" w:cs="Arial"/>
          <w:color w:val="333333"/>
        </w:rPr>
      </w:pPr>
      <w:r w:rsidRPr="00BA2072">
        <w:rPr>
          <w:rFonts w:ascii="Arial" w:hAnsi="Arial" w:cs="Arial"/>
          <w:color w:val="333333"/>
        </w:rPr>
        <w:t>Note that dialysis is not funded by casemix, but the split provide</w:t>
      </w:r>
      <w:r w:rsidR="00491240" w:rsidRPr="00BA2072">
        <w:rPr>
          <w:rFonts w:ascii="Arial" w:hAnsi="Arial" w:cs="Arial"/>
          <w:color w:val="333333"/>
        </w:rPr>
        <w:t>d</w:t>
      </w:r>
      <w:r w:rsidRPr="00BA2072">
        <w:rPr>
          <w:rFonts w:ascii="Arial" w:hAnsi="Arial" w:cs="Arial"/>
          <w:color w:val="333333"/>
        </w:rPr>
        <w:t xml:space="preserve"> a way to directly identify the peritoneal provision</w:t>
      </w:r>
      <w:r w:rsidR="00E0523E" w:rsidRPr="00BA2072">
        <w:rPr>
          <w:rFonts w:ascii="Arial" w:hAnsi="Arial" w:cs="Arial"/>
          <w:color w:val="333333"/>
        </w:rPr>
        <w:t xml:space="preserve"> if such events were lodged in the NMDS</w:t>
      </w:r>
      <w:r w:rsidRPr="00BA2072">
        <w:rPr>
          <w:rFonts w:ascii="Arial" w:hAnsi="Arial" w:cs="Arial"/>
          <w:color w:val="333333"/>
        </w:rPr>
        <w:t xml:space="preserve">. </w:t>
      </w:r>
      <w:r w:rsidR="0056390E" w:rsidRPr="00BA2072">
        <w:rPr>
          <w:rFonts w:ascii="Arial" w:hAnsi="Arial" w:cs="Arial"/>
          <w:color w:val="333333"/>
        </w:rPr>
        <w:t xml:space="preserve"> </w:t>
      </w:r>
    </w:p>
    <w:p w:rsidR="00A02850" w:rsidRDefault="00A02850" w:rsidP="00B65A2A">
      <w:pPr>
        <w:rPr>
          <w:rFonts w:ascii="Arial" w:hAnsi="Arial" w:cs="Arial"/>
          <w:color w:val="333333"/>
        </w:rPr>
      </w:pPr>
    </w:p>
    <w:p w:rsidR="00B65A2A" w:rsidRPr="00BA2072" w:rsidRDefault="00F52BC4" w:rsidP="00B65A2A">
      <w:pPr>
        <w:rPr>
          <w:rFonts w:ascii="Arial" w:hAnsi="Arial" w:cs="Arial"/>
          <w:color w:val="333333"/>
        </w:rPr>
      </w:pPr>
      <w:r w:rsidRPr="00BA2072">
        <w:rPr>
          <w:rFonts w:ascii="Arial" w:hAnsi="Arial" w:cs="Arial"/>
          <w:color w:val="333333"/>
        </w:rPr>
        <w:t xml:space="preserve">With </w:t>
      </w:r>
      <w:r w:rsidR="00681306" w:rsidRPr="00BA2072">
        <w:rPr>
          <w:rFonts w:ascii="Arial" w:hAnsi="Arial" w:cs="Arial"/>
          <w:color w:val="333333"/>
        </w:rPr>
        <w:t>AR-DRG</w:t>
      </w:r>
      <w:r w:rsidR="00801D8A" w:rsidRPr="00BA2072">
        <w:rPr>
          <w:rFonts w:ascii="Arial" w:hAnsi="Arial" w:cs="Arial"/>
          <w:color w:val="333333"/>
        </w:rPr>
        <w:t xml:space="preserve"> </w:t>
      </w:r>
      <w:r w:rsidR="00681306" w:rsidRPr="00BA2072">
        <w:rPr>
          <w:rFonts w:ascii="Arial" w:hAnsi="Arial" w:cs="Arial"/>
          <w:color w:val="333333"/>
        </w:rPr>
        <w:t>v6.0x</w:t>
      </w:r>
      <w:r w:rsidR="00452DC6" w:rsidRPr="00BA2072">
        <w:rPr>
          <w:rFonts w:ascii="Arial" w:hAnsi="Arial" w:cs="Arial"/>
          <w:color w:val="333333"/>
        </w:rPr>
        <w:t xml:space="preserve"> all splits</w:t>
      </w:r>
      <w:r w:rsidRPr="00BA2072">
        <w:rPr>
          <w:rFonts w:ascii="Arial" w:hAnsi="Arial" w:cs="Arial"/>
          <w:color w:val="333333"/>
        </w:rPr>
        <w:t xml:space="preserve"> implemented for the previous DRG set have been incorporated</w:t>
      </w:r>
      <w:r w:rsidR="00E0523E" w:rsidRPr="00BA2072">
        <w:rPr>
          <w:rFonts w:ascii="Arial" w:hAnsi="Arial" w:cs="Arial"/>
          <w:color w:val="333333"/>
        </w:rPr>
        <w:t>, though new</w:t>
      </w:r>
      <w:r w:rsidR="00452DC6" w:rsidRPr="00BA2072">
        <w:rPr>
          <w:rFonts w:ascii="Arial" w:hAnsi="Arial" w:cs="Arial"/>
          <w:color w:val="333333"/>
        </w:rPr>
        <w:t xml:space="preserve"> </w:t>
      </w:r>
      <w:r w:rsidR="00B65A2A" w:rsidRPr="00BA2072">
        <w:rPr>
          <w:rFonts w:ascii="Arial" w:hAnsi="Arial" w:cs="Arial"/>
          <w:color w:val="333333"/>
        </w:rPr>
        <w:t xml:space="preserve">DRG mappings </w:t>
      </w:r>
      <w:r w:rsidR="00491240" w:rsidRPr="00BA2072">
        <w:rPr>
          <w:rFonts w:ascii="Arial" w:hAnsi="Arial" w:cs="Arial"/>
          <w:color w:val="333333"/>
        </w:rPr>
        <w:t xml:space="preserve">for the current year </w:t>
      </w:r>
      <w:r w:rsidR="00B65A2A" w:rsidRPr="00BA2072">
        <w:rPr>
          <w:rFonts w:ascii="Arial" w:hAnsi="Arial" w:cs="Arial"/>
          <w:color w:val="333333"/>
        </w:rPr>
        <w:t>are identified in th</w:t>
      </w:r>
      <w:r w:rsidR="00491240" w:rsidRPr="00BA2072">
        <w:rPr>
          <w:rFonts w:ascii="Arial" w:hAnsi="Arial" w:cs="Arial"/>
          <w:color w:val="333333"/>
        </w:rPr>
        <w:t>is</w:t>
      </w:r>
      <w:r w:rsidR="00C36E07">
        <w:rPr>
          <w:rFonts w:ascii="Arial" w:hAnsi="Arial" w:cs="Arial"/>
          <w:color w:val="333333"/>
        </w:rPr>
        <w:t xml:space="preserve"> </w:t>
      </w:r>
      <w:r w:rsidR="00B65A2A" w:rsidRPr="00BA2072">
        <w:rPr>
          <w:rFonts w:ascii="Arial" w:hAnsi="Arial" w:cs="Arial"/>
          <w:color w:val="333333"/>
        </w:rPr>
        <w:t>casemix framework document</w:t>
      </w:r>
      <w:r w:rsidR="00B064A1">
        <w:rPr>
          <w:rFonts w:ascii="Arial" w:hAnsi="Arial" w:cs="Arial"/>
          <w:color w:val="333333"/>
        </w:rPr>
        <w:t>.</w:t>
      </w:r>
      <w:r w:rsidR="00801D8A" w:rsidRPr="00BA2072">
        <w:rPr>
          <w:rFonts w:ascii="Arial" w:hAnsi="Arial" w:cs="Arial"/>
          <w:color w:val="333333"/>
        </w:rPr>
        <w:t xml:space="preserve"> </w:t>
      </w:r>
    </w:p>
    <w:p w:rsidR="00B65A2A" w:rsidRPr="00BA2072" w:rsidRDefault="002D1C97" w:rsidP="00990412">
      <w:pPr>
        <w:pStyle w:val="Heading3"/>
        <w:numPr>
          <w:ilvl w:val="0"/>
          <w:numId w:val="0"/>
        </w:numPr>
      </w:pPr>
      <w:r w:rsidRPr="00BA2072">
        <w:br w:type="page"/>
      </w:r>
      <w:bookmarkStart w:id="1113" w:name="_Ref335975498"/>
      <w:bookmarkStart w:id="1114" w:name="_Toc431453051"/>
      <w:r w:rsidR="00B65A2A" w:rsidRPr="00BA2072">
        <w:t>Unit Prices used in Purchasing</w:t>
      </w:r>
      <w:bookmarkEnd w:id="1113"/>
      <w:bookmarkEnd w:id="1114"/>
    </w:p>
    <w:p w:rsidR="00B65A2A" w:rsidRPr="00BA2072" w:rsidRDefault="00B65A2A" w:rsidP="00B65A2A">
      <w:pPr>
        <w:rPr>
          <w:rFonts w:ascii="Arial" w:hAnsi="Arial" w:cs="Arial"/>
          <w:color w:val="333333"/>
        </w:rPr>
      </w:pPr>
      <w:r w:rsidRPr="00BA2072">
        <w:rPr>
          <w:rFonts w:ascii="Arial" w:hAnsi="Arial" w:cs="Arial"/>
          <w:color w:val="333333"/>
        </w:rPr>
        <w:t>In the following table, Neonatal refers to all events assigned a Purchase Unit of W06.03, and Medical &amp; Surgical covers all other Purchase Units for events included in casemix funding</w:t>
      </w:r>
      <w:r w:rsidR="00916B76" w:rsidRPr="00BA2072">
        <w:rPr>
          <w:rFonts w:ascii="Arial" w:hAnsi="Arial" w:cs="Arial"/>
          <w:color w:val="333333"/>
        </w:rPr>
        <w:t>, including secondary and tertiary Maternity</w:t>
      </w:r>
      <w:r w:rsidRPr="00BA2072">
        <w:rPr>
          <w:rFonts w:ascii="Arial" w:hAnsi="Arial" w:cs="Arial"/>
          <w:color w:val="333333"/>
        </w:rPr>
        <w:t>.</w:t>
      </w:r>
      <w:r w:rsidR="00F53B32" w:rsidRPr="00BA2072">
        <w:rPr>
          <w:rFonts w:ascii="Arial" w:hAnsi="Arial" w:cs="Arial"/>
          <w:color w:val="333333"/>
        </w:rPr>
        <w:t xml:space="preserve"> </w:t>
      </w:r>
      <w:r w:rsidR="0056390E" w:rsidRPr="00BA2072">
        <w:rPr>
          <w:rFonts w:ascii="Arial" w:hAnsi="Arial" w:cs="Arial"/>
          <w:color w:val="333333"/>
        </w:rPr>
        <w:t xml:space="preserve"> </w:t>
      </w:r>
      <w:r w:rsidR="00BA4258" w:rsidRPr="00BA2072">
        <w:rPr>
          <w:rFonts w:ascii="Arial" w:hAnsi="Arial" w:cs="Arial"/>
          <w:color w:val="333333"/>
        </w:rPr>
        <w:t>P</w:t>
      </w:r>
      <w:r w:rsidR="00916B76" w:rsidRPr="00BA2072">
        <w:rPr>
          <w:rFonts w:ascii="Arial" w:hAnsi="Arial" w:cs="Arial"/>
          <w:color w:val="333333"/>
        </w:rPr>
        <w:t>rimary maternity events are partly funded by a separate RVU mechanism</w:t>
      </w:r>
      <w:r w:rsidR="00F53B32" w:rsidRPr="00BA2072">
        <w:rPr>
          <w:rFonts w:ascii="Arial" w:hAnsi="Arial" w:cs="Arial"/>
          <w:color w:val="333333"/>
        </w:rPr>
        <w:t xml:space="preserve"> </w:t>
      </w:r>
      <w:r w:rsidR="00EE6299">
        <w:rPr>
          <w:rFonts w:ascii="Arial" w:hAnsi="Arial" w:cs="Arial"/>
          <w:color w:val="333333"/>
        </w:rPr>
        <w:t xml:space="preserve">which was </w:t>
      </w:r>
      <w:r w:rsidR="00254243">
        <w:rPr>
          <w:rFonts w:ascii="Arial" w:hAnsi="Arial" w:cs="Arial"/>
          <w:color w:val="333333"/>
        </w:rPr>
        <w:t xml:space="preserve">implemented </w:t>
      </w:r>
      <w:r w:rsidR="00BA4258" w:rsidRPr="00BA2072">
        <w:rPr>
          <w:rFonts w:ascii="Arial" w:hAnsi="Arial" w:cs="Arial"/>
          <w:color w:val="333333"/>
        </w:rPr>
        <w:t>from 1 July 2013.</w:t>
      </w:r>
    </w:p>
    <w:p w:rsidR="00B65A2A" w:rsidRPr="00BA2072" w:rsidRDefault="00B65A2A"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From 2002/03, these have been the inter-district flow (IDF) prices, thus in some cases there may be some variation for local provision. </w:t>
      </w:r>
      <w:r w:rsidR="0056390E" w:rsidRPr="00BA2072">
        <w:rPr>
          <w:rFonts w:ascii="Arial" w:hAnsi="Arial" w:cs="Arial"/>
          <w:color w:val="333333"/>
        </w:rPr>
        <w:t xml:space="preserve"> </w:t>
      </w:r>
      <w:r w:rsidRPr="00BA2072">
        <w:rPr>
          <w:rFonts w:ascii="Arial" w:hAnsi="Arial" w:cs="Arial"/>
          <w:color w:val="333333"/>
        </w:rPr>
        <w:t>Note also that with effect from 2006/07 a common unit price has been set for medical-surgical and for neonatal casemix events.</w:t>
      </w:r>
      <w:r w:rsidR="00E94C2A" w:rsidRPr="00BA2072">
        <w:rPr>
          <w:rFonts w:ascii="Arial" w:hAnsi="Arial" w:cs="Arial"/>
          <w:color w:val="333333"/>
        </w:rPr>
        <w:t xml:space="preserve">  From 1 July 2009 secondary maternity events became casemix funded at the same unit price as for medical and surgical events.</w:t>
      </w:r>
    </w:p>
    <w:p w:rsidR="00B65A2A" w:rsidRPr="0063378C" w:rsidRDefault="00B65A2A" w:rsidP="00B65A2A">
      <w:pPr>
        <w:rPr>
          <w:rFonts w:ascii="Arial" w:hAnsi="Arial" w:cs="Arial"/>
        </w:rPr>
      </w:pPr>
    </w:p>
    <w:tbl>
      <w:tblPr>
        <w:tblW w:w="4868" w:type="dxa"/>
        <w:jc w:val="center"/>
        <w:tblLook w:val="0000" w:firstRow="0" w:lastRow="0" w:firstColumn="0" w:lastColumn="0" w:noHBand="0" w:noVBand="0"/>
      </w:tblPr>
      <w:tblGrid>
        <w:gridCol w:w="1360"/>
        <w:gridCol w:w="1728"/>
        <w:gridCol w:w="1780"/>
      </w:tblGrid>
      <w:tr w:rsidR="00577221" w:rsidRPr="000C2779" w:rsidTr="005E5376">
        <w:trPr>
          <w:trHeight w:val="645"/>
          <w:jc w:val="center"/>
        </w:trPr>
        <w:tc>
          <w:tcPr>
            <w:tcW w:w="1360" w:type="dxa"/>
            <w:tcBorders>
              <w:top w:val="single" w:sz="12" w:space="0" w:color="auto"/>
              <w:bottom w:val="single" w:sz="8" w:space="0" w:color="auto"/>
              <w:right w:val="nil"/>
            </w:tcBorders>
            <w:vAlign w:val="center"/>
          </w:tcPr>
          <w:p w:rsidR="00577221" w:rsidRPr="000C2779" w:rsidRDefault="00577221" w:rsidP="009833EA">
            <w:pPr>
              <w:jc w:val="center"/>
              <w:rPr>
                <w:rFonts w:ascii="Arial" w:hAnsi="Arial" w:cs="Arial"/>
                <w:b/>
                <w:bCs/>
                <w:sz w:val="22"/>
                <w:szCs w:val="22"/>
                <w:lang w:val="en-GB" w:eastAsia="en-GB"/>
              </w:rPr>
            </w:pPr>
            <w:r w:rsidRPr="000C2779">
              <w:rPr>
                <w:rFonts w:ascii="Arial" w:hAnsi="Arial" w:cs="Arial"/>
                <w:b/>
                <w:bCs/>
                <w:sz w:val="22"/>
                <w:szCs w:val="22"/>
                <w:lang w:val="en-GB" w:eastAsia="en-GB"/>
              </w:rPr>
              <w:t>Financial Year</w:t>
            </w:r>
          </w:p>
        </w:tc>
        <w:tc>
          <w:tcPr>
            <w:tcW w:w="1728" w:type="dxa"/>
            <w:tcBorders>
              <w:top w:val="single" w:sz="12" w:space="0" w:color="auto"/>
              <w:left w:val="single" w:sz="4" w:space="0" w:color="auto"/>
              <w:bottom w:val="single" w:sz="8" w:space="0" w:color="auto"/>
              <w:right w:val="single" w:sz="4" w:space="0" w:color="auto"/>
            </w:tcBorders>
            <w:vAlign w:val="center"/>
          </w:tcPr>
          <w:p w:rsidR="00577221" w:rsidRPr="000C2779" w:rsidRDefault="00577221" w:rsidP="009833EA">
            <w:pPr>
              <w:jc w:val="center"/>
              <w:rPr>
                <w:rFonts w:ascii="Arial" w:hAnsi="Arial" w:cs="Arial"/>
                <w:b/>
                <w:bCs/>
                <w:sz w:val="22"/>
                <w:szCs w:val="22"/>
                <w:lang w:val="en-GB" w:eastAsia="en-GB"/>
              </w:rPr>
            </w:pPr>
            <w:r w:rsidRPr="000C2779">
              <w:rPr>
                <w:rFonts w:ascii="Arial" w:hAnsi="Arial" w:cs="Arial"/>
                <w:b/>
                <w:bCs/>
                <w:sz w:val="22"/>
                <w:szCs w:val="22"/>
                <w:lang w:val="en-GB" w:eastAsia="en-GB"/>
              </w:rPr>
              <w:t>Medical &amp; Surgical</w:t>
            </w:r>
          </w:p>
        </w:tc>
        <w:tc>
          <w:tcPr>
            <w:tcW w:w="1780" w:type="dxa"/>
            <w:tcBorders>
              <w:top w:val="single" w:sz="12" w:space="0" w:color="auto"/>
              <w:left w:val="nil"/>
              <w:bottom w:val="single" w:sz="8" w:space="0" w:color="auto"/>
            </w:tcBorders>
            <w:vAlign w:val="center"/>
          </w:tcPr>
          <w:p w:rsidR="00577221" w:rsidRPr="000C2779" w:rsidRDefault="00577221" w:rsidP="009833EA">
            <w:pPr>
              <w:jc w:val="center"/>
              <w:rPr>
                <w:rFonts w:ascii="Arial" w:hAnsi="Arial" w:cs="Arial"/>
                <w:b/>
                <w:bCs/>
                <w:sz w:val="22"/>
                <w:szCs w:val="22"/>
                <w:lang w:val="en-GB" w:eastAsia="en-GB"/>
              </w:rPr>
            </w:pPr>
            <w:r w:rsidRPr="000C2779">
              <w:rPr>
                <w:rFonts w:ascii="Arial" w:hAnsi="Arial" w:cs="Arial"/>
                <w:b/>
                <w:bCs/>
                <w:sz w:val="22"/>
                <w:szCs w:val="22"/>
                <w:lang w:val="en-GB" w:eastAsia="en-GB"/>
              </w:rPr>
              <w:t>Neonatal</w:t>
            </w:r>
          </w:p>
        </w:tc>
      </w:tr>
      <w:tr w:rsidR="00577221" w:rsidRPr="000C2779" w:rsidTr="005E5376">
        <w:trPr>
          <w:trHeight w:val="315"/>
          <w:jc w:val="center"/>
        </w:trPr>
        <w:tc>
          <w:tcPr>
            <w:tcW w:w="1360" w:type="dxa"/>
            <w:tcBorders>
              <w:top w:val="nil"/>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1998/99</w:t>
            </w:r>
          </w:p>
        </w:tc>
        <w:tc>
          <w:tcPr>
            <w:tcW w:w="1728" w:type="dxa"/>
            <w:tcBorders>
              <w:top w:val="nil"/>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2,433.62</w:t>
            </w:r>
          </w:p>
        </w:tc>
        <w:tc>
          <w:tcPr>
            <w:tcW w:w="1780" w:type="dxa"/>
            <w:tcBorders>
              <w:top w:val="nil"/>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None</w:t>
            </w:r>
          </w:p>
        </w:tc>
      </w:tr>
      <w:tr w:rsidR="00577221" w:rsidRPr="000C2779" w:rsidTr="005E5376">
        <w:trPr>
          <w:trHeight w:val="315"/>
          <w:jc w:val="center"/>
        </w:trPr>
        <w:tc>
          <w:tcPr>
            <w:tcW w:w="1360" w:type="dxa"/>
            <w:tcBorders>
              <w:top w:val="nil"/>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1999/00</w:t>
            </w:r>
          </w:p>
        </w:tc>
        <w:tc>
          <w:tcPr>
            <w:tcW w:w="1728" w:type="dxa"/>
            <w:tcBorders>
              <w:top w:val="nil"/>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2,399.22</w:t>
            </w:r>
          </w:p>
        </w:tc>
        <w:tc>
          <w:tcPr>
            <w:tcW w:w="1780" w:type="dxa"/>
            <w:tcBorders>
              <w:top w:val="nil"/>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2,761.48</w:t>
            </w:r>
          </w:p>
        </w:tc>
      </w:tr>
      <w:tr w:rsidR="00577221" w:rsidRPr="000C2779" w:rsidTr="005E5376">
        <w:trPr>
          <w:trHeight w:val="315"/>
          <w:jc w:val="center"/>
        </w:trPr>
        <w:tc>
          <w:tcPr>
            <w:tcW w:w="1360" w:type="dxa"/>
            <w:tcBorders>
              <w:top w:val="nil"/>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2000/01</w:t>
            </w:r>
          </w:p>
        </w:tc>
        <w:tc>
          <w:tcPr>
            <w:tcW w:w="1728" w:type="dxa"/>
            <w:tcBorders>
              <w:top w:val="nil"/>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2,487.16</w:t>
            </w:r>
          </w:p>
        </w:tc>
        <w:tc>
          <w:tcPr>
            <w:tcW w:w="1780" w:type="dxa"/>
            <w:tcBorders>
              <w:top w:val="nil"/>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2,732.47</w:t>
            </w:r>
          </w:p>
        </w:tc>
      </w:tr>
      <w:tr w:rsidR="00577221" w:rsidRPr="000C2779" w:rsidTr="005E5376">
        <w:trPr>
          <w:trHeight w:val="315"/>
          <w:jc w:val="center"/>
        </w:trPr>
        <w:tc>
          <w:tcPr>
            <w:tcW w:w="1360" w:type="dxa"/>
            <w:tcBorders>
              <w:top w:val="nil"/>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2001/02</w:t>
            </w:r>
          </w:p>
        </w:tc>
        <w:tc>
          <w:tcPr>
            <w:tcW w:w="1728" w:type="dxa"/>
            <w:tcBorders>
              <w:top w:val="nil"/>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2,479.01</w:t>
            </w:r>
          </w:p>
        </w:tc>
        <w:tc>
          <w:tcPr>
            <w:tcW w:w="1780" w:type="dxa"/>
            <w:tcBorders>
              <w:top w:val="nil"/>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2,677.23</w:t>
            </w:r>
          </w:p>
        </w:tc>
      </w:tr>
      <w:tr w:rsidR="00577221" w:rsidRPr="000C2779" w:rsidTr="005E5376">
        <w:trPr>
          <w:trHeight w:val="315"/>
          <w:jc w:val="center"/>
        </w:trPr>
        <w:tc>
          <w:tcPr>
            <w:tcW w:w="1360" w:type="dxa"/>
            <w:tcBorders>
              <w:top w:val="nil"/>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2002/03</w:t>
            </w:r>
          </w:p>
        </w:tc>
        <w:tc>
          <w:tcPr>
            <w:tcW w:w="1728" w:type="dxa"/>
            <w:tcBorders>
              <w:top w:val="nil"/>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2,617.72</w:t>
            </w:r>
          </w:p>
        </w:tc>
        <w:tc>
          <w:tcPr>
            <w:tcW w:w="1780" w:type="dxa"/>
            <w:tcBorders>
              <w:top w:val="nil"/>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2,827.03</w:t>
            </w:r>
          </w:p>
        </w:tc>
      </w:tr>
      <w:tr w:rsidR="00577221" w:rsidRPr="000C2779" w:rsidTr="005E5376">
        <w:trPr>
          <w:trHeight w:val="315"/>
          <w:jc w:val="center"/>
        </w:trPr>
        <w:tc>
          <w:tcPr>
            <w:tcW w:w="1360" w:type="dxa"/>
            <w:tcBorders>
              <w:top w:val="nil"/>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2003/04</w:t>
            </w:r>
          </w:p>
        </w:tc>
        <w:tc>
          <w:tcPr>
            <w:tcW w:w="1728" w:type="dxa"/>
            <w:tcBorders>
              <w:top w:val="nil"/>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2,728.55</w:t>
            </w:r>
          </w:p>
        </w:tc>
        <w:tc>
          <w:tcPr>
            <w:tcW w:w="1780" w:type="dxa"/>
            <w:tcBorders>
              <w:top w:val="nil"/>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2.946.72</w:t>
            </w:r>
          </w:p>
        </w:tc>
      </w:tr>
      <w:tr w:rsidR="00577221" w:rsidRPr="000C2779" w:rsidTr="005E5376">
        <w:trPr>
          <w:trHeight w:val="315"/>
          <w:jc w:val="center"/>
        </w:trPr>
        <w:tc>
          <w:tcPr>
            <w:tcW w:w="1360" w:type="dxa"/>
            <w:tcBorders>
              <w:top w:val="nil"/>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2004/05</w:t>
            </w:r>
          </w:p>
        </w:tc>
        <w:tc>
          <w:tcPr>
            <w:tcW w:w="1728" w:type="dxa"/>
            <w:tcBorders>
              <w:top w:val="nil"/>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2,854.88</w:t>
            </w:r>
          </w:p>
        </w:tc>
        <w:tc>
          <w:tcPr>
            <w:tcW w:w="1780" w:type="dxa"/>
            <w:tcBorders>
              <w:top w:val="nil"/>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3,024.37</w:t>
            </w:r>
          </w:p>
        </w:tc>
      </w:tr>
      <w:tr w:rsidR="00577221" w:rsidRPr="000C2779" w:rsidTr="005E5376">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2005/06</w:t>
            </w:r>
          </w:p>
        </w:tc>
        <w:tc>
          <w:tcPr>
            <w:tcW w:w="1728" w:type="dxa"/>
            <w:tcBorders>
              <w:top w:val="single" w:sz="4" w:space="0" w:color="auto"/>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2,949.09</w:t>
            </w:r>
          </w:p>
        </w:tc>
        <w:tc>
          <w:tcPr>
            <w:tcW w:w="1780" w:type="dxa"/>
            <w:tcBorders>
              <w:top w:val="single" w:sz="4" w:space="0" w:color="auto"/>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3,124.17</w:t>
            </w:r>
          </w:p>
        </w:tc>
      </w:tr>
      <w:tr w:rsidR="00577221" w:rsidRPr="000C2779" w:rsidTr="005E5376">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2006/07</w:t>
            </w:r>
          </w:p>
        </w:tc>
        <w:tc>
          <w:tcPr>
            <w:tcW w:w="1728" w:type="dxa"/>
            <w:tcBorders>
              <w:top w:val="single" w:sz="4" w:space="0" w:color="auto"/>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3,151.01</w:t>
            </w:r>
          </w:p>
        </w:tc>
        <w:tc>
          <w:tcPr>
            <w:tcW w:w="1780" w:type="dxa"/>
            <w:tcBorders>
              <w:top w:val="single" w:sz="4" w:space="0" w:color="auto"/>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3,151.01</w:t>
            </w:r>
          </w:p>
        </w:tc>
      </w:tr>
      <w:tr w:rsidR="00577221" w:rsidRPr="000C2779" w:rsidTr="005E5376">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2007/08</w:t>
            </w:r>
          </w:p>
        </w:tc>
        <w:tc>
          <w:tcPr>
            <w:tcW w:w="1728" w:type="dxa"/>
            <w:tcBorders>
              <w:top w:val="single" w:sz="4" w:space="0" w:color="auto"/>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3,740.38</w:t>
            </w:r>
          </w:p>
        </w:tc>
        <w:tc>
          <w:tcPr>
            <w:tcW w:w="1780" w:type="dxa"/>
            <w:tcBorders>
              <w:top w:val="single" w:sz="4" w:space="0" w:color="auto"/>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3,740.38</w:t>
            </w:r>
          </w:p>
        </w:tc>
      </w:tr>
      <w:tr w:rsidR="00577221" w:rsidRPr="000C2779" w:rsidTr="005E5376">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2008/09</w:t>
            </w:r>
          </w:p>
        </w:tc>
        <w:tc>
          <w:tcPr>
            <w:tcW w:w="1728" w:type="dxa"/>
            <w:tcBorders>
              <w:top w:val="single" w:sz="4" w:space="0" w:color="auto"/>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3,985.32</w:t>
            </w:r>
          </w:p>
        </w:tc>
        <w:tc>
          <w:tcPr>
            <w:tcW w:w="1780" w:type="dxa"/>
            <w:tcBorders>
              <w:top w:val="single" w:sz="4" w:space="0" w:color="auto"/>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3,985.32</w:t>
            </w:r>
          </w:p>
        </w:tc>
      </w:tr>
      <w:tr w:rsidR="00577221" w:rsidRPr="000C2779" w:rsidTr="005E5376">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2009/10</w:t>
            </w:r>
          </w:p>
        </w:tc>
        <w:tc>
          <w:tcPr>
            <w:tcW w:w="1728" w:type="dxa"/>
            <w:tcBorders>
              <w:top w:val="single" w:sz="4" w:space="0" w:color="auto"/>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4,315.48</w:t>
            </w:r>
          </w:p>
        </w:tc>
        <w:tc>
          <w:tcPr>
            <w:tcW w:w="1780" w:type="dxa"/>
            <w:tcBorders>
              <w:top w:val="single" w:sz="4" w:space="0" w:color="auto"/>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4,315.48</w:t>
            </w:r>
          </w:p>
        </w:tc>
      </w:tr>
      <w:tr w:rsidR="00577221" w:rsidRPr="000C2779" w:rsidTr="005E5376">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2010/11</w:t>
            </w:r>
          </w:p>
        </w:tc>
        <w:tc>
          <w:tcPr>
            <w:tcW w:w="1728" w:type="dxa"/>
            <w:tcBorders>
              <w:top w:val="single" w:sz="4" w:space="0" w:color="auto"/>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4,410.38</w:t>
            </w:r>
          </w:p>
        </w:tc>
        <w:tc>
          <w:tcPr>
            <w:tcW w:w="1780" w:type="dxa"/>
            <w:tcBorders>
              <w:top w:val="single" w:sz="4" w:space="0" w:color="auto"/>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4,410.38</w:t>
            </w:r>
          </w:p>
        </w:tc>
      </w:tr>
      <w:tr w:rsidR="00577221" w:rsidRPr="000C2779" w:rsidTr="005E5376">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2011/12</w:t>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4,567.49</w:t>
            </w:r>
          </w:p>
        </w:tc>
        <w:tc>
          <w:tcPr>
            <w:tcW w:w="1780" w:type="dxa"/>
            <w:tcBorders>
              <w:top w:val="single" w:sz="4" w:space="0" w:color="auto"/>
              <w:left w:val="nil"/>
              <w:bottom w:val="single" w:sz="4" w:space="0" w:color="auto"/>
            </w:tcBorders>
            <w:shd w:val="clear" w:color="auto" w:fill="auto"/>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4,567.49</w:t>
            </w:r>
          </w:p>
        </w:tc>
      </w:tr>
      <w:tr w:rsidR="00577221" w:rsidRPr="000C2779" w:rsidTr="001848F7">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896CEF">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2012/13</w:t>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7221" w:rsidRPr="000C2779" w:rsidRDefault="00577221" w:rsidP="00896CEF">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4,614.36</w:t>
            </w:r>
          </w:p>
        </w:tc>
        <w:tc>
          <w:tcPr>
            <w:tcW w:w="1780" w:type="dxa"/>
            <w:tcBorders>
              <w:top w:val="single" w:sz="4" w:space="0" w:color="auto"/>
              <w:left w:val="nil"/>
              <w:bottom w:val="single" w:sz="4" w:space="0" w:color="auto"/>
            </w:tcBorders>
            <w:shd w:val="clear" w:color="auto" w:fill="auto"/>
            <w:noWrap/>
            <w:vAlign w:val="bottom"/>
          </w:tcPr>
          <w:p w:rsidR="00577221" w:rsidRPr="000C2779" w:rsidRDefault="00577221" w:rsidP="00896CEF">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4,614.36</w:t>
            </w:r>
          </w:p>
        </w:tc>
      </w:tr>
      <w:tr w:rsidR="00577221" w:rsidRPr="000C2779" w:rsidTr="00BE0213">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896CEF">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2013/14</w:t>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7221" w:rsidRDefault="00577221" w:rsidP="00896CEF">
            <w:pPr>
              <w:jc w:val="center"/>
              <w:rPr>
                <w:rFonts w:ascii="Arial" w:hAnsi="Arial" w:cs="Arial"/>
                <w:color w:val="333333"/>
                <w:sz w:val="22"/>
                <w:szCs w:val="22"/>
                <w:lang w:val="en-GB" w:eastAsia="en-GB"/>
              </w:rPr>
            </w:pPr>
            <w:r>
              <w:rPr>
                <w:rFonts w:ascii="Arial" w:hAnsi="Arial" w:cs="Arial"/>
                <w:color w:val="333333"/>
                <w:sz w:val="22"/>
                <w:szCs w:val="22"/>
                <w:lang w:val="en-GB" w:eastAsia="en-GB"/>
              </w:rPr>
              <w:t>4,655.43</w:t>
            </w:r>
          </w:p>
        </w:tc>
        <w:tc>
          <w:tcPr>
            <w:tcW w:w="1780" w:type="dxa"/>
            <w:tcBorders>
              <w:top w:val="single" w:sz="4" w:space="0" w:color="auto"/>
              <w:left w:val="nil"/>
              <w:bottom w:val="single" w:sz="4" w:space="0" w:color="auto"/>
            </w:tcBorders>
            <w:shd w:val="clear" w:color="auto" w:fill="auto"/>
            <w:noWrap/>
            <w:vAlign w:val="bottom"/>
          </w:tcPr>
          <w:p w:rsidR="00577221" w:rsidRDefault="00577221" w:rsidP="00896CEF">
            <w:pPr>
              <w:jc w:val="center"/>
              <w:rPr>
                <w:rFonts w:ascii="Arial" w:hAnsi="Arial" w:cs="Arial"/>
                <w:color w:val="333333"/>
                <w:sz w:val="22"/>
                <w:szCs w:val="22"/>
                <w:lang w:val="en-GB" w:eastAsia="en-GB"/>
              </w:rPr>
            </w:pPr>
            <w:r>
              <w:rPr>
                <w:rFonts w:ascii="Arial" w:hAnsi="Arial" w:cs="Arial"/>
                <w:color w:val="333333"/>
                <w:sz w:val="22"/>
                <w:szCs w:val="22"/>
                <w:lang w:val="en-GB" w:eastAsia="en-GB"/>
              </w:rPr>
              <w:t>4,655.43</w:t>
            </w:r>
          </w:p>
        </w:tc>
      </w:tr>
      <w:tr w:rsidR="001848F7" w:rsidRPr="000C2779" w:rsidTr="00BE0213">
        <w:trPr>
          <w:trHeight w:val="330"/>
          <w:jc w:val="center"/>
        </w:trPr>
        <w:tc>
          <w:tcPr>
            <w:tcW w:w="1360" w:type="dxa"/>
            <w:tcBorders>
              <w:top w:val="single" w:sz="4" w:space="0" w:color="auto"/>
              <w:bottom w:val="single" w:sz="4" w:space="0" w:color="auto"/>
              <w:right w:val="nil"/>
            </w:tcBorders>
            <w:noWrap/>
            <w:vAlign w:val="bottom"/>
          </w:tcPr>
          <w:p w:rsidR="001848F7" w:rsidRPr="000C2779" w:rsidRDefault="001848F7" w:rsidP="00E677A4">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201</w:t>
            </w:r>
            <w:r>
              <w:rPr>
                <w:rFonts w:ascii="Arial" w:hAnsi="Arial" w:cs="Arial"/>
                <w:color w:val="333333"/>
                <w:sz w:val="22"/>
                <w:szCs w:val="22"/>
                <w:lang w:val="en-GB" w:eastAsia="en-GB"/>
              </w:rPr>
              <w:t>4</w:t>
            </w:r>
            <w:r w:rsidRPr="000C2779">
              <w:rPr>
                <w:rFonts w:ascii="Arial" w:hAnsi="Arial" w:cs="Arial"/>
                <w:color w:val="333333"/>
                <w:sz w:val="22"/>
                <w:szCs w:val="22"/>
                <w:lang w:val="en-GB" w:eastAsia="en-GB"/>
              </w:rPr>
              <w:t>/1</w:t>
            </w:r>
            <w:r>
              <w:rPr>
                <w:rFonts w:ascii="Arial" w:hAnsi="Arial" w:cs="Arial"/>
                <w:color w:val="333333"/>
                <w:sz w:val="22"/>
                <w:szCs w:val="22"/>
                <w:lang w:val="en-GB" w:eastAsia="en-GB"/>
              </w:rPr>
              <w:t>5</w:t>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48F7" w:rsidRPr="000C2779" w:rsidRDefault="001848F7" w:rsidP="00E677A4">
            <w:pPr>
              <w:jc w:val="center"/>
              <w:rPr>
                <w:rFonts w:ascii="Arial" w:hAnsi="Arial" w:cs="Arial"/>
                <w:color w:val="333333"/>
                <w:sz w:val="22"/>
                <w:szCs w:val="22"/>
                <w:lang w:val="en-GB" w:eastAsia="en-GB"/>
              </w:rPr>
            </w:pPr>
            <w:r>
              <w:rPr>
                <w:rFonts w:ascii="Arial" w:hAnsi="Arial" w:cs="Arial"/>
                <w:color w:val="333333"/>
                <w:sz w:val="22"/>
                <w:szCs w:val="22"/>
                <w:lang w:val="en-GB" w:eastAsia="en-GB"/>
              </w:rPr>
              <w:t>4,681.97</w:t>
            </w:r>
          </w:p>
        </w:tc>
        <w:tc>
          <w:tcPr>
            <w:tcW w:w="1780" w:type="dxa"/>
            <w:tcBorders>
              <w:top w:val="single" w:sz="4" w:space="0" w:color="auto"/>
              <w:left w:val="nil"/>
              <w:bottom w:val="single" w:sz="4" w:space="0" w:color="auto"/>
            </w:tcBorders>
            <w:shd w:val="clear" w:color="auto" w:fill="auto"/>
            <w:noWrap/>
            <w:vAlign w:val="bottom"/>
          </w:tcPr>
          <w:p w:rsidR="001848F7" w:rsidRPr="000C2779" w:rsidRDefault="001848F7" w:rsidP="00E677A4">
            <w:pPr>
              <w:jc w:val="center"/>
              <w:rPr>
                <w:rFonts w:ascii="Arial" w:hAnsi="Arial" w:cs="Arial"/>
                <w:color w:val="333333"/>
                <w:sz w:val="22"/>
                <w:szCs w:val="22"/>
                <w:lang w:val="en-GB" w:eastAsia="en-GB"/>
              </w:rPr>
            </w:pPr>
            <w:r>
              <w:rPr>
                <w:rFonts w:ascii="Arial" w:hAnsi="Arial" w:cs="Arial"/>
                <w:color w:val="333333"/>
                <w:sz w:val="22"/>
                <w:szCs w:val="22"/>
                <w:lang w:val="en-GB" w:eastAsia="en-GB"/>
              </w:rPr>
              <w:t>4,681.97</w:t>
            </w:r>
          </w:p>
        </w:tc>
      </w:tr>
      <w:tr w:rsidR="001848F7" w:rsidRPr="000C2779" w:rsidTr="00D637A8">
        <w:trPr>
          <w:trHeight w:val="330"/>
          <w:jc w:val="center"/>
        </w:trPr>
        <w:tc>
          <w:tcPr>
            <w:tcW w:w="1360" w:type="dxa"/>
            <w:tcBorders>
              <w:top w:val="single" w:sz="4" w:space="0" w:color="auto"/>
              <w:bottom w:val="single" w:sz="4" w:space="0" w:color="auto"/>
              <w:right w:val="nil"/>
            </w:tcBorders>
            <w:noWrap/>
            <w:vAlign w:val="bottom"/>
          </w:tcPr>
          <w:p w:rsidR="001848F7" w:rsidRPr="00BE0213" w:rsidRDefault="001848F7" w:rsidP="00436575">
            <w:pPr>
              <w:jc w:val="center"/>
              <w:rPr>
                <w:rFonts w:ascii="Arial" w:hAnsi="Arial" w:cs="Arial"/>
                <w:color w:val="333333"/>
                <w:sz w:val="22"/>
                <w:szCs w:val="22"/>
                <w:lang w:val="en-GB" w:eastAsia="en-GB"/>
              </w:rPr>
            </w:pPr>
            <w:r w:rsidRPr="00BE0213">
              <w:rPr>
                <w:rFonts w:ascii="Arial" w:hAnsi="Arial" w:cs="Arial"/>
                <w:color w:val="333333"/>
                <w:sz w:val="22"/>
                <w:szCs w:val="22"/>
                <w:lang w:val="en-GB" w:eastAsia="en-GB"/>
              </w:rPr>
              <w:t>2015/16</w:t>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48F7" w:rsidRPr="00BE0213" w:rsidRDefault="00734933" w:rsidP="00734933">
            <w:pPr>
              <w:jc w:val="center"/>
              <w:rPr>
                <w:rFonts w:ascii="Arial" w:hAnsi="Arial" w:cs="Arial"/>
                <w:color w:val="333333"/>
                <w:sz w:val="22"/>
                <w:szCs w:val="22"/>
                <w:lang w:val="en-GB" w:eastAsia="en-GB"/>
              </w:rPr>
            </w:pPr>
            <w:r>
              <w:rPr>
                <w:rFonts w:ascii="Arial" w:hAnsi="Arial" w:cs="Arial"/>
                <w:color w:val="333333"/>
                <w:sz w:val="22"/>
                <w:szCs w:val="22"/>
                <w:lang w:val="en-GB" w:eastAsia="en-GB"/>
              </w:rPr>
              <w:t>4, 751.58</w:t>
            </w:r>
          </w:p>
        </w:tc>
        <w:tc>
          <w:tcPr>
            <w:tcW w:w="1780" w:type="dxa"/>
            <w:tcBorders>
              <w:top w:val="single" w:sz="4" w:space="0" w:color="auto"/>
              <w:left w:val="nil"/>
              <w:bottom w:val="single" w:sz="4" w:space="0" w:color="auto"/>
            </w:tcBorders>
            <w:shd w:val="clear" w:color="auto" w:fill="auto"/>
            <w:noWrap/>
            <w:vAlign w:val="bottom"/>
          </w:tcPr>
          <w:p w:rsidR="001848F7" w:rsidRPr="00BE0213" w:rsidRDefault="00734933" w:rsidP="00734933">
            <w:pPr>
              <w:jc w:val="center"/>
              <w:rPr>
                <w:rFonts w:ascii="Arial" w:hAnsi="Arial" w:cs="Arial"/>
                <w:color w:val="333333"/>
                <w:sz w:val="22"/>
                <w:szCs w:val="22"/>
                <w:lang w:val="en-GB" w:eastAsia="en-GB"/>
              </w:rPr>
            </w:pPr>
            <w:r>
              <w:rPr>
                <w:rFonts w:ascii="Arial" w:hAnsi="Arial" w:cs="Arial"/>
                <w:color w:val="333333"/>
                <w:sz w:val="22"/>
                <w:szCs w:val="22"/>
                <w:lang w:val="en-GB" w:eastAsia="en-GB"/>
              </w:rPr>
              <w:t>4,751.58</w:t>
            </w:r>
          </w:p>
        </w:tc>
      </w:tr>
      <w:tr w:rsidR="00945B38" w:rsidRPr="000C2779" w:rsidTr="00BE0213">
        <w:trPr>
          <w:trHeight w:val="330"/>
          <w:jc w:val="center"/>
          <w:ins w:id="1115" w:author="Tracy Thompson" w:date="2015-08-05T11:46:00Z"/>
        </w:trPr>
        <w:tc>
          <w:tcPr>
            <w:tcW w:w="1360" w:type="dxa"/>
            <w:tcBorders>
              <w:top w:val="single" w:sz="4" w:space="0" w:color="auto"/>
              <w:bottom w:val="single" w:sz="12" w:space="0" w:color="auto"/>
              <w:right w:val="nil"/>
            </w:tcBorders>
            <w:noWrap/>
            <w:vAlign w:val="bottom"/>
          </w:tcPr>
          <w:p w:rsidR="00945B38" w:rsidRPr="00BE0213" w:rsidRDefault="00945B38" w:rsidP="00436575">
            <w:pPr>
              <w:jc w:val="center"/>
              <w:rPr>
                <w:ins w:id="1116" w:author="Tracy Thompson" w:date="2015-08-05T11:46:00Z"/>
                <w:rFonts w:ascii="Arial" w:hAnsi="Arial" w:cs="Arial"/>
                <w:color w:val="333333"/>
                <w:sz w:val="22"/>
                <w:szCs w:val="22"/>
                <w:lang w:val="en-GB" w:eastAsia="en-GB"/>
              </w:rPr>
            </w:pPr>
            <w:ins w:id="1117" w:author="Tracy Thompson" w:date="2015-08-05T11:46:00Z">
              <w:r>
                <w:rPr>
                  <w:rFonts w:ascii="Arial" w:hAnsi="Arial" w:cs="Arial"/>
                  <w:color w:val="333333"/>
                  <w:sz w:val="22"/>
                  <w:szCs w:val="22"/>
                  <w:lang w:val="en-GB" w:eastAsia="en-GB"/>
                </w:rPr>
                <w:t>2016/17</w:t>
              </w:r>
            </w:ins>
          </w:p>
        </w:tc>
        <w:tc>
          <w:tcPr>
            <w:tcW w:w="1728" w:type="dxa"/>
            <w:tcBorders>
              <w:top w:val="single" w:sz="4" w:space="0" w:color="auto"/>
              <w:left w:val="single" w:sz="4" w:space="0" w:color="auto"/>
              <w:bottom w:val="single" w:sz="12" w:space="0" w:color="auto"/>
              <w:right w:val="single" w:sz="4" w:space="0" w:color="auto"/>
            </w:tcBorders>
            <w:shd w:val="clear" w:color="auto" w:fill="auto"/>
            <w:noWrap/>
            <w:vAlign w:val="bottom"/>
          </w:tcPr>
          <w:p w:rsidR="00945B38" w:rsidRDefault="00945B38" w:rsidP="00734933">
            <w:pPr>
              <w:jc w:val="center"/>
              <w:rPr>
                <w:ins w:id="1118" w:author="Tracy Thompson" w:date="2015-08-05T11:46:00Z"/>
                <w:rFonts w:ascii="Arial" w:hAnsi="Arial" w:cs="Arial"/>
                <w:color w:val="333333"/>
                <w:sz w:val="22"/>
                <w:szCs w:val="22"/>
                <w:lang w:val="en-GB" w:eastAsia="en-GB"/>
              </w:rPr>
            </w:pPr>
            <w:ins w:id="1119" w:author="Tracy Thompson" w:date="2015-08-05T11:46:00Z">
              <w:r>
                <w:rPr>
                  <w:rFonts w:ascii="Arial" w:hAnsi="Arial" w:cs="Arial"/>
                  <w:color w:val="333333"/>
                  <w:sz w:val="22"/>
                  <w:szCs w:val="22"/>
                  <w:lang w:val="en-GB" w:eastAsia="en-GB"/>
                </w:rPr>
                <w:t>TBA</w:t>
              </w:r>
            </w:ins>
          </w:p>
        </w:tc>
        <w:tc>
          <w:tcPr>
            <w:tcW w:w="1780" w:type="dxa"/>
            <w:tcBorders>
              <w:top w:val="single" w:sz="4" w:space="0" w:color="auto"/>
              <w:left w:val="nil"/>
              <w:bottom w:val="single" w:sz="12" w:space="0" w:color="auto"/>
            </w:tcBorders>
            <w:shd w:val="clear" w:color="auto" w:fill="auto"/>
            <w:noWrap/>
            <w:vAlign w:val="bottom"/>
          </w:tcPr>
          <w:p w:rsidR="00945B38" w:rsidRDefault="00945B38" w:rsidP="00734933">
            <w:pPr>
              <w:jc w:val="center"/>
              <w:rPr>
                <w:ins w:id="1120" w:author="Tracy Thompson" w:date="2015-08-05T11:46:00Z"/>
                <w:rFonts w:ascii="Arial" w:hAnsi="Arial" w:cs="Arial"/>
                <w:color w:val="333333"/>
                <w:sz w:val="22"/>
                <w:szCs w:val="22"/>
                <w:lang w:val="en-GB" w:eastAsia="en-GB"/>
              </w:rPr>
            </w:pPr>
            <w:ins w:id="1121" w:author="Tracy Thompson" w:date="2015-08-05T11:46:00Z">
              <w:r>
                <w:rPr>
                  <w:rFonts w:ascii="Arial" w:hAnsi="Arial" w:cs="Arial"/>
                  <w:color w:val="333333"/>
                  <w:sz w:val="22"/>
                  <w:szCs w:val="22"/>
                  <w:lang w:val="en-GB" w:eastAsia="en-GB"/>
                </w:rPr>
                <w:t>TBA</w:t>
              </w:r>
            </w:ins>
          </w:p>
        </w:tc>
      </w:tr>
    </w:tbl>
    <w:p w:rsidR="00B65A2A" w:rsidRDefault="00B65A2A" w:rsidP="00B65A2A">
      <w:pPr>
        <w:rPr>
          <w:rFonts w:ascii="Arial" w:hAnsi="Arial" w:cs="Arial"/>
        </w:rPr>
      </w:pPr>
    </w:p>
    <w:p w:rsidR="00B65A2A" w:rsidRPr="000962C8" w:rsidRDefault="00D034E2" w:rsidP="00990412">
      <w:pPr>
        <w:pStyle w:val="Heading3"/>
        <w:numPr>
          <w:ilvl w:val="0"/>
          <w:numId w:val="0"/>
        </w:numPr>
      </w:pPr>
      <w:bookmarkStart w:id="1122" w:name="_Toc431453052"/>
      <w:bookmarkStart w:id="1123" w:name="_Ref335975527"/>
      <w:r w:rsidRPr="00BE0213">
        <w:t>Primary Maternity RVUs</w:t>
      </w:r>
      <w:bookmarkEnd w:id="1122"/>
      <w:r>
        <w:t xml:space="preserve"> </w:t>
      </w:r>
      <w:bookmarkEnd w:id="1123"/>
    </w:p>
    <w:p w:rsidR="00B65A2A" w:rsidRPr="000962C8" w:rsidRDefault="0048685A" w:rsidP="00B65A2A">
      <w:pPr>
        <w:rPr>
          <w:rFonts w:ascii="Arial" w:hAnsi="Arial" w:cs="Arial"/>
          <w:i/>
          <w:color w:val="262626" w:themeColor="text1" w:themeTint="D9"/>
          <w:szCs w:val="24"/>
          <w:lang w:eastAsia="en-NZ"/>
        </w:rPr>
      </w:pPr>
      <w:r w:rsidRPr="000962C8">
        <w:rPr>
          <w:rFonts w:ascii="Arial" w:hAnsi="Arial" w:cs="Arial"/>
          <w:color w:val="262626" w:themeColor="text1" w:themeTint="D9"/>
        </w:rPr>
        <w:t>In the table below are the RVU</w:t>
      </w:r>
      <w:r w:rsidR="0093455A">
        <w:rPr>
          <w:rFonts w:ascii="Arial" w:hAnsi="Arial" w:cs="Arial"/>
          <w:color w:val="262626" w:themeColor="text1" w:themeTint="D9"/>
        </w:rPr>
        <w:t xml:space="preserve">s used in the calculation of RVU weights </w:t>
      </w:r>
      <w:r w:rsidRPr="000962C8">
        <w:rPr>
          <w:rFonts w:ascii="Arial" w:hAnsi="Arial" w:cs="Arial"/>
          <w:color w:val="262626" w:themeColor="text1" w:themeTint="D9"/>
        </w:rPr>
        <w:t xml:space="preserve">for events assigned XPU W02020 </w:t>
      </w:r>
      <w:r w:rsidRPr="000962C8">
        <w:rPr>
          <w:rFonts w:ascii="Arial" w:hAnsi="Arial" w:cs="Arial"/>
          <w:i/>
          <w:color w:val="262626" w:themeColor="text1" w:themeTint="D9"/>
          <w:szCs w:val="24"/>
          <w:lang w:eastAsia="en-NZ"/>
        </w:rPr>
        <w:t>Inpatient maternity care in a primary maternity facility</w:t>
      </w:r>
      <w:r w:rsidR="00594692" w:rsidRPr="000962C8">
        <w:rPr>
          <w:rFonts w:ascii="Arial" w:hAnsi="Arial" w:cs="Arial"/>
          <w:i/>
          <w:color w:val="262626" w:themeColor="text1" w:themeTint="D9"/>
          <w:szCs w:val="24"/>
          <w:lang w:eastAsia="en-NZ"/>
        </w:rPr>
        <w:t>.</w:t>
      </w:r>
    </w:p>
    <w:p w:rsidR="00CB1605" w:rsidRPr="000962C8" w:rsidRDefault="00CB1605" w:rsidP="00B65A2A">
      <w:pPr>
        <w:rPr>
          <w:rFonts w:ascii="Arial" w:hAnsi="Arial" w:cs="Arial"/>
          <w:color w:val="262626" w:themeColor="text1" w:themeTint="D9"/>
        </w:rPr>
      </w:pPr>
    </w:p>
    <w:tbl>
      <w:tblPr>
        <w:tblStyle w:val="TableGrid"/>
        <w:tblW w:w="0" w:type="auto"/>
        <w:jc w:val="center"/>
        <w:tblLook w:val="04A0" w:firstRow="1" w:lastRow="0" w:firstColumn="1" w:lastColumn="0" w:noHBand="0" w:noVBand="1"/>
      </w:tblPr>
      <w:tblGrid>
        <w:gridCol w:w="6042"/>
        <w:gridCol w:w="1134"/>
      </w:tblGrid>
      <w:tr w:rsidR="00FA78D0" w:rsidRPr="000962C8" w:rsidTr="002C2B31">
        <w:trPr>
          <w:trHeight w:val="377"/>
          <w:jc w:val="center"/>
        </w:trPr>
        <w:tc>
          <w:tcPr>
            <w:tcW w:w="6042" w:type="dxa"/>
            <w:shd w:val="clear" w:color="auto" w:fill="auto"/>
            <w:noWrap/>
            <w:vAlign w:val="center"/>
            <w:hideMark/>
          </w:tcPr>
          <w:p w:rsidR="00FA78D0" w:rsidRPr="000962C8" w:rsidRDefault="00FA78D0" w:rsidP="0095392C">
            <w:pPr>
              <w:rPr>
                <w:rFonts w:ascii="Arial" w:hAnsi="Arial" w:cs="Arial"/>
                <w:b/>
                <w:bCs/>
                <w:color w:val="262626" w:themeColor="text1" w:themeTint="D9"/>
                <w:sz w:val="22"/>
                <w:szCs w:val="22"/>
              </w:rPr>
            </w:pPr>
            <w:r w:rsidRPr="000962C8">
              <w:rPr>
                <w:rFonts w:ascii="Arial" w:hAnsi="Arial" w:cs="Arial"/>
                <w:b/>
                <w:bCs/>
                <w:color w:val="262626" w:themeColor="text1" w:themeTint="D9"/>
                <w:sz w:val="22"/>
                <w:szCs w:val="22"/>
              </w:rPr>
              <w:t>Component</w:t>
            </w:r>
          </w:p>
        </w:tc>
        <w:tc>
          <w:tcPr>
            <w:tcW w:w="1134" w:type="dxa"/>
            <w:shd w:val="clear" w:color="auto" w:fill="auto"/>
            <w:noWrap/>
            <w:vAlign w:val="center"/>
            <w:hideMark/>
          </w:tcPr>
          <w:p w:rsidR="00FA78D0" w:rsidRPr="000962C8" w:rsidRDefault="00FA78D0" w:rsidP="0095392C">
            <w:pPr>
              <w:rPr>
                <w:rFonts w:ascii="Arial" w:hAnsi="Arial" w:cs="Arial"/>
                <w:b/>
                <w:bCs/>
                <w:color w:val="262626" w:themeColor="text1" w:themeTint="D9"/>
                <w:sz w:val="22"/>
                <w:szCs w:val="22"/>
              </w:rPr>
            </w:pPr>
            <w:r w:rsidRPr="000962C8">
              <w:rPr>
                <w:rFonts w:ascii="Arial" w:hAnsi="Arial" w:cs="Arial"/>
                <w:b/>
                <w:bCs/>
                <w:color w:val="262626" w:themeColor="text1" w:themeTint="D9"/>
                <w:sz w:val="22"/>
                <w:szCs w:val="22"/>
              </w:rPr>
              <w:t>Weight</w:t>
            </w:r>
          </w:p>
        </w:tc>
      </w:tr>
      <w:tr w:rsidR="00FA78D0" w:rsidRPr="000962C8" w:rsidTr="002C2B31">
        <w:trPr>
          <w:trHeight w:val="257"/>
          <w:jc w:val="center"/>
        </w:trPr>
        <w:tc>
          <w:tcPr>
            <w:tcW w:w="6042" w:type="dxa"/>
            <w:noWrap/>
            <w:hideMark/>
          </w:tcPr>
          <w:p w:rsidR="00FA78D0" w:rsidRPr="000962C8" w:rsidRDefault="00FA78D0" w:rsidP="00E50A53">
            <w:pPr>
              <w:rPr>
                <w:rFonts w:ascii="Arial" w:hAnsi="Arial" w:cs="Arial"/>
                <w:color w:val="262626" w:themeColor="text1" w:themeTint="D9"/>
                <w:sz w:val="22"/>
                <w:szCs w:val="22"/>
              </w:rPr>
            </w:pPr>
            <w:r w:rsidRPr="000962C8">
              <w:rPr>
                <w:rFonts w:ascii="Arial" w:hAnsi="Arial" w:cs="Arial"/>
                <w:color w:val="262626" w:themeColor="text1" w:themeTint="D9"/>
                <w:sz w:val="22"/>
                <w:szCs w:val="22"/>
              </w:rPr>
              <w:t>Labour and Delivery Fee</w:t>
            </w:r>
          </w:p>
        </w:tc>
        <w:tc>
          <w:tcPr>
            <w:tcW w:w="1134" w:type="dxa"/>
            <w:noWrap/>
            <w:hideMark/>
          </w:tcPr>
          <w:p w:rsidR="00FA78D0" w:rsidRPr="000962C8" w:rsidRDefault="005F03CE" w:rsidP="00E50A53">
            <w:pPr>
              <w:jc w:val="right"/>
              <w:rPr>
                <w:rFonts w:ascii="Arial" w:hAnsi="Arial" w:cs="Arial"/>
                <w:color w:val="262626" w:themeColor="text1" w:themeTint="D9"/>
                <w:sz w:val="22"/>
                <w:szCs w:val="22"/>
              </w:rPr>
            </w:pPr>
            <w:r>
              <w:rPr>
                <w:rFonts w:ascii="Arial" w:hAnsi="Arial" w:cs="Arial"/>
                <w:color w:val="262626" w:themeColor="text1" w:themeTint="D9"/>
                <w:sz w:val="22"/>
                <w:szCs w:val="22"/>
              </w:rPr>
              <w:t>0.970</w:t>
            </w:r>
          </w:p>
        </w:tc>
      </w:tr>
      <w:tr w:rsidR="00FA78D0" w:rsidRPr="000962C8" w:rsidTr="002C2B31">
        <w:trPr>
          <w:trHeight w:val="257"/>
          <w:jc w:val="center"/>
        </w:trPr>
        <w:tc>
          <w:tcPr>
            <w:tcW w:w="6042" w:type="dxa"/>
            <w:noWrap/>
            <w:hideMark/>
          </w:tcPr>
          <w:p w:rsidR="00FA78D0" w:rsidRPr="000962C8" w:rsidRDefault="00FA78D0" w:rsidP="00E50A53">
            <w:pPr>
              <w:rPr>
                <w:rFonts w:ascii="Arial" w:hAnsi="Arial" w:cs="Arial"/>
                <w:color w:val="262626" w:themeColor="text1" w:themeTint="D9"/>
                <w:sz w:val="22"/>
                <w:szCs w:val="22"/>
              </w:rPr>
            </w:pPr>
            <w:r w:rsidRPr="000962C8">
              <w:rPr>
                <w:rFonts w:ascii="Arial" w:hAnsi="Arial" w:cs="Arial"/>
                <w:color w:val="262626" w:themeColor="text1" w:themeTint="D9"/>
                <w:sz w:val="22"/>
                <w:szCs w:val="22"/>
              </w:rPr>
              <w:t>DHB-funded Lead Midwifery Care Fee (delivery)</w:t>
            </w:r>
          </w:p>
        </w:tc>
        <w:tc>
          <w:tcPr>
            <w:tcW w:w="1134" w:type="dxa"/>
            <w:noWrap/>
            <w:hideMark/>
          </w:tcPr>
          <w:p w:rsidR="00FA78D0" w:rsidRPr="000962C8" w:rsidRDefault="00FA78D0" w:rsidP="005F03CE">
            <w:pPr>
              <w:jc w:val="right"/>
              <w:rPr>
                <w:rFonts w:ascii="Arial" w:hAnsi="Arial" w:cs="Arial"/>
                <w:color w:val="262626" w:themeColor="text1" w:themeTint="D9"/>
                <w:sz w:val="22"/>
                <w:szCs w:val="22"/>
              </w:rPr>
            </w:pPr>
            <w:r w:rsidRPr="000962C8">
              <w:rPr>
                <w:rFonts w:ascii="Arial" w:hAnsi="Arial" w:cs="Arial"/>
                <w:color w:val="262626" w:themeColor="text1" w:themeTint="D9"/>
                <w:sz w:val="22"/>
                <w:szCs w:val="22"/>
              </w:rPr>
              <w:t>0.</w:t>
            </w:r>
            <w:r w:rsidR="005F03CE">
              <w:rPr>
                <w:rFonts w:ascii="Arial" w:hAnsi="Arial" w:cs="Arial"/>
                <w:color w:val="262626" w:themeColor="text1" w:themeTint="D9"/>
                <w:sz w:val="22"/>
                <w:szCs w:val="22"/>
              </w:rPr>
              <w:t>387</w:t>
            </w:r>
          </w:p>
        </w:tc>
      </w:tr>
      <w:tr w:rsidR="00FA78D0" w:rsidRPr="000962C8" w:rsidTr="002C2B31">
        <w:trPr>
          <w:trHeight w:val="257"/>
          <w:jc w:val="center"/>
        </w:trPr>
        <w:tc>
          <w:tcPr>
            <w:tcW w:w="6042" w:type="dxa"/>
            <w:noWrap/>
            <w:hideMark/>
          </w:tcPr>
          <w:p w:rsidR="00FA78D0" w:rsidRPr="000962C8" w:rsidRDefault="00FA78D0" w:rsidP="00E50A53">
            <w:pPr>
              <w:rPr>
                <w:rFonts w:ascii="Arial" w:hAnsi="Arial" w:cs="Arial"/>
                <w:color w:val="262626" w:themeColor="text1" w:themeTint="D9"/>
                <w:sz w:val="22"/>
                <w:szCs w:val="22"/>
              </w:rPr>
            </w:pPr>
            <w:r w:rsidRPr="000962C8">
              <w:rPr>
                <w:rFonts w:ascii="Arial" w:hAnsi="Arial" w:cs="Arial"/>
                <w:color w:val="262626" w:themeColor="text1" w:themeTint="D9"/>
                <w:sz w:val="22"/>
                <w:szCs w:val="22"/>
              </w:rPr>
              <w:t>DHB-funded Lead Midwifery Care Fee (postnatal stay only)</w:t>
            </w:r>
          </w:p>
        </w:tc>
        <w:tc>
          <w:tcPr>
            <w:tcW w:w="1134" w:type="dxa"/>
            <w:noWrap/>
            <w:hideMark/>
          </w:tcPr>
          <w:p w:rsidR="00FA78D0" w:rsidRPr="000962C8" w:rsidRDefault="00FA78D0" w:rsidP="005F03CE">
            <w:pPr>
              <w:jc w:val="right"/>
              <w:rPr>
                <w:rFonts w:ascii="Arial" w:hAnsi="Arial" w:cs="Arial"/>
                <w:color w:val="262626" w:themeColor="text1" w:themeTint="D9"/>
                <w:sz w:val="22"/>
                <w:szCs w:val="22"/>
              </w:rPr>
            </w:pPr>
            <w:r w:rsidRPr="000962C8">
              <w:rPr>
                <w:rFonts w:ascii="Arial" w:hAnsi="Arial" w:cs="Arial"/>
                <w:color w:val="262626" w:themeColor="text1" w:themeTint="D9"/>
                <w:sz w:val="22"/>
                <w:szCs w:val="22"/>
              </w:rPr>
              <w:t>0.</w:t>
            </w:r>
            <w:r w:rsidR="005F03CE">
              <w:rPr>
                <w:rFonts w:ascii="Arial" w:hAnsi="Arial" w:cs="Arial"/>
                <w:color w:val="262626" w:themeColor="text1" w:themeTint="D9"/>
                <w:sz w:val="22"/>
                <w:szCs w:val="22"/>
              </w:rPr>
              <w:t>087</w:t>
            </w:r>
          </w:p>
        </w:tc>
      </w:tr>
      <w:tr w:rsidR="00FA78D0" w:rsidRPr="000962C8" w:rsidTr="002C2B31">
        <w:trPr>
          <w:trHeight w:val="257"/>
          <w:jc w:val="center"/>
        </w:trPr>
        <w:tc>
          <w:tcPr>
            <w:tcW w:w="6042" w:type="dxa"/>
            <w:noWrap/>
            <w:hideMark/>
          </w:tcPr>
          <w:p w:rsidR="00FA78D0" w:rsidRPr="000962C8" w:rsidRDefault="00FA78D0" w:rsidP="00E50A53">
            <w:pPr>
              <w:rPr>
                <w:rFonts w:ascii="Arial" w:hAnsi="Arial" w:cs="Arial"/>
                <w:color w:val="262626" w:themeColor="text1" w:themeTint="D9"/>
                <w:sz w:val="22"/>
                <w:szCs w:val="22"/>
              </w:rPr>
            </w:pPr>
            <w:r w:rsidRPr="000962C8">
              <w:rPr>
                <w:rFonts w:ascii="Arial" w:hAnsi="Arial" w:cs="Arial"/>
                <w:color w:val="262626" w:themeColor="text1" w:themeTint="D9"/>
                <w:sz w:val="22"/>
                <w:szCs w:val="22"/>
              </w:rPr>
              <w:t>Per Diem - Baby</w:t>
            </w:r>
          </w:p>
        </w:tc>
        <w:tc>
          <w:tcPr>
            <w:tcW w:w="1134" w:type="dxa"/>
            <w:noWrap/>
            <w:hideMark/>
          </w:tcPr>
          <w:p w:rsidR="00FA78D0" w:rsidRPr="000962C8" w:rsidRDefault="00FA78D0" w:rsidP="005F03CE">
            <w:pPr>
              <w:jc w:val="right"/>
              <w:rPr>
                <w:rFonts w:ascii="Arial" w:hAnsi="Arial" w:cs="Arial"/>
                <w:color w:val="262626" w:themeColor="text1" w:themeTint="D9"/>
                <w:sz w:val="22"/>
                <w:szCs w:val="22"/>
              </w:rPr>
            </w:pPr>
            <w:r w:rsidRPr="000962C8">
              <w:rPr>
                <w:rFonts w:ascii="Arial" w:hAnsi="Arial" w:cs="Arial"/>
                <w:color w:val="262626" w:themeColor="text1" w:themeTint="D9"/>
                <w:sz w:val="22"/>
                <w:szCs w:val="22"/>
              </w:rPr>
              <w:t>0.</w:t>
            </w:r>
            <w:r w:rsidR="005F03CE">
              <w:rPr>
                <w:rFonts w:ascii="Arial" w:hAnsi="Arial" w:cs="Arial"/>
                <w:color w:val="262626" w:themeColor="text1" w:themeTint="D9"/>
                <w:sz w:val="22"/>
                <w:szCs w:val="22"/>
              </w:rPr>
              <w:t>407</w:t>
            </w:r>
          </w:p>
        </w:tc>
      </w:tr>
      <w:tr w:rsidR="00FA78D0" w:rsidRPr="000962C8" w:rsidTr="002C2B31">
        <w:trPr>
          <w:trHeight w:val="257"/>
          <w:jc w:val="center"/>
        </w:trPr>
        <w:tc>
          <w:tcPr>
            <w:tcW w:w="6042" w:type="dxa"/>
            <w:noWrap/>
            <w:hideMark/>
          </w:tcPr>
          <w:p w:rsidR="00FA78D0" w:rsidRPr="000962C8" w:rsidRDefault="00FA78D0" w:rsidP="00E50A53">
            <w:pPr>
              <w:rPr>
                <w:rFonts w:ascii="Arial" w:hAnsi="Arial" w:cs="Arial"/>
                <w:color w:val="262626" w:themeColor="text1" w:themeTint="D9"/>
                <w:sz w:val="22"/>
                <w:szCs w:val="22"/>
              </w:rPr>
            </w:pPr>
            <w:r w:rsidRPr="000962C8">
              <w:rPr>
                <w:rFonts w:ascii="Arial" w:hAnsi="Arial" w:cs="Arial"/>
                <w:color w:val="262626" w:themeColor="text1" w:themeTint="D9"/>
                <w:sz w:val="22"/>
                <w:szCs w:val="22"/>
              </w:rPr>
              <w:t>Per Diem - Mother</w:t>
            </w:r>
          </w:p>
        </w:tc>
        <w:tc>
          <w:tcPr>
            <w:tcW w:w="1134" w:type="dxa"/>
            <w:noWrap/>
            <w:hideMark/>
          </w:tcPr>
          <w:p w:rsidR="00FA78D0" w:rsidRPr="000962C8" w:rsidRDefault="00FA78D0" w:rsidP="005F03CE">
            <w:pPr>
              <w:jc w:val="right"/>
              <w:rPr>
                <w:rFonts w:ascii="Arial" w:hAnsi="Arial" w:cs="Arial"/>
                <w:color w:val="262626" w:themeColor="text1" w:themeTint="D9"/>
                <w:sz w:val="22"/>
                <w:szCs w:val="22"/>
              </w:rPr>
            </w:pPr>
            <w:r w:rsidRPr="000962C8">
              <w:rPr>
                <w:rFonts w:ascii="Arial" w:hAnsi="Arial" w:cs="Arial"/>
                <w:color w:val="262626" w:themeColor="text1" w:themeTint="D9"/>
                <w:sz w:val="22"/>
                <w:szCs w:val="22"/>
              </w:rPr>
              <w:t>0.</w:t>
            </w:r>
            <w:r w:rsidR="005F03CE">
              <w:rPr>
                <w:rFonts w:ascii="Arial" w:hAnsi="Arial" w:cs="Arial"/>
                <w:color w:val="262626" w:themeColor="text1" w:themeTint="D9"/>
                <w:sz w:val="22"/>
                <w:szCs w:val="22"/>
              </w:rPr>
              <w:t>744</w:t>
            </w:r>
          </w:p>
        </w:tc>
      </w:tr>
      <w:tr w:rsidR="00FA78D0" w:rsidRPr="000962C8" w:rsidTr="002C2B31">
        <w:trPr>
          <w:trHeight w:val="257"/>
          <w:jc w:val="center"/>
        </w:trPr>
        <w:tc>
          <w:tcPr>
            <w:tcW w:w="6042" w:type="dxa"/>
            <w:noWrap/>
            <w:hideMark/>
          </w:tcPr>
          <w:p w:rsidR="00FA78D0" w:rsidRPr="000962C8" w:rsidRDefault="00FA78D0" w:rsidP="00E50A53">
            <w:pPr>
              <w:rPr>
                <w:rFonts w:ascii="Arial" w:hAnsi="Arial" w:cs="Arial"/>
                <w:color w:val="262626" w:themeColor="text1" w:themeTint="D9"/>
                <w:sz w:val="22"/>
                <w:szCs w:val="22"/>
              </w:rPr>
            </w:pPr>
            <w:r w:rsidRPr="000962C8">
              <w:rPr>
                <w:rFonts w:ascii="Arial" w:hAnsi="Arial" w:cs="Arial"/>
                <w:color w:val="262626" w:themeColor="text1" w:themeTint="D9"/>
                <w:sz w:val="22"/>
                <w:szCs w:val="22"/>
              </w:rPr>
              <w:t>Same Day - Baby</w:t>
            </w:r>
          </w:p>
        </w:tc>
        <w:tc>
          <w:tcPr>
            <w:tcW w:w="1134" w:type="dxa"/>
            <w:noWrap/>
            <w:hideMark/>
          </w:tcPr>
          <w:p w:rsidR="00FA78D0" w:rsidRPr="000962C8" w:rsidRDefault="00FA78D0" w:rsidP="005F03CE">
            <w:pPr>
              <w:jc w:val="right"/>
              <w:rPr>
                <w:rFonts w:ascii="Arial" w:hAnsi="Arial" w:cs="Arial"/>
                <w:color w:val="262626" w:themeColor="text1" w:themeTint="D9"/>
                <w:sz w:val="22"/>
                <w:szCs w:val="22"/>
              </w:rPr>
            </w:pPr>
            <w:r w:rsidRPr="000962C8">
              <w:rPr>
                <w:rFonts w:ascii="Arial" w:hAnsi="Arial" w:cs="Arial"/>
                <w:color w:val="262626" w:themeColor="text1" w:themeTint="D9"/>
                <w:sz w:val="22"/>
                <w:szCs w:val="22"/>
              </w:rPr>
              <w:t>0.</w:t>
            </w:r>
            <w:r w:rsidR="005F03CE">
              <w:rPr>
                <w:rFonts w:ascii="Arial" w:hAnsi="Arial" w:cs="Arial"/>
                <w:color w:val="262626" w:themeColor="text1" w:themeTint="D9"/>
                <w:sz w:val="22"/>
                <w:szCs w:val="22"/>
              </w:rPr>
              <w:t>285</w:t>
            </w:r>
          </w:p>
        </w:tc>
      </w:tr>
      <w:tr w:rsidR="00FA78D0" w:rsidRPr="000962C8" w:rsidTr="002C2B31">
        <w:trPr>
          <w:trHeight w:val="272"/>
          <w:jc w:val="center"/>
        </w:trPr>
        <w:tc>
          <w:tcPr>
            <w:tcW w:w="6042" w:type="dxa"/>
            <w:noWrap/>
            <w:hideMark/>
          </w:tcPr>
          <w:p w:rsidR="00FA78D0" w:rsidRPr="000962C8" w:rsidRDefault="00FA78D0" w:rsidP="00E50A53">
            <w:pPr>
              <w:rPr>
                <w:rFonts w:ascii="Arial" w:hAnsi="Arial" w:cs="Arial"/>
                <w:color w:val="262626" w:themeColor="text1" w:themeTint="D9"/>
                <w:sz w:val="22"/>
                <w:szCs w:val="22"/>
              </w:rPr>
            </w:pPr>
            <w:r w:rsidRPr="000962C8">
              <w:rPr>
                <w:rFonts w:ascii="Arial" w:hAnsi="Arial" w:cs="Arial"/>
                <w:color w:val="262626" w:themeColor="text1" w:themeTint="D9"/>
                <w:sz w:val="22"/>
                <w:szCs w:val="22"/>
              </w:rPr>
              <w:t>Same Day - Mother</w:t>
            </w:r>
          </w:p>
        </w:tc>
        <w:tc>
          <w:tcPr>
            <w:tcW w:w="1134" w:type="dxa"/>
            <w:noWrap/>
            <w:hideMark/>
          </w:tcPr>
          <w:p w:rsidR="00FA78D0" w:rsidRPr="000962C8" w:rsidRDefault="00FA78D0" w:rsidP="002C2B31">
            <w:pPr>
              <w:jc w:val="right"/>
              <w:rPr>
                <w:rFonts w:ascii="Arial" w:hAnsi="Arial" w:cs="Arial"/>
                <w:color w:val="262626" w:themeColor="text1" w:themeTint="D9"/>
                <w:sz w:val="22"/>
                <w:szCs w:val="22"/>
              </w:rPr>
            </w:pPr>
            <w:r w:rsidRPr="000962C8">
              <w:rPr>
                <w:rFonts w:ascii="Arial" w:hAnsi="Arial" w:cs="Arial"/>
                <w:color w:val="262626" w:themeColor="text1" w:themeTint="D9"/>
                <w:sz w:val="22"/>
                <w:szCs w:val="22"/>
              </w:rPr>
              <w:t>0.</w:t>
            </w:r>
            <w:r w:rsidR="005F03CE">
              <w:rPr>
                <w:rFonts w:ascii="Arial" w:hAnsi="Arial" w:cs="Arial"/>
                <w:color w:val="262626" w:themeColor="text1" w:themeTint="D9"/>
                <w:sz w:val="22"/>
                <w:szCs w:val="22"/>
              </w:rPr>
              <w:t>521</w:t>
            </w:r>
          </w:p>
        </w:tc>
      </w:tr>
      <w:tr w:rsidR="002C2B31" w:rsidRPr="000962C8" w:rsidTr="002C2B31">
        <w:trPr>
          <w:trHeight w:val="272"/>
          <w:jc w:val="center"/>
        </w:trPr>
        <w:tc>
          <w:tcPr>
            <w:tcW w:w="6042" w:type="dxa"/>
            <w:noWrap/>
          </w:tcPr>
          <w:p w:rsidR="002C2B31" w:rsidRPr="000962C8" w:rsidRDefault="002C2B31" w:rsidP="00E50A53">
            <w:pPr>
              <w:rPr>
                <w:rFonts w:ascii="Arial" w:hAnsi="Arial" w:cs="Arial"/>
                <w:color w:val="262626" w:themeColor="text1" w:themeTint="D9"/>
                <w:sz w:val="22"/>
                <w:szCs w:val="22"/>
              </w:rPr>
            </w:pPr>
            <w:r>
              <w:rPr>
                <w:rFonts w:ascii="Arial" w:hAnsi="Arial" w:cs="Arial"/>
                <w:color w:val="262626" w:themeColor="text1" w:themeTint="D9"/>
                <w:sz w:val="22"/>
                <w:szCs w:val="22"/>
              </w:rPr>
              <w:t>Social Day - Baby</w:t>
            </w:r>
          </w:p>
        </w:tc>
        <w:tc>
          <w:tcPr>
            <w:tcW w:w="1134" w:type="dxa"/>
            <w:noWrap/>
          </w:tcPr>
          <w:p w:rsidR="002C2B31" w:rsidRPr="000962C8" w:rsidRDefault="002C2B31" w:rsidP="002C2B31">
            <w:pPr>
              <w:jc w:val="right"/>
              <w:rPr>
                <w:rFonts w:ascii="Arial" w:hAnsi="Arial" w:cs="Arial"/>
                <w:color w:val="262626" w:themeColor="text1" w:themeTint="D9"/>
                <w:sz w:val="22"/>
                <w:szCs w:val="22"/>
              </w:rPr>
            </w:pPr>
            <w:r>
              <w:rPr>
                <w:rFonts w:ascii="Arial" w:hAnsi="Arial" w:cs="Arial"/>
                <w:color w:val="262626" w:themeColor="text1" w:themeTint="D9"/>
                <w:sz w:val="22"/>
                <w:szCs w:val="22"/>
              </w:rPr>
              <w:t>0.298</w:t>
            </w:r>
          </w:p>
        </w:tc>
      </w:tr>
    </w:tbl>
    <w:p w:rsidR="00D034E2" w:rsidRDefault="00BA4258" w:rsidP="00D01655">
      <w:pPr>
        <w:pStyle w:val="Heading1"/>
        <w:numPr>
          <w:ilvl w:val="0"/>
          <w:numId w:val="0"/>
        </w:numPr>
        <w:spacing w:before="0"/>
      </w:pPr>
      <w:r>
        <w:br w:type="page"/>
      </w:r>
      <w:bookmarkStart w:id="1124" w:name="_Ref353878230"/>
      <w:bookmarkStart w:id="1125" w:name="_Toc431453053"/>
      <w:r w:rsidR="00D034E2">
        <w:t>Appendix 5: PUs Identified in this Document</w:t>
      </w:r>
      <w:bookmarkEnd w:id="1124"/>
      <w:bookmarkEnd w:id="1125"/>
    </w:p>
    <w:p w:rsidR="00352719" w:rsidRPr="00B0024F" w:rsidRDefault="00352719" w:rsidP="00352719">
      <w:pPr>
        <w:rPr>
          <w:sz w:val="20"/>
        </w:rPr>
      </w:pPr>
    </w:p>
    <w:p w:rsidR="00352719" w:rsidRPr="00BA2072" w:rsidRDefault="00352719" w:rsidP="00352719">
      <w:pPr>
        <w:pStyle w:val="BlockText"/>
        <w:rPr>
          <w:rFonts w:ascii="Arial" w:hAnsi="Arial" w:cs="Arial"/>
          <w:color w:val="333333"/>
          <w:sz w:val="24"/>
          <w:szCs w:val="24"/>
        </w:rPr>
      </w:pPr>
      <w:r w:rsidRPr="00BA2072">
        <w:rPr>
          <w:rFonts w:ascii="Arial" w:hAnsi="Arial" w:cs="Arial"/>
          <w:color w:val="333333"/>
          <w:sz w:val="24"/>
          <w:szCs w:val="24"/>
        </w:rPr>
        <w:t xml:space="preserve">For the purposes of this document the </w:t>
      </w:r>
      <w:r>
        <w:rPr>
          <w:rFonts w:ascii="Arial" w:hAnsi="Arial" w:cs="Arial"/>
          <w:color w:val="333333"/>
          <w:sz w:val="24"/>
          <w:szCs w:val="24"/>
        </w:rPr>
        <w:t xml:space="preserve">XPUs </w:t>
      </w:r>
      <w:r w:rsidRPr="00BA2072">
        <w:rPr>
          <w:rFonts w:ascii="Arial" w:hAnsi="Arial" w:cs="Arial"/>
          <w:color w:val="333333"/>
          <w:sz w:val="24"/>
          <w:szCs w:val="24"/>
        </w:rPr>
        <w:t>used are defined in the following table.</w:t>
      </w:r>
    </w:p>
    <w:p w:rsidR="00352719" w:rsidRPr="00B0024F" w:rsidRDefault="00352719" w:rsidP="00352719">
      <w:pPr>
        <w:rPr>
          <w:sz w:val="20"/>
        </w:rPr>
      </w:pPr>
    </w:p>
    <w:tbl>
      <w:tblPr>
        <w:tblW w:w="928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684"/>
        <w:gridCol w:w="7605"/>
      </w:tblGrid>
      <w:tr w:rsidR="00352719" w:rsidRPr="000C2779" w:rsidTr="00C911C3">
        <w:trPr>
          <w:cantSplit/>
          <w:trHeight w:val="364"/>
          <w:tblHeader/>
          <w:jc w:val="center"/>
        </w:trPr>
        <w:tc>
          <w:tcPr>
            <w:tcW w:w="1684" w:type="dxa"/>
            <w:tcBorders>
              <w:top w:val="double" w:sz="4" w:space="0" w:color="auto"/>
              <w:bottom w:val="single" w:sz="6" w:space="0" w:color="auto"/>
            </w:tcBorders>
            <w:shd w:val="clear" w:color="auto" w:fill="auto"/>
            <w:vAlign w:val="center"/>
          </w:tcPr>
          <w:p w:rsidR="00352719" w:rsidRPr="000C2779" w:rsidRDefault="00352719" w:rsidP="00352719">
            <w:pPr>
              <w:pStyle w:val="TableHeader"/>
              <w:jc w:val="left"/>
              <w:rPr>
                <w:rFonts w:ascii="Arial" w:hAnsi="Arial" w:cs="Arial"/>
                <w:color w:val="333333"/>
                <w:sz w:val="22"/>
                <w:szCs w:val="22"/>
              </w:rPr>
            </w:pPr>
            <w:r>
              <w:rPr>
                <w:rFonts w:ascii="Arial" w:hAnsi="Arial" w:cs="Arial"/>
                <w:color w:val="333333"/>
                <w:sz w:val="22"/>
                <w:szCs w:val="22"/>
              </w:rPr>
              <w:t>XPU</w:t>
            </w:r>
          </w:p>
        </w:tc>
        <w:tc>
          <w:tcPr>
            <w:tcW w:w="7605" w:type="dxa"/>
            <w:tcBorders>
              <w:top w:val="double" w:sz="4" w:space="0" w:color="auto"/>
              <w:bottom w:val="single" w:sz="6" w:space="0" w:color="auto"/>
            </w:tcBorders>
            <w:shd w:val="clear" w:color="auto" w:fill="auto"/>
            <w:vAlign w:val="center"/>
          </w:tcPr>
          <w:p w:rsidR="00352719" w:rsidRPr="000C2779" w:rsidRDefault="00352719" w:rsidP="00352719">
            <w:pPr>
              <w:pStyle w:val="TableHeader"/>
              <w:jc w:val="left"/>
              <w:rPr>
                <w:rFonts w:ascii="Arial" w:hAnsi="Arial" w:cs="Arial"/>
                <w:color w:val="333333"/>
                <w:sz w:val="22"/>
                <w:szCs w:val="22"/>
              </w:rPr>
            </w:pPr>
            <w:r>
              <w:rPr>
                <w:rFonts w:ascii="Arial" w:hAnsi="Arial" w:cs="Arial"/>
                <w:color w:val="333333"/>
                <w:sz w:val="22"/>
                <w:szCs w:val="22"/>
              </w:rPr>
              <w:t>Description</w:t>
            </w:r>
          </w:p>
        </w:tc>
      </w:tr>
      <w:tr w:rsidR="00352719" w:rsidRPr="000C2779" w:rsidTr="00B87D42">
        <w:trPr>
          <w:cantSplit/>
          <w:trHeight w:val="340"/>
          <w:jc w:val="center"/>
        </w:trPr>
        <w:tc>
          <w:tcPr>
            <w:tcW w:w="1684" w:type="dxa"/>
            <w:vAlign w:val="bottom"/>
          </w:tcPr>
          <w:p w:rsidR="00352719" w:rsidRPr="000C2779" w:rsidRDefault="00352719" w:rsidP="00B87D42">
            <w:pPr>
              <w:pStyle w:val="TableText0"/>
              <w:rPr>
                <w:rFonts w:ascii="Arial" w:hAnsi="Arial" w:cs="Arial"/>
                <w:color w:val="333333"/>
                <w:sz w:val="22"/>
                <w:szCs w:val="22"/>
              </w:rPr>
            </w:pPr>
            <w:r>
              <w:rPr>
                <w:rFonts w:ascii="Arial" w:hAnsi="Arial" w:cs="Arial"/>
                <w:color w:val="333333"/>
                <w:sz w:val="22"/>
                <w:szCs w:val="22"/>
              </w:rPr>
              <w:t>BOARDER</w:t>
            </w:r>
          </w:p>
        </w:tc>
        <w:tc>
          <w:tcPr>
            <w:tcW w:w="7605" w:type="dxa"/>
            <w:vAlign w:val="bottom"/>
          </w:tcPr>
          <w:p w:rsidR="00352719" w:rsidRPr="000C2779" w:rsidRDefault="00352719" w:rsidP="00301D06">
            <w:pPr>
              <w:pStyle w:val="TableText0"/>
              <w:rPr>
                <w:rFonts w:ascii="Arial" w:hAnsi="Arial" w:cs="Arial"/>
                <w:color w:val="333333"/>
                <w:sz w:val="22"/>
                <w:szCs w:val="22"/>
              </w:rPr>
            </w:pPr>
            <w:r>
              <w:rPr>
                <w:rFonts w:ascii="Arial" w:hAnsi="Arial" w:cs="Arial"/>
                <w:color w:val="333333"/>
                <w:sz w:val="22"/>
                <w:szCs w:val="22"/>
              </w:rPr>
              <w:t xml:space="preserve">Boarders </w:t>
            </w:r>
            <w:r w:rsidR="00301D06" w:rsidRPr="00301D06">
              <w:rPr>
                <w:rFonts w:ascii="Arial" w:hAnsi="Arial" w:cs="Arial"/>
                <w:color w:val="262626" w:themeColor="text1" w:themeTint="D9"/>
                <w:sz w:val="22"/>
                <w:szCs w:val="22"/>
              </w:rPr>
              <w:t xml:space="preserve">– </w:t>
            </w:r>
            <w:r w:rsidRPr="00352719">
              <w:rPr>
                <w:rFonts w:ascii="Arial" w:hAnsi="Arial" w:cs="Arial"/>
                <w:color w:val="333333"/>
                <w:sz w:val="22"/>
                <w:szCs w:val="22"/>
                <w:highlight w:val="lightGray"/>
              </w:rPr>
              <w:fldChar w:fldCharType="begin"/>
            </w:r>
            <w:r w:rsidRPr="00352719">
              <w:rPr>
                <w:rFonts w:ascii="Arial" w:hAnsi="Arial" w:cs="Arial"/>
                <w:color w:val="333333"/>
                <w:sz w:val="22"/>
                <w:szCs w:val="22"/>
                <w:highlight w:val="lightGray"/>
              </w:rPr>
              <w:instrText xml:space="preserve"> REF _Ref339272768 \r \h </w:instrText>
            </w:r>
            <w:r>
              <w:rPr>
                <w:rFonts w:ascii="Arial" w:hAnsi="Arial" w:cs="Arial"/>
                <w:color w:val="333333"/>
                <w:sz w:val="22"/>
                <w:szCs w:val="22"/>
                <w:highlight w:val="lightGray"/>
              </w:rPr>
              <w:instrText xml:space="preserve"> \* MERGEFORMAT </w:instrText>
            </w:r>
            <w:r w:rsidRPr="00352719">
              <w:rPr>
                <w:rFonts w:ascii="Arial" w:hAnsi="Arial" w:cs="Arial"/>
                <w:color w:val="333333"/>
                <w:sz w:val="22"/>
                <w:szCs w:val="22"/>
                <w:highlight w:val="lightGray"/>
              </w:rPr>
            </w:r>
            <w:r w:rsidRPr="00352719">
              <w:rPr>
                <w:rFonts w:ascii="Arial" w:hAnsi="Arial" w:cs="Arial"/>
                <w:color w:val="333333"/>
                <w:sz w:val="22"/>
                <w:szCs w:val="22"/>
                <w:highlight w:val="lightGray"/>
              </w:rPr>
              <w:fldChar w:fldCharType="separate"/>
            </w:r>
            <w:r w:rsidR="009F48C4">
              <w:rPr>
                <w:rFonts w:ascii="Arial" w:hAnsi="Arial" w:cs="Arial"/>
                <w:color w:val="333333"/>
                <w:sz w:val="22"/>
                <w:szCs w:val="22"/>
                <w:highlight w:val="lightGray"/>
              </w:rPr>
              <w:t>5.2.4</w:t>
            </w:r>
            <w:r w:rsidRPr="00352719">
              <w:rPr>
                <w:rFonts w:ascii="Arial" w:hAnsi="Arial" w:cs="Arial"/>
                <w:color w:val="333333"/>
                <w:sz w:val="22"/>
                <w:szCs w:val="22"/>
                <w:highlight w:val="lightGray"/>
              </w:rPr>
              <w:fldChar w:fldCharType="end"/>
            </w:r>
          </w:p>
        </w:tc>
      </w:tr>
      <w:tr w:rsidR="00DF42CD" w:rsidRPr="000C2779" w:rsidTr="00B87D42">
        <w:trPr>
          <w:cantSplit/>
          <w:trHeight w:val="340"/>
          <w:jc w:val="center"/>
        </w:trPr>
        <w:tc>
          <w:tcPr>
            <w:tcW w:w="1684" w:type="dxa"/>
            <w:vAlign w:val="bottom"/>
          </w:tcPr>
          <w:p w:rsidR="00DF42CD" w:rsidRPr="000C2779" w:rsidRDefault="00DF42CD" w:rsidP="00DF42CD">
            <w:pPr>
              <w:pStyle w:val="TableText0"/>
              <w:rPr>
                <w:rFonts w:ascii="Arial" w:hAnsi="Arial" w:cs="Arial"/>
                <w:color w:val="333333"/>
                <w:sz w:val="22"/>
                <w:szCs w:val="22"/>
              </w:rPr>
            </w:pPr>
            <w:r>
              <w:rPr>
                <w:rFonts w:ascii="Arial" w:hAnsi="Arial" w:cs="Arial"/>
                <w:color w:val="333333"/>
                <w:sz w:val="22"/>
                <w:szCs w:val="22"/>
              </w:rPr>
              <w:t>CANC_OP</w:t>
            </w:r>
          </w:p>
        </w:tc>
        <w:tc>
          <w:tcPr>
            <w:tcW w:w="7605" w:type="dxa"/>
            <w:vAlign w:val="bottom"/>
          </w:tcPr>
          <w:p w:rsidR="00DF42CD" w:rsidRPr="000C2779" w:rsidRDefault="00DF42CD" w:rsidP="00301D06">
            <w:pPr>
              <w:pStyle w:val="TableText0"/>
              <w:rPr>
                <w:rFonts w:ascii="Arial" w:hAnsi="Arial" w:cs="Arial"/>
                <w:color w:val="333333"/>
                <w:sz w:val="22"/>
                <w:szCs w:val="22"/>
              </w:rPr>
            </w:pPr>
            <w:r>
              <w:rPr>
                <w:rFonts w:ascii="Arial" w:hAnsi="Arial" w:cs="Arial"/>
                <w:color w:val="333333"/>
                <w:sz w:val="22"/>
                <w:szCs w:val="22"/>
              </w:rPr>
              <w:t xml:space="preserve">Cancelled Operations </w:t>
            </w:r>
            <w:r w:rsidR="00301D06" w:rsidRPr="00301D06">
              <w:rPr>
                <w:rFonts w:ascii="Arial" w:hAnsi="Arial" w:cs="Arial"/>
                <w:color w:val="262626" w:themeColor="text1" w:themeTint="D9"/>
                <w:sz w:val="22"/>
                <w:szCs w:val="22"/>
              </w:rPr>
              <w:t xml:space="preserve">– </w:t>
            </w:r>
            <w:r w:rsidRPr="00352719">
              <w:rPr>
                <w:rFonts w:ascii="Arial" w:hAnsi="Arial" w:cs="Arial"/>
                <w:color w:val="333333"/>
                <w:sz w:val="22"/>
                <w:szCs w:val="22"/>
                <w:highlight w:val="lightGray"/>
              </w:rPr>
              <w:fldChar w:fldCharType="begin"/>
            </w:r>
            <w:r w:rsidRPr="00352719">
              <w:rPr>
                <w:rFonts w:ascii="Arial" w:hAnsi="Arial" w:cs="Arial"/>
                <w:color w:val="333333"/>
                <w:sz w:val="22"/>
                <w:szCs w:val="22"/>
                <w:highlight w:val="lightGray"/>
              </w:rPr>
              <w:instrText xml:space="preserve"> REF _Ref339272763 \r \h </w:instrText>
            </w:r>
            <w:r>
              <w:rPr>
                <w:rFonts w:ascii="Arial" w:hAnsi="Arial" w:cs="Arial"/>
                <w:color w:val="333333"/>
                <w:sz w:val="22"/>
                <w:szCs w:val="22"/>
                <w:highlight w:val="lightGray"/>
              </w:rPr>
              <w:instrText xml:space="preserve"> \* MERGEFORMAT </w:instrText>
            </w:r>
            <w:r w:rsidRPr="00352719">
              <w:rPr>
                <w:rFonts w:ascii="Arial" w:hAnsi="Arial" w:cs="Arial"/>
                <w:color w:val="333333"/>
                <w:sz w:val="22"/>
                <w:szCs w:val="22"/>
                <w:highlight w:val="lightGray"/>
              </w:rPr>
            </w:r>
            <w:r w:rsidRPr="00352719">
              <w:rPr>
                <w:rFonts w:ascii="Arial" w:hAnsi="Arial" w:cs="Arial"/>
                <w:color w:val="333333"/>
                <w:sz w:val="22"/>
                <w:szCs w:val="22"/>
                <w:highlight w:val="lightGray"/>
              </w:rPr>
              <w:fldChar w:fldCharType="separate"/>
            </w:r>
            <w:r w:rsidR="009F48C4">
              <w:rPr>
                <w:rFonts w:ascii="Arial" w:hAnsi="Arial" w:cs="Arial"/>
                <w:color w:val="333333"/>
                <w:sz w:val="22"/>
                <w:szCs w:val="22"/>
                <w:highlight w:val="lightGray"/>
              </w:rPr>
              <w:t>5.2.4</w:t>
            </w:r>
            <w:r w:rsidRPr="00352719">
              <w:rPr>
                <w:rFonts w:ascii="Arial" w:hAnsi="Arial" w:cs="Arial"/>
                <w:color w:val="333333"/>
                <w:sz w:val="22"/>
                <w:szCs w:val="22"/>
                <w:highlight w:val="lightGray"/>
              </w:rPr>
              <w:fldChar w:fldCharType="end"/>
            </w:r>
            <w:r w:rsidR="00301D06">
              <w:rPr>
                <w:rFonts w:ascii="Arial" w:hAnsi="Arial" w:cs="Arial"/>
                <w:color w:val="333333"/>
                <w:sz w:val="22"/>
                <w:szCs w:val="22"/>
              </w:rPr>
              <w:t xml:space="preserve"> </w:t>
            </w:r>
            <w:r>
              <w:rPr>
                <w:rFonts w:ascii="Arial" w:hAnsi="Arial" w:cs="Arial"/>
                <w:color w:val="333333"/>
                <w:sz w:val="22"/>
                <w:szCs w:val="22"/>
              </w:rPr>
              <w:t xml:space="preserve"> </w:t>
            </w:r>
          </w:p>
        </w:tc>
      </w:tr>
      <w:tr w:rsidR="00DF42CD" w:rsidRPr="000C2779" w:rsidTr="00B87D42">
        <w:trPr>
          <w:cantSplit/>
          <w:trHeight w:val="340"/>
          <w:jc w:val="center"/>
        </w:trPr>
        <w:tc>
          <w:tcPr>
            <w:tcW w:w="1684" w:type="dxa"/>
            <w:vAlign w:val="bottom"/>
          </w:tcPr>
          <w:p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DSS214</w:t>
            </w:r>
          </w:p>
        </w:tc>
        <w:tc>
          <w:tcPr>
            <w:tcW w:w="7605" w:type="dxa"/>
            <w:vAlign w:val="bottom"/>
          </w:tcPr>
          <w:p w:rsidR="00DF42CD" w:rsidRPr="00301D06" w:rsidRDefault="00DF42CD" w:rsidP="00161FDF">
            <w:pPr>
              <w:pStyle w:val="TableText0"/>
              <w:rPr>
                <w:rFonts w:ascii="Arial" w:hAnsi="Arial" w:cs="Arial"/>
                <w:color w:val="262626" w:themeColor="text1" w:themeTint="D9"/>
                <w:sz w:val="22"/>
                <w:szCs w:val="22"/>
              </w:rPr>
            </w:pPr>
            <w:r w:rsidRPr="00301D06">
              <w:rPr>
                <w:rFonts w:ascii="Arial" w:hAnsi="Arial" w:cs="Arial"/>
                <w:color w:val="262626" w:themeColor="text1" w:themeTint="D9"/>
                <w:sz w:val="22"/>
                <w:szCs w:val="22"/>
              </w:rPr>
              <w:t xml:space="preserve">Disability </w:t>
            </w:r>
            <w:r w:rsidR="00612352" w:rsidRPr="00301D06">
              <w:rPr>
                <w:rFonts w:ascii="Arial" w:hAnsi="Arial" w:cs="Arial"/>
                <w:color w:val="262626" w:themeColor="text1" w:themeTint="D9"/>
                <w:sz w:val="22"/>
                <w:szCs w:val="22"/>
              </w:rPr>
              <w:t xml:space="preserve">Support Services </w:t>
            </w:r>
            <w:r w:rsidR="00301D06" w:rsidRPr="00301D06">
              <w:rPr>
                <w:rFonts w:ascii="Arial" w:hAnsi="Arial" w:cs="Arial"/>
                <w:color w:val="262626" w:themeColor="text1" w:themeTint="D9"/>
                <w:sz w:val="22"/>
                <w:szCs w:val="22"/>
              </w:rPr>
              <w:t>–</w:t>
            </w:r>
            <w:r w:rsidRPr="00301D06">
              <w:rPr>
                <w:rFonts w:ascii="Arial" w:hAnsi="Arial" w:cs="Arial"/>
                <w:color w:val="262626" w:themeColor="text1" w:themeTint="D9"/>
                <w:sz w:val="22"/>
                <w:szCs w:val="22"/>
              </w:rPr>
              <w:t xml:space="preserve"> </w:t>
            </w:r>
            <w:r w:rsidR="00301D06" w:rsidRPr="00301D06">
              <w:rPr>
                <w:rFonts w:ascii="Arial" w:hAnsi="Arial" w:cs="Arial"/>
                <w:color w:val="262626" w:themeColor="text1" w:themeTint="D9"/>
                <w:sz w:val="22"/>
                <w:szCs w:val="22"/>
              </w:rPr>
              <w:t xml:space="preserve">Young Physically Disabled AT&amp;R –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_Ref384969814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p>
        </w:tc>
      </w:tr>
      <w:tr w:rsidR="00DF42CD" w:rsidRPr="000C2779" w:rsidTr="0050671A">
        <w:trPr>
          <w:cantSplit/>
          <w:trHeight w:val="340"/>
          <w:jc w:val="center"/>
        </w:trPr>
        <w:tc>
          <w:tcPr>
            <w:tcW w:w="1684" w:type="dxa"/>
            <w:vAlign w:val="bottom"/>
          </w:tcPr>
          <w:p w:rsidR="00DF42CD" w:rsidRPr="000C2779" w:rsidRDefault="00DF42CD" w:rsidP="00DF42CD">
            <w:pPr>
              <w:pStyle w:val="TableText0"/>
              <w:rPr>
                <w:rFonts w:ascii="Arial" w:hAnsi="Arial" w:cs="Arial"/>
                <w:color w:val="333333"/>
                <w:sz w:val="22"/>
                <w:szCs w:val="22"/>
              </w:rPr>
            </w:pPr>
            <w:bookmarkStart w:id="1126" w:name="_Hlk339433626"/>
            <w:r>
              <w:rPr>
                <w:rFonts w:ascii="Arial" w:hAnsi="Arial" w:cs="Arial"/>
                <w:color w:val="333333"/>
                <w:sz w:val="22"/>
                <w:szCs w:val="22"/>
              </w:rPr>
              <w:t>EXCLU</w:t>
            </w:r>
          </w:p>
        </w:tc>
        <w:tc>
          <w:tcPr>
            <w:tcW w:w="7605" w:type="dxa"/>
            <w:vAlign w:val="bottom"/>
          </w:tcPr>
          <w:p w:rsidR="00DF42CD" w:rsidRPr="000C2779" w:rsidRDefault="00612352" w:rsidP="00A02850">
            <w:pPr>
              <w:pStyle w:val="TableText0"/>
              <w:rPr>
                <w:rFonts w:ascii="Arial" w:hAnsi="Arial" w:cs="Arial"/>
                <w:color w:val="333333"/>
                <w:sz w:val="22"/>
                <w:szCs w:val="22"/>
              </w:rPr>
            </w:pPr>
            <w:r>
              <w:rPr>
                <w:rFonts w:ascii="Arial" w:hAnsi="Arial" w:cs="Arial"/>
                <w:color w:val="333333"/>
                <w:sz w:val="22"/>
                <w:szCs w:val="22"/>
              </w:rPr>
              <w:t xml:space="preserve">Excluded </w:t>
            </w:r>
            <w:r w:rsidR="0093455A">
              <w:rPr>
                <w:rFonts w:ascii="Arial" w:hAnsi="Arial" w:cs="Arial"/>
                <w:color w:val="333333"/>
                <w:sz w:val="22"/>
                <w:szCs w:val="22"/>
              </w:rPr>
              <w:t xml:space="preserve">- </w:t>
            </w:r>
            <w:r>
              <w:rPr>
                <w:rFonts w:ascii="Arial" w:hAnsi="Arial" w:cs="Arial"/>
                <w:color w:val="333333"/>
                <w:sz w:val="22"/>
                <w:szCs w:val="22"/>
              </w:rPr>
              <w:t>Mental Health E</w:t>
            </w:r>
            <w:r w:rsidR="00DF42CD">
              <w:rPr>
                <w:rFonts w:ascii="Arial" w:hAnsi="Arial" w:cs="Arial"/>
                <w:color w:val="333333"/>
                <w:sz w:val="22"/>
                <w:szCs w:val="22"/>
              </w:rPr>
              <w:t>vents</w:t>
            </w:r>
            <w:r w:rsidR="0093455A">
              <w:rPr>
                <w:rFonts w:ascii="Arial" w:hAnsi="Arial" w:cs="Arial"/>
                <w:color w:val="333333"/>
                <w:sz w:val="22"/>
                <w:szCs w:val="22"/>
              </w:rPr>
              <w:t xml:space="preserve"> </w:t>
            </w:r>
            <w:r w:rsidR="0093455A" w:rsidRPr="00301D06">
              <w:rPr>
                <w:rFonts w:ascii="Arial" w:hAnsi="Arial" w:cs="Arial"/>
                <w:color w:val="262626" w:themeColor="text1" w:themeTint="D9"/>
                <w:sz w:val="22"/>
                <w:szCs w:val="22"/>
              </w:rPr>
              <w:t>–</w:t>
            </w:r>
            <w:r w:rsidR="0093455A">
              <w:rPr>
                <w:rFonts w:ascii="Arial" w:hAnsi="Arial" w:cs="Arial"/>
                <w:color w:val="262626" w:themeColor="text1" w:themeTint="D9"/>
                <w:sz w:val="22"/>
                <w:szCs w:val="22"/>
              </w:rPr>
              <w:t xml:space="preserve"> </w:t>
            </w:r>
            <w:r w:rsidR="0093455A" w:rsidRPr="0093455A">
              <w:rPr>
                <w:rFonts w:ascii="Arial" w:hAnsi="Arial" w:cs="Arial"/>
                <w:color w:val="262626" w:themeColor="text1" w:themeTint="D9"/>
                <w:sz w:val="22"/>
                <w:szCs w:val="22"/>
                <w:highlight w:val="lightGray"/>
              </w:rPr>
              <w:fldChar w:fldCharType="begin"/>
            </w:r>
            <w:r w:rsidR="0093455A" w:rsidRPr="0093455A">
              <w:rPr>
                <w:rFonts w:ascii="Arial" w:hAnsi="Arial" w:cs="Arial"/>
                <w:color w:val="262626" w:themeColor="text1" w:themeTint="D9"/>
                <w:sz w:val="22"/>
                <w:szCs w:val="22"/>
                <w:highlight w:val="lightGray"/>
              </w:rPr>
              <w:instrText xml:space="preserve"> REF _Ref339277495 \r \h  \* MERGEFORMAT </w:instrText>
            </w:r>
            <w:r w:rsidR="0093455A" w:rsidRPr="0093455A">
              <w:rPr>
                <w:rFonts w:ascii="Arial" w:hAnsi="Arial" w:cs="Arial"/>
                <w:color w:val="262626" w:themeColor="text1" w:themeTint="D9"/>
                <w:sz w:val="22"/>
                <w:szCs w:val="22"/>
                <w:highlight w:val="lightGray"/>
              </w:rPr>
            </w:r>
            <w:r w:rsidR="0093455A" w:rsidRPr="0093455A">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5.2.5</w:t>
            </w:r>
            <w:r w:rsidR="0093455A" w:rsidRPr="0093455A">
              <w:rPr>
                <w:rFonts w:ascii="Arial" w:hAnsi="Arial" w:cs="Arial"/>
                <w:color w:val="262626" w:themeColor="text1" w:themeTint="D9"/>
                <w:sz w:val="22"/>
                <w:szCs w:val="22"/>
                <w:highlight w:val="lightGray"/>
              </w:rPr>
              <w:fldChar w:fldCharType="end"/>
            </w:r>
            <w:r w:rsidR="0093455A">
              <w:rPr>
                <w:rFonts w:ascii="Arial" w:hAnsi="Arial" w:cs="Arial"/>
                <w:color w:val="262626" w:themeColor="text1" w:themeTint="D9"/>
                <w:sz w:val="22"/>
                <w:szCs w:val="22"/>
              </w:rPr>
              <w:t xml:space="preserve"> </w:t>
            </w:r>
            <w:r w:rsidR="0093455A">
              <w:rPr>
                <w:rFonts w:ascii="Arial" w:hAnsi="Arial" w:cs="Arial"/>
                <w:color w:val="333333"/>
                <w:sz w:val="22"/>
                <w:szCs w:val="22"/>
              </w:rPr>
              <w:t xml:space="preserve">and events where an XPU has not been identified </w:t>
            </w:r>
            <w:r w:rsidR="0093455A" w:rsidRPr="00301D06">
              <w:rPr>
                <w:rFonts w:ascii="Arial" w:hAnsi="Arial" w:cs="Arial"/>
                <w:color w:val="262626" w:themeColor="text1" w:themeTint="D9"/>
                <w:sz w:val="22"/>
                <w:szCs w:val="22"/>
              </w:rPr>
              <w:t>–</w:t>
            </w:r>
            <w:r w:rsidR="0093455A">
              <w:rPr>
                <w:rFonts w:ascii="Arial" w:hAnsi="Arial" w:cs="Arial"/>
                <w:color w:val="262626" w:themeColor="text1" w:themeTint="D9"/>
                <w:sz w:val="22"/>
                <w:szCs w:val="22"/>
              </w:rPr>
              <w:t xml:space="preserve"> </w:t>
            </w:r>
            <w:r w:rsidR="0093455A" w:rsidRPr="0093455A">
              <w:rPr>
                <w:rFonts w:ascii="Arial" w:hAnsi="Arial" w:cs="Arial"/>
                <w:color w:val="333333"/>
                <w:sz w:val="22"/>
                <w:szCs w:val="22"/>
                <w:highlight w:val="lightGray"/>
              </w:rPr>
              <w:fldChar w:fldCharType="begin"/>
            </w:r>
            <w:r w:rsidR="0093455A" w:rsidRPr="0093455A">
              <w:rPr>
                <w:rFonts w:ascii="Arial" w:hAnsi="Arial" w:cs="Arial"/>
                <w:color w:val="333333"/>
                <w:sz w:val="22"/>
                <w:szCs w:val="22"/>
                <w:highlight w:val="lightGray"/>
              </w:rPr>
              <w:instrText xml:space="preserve"> REF _Ref339368757 \r \h </w:instrText>
            </w:r>
            <w:r w:rsidR="0093455A">
              <w:rPr>
                <w:rFonts w:ascii="Arial" w:hAnsi="Arial" w:cs="Arial"/>
                <w:color w:val="333333"/>
                <w:sz w:val="22"/>
                <w:szCs w:val="22"/>
                <w:highlight w:val="lightGray"/>
              </w:rPr>
              <w:instrText xml:space="preserve"> \* MERGEFORMAT </w:instrText>
            </w:r>
            <w:r w:rsidR="0093455A" w:rsidRPr="0093455A">
              <w:rPr>
                <w:rFonts w:ascii="Arial" w:hAnsi="Arial" w:cs="Arial"/>
                <w:color w:val="333333"/>
                <w:sz w:val="22"/>
                <w:szCs w:val="22"/>
                <w:highlight w:val="lightGray"/>
              </w:rPr>
            </w:r>
            <w:r w:rsidR="0093455A" w:rsidRPr="0093455A">
              <w:rPr>
                <w:rFonts w:ascii="Arial" w:hAnsi="Arial" w:cs="Arial"/>
                <w:color w:val="333333"/>
                <w:sz w:val="22"/>
                <w:szCs w:val="22"/>
                <w:highlight w:val="lightGray"/>
              </w:rPr>
              <w:fldChar w:fldCharType="separate"/>
            </w:r>
            <w:r w:rsidR="009F48C4">
              <w:rPr>
                <w:rFonts w:ascii="Arial" w:hAnsi="Arial" w:cs="Arial"/>
                <w:color w:val="333333"/>
                <w:sz w:val="22"/>
                <w:szCs w:val="22"/>
                <w:highlight w:val="lightGray"/>
              </w:rPr>
              <w:t>5.2.1</w:t>
            </w:r>
            <w:r w:rsidR="0093455A" w:rsidRPr="0093455A">
              <w:rPr>
                <w:rFonts w:ascii="Arial" w:hAnsi="Arial" w:cs="Arial"/>
                <w:color w:val="333333"/>
                <w:sz w:val="22"/>
                <w:szCs w:val="22"/>
                <w:highlight w:val="lightGray"/>
              </w:rPr>
              <w:fldChar w:fldCharType="end"/>
            </w:r>
            <w:r w:rsidR="009B75B1">
              <w:rPr>
                <w:rFonts w:ascii="Arial" w:hAnsi="Arial" w:cs="Arial"/>
                <w:color w:val="333333"/>
                <w:sz w:val="22"/>
                <w:szCs w:val="22"/>
              </w:rPr>
              <w:t xml:space="preserve">, </w:t>
            </w:r>
            <w:r w:rsidR="00A02850" w:rsidRPr="00A02850">
              <w:rPr>
                <w:rFonts w:ascii="Arial" w:hAnsi="Arial" w:cs="Arial"/>
                <w:color w:val="333333"/>
                <w:sz w:val="22"/>
                <w:szCs w:val="22"/>
                <w:highlight w:val="lightGray"/>
              </w:rPr>
              <w:fldChar w:fldCharType="begin"/>
            </w:r>
            <w:r w:rsidR="00A02850" w:rsidRPr="00A02850">
              <w:rPr>
                <w:rFonts w:ascii="Arial" w:hAnsi="Arial" w:cs="Arial"/>
                <w:color w:val="333333"/>
                <w:sz w:val="22"/>
                <w:szCs w:val="22"/>
                <w:highlight w:val="lightGray"/>
              </w:rPr>
              <w:instrText xml:space="preserve"> REF _Ref431452824 \r \h </w:instrText>
            </w:r>
            <w:r w:rsidR="00A02850">
              <w:rPr>
                <w:rFonts w:ascii="Arial" w:hAnsi="Arial" w:cs="Arial"/>
                <w:color w:val="333333"/>
                <w:sz w:val="22"/>
                <w:szCs w:val="22"/>
                <w:highlight w:val="lightGray"/>
              </w:rPr>
              <w:instrText xml:space="preserve"> \* MERGEFORMAT </w:instrText>
            </w:r>
            <w:r w:rsidR="00A02850" w:rsidRPr="00A02850">
              <w:rPr>
                <w:rFonts w:ascii="Arial" w:hAnsi="Arial" w:cs="Arial"/>
                <w:color w:val="333333"/>
                <w:sz w:val="22"/>
                <w:szCs w:val="22"/>
                <w:highlight w:val="lightGray"/>
              </w:rPr>
            </w:r>
            <w:r w:rsidR="00A02850" w:rsidRPr="00A02850">
              <w:rPr>
                <w:rFonts w:ascii="Arial" w:hAnsi="Arial" w:cs="Arial"/>
                <w:color w:val="333333"/>
                <w:sz w:val="22"/>
                <w:szCs w:val="22"/>
                <w:highlight w:val="lightGray"/>
              </w:rPr>
              <w:fldChar w:fldCharType="separate"/>
            </w:r>
            <w:r w:rsidR="009F48C4">
              <w:rPr>
                <w:rFonts w:ascii="Arial" w:hAnsi="Arial" w:cs="Arial"/>
                <w:color w:val="333333"/>
                <w:sz w:val="22"/>
                <w:szCs w:val="22"/>
                <w:highlight w:val="lightGray"/>
              </w:rPr>
              <w:t>5.2.3</w:t>
            </w:r>
            <w:r w:rsidR="00A02850" w:rsidRPr="00A02850">
              <w:rPr>
                <w:rFonts w:ascii="Arial" w:hAnsi="Arial" w:cs="Arial"/>
                <w:color w:val="333333"/>
                <w:sz w:val="22"/>
                <w:szCs w:val="22"/>
                <w:highlight w:val="lightGray"/>
              </w:rPr>
              <w:fldChar w:fldCharType="end"/>
            </w:r>
            <w:r w:rsidR="009B75B1">
              <w:rPr>
                <w:rFonts w:ascii="Arial" w:hAnsi="Arial" w:cs="Arial"/>
                <w:color w:val="333333"/>
                <w:sz w:val="22"/>
                <w:szCs w:val="22"/>
              </w:rPr>
              <w:t xml:space="preserve">, and some AT&amp;R </w:t>
            </w:r>
            <w:r w:rsidR="00161FDF" w:rsidRPr="00161FDF">
              <w:rPr>
                <w:rFonts w:ascii="Arial" w:hAnsi="Arial" w:cs="Arial"/>
                <w:color w:val="333333"/>
                <w:sz w:val="22"/>
                <w:szCs w:val="22"/>
                <w:highlight w:val="lightGray"/>
              </w:rPr>
              <w:fldChar w:fldCharType="begin"/>
            </w:r>
            <w:r w:rsidR="00161FDF" w:rsidRPr="00161FDF">
              <w:rPr>
                <w:rFonts w:ascii="Arial" w:hAnsi="Arial" w:cs="Arial"/>
                <w:color w:val="333333"/>
                <w:sz w:val="22"/>
                <w:szCs w:val="22"/>
                <w:highlight w:val="lightGray"/>
              </w:rPr>
              <w:instrText xml:space="preserve"> REF _Ref384969840 \r \h </w:instrText>
            </w:r>
            <w:r w:rsidR="00161FDF">
              <w:rPr>
                <w:rFonts w:ascii="Arial" w:hAnsi="Arial" w:cs="Arial"/>
                <w:color w:val="333333"/>
                <w:sz w:val="22"/>
                <w:szCs w:val="22"/>
                <w:highlight w:val="lightGray"/>
              </w:rPr>
              <w:instrText xml:space="preserve"> \* MERGEFORMAT </w:instrText>
            </w:r>
            <w:r w:rsidR="00161FDF" w:rsidRPr="00161FDF">
              <w:rPr>
                <w:rFonts w:ascii="Arial" w:hAnsi="Arial" w:cs="Arial"/>
                <w:color w:val="333333"/>
                <w:sz w:val="22"/>
                <w:szCs w:val="22"/>
                <w:highlight w:val="lightGray"/>
              </w:rPr>
            </w:r>
            <w:r w:rsidR="00161FDF" w:rsidRPr="00161FDF">
              <w:rPr>
                <w:rFonts w:ascii="Arial" w:hAnsi="Arial" w:cs="Arial"/>
                <w:color w:val="333333"/>
                <w:sz w:val="22"/>
                <w:szCs w:val="22"/>
                <w:highlight w:val="lightGray"/>
              </w:rPr>
              <w:fldChar w:fldCharType="separate"/>
            </w:r>
            <w:r w:rsidR="009F48C4">
              <w:rPr>
                <w:rFonts w:ascii="Arial" w:hAnsi="Arial" w:cs="Arial"/>
                <w:color w:val="333333"/>
                <w:sz w:val="22"/>
                <w:szCs w:val="22"/>
                <w:highlight w:val="lightGray"/>
              </w:rPr>
              <w:t>5.2.7</w:t>
            </w:r>
            <w:r w:rsidR="00161FDF" w:rsidRPr="00161FDF">
              <w:rPr>
                <w:rFonts w:ascii="Arial" w:hAnsi="Arial" w:cs="Arial"/>
                <w:color w:val="333333"/>
                <w:sz w:val="22"/>
                <w:szCs w:val="22"/>
                <w:highlight w:val="lightGray"/>
              </w:rPr>
              <w:fldChar w:fldCharType="end"/>
            </w:r>
          </w:p>
        </w:tc>
      </w:tr>
      <w:bookmarkEnd w:id="1126"/>
      <w:tr w:rsidR="00DF42CD" w:rsidRPr="000C2779" w:rsidTr="0050671A">
        <w:trPr>
          <w:cantSplit/>
          <w:trHeight w:val="340"/>
          <w:jc w:val="center"/>
        </w:trPr>
        <w:tc>
          <w:tcPr>
            <w:tcW w:w="1684" w:type="dxa"/>
            <w:vAlign w:val="bottom"/>
          </w:tcPr>
          <w:p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HOP214</w:t>
            </w:r>
          </w:p>
        </w:tc>
        <w:tc>
          <w:tcPr>
            <w:tcW w:w="7605" w:type="dxa"/>
            <w:vAlign w:val="bottom"/>
          </w:tcPr>
          <w:p w:rsidR="00DF42CD" w:rsidRPr="00301D06" w:rsidRDefault="00DF42CD" w:rsidP="00161FDF">
            <w:pPr>
              <w:rPr>
                <w:color w:val="262626" w:themeColor="text1" w:themeTint="D9"/>
              </w:rPr>
            </w:pPr>
            <w:r w:rsidRPr="00301D06">
              <w:rPr>
                <w:rFonts w:ascii="Arial" w:hAnsi="Arial" w:cs="Arial"/>
                <w:color w:val="262626" w:themeColor="text1" w:themeTint="D9"/>
                <w:sz w:val="22"/>
                <w:szCs w:val="22"/>
              </w:rPr>
              <w:t xml:space="preserve">Health of Older People </w:t>
            </w:r>
            <w:r w:rsidR="00301D06" w:rsidRPr="00301D06">
              <w:rPr>
                <w:rFonts w:ascii="Arial" w:hAnsi="Arial" w:cs="Arial"/>
                <w:color w:val="262626" w:themeColor="text1" w:themeTint="D9"/>
                <w:sz w:val="22"/>
                <w:szCs w:val="22"/>
              </w:rPr>
              <w:t>–</w:t>
            </w:r>
            <w:r w:rsidRPr="00301D06">
              <w:rPr>
                <w:rFonts w:ascii="Arial" w:hAnsi="Arial" w:cs="Arial"/>
                <w:color w:val="262626" w:themeColor="text1" w:themeTint="D9"/>
                <w:sz w:val="22"/>
                <w:szCs w:val="22"/>
              </w:rPr>
              <w:t xml:space="preserve"> </w:t>
            </w:r>
            <w:r w:rsidR="00301D06" w:rsidRPr="00301D06">
              <w:rPr>
                <w:rFonts w:ascii="Arial" w:hAnsi="Arial" w:cs="Arial"/>
                <w:color w:val="262626" w:themeColor="text1" w:themeTint="D9"/>
                <w:sz w:val="22"/>
                <w:szCs w:val="22"/>
              </w:rPr>
              <w:t>Age Related AT&amp;R</w:t>
            </w:r>
            <w:r w:rsidR="00301D06">
              <w:rPr>
                <w:rFonts w:ascii="Arial" w:hAnsi="Arial" w:cs="Arial"/>
                <w:color w:val="262626" w:themeColor="text1" w:themeTint="D9"/>
                <w:sz w:val="22"/>
                <w:szCs w:val="22"/>
              </w:rPr>
              <w:t xml:space="preserve"> </w:t>
            </w:r>
            <w:r w:rsidR="00301D06" w:rsidRPr="00301D06">
              <w:rPr>
                <w:rFonts w:ascii="Arial" w:hAnsi="Arial" w:cs="Arial"/>
                <w:color w:val="262626" w:themeColor="text1" w:themeTint="D9"/>
                <w:sz w:val="22"/>
                <w:szCs w:val="22"/>
              </w:rPr>
              <w:t>–</w:t>
            </w:r>
            <w:r w:rsidR="00161FDF">
              <w:rPr>
                <w:rFonts w:ascii="Arial" w:hAnsi="Arial" w:cs="Arial"/>
                <w:color w:val="262626" w:themeColor="text1" w:themeTint="D9"/>
                <w:sz w:val="22"/>
                <w:szCs w:val="22"/>
              </w:rPr>
              <w:t xml:space="preserve">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_Ref384969858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p>
        </w:tc>
      </w:tr>
      <w:tr w:rsidR="00DF42CD" w:rsidRPr="000C2779" w:rsidTr="0050671A">
        <w:trPr>
          <w:cantSplit/>
          <w:trHeight w:val="340"/>
          <w:jc w:val="center"/>
        </w:trPr>
        <w:tc>
          <w:tcPr>
            <w:tcW w:w="1684" w:type="dxa"/>
            <w:vAlign w:val="bottom"/>
          </w:tcPr>
          <w:p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HOP235</w:t>
            </w:r>
          </w:p>
        </w:tc>
        <w:tc>
          <w:tcPr>
            <w:tcW w:w="7605" w:type="dxa"/>
            <w:vAlign w:val="bottom"/>
          </w:tcPr>
          <w:p w:rsidR="00DF42CD" w:rsidRPr="00301D06" w:rsidRDefault="00DF42CD" w:rsidP="00161FDF">
            <w:pPr>
              <w:rPr>
                <w:color w:val="262626" w:themeColor="text1" w:themeTint="D9"/>
              </w:rPr>
            </w:pPr>
            <w:r w:rsidRPr="00301D06">
              <w:rPr>
                <w:rFonts w:ascii="Arial" w:hAnsi="Arial" w:cs="Arial"/>
                <w:color w:val="262626" w:themeColor="text1" w:themeTint="D9"/>
                <w:sz w:val="22"/>
                <w:szCs w:val="22"/>
              </w:rPr>
              <w:t xml:space="preserve">Health of Older People </w:t>
            </w:r>
            <w:r w:rsidR="00301D06" w:rsidRPr="00301D06">
              <w:rPr>
                <w:rFonts w:ascii="Arial" w:hAnsi="Arial" w:cs="Arial"/>
                <w:color w:val="262626" w:themeColor="text1" w:themeTint="D9"/>
                <w:sz w:val="22"/>
                <w:szCs w:val="22"/>
              </w:rPr>
              <w:t>–</w:t>
            </w:r>
            <w:r w:rsidRPr="00301D06">
              <w:rPr>
                <w:rFonts w:ascii="Arial" w:hAnsi="Arial" w:cs="Arial"/>
                <w:color w:val="262626" w:themeColor="text1" w:themeTint="D9"/>
                <w:sz w:val="22"/>
                <w:szCs w:val="22"/>
              </w:rPr>
              <w:t xml:space="preserve"> </w:t>
            </w:r>
            <w:r w:rsidR="00301D06" w:rsidRPr="00301D06">
              <w:rPr>
                <w:rFonts w:ascii="Arial" w:hAnsi="Arial" w:cs="Arial"/>
                <w:color w:val="262626" w:themeColor="text1" w:themeTint="D9"/>
                <w:sz w:val="22"/>
                <w:szCs w:val="22"/>
              </w:rPr>
              <w:t xml:space="preserve">Psychogeriatric AT&amp;R –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_Ref384969868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p>
        </w:tc>
      </w:tr>
      <w:tr w:rsidR="00DF42CD" w:rsidRPr="000C2779" w:rsidTr="0050671A">
        <w:trPr>
          <w:cantSplit/>
          <w:trHeight w:val="310"/>
          <w:jc w:val="center"/>
        </w:trPr>
        <w:tc>
          <w:tcPr>
            <w:tcW w:w="1684" w:type="dxa"/>
            <w:vAlign w:val="bottom"/>
          </w:tcPr>
          <w:p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HOP1006</w:t>
            </w:r>
          </w:p>
        </w:tc>
        <w:tc>
          <w:tcPr>
            <w:tcW w:w="7605" w:type="dxa"/>
            <w:vAlign w:val="bottom"/>
          </w:tcPr>
          <w:p w:rsidR="00DF42CD" w:rsidRPr="00301D06" w:rsidRDefault="00DF42CD" w:rsidP="00161FDF">
            <w:pPr>
              <w:rPr>
                <w:color w:val="262626" w:themeColor="text1" w:themeTint="D9"/>
              </w:rPr>
            </w:pPr>
            <w:r w:rsidRPr="00301D06">
              <w:rPr>
                <w:rFonts w:ascii="Arial" w:hAnsi="Arial" w:cs="Arial"/>
                <w:color w:val="262626" w:themeColor="text1" w:themeTint="D9"/>
                <w:sz w:val="22"/>
                <w:szCs w:val="22"/>
              </w:rPr>
              <w:t xml:space="preserve">Health of Older People </w:t>
            </w:r>
            <w:r w:rsidR="00301D06" w:rsidRPr="00301D06">
              <w:rPr>
                <w:rFonts w:ascii="Arial" w:hAnsi="Arial" w:cs="Arial"/>
                <w:color w:val="262626" w:themeColor="text1" w:themeTint="D9"/>
                <w:sz w:val="22"/>
                <w:szCs w:val="22"/>
              </w:rPr>
              <w:t>–</w:t>
            </w:r>
            <w:r w:rsidRPr="00301D06">
              <w:rPr>
                <w:rFonts w:ascii="Arial" w:hAnsi="Arial" w:cs="Arial"/>
                <w:color w:val="262626" w:themeColor="text1" w:themeTint="D9"/>
                <w:sz w:val="22"/>
                <w:szCs w:val="22"/>
              </w:rPr>
              <w:t xml:space="preserve"> </w:t>
            </w:r>
            <w:r w:rsidR="00301D06" w:rsidRPr="00301D06">
              <w:rPr>
                <w:rFonts w:ascii="Arial" w:hAnsi="Arial" w:cs="Arial"/>
                <w:color w:val="262626" w:themeColor="text1" w:themeTint="D9"/>
                <w:sz w:val="22"/>
                <w:szCs w:val="22"/>
              </w:rPr>
              <w:t xml:space="preserve">Aged Residential Care (Hospital) </w:t>
            </w:r>
            <w:r w:rsidR="00B2405F" w:rsidRPr="00301D06">
              <w:rPr>
                <w:rFonts w:ascii="Arial" w:hAnsi="Arial" w:cs="Arial"/>
                <w:color w:val="262626" w:themeColor="text1" w:themeTint="D9"/>
                <w:sz w:val="22"/>
                <w:szCs w:val="22"/>
              </w:rPr>
              <w:t>–</w:t>
            </w:r>
            <w:r w:rsidR="00161FDF">
              <w:rPr>
                <w:rFonts w:ascii="Arial" w:hAnsi="Arial" w:cs="Arial"/>
                <w:color w:val="262626" w:themeColor="text1" w:themeTint="D9"/>
                <w:sz w:val="22"/>
                <w:szCs w:val="22"/>
              </w:rPr>
              <w:t xml:space="preserve">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_Ref384969879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r w:rsidR="00B2405F" w:rsidRPr="00301D06">
              <w:rPr>
                <w:rFonts w:ascii="Arial" w:hAnsi="Arial" w:cs="Arial"/>
                <w:color w:val="262626" w:themeColor="text1" w:themeTint="D9"/>
                <w:sz w:val="22"/>
                <w:szCs w:val="22"/>
              </w:rPr>
              <w:t xml:space="preserve">  </w:t>
            </w:r>
          </w:p>
        </w:tc>
      </w:tr>
      <w:tr w:rsidR="00DF42CD" w:rsidRPr="000C2779" w:rsidTr="0050671A">
        <w:trPr>
          <w:cantSplit/>
          <w:trHeight w:val="340"/>
          <w:jc w:val="center"/>
        </w:trPr>
        <w:tc>
          <w:tcPr>
            <w:tcW w:w="1684" w:type="dxa"/>
            <w:vAlign w:val="bottom"/>
          </w:tcPr>
          <w:p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HOP1013</w:t>
            </w:r>
          </w:p>
        </w:tc>
        <w:tc>
          <w:tcPr>
            <w:tcW w:w="7605" w:type="dxa"/>
            <w:vAlign w:val="bottom"/>
          </w:tcPr>
          <w:p w:rsidR="00DF42CD" w:rsidRPr="00301D06" w:rsidRDefault="00DF42CD" w:rsidP="00161FDF">
            <w:pPr>
              <w:rPr>
                <w:color w:val="262626" w:themeColor="text1" w:themeTint="D9"/>
              </w:rPr>
            </w:pPr>
            <w:r w:rsidRPr="00301D06">
              <w:rPr>
                <w:rFonts w:ascii="Arial" w:hAnsi="Arial" w:cs="Arial"/>
                <w:color w:val="262626" w:themeColor="text1" w:themeTint="D9"/>
                <w:sz w:val="22"/>
                <w:szCs w:val="22"/>
              </w:rPr>
              <w:t xml:space="preserve">Health of Older People </w:t>
            </w:r>
            <w:r w:rsidR="00301D06" w:rsidRPr="00301D06">
              <w:rPr>
                <w:rFonts w:ascii="Arial" w:hAnsi="Arial" w:cs="Arial"/>
                <w:color w:val="262626" w:themeColor="text1" w:themeTint="D9"/>
                <w:sz w:val="22"/>
                <w:szCs w:val="22"/>
              </w:rPr>
              <w:t>–</w:t>
            </w:r>
            <w:r w:rsidRPr="00301D06">
              <w:rPr>
                <w:rFonts w:ascii="Arial" w:hAnsi="Arial" w:cs="Arial"/>
                <w:color w:val="262626" w:themeColor="text1" w:themeTint="D9"/>
                <w:sz w:val="22"/>
                <w:szCs w:val="22"/>
              </w:rPr>
              <w:t xml:space="preserve"> </w:t>
            </w:r>
            <w:r w:rsidR="00301D06" w:rsidRPr="00301D06">
              <w:rPr>
                <w:rFonts w:ascii="Arial" w:hAnsi="Arial" w:cs="Arial"/>
                <w:color w:val="262626" w:themeColor="text1" w:themeTint="D9"/>
                <w:sz w:val="22"/>
                <w:szCs w:val="22"/>
              </w:rPr>
              <w:t>Carer Support Respite Day</w:t>
            </w:r>
            <w:r w:rsidR="00B2405F">
              <w:rPr>
                <w:rFonts w:ascii="Arial" w:hAnsi="Arial" w:cs="Arial"/>
                <w:color w:val="262626" w:themeColor="text1" w:themeTint="D9"/>
                <w:sz w:val="22"/>
                <w:szCs w:val="22"/>
              </w:rPr>
              <w:t xml:space="preserve"> </w:t>
            </w:r>
            <w:r w:rsidR="00B2405F" w:rsidRPr="00301D06">
              <w:rPr>
                <w:rFonts w:ascii="Arial" w:hAnsi="Arial" w:cs="Arial"/>
                <w:color w:val="262626" w:themeColor="text1" w:themeTint="D9"/>
                <w:sz w:val="22"/>
                <w:szCs w:val="22"/>
              </w:rPr>
              <w:t>–</w:t>
            </w:r>
            <w:r w:rsidR="00161FDF">
              <w:rPr>
                <w:rFonts w:ascii="Arial" w:hAnsi="Arial" w:cs="Arial"/>
                <w:color w:val="262626" w:themeColor="text1" w:themeTint="D9"/>
                <w:sz w:val="22"/>
                <w:szCs w:val="22"/>
              </w:rPr>
              <w:t xml:space="preserve"> </w:t>
            </w:r>
            <w:r w:rsidR="00161FDF" w:rsidRPr="005A3178">
              <w:rPr>
                <w:rFonts w:ascii="Arial" w:hAnsi="Arial" w:cs="Arial"/>
                <w:color w:val="262626" w:themeColor="text1" w:themeTint="D9"/>
                <w:sz w:val="22"/>
                <w:szCs w:val="22"/>
              </w:rPr>
              <w:fldChar w:fldCharType="begin"/>
            </w:r>
            <w:r w:rsidR="00161FDF" w:rsidRPr="005A3178">
              <w:rPr>
                <w:rFonts w:ascii="Arial" w:hAnsi="Arial" w:cs="Arial"/>
                <w:color w:val="262626" w:themeColor="text1" w:themeTint="D9"/>
                <w:sz w:val="22"/>
                <w:szCs w:val="22"/>
              </w:rPr>
              <w:instrText xml:space="preserve"> REF _Ref384969887 \r \h </w:instrText>
            </w:r>
            <w:r w:rsidR="005A3178">
              <w:rPr>
                <w:rFonts w:ascii="Arial" w:hAnsi="Arial" w:cs="Arial"/>
                <w:color w:val="262626" w:themeColor="text1" w:themeTint="D9"/>
                <w:sz w:val="22"/>
                <w:szCs w:val="22"/>
              </w:rPr>
              <w:instrText xml:space="preserve"> \* MERGEFORMAT </w:instrText>
            </w:r>
            <w:r w:rsidR="00161FDF" w:rsidRPr="005A3178">
              <w:rPr>
                <w:rFonts w:ascii="Arial" w:hAnsi="Arial" w:cs="Arial"/>
                <w:color w:val="262626" w:themeColor="text1" w:themeTint="D9"/>
                <w:sz w:val="22"/>
                <w:szCs w:val="22"/>
              </w:rPr>
            </w:r>
            <w:r w:rsidR="00161FDF" w:rsidRPr="005A3178">
              <w:rPr>
                <w:rFonts w:ascii="Arial" w:hAnsi="Arial" w:cs="Arial"/>
                <w:color w:val="262626" w:themeColor="text1" w:themeTint="D9"/>
                <w:sz w:val="22"/>
                <w:szCs w:val="22"/>
              </w:rPr>
              <w:fldChar w:fldCharType="separate"/>
            </w:r>
            <w:r w:rsidR="009F48C4">
              <w:rPr>
                <w:rFonts w:ascii="Arial" w:hAnsi="Arial" w:cs="Arial"/>
                <w:color w:val="262626" w:themeColor="text1" w:themeTint="D9"/>
                <w:sz w:val="22"/>
                <w:szCs w:val="22"/>
              </w:rPr>
              <w:t>5.2.7</w:t>
            </w:r>
            <w:r w:rsidR="00161FDF" w:rsidRPr="005A3178">
              <w:rPr>
                <w:rFonts w:ascii="Arial" w:hAnsi="Arial" w:cs="Arial"/>
                <w:color w:val="262626" w:themeColor="text1" w:themeTint="D9"/>
                <w:sz w:val="22"/>
                <w:szCs w:val="22"/>
              </w:rPr>
              <w:fldChar w:fldCharType="end"/>
            </w:r>
            <w:r w:rsidR="00B2405F" w:rsidRPr="00301D06">
              <w:rPr>
                <w:rFonts w:ascii="Arial" w:hAnsi="Arial" w:cs="Arial"/>
                <w:color w:val="262626" w:themeColor="text1" w:themeTint="D9"/>
                <w:sz w:val="22"/>
                <w:szCs w:val="22"/>
              </w:rPr>
              <w:t xml:space="preserve">  </w:t>
            </w:r>
          </w:p>
        </w:tc>
      </w:tr>
      <w:tr w:rsidR="00DF42CD" w:rsidRPr="000C2779" w:rsidTr="0050671A">
        <w:trPr>
          <w:cantSplit/>
          <w:trHeight w:val="340"/>
          <w:jc w:val="center"/>
        </w:trPr>
        <w:tc>
          <w:tcPr>
            <w:tcW w:w="1684" w:type="dxa"/>
            <w:vAlign w:val="bottom"/>
          </w:tcPr>
          <w:p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HOP1032</w:t>
            </w:r>
          </w:p>
        </w:tc>
        <w:tc>
          <w:tcPr>
            <w:tcW w:w="7605" w:type="dxa"/>
            <w:vAlign w:val="bottom"/>
          </w:tcPr>
          <w:p w:rsidR="00DF42CD" w:rsidRPr="00301D06" w:rsidRDefault="00DF42CD" w:rsidP="00161FDF">
            <w:pPr>
              <w:rPr>
                <w:color w:val="262626" w:themeColor="text1" w:themeTint="D9"/>
              </w:rPr>
            </w:pPr>
            <w:r w:rsidRPr="00301D06">
              <w:rPr>
                <w:rFonts w:ascii="Arial" w:hAnsi="Arial" w:cs="Arial"/>
                <w:color w:val="262626" w:themeColor="text1" w:themeTint="D9"/>
                <w:sz w:val="22"/>
                <w:szCs w:val="22"/>
              </w:rPr>
              <w:t xml:space="preserve">Health of Older People </w:t>
            </w:r>
            <w:r w:rsidR="00301D06" w:rsidRPr="00301D06">
              <w:rPr>
                <w:rFonts w:ascii="Arial" w:hAnsi="Arial" w:cs="Arial"/>
                <w:color w:val="262626" w:themeColor="text1" w:themeTint="D9"/>
                <w:sz w:val="22"/>
                <w:szCs w:val="22"/>
              </w:rPr>
              <w:t>–</w:t>
            </w:r>
            <w:r w:rsidRPr="00301D06">
              <w:rPr>
                <w:rFonts w:ascii="Arial" w:hAnsi="Arial" w:cs="Arial"/>
                <w:color w:val="262626" w:themeColor="text1" w:themeTint="D9"/>
                <w:sz w:val="22"/>
                <w:szCs w:val="22"/>
              </w:rPr>
              <w:t xml:space="preserve"> </w:t>
            </w:r>
            <w:r w:rsidR="00301D06" w:rsidRPr="00301D06">
              <w:rPr>
                <w:rFonts w:ascii="Arial" w:hAnsi="Arial" w:cs="Arial"/>
                <w:color w:val="262626" w:themeColor="text1" w:themeTint="D9"/>
                <w:sz w:val="22"/>
                <w:szCs w:val="22"/>
              </w:rPr>
              <w:t xml:space="preserve">Aged Residential Care (Secure Dementia) </w:t>
            </w:r>
            <w:r w:rsidR="00B2405F" w:rsidRPr="00301D06">
              <w:rPr>
                <w:rFonts w:ascii="Arial" w:hAnsi="Arial" w:cs="Arial"/>
                <w:color w:val="262626" w:themeColor="text1" w:themeTint="D9"/>
                <w:sz w:val="22"/>
                <w:szCs w:val="22"/>
              </w:rPr>
              <w:t xml:space="preserve">–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_Ref384969895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p>
        </w:tc>
      </w:tr>
      <w:tr w:rsidR="00DF42CD" w:rsidRPr="000C2779" w:rsidTr="0050671A">
        <w:trPr>
          <w:cantSplit/>
          <w:trHeight w:val="340"/>
          <w:jc w:val="center"/>
        </w:trPr>
        <w:tc>
          <w:tcPr>
            <w:tcW w:w="1684" w:type="dxa"/>
            <w:vAlign w:val="bottom"/>
          </w:tcPr>
          <w:p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HOP1033</w:t>
            </w:r>
          </w:p>
        </w:tc>
        <w:tc>
          <w:tcPr>
            <w:tcW w:w="7605" w:type="dxa"/>
            <w:vAlign w:val="bottom"/>
          </w:tcPr>
          <w:p w:rsidR="00DF42CD" w:rsidRPr="00B2405F" w:rsidRDefault="00DF42CD" w:rsidP="00161FDF">
            <w:pPr>
              <w:rPr>
                <w:color w:val="262626" w:themeColor="text1" w:themeTint="D9"/>
              </w:rPr>
            </w:pPr>
            <w:r w:rsidRPr="00B2405F">
              <w:rPr>
                <w:rFonts w:ascii="Arial" w:hAnsi="Arial" w:cs="Arial"/>
                <w:color w:val="262626" w:themeColor="text1" w:themeTint="D9"/>
                <w:sz w:val="22"/>
                <w:szCs w:val="22"/>
              </w:rPr>
              <w:t xml:space="preserve">Health of Older People </w:t>
            </w:r>
            <w:r w:rsidR="00B2405F" w:rsidRPr="00B2405F">
              <w:rPr>
                <w:rFonts w:ascii="Arial" w:hAnsi="Arial" w:cs="Arial"/>
                <w:color w:val="262626" w:themeColor="text1" w:themeTint="D9"/>
                <w:sz w:val="22"/>
                <w:szCs w:val="22"/>
              </w:rPr>
              <w:t xml:space="preserve">– Aged Residential Care (Rest Home) –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_Ref384969902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p>
        </w:tc>
      </w:tr>
      <w:tr w:rsidR="00DF42CD" w:rsidRPr="000C2779" w:rsidTr="0050671A">
        <w:trPr>
          <w:cantSplit/>
          <w:trHeight w:val="143"/>
          <w:jc w:val="center"/>
        </w:trPr>
        <w:tc>
          <w:tcPr>
            <w:tcW w:w="1684" w:type="dxa"/>
            <w:vAlign w:val="bottom"/>
          </w:tcPr>
          <w:p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HOP1035</w:t>
            </w:r>
          </w:p>
        </w:tc>
        <w:tc>
          <w:tcPr>
            <w:tcW w:w="7605" w:type="dxa"/>
            <w:vAlign w:val="bottom"/>
          </w:tcPr>
          <w:p w:rsidR="00DF42CD" w:rsidRPr="00B2405F" w:rsidRDefault="00DF42CD" w:rsidP="00161FDF">
            <w:pPr>
              <w:rPr>
                <w:color w:val="262626" w:themeColor="text1" w:themeTint="D9"/>
              </w:rPr>
            </w:pPr>
            <w:r w:rsidRPr="00B2405F">
              <w:rPr>
                <w:rFonts w:ascii="Arial" w:hAnsi="Arial" w:cs="Arial"/>
                <w:color w:val="262626" w:themeColor="text1" w:themeTint="D9"/>
                <w:sz w:val="22"/>
                <w:szCs w:val="22"/>
              </w:rPr>
              <w:t xml:space="preserve">Health of Older People </w:t>
            </w:r>
            <w:r w:rsidR="00B2405F" w:rsidRPr="00B2405F">
              <w:rPr>
                <w:rFonts w:ascii="Arial" w:hAnsi="Arial" w:cs="Arial"/>
                <w:color w:val="262626" w:themeColor="text1" w:themeTint="D9"/>
                <w:sz w:val="22"/>
                <w:szCs w:val="22"/>
              </w:rPr>
              <w:t xml:space="preserve">– Aged Residential Care (Specialist) –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_Ref384969909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p>
        </w:tc>
      </w:tr>
      <w:tr w:rsidR="00DF42CD" w:rsidRPr="000C2779" w:rsidTr="0050671A">
        <w:trPr>
          <w:cantSplit/>
          <w:trHeight w:val="143"/>
          <w:jc w:val="center"/>
        </w:trPr>
        <w:tc>
          <w:tcPr>
            <w:tcW w:w="1684" w:type="dxa"/>
            <w:vAlign w:val="bottom"/>
          </w:tcPr>
          <w:p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HOP1043</w:t>
            </w:r>
          </w:p>
        </w:tc>
        <w:tc>
          <w:tcPr>
            <w:tcW w:w="7605" w:type="dxa"/>
            <w:vAlign w:val="bottom"/>
          </w:tcPr>
          <w:p w:rsidR="00DF42CD" w:rsidRPr="00B2405F" w:rsidRDefault="00DF42CD" w:rsidP="009131F8">
            <w:pPr>
              <w:rPr>
                <w:color w:val="262626" w:themeColor="text1" w:themeTint="D9"/>
              </w:rPr>
            </w:pPr>
            <w:r w:rsidRPr="00B2405F">
              <w:rPr>
                <w:rFonts w:ascii="Arial" w:hAnsi="Arial" w:cs="Arial"/>
                <w:color w:val="262626" w:themeColor="text1" w:themeTint="D9"/>
                <w:sz w:val="22"/>
                <w:szCs w:val="22"/>
              </w:rPr>
              <w:t xml:space="preserve">Health of Older People </w:t>
            </w:r>
            <w:r w:rsidR="00B2405F" w:rsidRPr="00B2405F">
              <w:rPr>
                <w:rFonts w:ascii="Arial" w:hAnsi="Arial" w:cs="Arial"/>
                <w:color w:val="262626" w:themeColor="text1" w:themeTint="D9"/>
                <w:sz w:val="22"/>
                <w:szCs w:val="22"/>
              </w:rPr>
              <w:t xml:space="preserve">– </w:t>
            </w:r>
            <w:r w:rsidR="003B3338">
              <w:rPr>
                <w:rFonts w:ascii="Arial" w:hAnsi="Arial" w:cs="Arial"/>
                <w:color w:val="262626" w:themeColor="text1" w:themeTint="D9"/>
                <w:sz w:val="22"/>
                <w:szCs w:val="22"/>
              </w:rPr>
              <w:t xml:space="preserve">Aged Residential </w:t>
            </w:r>
            <w:r w:rsidR="009131F8">
              <w:rPr>
                <w:rFonts w:ascii="Arial" w:hAnsi="Arial" w:cs="Arial"/>
                <w:color w:val="262626" w:themeColor="text1" w:themeTint="D9"/>
                <w:sz w:val="22"/>
                <w:szCs w:val="22"/>
              </w:rPr>
              <w:t>Respite</w:t>
            </w:r>
            <w:r w:rsidR="003B3338">
              <w:rPr>
                <w:rFonts w:ascii="Arial" w:hAnsi="Arial" w:cs="Arial"/>
                <w:color w:val="262626" w:themeColor="text1" w:themeTint="D9"/>
                <w:sz w:val="22"/>
                <w:szCs w:val="22"/>
              </w:rPr>
              <w:t xml:space="preserve"> (</w:t>
            </w:r>
            <w:r w:rsidR="009131F8">
              <w:rPr>
                <w:rFonts w:ascii="Arial" w:hAnsi="Arial" w:cs="Arial"/>
                <w:color w:val="262626" w:themeColor="text1" w:themeTint="D9"/>
                <w:sz w:val="22"/>
                <w:szCs w:val="22"/>
              </w:rPr>
              <w:t>Rest Home</w:t>
            </w:r>
            <w:r w:rsidR="00B2405F" w:rsidRPr="00B2405F">
              <w:rPr>
                <w:rFonts w:ascii="Arial" w:hAnsi="Arial" w:cs="Arial"/>
                <w:color w:val="262626" w:themeColor="text1" w:themeTint="D9"/>
                <w:sz w:val="22"/>
                <w:szCs w:val="22"/>
              </w:rPr>
              <w:t>) –</w:t>
            </w:r>
            <w:r w:rsidR="00161FDF">
              <w:rPr>
                <w:rFonts w:ascii="Arial" w:hAnsi="Arial" w:cs="Arial"/>
                <w:color w:val="262626" w:themeColor="text1" w:themeTint="D9"/>
                <w:sz w:val="22"/>
                <w:szCs w:val="22"/>
              </w:rPr>
              <w:t xml:space="preserve">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_Ref384969916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r w:rsidR="00B2405F" w:rsidRPr="00B2405F">
              <w:rPr>
                <w:rFonts w:ascii="Arial" w:hAnsi="Arial" w:cs="Arial"/>
                <w:color w:val="262626" w:themeColor="text1" w:themeTint="D9"/>
                <w:sz w:val="22"/>
                <w:szCs w:val="22"/>
              </w:rPr>
              <w:t xml:space="preserve">  </w:t>
            </w:r>
          </w:p>
        </w:tc>
      </w:tr>
      <w:tr w:rsidR="00DF42CD" w:rsidRPr="000C2779" w:rsidTr="0050671A">
        <w:trPr>
          <w:cantSplit/>
          <w:trHeight w:val="143"/>
          <w:jc w:val="center"/>
        </w:trPr>
        <w:tc>
          <w:tcPr>
            <w:tcW w:w="1684" w:type="dxa"/>
            <w:vAlign w:val="bottom"/>
          </w:tcPr>
          <w:p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HOP1044</w:t>
            </w:r>
          </w:p>
        </w:tc>
        <w:tc>
          <w:tcPr>
            <w:tcW w:w="7605" w:type="dxa"/>
            <w:vAlign w:val="bottom"/>
          </w:tcPr>
          <w:p w:rsidR="00DF42CD" w:rsidRPr="00B2405F" w:rsidRDefault="00DF42CD" w:rsidP="009131F8">
            <w:pPr>
              <w:rPr>
                <w:color w:val="262626" w:themeColor="text1" w:themeTint="D9"/>
              </w:rPr>
            </w:pPr>
            <w:r w:rsidRPr="00B2405F">
              <w:rPr>
                <w:rFonts w:ascii="Arial" w:hAnsi="Arial" w:cs="Arial"/>
                <w:color w:val="262626" w:themeColor="text1" w:themeTint="D9"/>
                <w:sz w:val="22"/>
                <w:szCs w:val="22"/>
              </w:rPr>
              <w:t xml:space="preserve">Health of Older People </w:t>
            </w:r>
            <w:r w:rsidR="00B2405F" w:rsidRPr="00B2405F">
              <w:rPr>
                <w:rFonts w:ascii="Arial" w:hAnsi="Arial" w:cs="Arial"/>
                <w:color w:val="262626" w:themeColor="text1" w:themeTint="D9"/>
                <w:sz w:val="22"/>
                <w:szCs w:val="22"/>
              </w:rPr>
              <w:t xml:space="preserve">– </w:t>
            </w:r>
            <w:r w:rsidR="003B3338">
              <w:rPr>
                <w:rFonts w:ascii="Arial" w:hAnsi="Arial" w:cs="Arial"/>
                <w:color w:val="262626" w:themeColor="text1" w:themeTint="D9"/>
                <w:sz w:val="22"/>
                <w:szCs w:val="22"/>
              </w:rPr>
              <w:t xml:space="preserve">Aged Residential </w:t>
            </w:r>
            <w:r w:rsidR="009131F8">
              <w:rPr>
                <w:rFonts w:ascii="Arial" w:hAnsi="Arial" w:cs="Arial"/>
                <w:color w:val="262626" w:themeColor="text1" w:themeTint="D9"/>
                <w:sz w:val="22"/>
                <w:szCs w:val="22"/>
              </w:rPr>
              <w:t>Respite</w:t>
            </w:r>
            <w:r w:rsidR="003B3338">
              <w:rPr>
                <w:rFonts w:ascii="Arial" w:hAnsi="Arial" w:cs="Arial"/>
                <w:color w:val="262626" w:themeColor="text1" w:themeTint="D9"/>
                <w:sz w:val="22"/>
                <w:szCs w:val="22"/>
              </w:rPr>
              <w:t xml:space="preserve"> (Hospital</w:t>
            </w:r>
            <w:r w:rsidR="00B2405F" w:rsidRPr="00B2405F">
              <w:rPr>
                <w:rFonts w:ascii="Arial" w:hAnsi="Arial" w:cs="Arial"/>
                <w:color w:val="262626" w:themeColor="text1" w:themeTint="D9"/>
                <w:sz w:val="22"/>
                <w:szCs w:val="22"/>
              </w:rPr>
              <w:t>) –</w:t>
            </w:r>
            <w:r w:rsidR="00161FDF">
              <w:rPr>
                <w:rFonts w:ascii="Arial" w:hAnsi="Arial" w:cs="Arial"/>
                <w:color w:val="262626" w:themeColor="text1" w:themeTint="D9"/>
                <w:sz w:val="22"/>
                <w:szCs w:val="22"/>
              </w:rPr>
              <w:t xml:space="preserve">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_Ref384969926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r w:rsidR="00B2405F" w:rsidRPr="00B2405F">
              <w:rPr>
                <w:rFonts w:ascii="Arial" w:hAnsi="Arial" w:cs="Arial"/>
                <w:color w:val="262626" w:themeColor="text1" w:themeTint="D9"/>
                <w:sz w:val="22"/>
                <w:szCs w:val="22"/>
              </w:rPr>
              <w:t xml:space="preserve">  </w:t>
            </w:r>
          </w:p>
        </w:tc>
      </w:tr>
      <w:tr w:rsidR="004A4923" w:rsidRPr="000C2779" w:rsidTr="0050671A">
        <w:trPr>
          <w:cantSplit/>
          <w:trHeight w:val="143"/>
          <w:jc w:val="center"/>
        </w:trPr>
        <w:tc>
          <w:tcPr>
            <w:tcW w:w="1684" w:type="dxa"/>
            <w:vAlign w:val="bottom"/>
          </w:tcPr>
          <w:p w:rsidR="004A4923" w:rsidRDefault="004A4923" w:rsidP="00B87D42">
            <w:pPr>
              <w:pStyle w:val="TableText0"/>
              <w:rPr>
                <w:rFonts w:ascii="Arial" w:hAnsi="Arial" w:cs="Arial"/>
                <w:color w:val="333333"/>
                <w:sz w:val="22"/>
                <w:szCs w:val="22"/>
              </w:rPr>
            </w:pPr>
            <w:r>
              <w:rPr>
                <w:rFonts w:ascii="Arial" w:hAnsi="Arial" w:cs="Arial"/>
                <w:color w:val="333333"/>
                <w:sz w:val="22"/>
                <w:szCs w:val="22"/>
              </w:rPr>
              <w:t>HOP1045</w:t>
            </w:r>
          </w:p>
        </w:tc>
        <w:tc>
          <w:tcPr>
            <w:tcW w:w="7605" w:type="dxa"/>
            <w:vAlign w:val="bottom"/>
          </w:tcPr>
          <w:p w:rsidR="004A4923" w:rsidRPr="00B2405F" w:rsidRDefault="004A4923" w:rsidP="00161FDF">
            <w:pPr>
              <w:rPr>
                <w:rFonts w:ascii="Arial" w:hAnsi="Arial" w:cs="Arial"/>
                <w:color w:val="262626" w:themeColor="text1" w:themeTint="D9"/>
                <w:sz w:val="22"/>
                <w:szCs w:val="22"/>
              </w:rPr>
            </w:pPr>
            <w:r w:rsidRPr="00B2405F">
              <w:rPr>
                <w:rFonts w:ascii="Arial" w:hAnsi="Arial" w:cs="Arial"/>
                <w:color w:val="262626" w:themeColor="text1" w:themeTint="D9"/>
                <w:sz w:val="22"/>
                <w:szCs w:val="22"/>
              </w:rPr>
              <w:t xml:space="preserve">Health of Older People – </w:t>
            </w:r>
            <w:r>
              <w:rPr>
                <w:rFonts w:ascii="Arial" w:hAnsi="Arial" w:cs="Arial"/>
                <w:color w:val="262626" w:themeColor="text1" w:themeTint="D9"/>
                <w:sz w:val="22"/>
                <w:szCs w:val="22"/>
              </w:rPr>
              <w:t>Aged Residential Respite</w:t>
            </w:r>
            <w:r w:rsidR="009131F8">
              <w:rPr>
                <w:rFonts w:ascii="Arial" w:hAnsi="Arial" w:cs="Arial"/>
                <w:color w:val="262626" w:themeColor="text1" w:themeTint="D9"/>
                <w:sz w:val="22"/>
                <w:szCs w:val="22"/>
              </w:rPr>
              <w:t xml:space="preserve"> (Dementia)</w:t>
            </w:r>
            <w:r>
              <w:rPr>
                <w:rFonts w:ascii="Arial" w:hAnsi="Arial" w:cs="Arial"/>
                <w:color w:val="262626" w:themeColor="text1" w:themeTint="D9"/>
                <w:sz w:val="22"/>
                <w:szCs w:val="22"/>
              </w:rPr>
              <w:t xml:space="preserve"> </w:t>
            </w:r>
            <w:r w:rsidRPr="00B2405F">
              <w:rPr>
                <w:rFonts w:ascii="Arial" w:hAnsi="Arial" w:cs="Arial"/>
                <w:color w:val="262626" w:themeColor="text1" w:themeTint="D9"/>
                <w:sz w:val="22"/>
                <w:szCs w:val="22"/>
              </w:rPr>
              <w:t xml:space="preserve">–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_Ref384969933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p>
        </w:tc>
      </w:tr>
      <w:tr w:rsidR="00DF42CD" w:rsidRPr="000C2779" w:rsidTr="0050671A">
        <w:trPr>
          <w:cantSplit/>
          <w:trHeight w:val="143"/>
          <w:jc w:val="center"/>
        </w:trPr>
        <w:tc>
          <w:tcPr>
            <w:tcW w:w="1684" w:type="dxa"/>
            <w:vAlign w:val="bottom"/>
          </w:tcPr>
          <w:p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HOP1046</w:t>
            </w:r>
          </w:p>
        </w:tc>
        <w:tc>
          <w:tcPr>
            <w:tcW w:w="7605" w:type="dxa"/>
            <w:vAlign w:val="bottom"/>
          </w:tcPr>
          <w:p w:rsidR="00DF42CD" w:rsidRPr="00B2405F" w:rsidRDefault="00DF42CD" w:rsidP="00A82E70">
            <w:pPr>
              <w:rPr>
                <w:color w:val="262626" w:themeColor="text1" w:themeTint="D9"/>
              </w:rPr>
            </w:pPr>
            <w:r w:rsidRPr="00B2405F">
              <w:rPr>
                <w:rFonts w:ascii="Arial" w:hAnsi="Arial" w:cs="Arial"/>
                <w:color w:val="262626" w:themeColor="text1" w:themeTint="D9"/>
                <w:sz w:val="22"/>
                <w:szCs w:val="22"/>
              </w:rPr>
              <w:t xml:space="preserve">Health of Older People </w:t>
            </w:r>
            <w:r w:rsidR="00B2405F" w:rsidRPr="00B2405F">
              <w:rPr>
                <w:rFonts w:ascii="Arial" w:hAnsi="Arial" w:cs="Arial"/>
                <w:color w:val="262626" w:themeColor="text1" w:themeTint="D9"/>
                <w:sz w:val="22"/>
                <w:szCs w:val="22"/>
              </w:rPr>
              <w:t xml:space="preserve">– Aged Residential </w:t>
            </w:r>
            <w:r w:rsidR="00A82E70">
              <w:rPr>
                <w:rFonts w:ascii="Arial" w:hAnsi="Arial" w:cs="Arial"/>
                <w:color w:val="262626" w:themeColor="text1" w:themeTint="D9"/>
                <w:sz w:val="22"/>
                <w:szCs w:val="22"/>
              </w:rPr>
              <w:t>Respite</w:t>
            </w:r>
            <w:r w:rsidR="00B2405F" w:rsidRPr="00B2405F">
              <w:rPr>
                <w:rFonts w:ascii="Arial" w:hAnsi="Arial" w:cs="Arial"/>
                <w:color w:val="262626" w:themeColor="text1" w:themeTint="D9"/>
                <w:sz w:val="22"/>
                <w:szCs w:val="22"/>
              </w:rPr>
              <w:t xml:space="preserve"> (Psychogeriatric) –</w:t>
            </w:r>
            <w:r w:rsidR="00161FDF">
              <w:rPr>
                <w:rFonts w:ascii="Arial" w:hAnsi="Arial" w:cs="Arial"/>
                <w:color w:val="262626" w:themeColor="text1" w:themeTint="D9"/>
                <w:sz w:val="22"/>
                <w:szCs w:val="22"/>
              </w:rPr>
              <w:t xml:space="preserve">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_Ref384969940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r w:rsidR="00B2405F" w:rsidRPr="00B2405F">
              <w:rPr>
                <w:rFonts w:ascii="Arial" w:hAnsi="Arial" w:cs="Arial"/>
                <w:color w:val="262626" w:themeColor="text1" w:themeTint="D9"/>
                <w:sz w:val="22"/>
                <w:szCs w:val="22"/>
              </w:rPr>
              <w:t xml:space="preserve">   </w:t>
            </w:r>
            <w:r w:rsidRPr="00B2405F">
              <w:rPr>
                <w:rFonts w:ascii="Arial" w:hAnsi="Arial" w:cs="Arial"/>
                <w:color w:val="262626" w:themeColor="text1" w:themeTint="D9"/>
                <w:sz w:val="22"/>
                <w:szCs w:val="22"/>
              </w:rPr>
              <w:t xml:space="preserve"> </w:t>
            </w:r>
          </w:p>
        </w:tc>
      </w:tr>
      <w:tr w:rsidR="00714629" w:rsidRPr="000C2779" w:rsidTr="00B87D42">
        <w:trPr>
          <w:cantSplit/>
          <w:trHeight w:val="143"/>
          <w:jc w:val="center"/>
        </w:trPr>
        <w:tc>
          <w:tcPr>
            <w:tcW w:w="1684" w:type="dxa"/>
            <w:vAlign w:val="bottom"/>
          </w:tcPr>
          <w:p w:rsidR="00714629" w:rsidRDefault="00714629" w:rsidP="00B87D42">
            <w:pPr>
              <w:pStyle w:val="TableText0"/>
              <w:rPr>
                <w:rFonts w:ascii="Arial" w:hAnsi="Arial" w:cs="Arial"/>
                <w:color w:val="333333"/>
                <w:sz w:val="22"/>
                <w:szCs w:val="22"/>
              </w:rPr>
            </w:pPr>
            <w:r>
              <w:rPr>
                <w:rFonts w:ascii="Arial" w:hAnsi="Arial" w:cs="Arial"/>
                <w:color w:val="333333"/>
                <w:sz w:val="22"/>
                <w:szCs w:val="22"/>
              </w:rPr>
              <w:t>M25008</w:t>
            </w:r>
          </w:p>
        </w:tc>
        <w:tc>
          <w:tcPr>
            <w:tcW w:w="7605" w:type="dxa"/>
            <w:vAlign w:val="bottom"/>
          </w:tcPr>
          <w:p w:rsidR="00714629" w:rsidRDefault="00714629" w:rsidP="003B3338">
            <w:pPr>
              <w:pStyle w:val="TableText0"/>
              <w:rPr>
                <w:rFonts w:ascii="Arial" w:hAnsi="Arial" w:cs="Arial"/>
                <w:color w:val="333333"/>
                <w:sz w:val="22"/>
                <w:szCs w:val="22"/>
              </w:rPr>
            </w:pPr>
            <w:r>
              <w:rPr>
                <w:rFonts w:ascii="Arial" w:hAnsi="Arial" w:cs="Arial"/>
                <w:color w:val="333333"/>
                <w:sz w:val="22"/>
                <w:szCs w:val="22"/>
              </w:rPr>
              <w:t xml:space="preserve">Capsule Endoscopy </w:t>
            </w:r>
            <w:r w:rsidR="00301D06" w:rsidRPr="00301D06">
              <w:rPr>
                <w:rFonts w:ascii="Arial" w:hAnsi="Arial" w:cs="Arial"/>
                <w:color w:val="262626" w:themeColor="text1" w:themeTint="D9"/>
                <w:sz w:val="22"/>
                <w:szCs w:val="22"/>
              </w:rPr>
              <w:t xml:space="preserve">– </w:t>
            </w:r>
            <w:r w:rsidR="00C3542B" w:rsidRPr="00726788">
              <w:rPr>
                <w:rFonts w:ascii="Arial" w:hAnsi="Arial" w:cs="Arial"/>
                <w:color w:val="333333"/>
                <w:sz w:val="22"/>
                <w:szCs w:val="22"/>
                <w:highlight w:val="lightGray"/>
              </w:rPr>
              <w:fldChar w:fldCharType="begin"/>
            </w:r>
            <w:r w:rsidR="00C3542B" w:rsidRPr="00726788">
              <w:rPr>
                <w:rFonts w:ascii="Arial" w:hAnsi="Arial" w:cs="Arial"/>
                <w:color w:val="333333"/>
                <w:sz w:val="22"/>
                <w:szCs w:val="22"/>
                <w:highlight w:val="lightGray"/>
              </w:rPr>
              <w:instrText xml:space="preserve"> REF _Ref339277556 \r \h </w:instrText>
            </w:r>
            <w:r w:rsidR="003B3338" w:rsidRPr="00726788">
              <w:rPr>
                <w:rFonts w:ascii="Arial" w:hAnsi="Arial" w:cs="Arial"/>
                <w:color w:val="333333"/>
                <w:sz w:val="22"/>
                <w:szCs w:val="22"/>
                <w:highlight w:val="lightGray"/>
              </w:rPr>
              <w:instrText xml:space="preserve"> \* MERGEFORMAT </w:instrText>
            </w:r>
            <w:r w:rsidR="00C3542B" w:rsidRPr="00726788">
              <w:rPr>
                <w:rFonts w:ascii="Arial" w:hAnsi="Arial" w:cs="Arial"/>
                <w:color w:val="333333"/>
                <w:sz w:val="22"/>
                <w:szCs w:val="22"/>
                <w:highlight w:val="lightGray"/>
              </w:rPr>
            </w:r>
            <w:r w:rsidR="00C3542B" w:rsidRPr="00726788">
              <w:rPr>
                <w:rFonts w:ascii="Arial" w:hAnsi="Arial" w:cs="Arial"/>
                <w:color w:val="333333"/>
                <w:sz w:val="22"/>
                <w:szCs w:val="22"/>
                <w:highlight w:val="lightGray"/>
              </w:rPr>
              <w:fldChar w:fldCharType="separate"/>
            </w:r>
            <w:r w:rsidR="009F48C4">
              <w:rPr>
                <w:rFonts w:ascii="Arial" w:hAnsi="Arial" w:cs="Arial"/>
                <w:color w:val="333333"/>
                <w:sz w:val="22"/>
                <w:szCs w:val="22"/>
                <w:highlight w:val="lightGray"/>
              </w:rPr>
              <w:t>5.2.34</w:t>
            </w:r>
            <w:r w:rsidR="00C3542B" w:rsidRPr="00726788">
              <w:rPr>
                <w:rFonts w:ascii="Arial" w:hAnsi="Arial" w:cs="Arial"/>
                <w:color w:val="333333"/>
                <w:sz w:val="22"/>
                <w:szCs w:val="22"/>
                <w:highlight w:val="lightGray"/>
              </w:rPr>
              <w:fldChar w:fldCharType="end"/>
            </w:r>
          </w:p>
        </w:tc>
      </w:tr>
      <w:tr w:rsidR="00612352" w:rsidRPr="000C2779" w:rsidTr="00B87D42">
        <w:trPr>
          <w:cantSplit/>
          <w:trHeight w:val="143"/>
          <w:jc w:val="center"/>
        </w:trPr>
        <w:tc>
          <w:tcPr>
            <w:tcW w:w="1684" w:type="dxa"/>
            <w:vAlign w:val="bottom"/>
          </w:tcPr>
          <w:p w:rsidR="00612352" w:rsidRPr="000C2779" w:rsidRDefault="00612352" w:rsidP="00B87D42">
            <w:pPr>
              <w:pStyle w:val="TableText0"/>
              <w:rPr>
                <w:rFonts w:ascii="Arial" w:hAnsi="Arial" w:cs="Arial"/>
                <w:color w:val="333333"/>
                <w:sz w:val="22"/>
                <w:szCs w:val="22"/>
              </w:rPr>
            </w:pPr>
            <w:r>
              <w:rPr>
                <w:rFonts w:ascii="Arial" w:hAnsi="Arial" w:cs="Arial"/>
                <w:color w:val="333333"/>
                <w:sz w:val="22"/>
                <w:szCs w:val="22"/>
              </w:rPr>
              <w:t>M30020</w:t>
            </w:r>
          </w:p>
        </w:tc>
        <w:tc>
          <w:tcPr>
            <w:tcW w:w="7605" w:type="dxa"/>
            <w:vAlign w:val="bottom"/>
          </w:tcPr>
          <w:p w:rsidR="00612352" w:rsidRPr="000C2779" w:rsidRDefault="00612352" w:rsidP="00301D06">
            <w:pPr>
              <w:pStyle w:val="TableText0"/>
              <w:rPr>
                <w:rFonts w:ascii="Arial" w:hAnsi="Arial" w:cs="Arial"/>
                <w:color w:val="333333"/>
                <w:sz w:val="22"/>
                <w:szCs w:val="22"/>
              </w:rPr>
            </w:pPr>
            <w:r>
              <w:rPr>
                <w:rFonts w:ascii="Arial" w:hAnsi="Arial" w:cs="Arial"/>
                <w:color w:val="333333"/>
                <w:sz w:val="22"/>
                <w:szCs w:val="22"/>
              </w:rPr>
              <w:t xml:space="preserve">Same </w:t>
            </w:r>
            <w:r w:rsidR="003246A0">
              <w:rPr>
                <w:rFonts w:ascii="Arial" w:hAnsi="Arial" w:cs="Arial"/>
                <w:color w:val="333333"/>
                <w:sz w:val="22"/>
                <w:szCs w:val="22"/>
              </w:rPr>
              <w:t xml:space="preserve">Day Pharmacotherapy for Cancer (Haematology)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_Ref339277570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5.2.26</w:t>
            </w:r>
            <w:r w:rsidR="00C3542B" w:rsidRPr="003B3338">
              <w:rPr>
                <w:rFonts w:ascii="Arial" w:hAnsi="Arial" w:cs="Arial"/>
                <w:color w:val="262626" w:themeColor="text1" w:themeTint="D9"/>
                <w:sz w:val="22"/>
                <w:szCs w:val="22"/>
                <w:highlight w:val="lightGray"/>
              </w:rPr>
              <w:fldChar w:fldCharType="end"/>
            </w:r>
            <w:r w:rsidR="00B2405F">
              <w:rPr>
                <w:rFonts w:ascii="Arial" w:hAnsi="Arial" w:cs="Arial"/>
                <w:color w:val="262626" w:themeColor="text1" w:themeTint="D9"/>
                <w:sz w:val="22"/>
                <w:szCs w:val="22"/>
              </w:rPr>
              <w:t xml:space="preserve"> </w:t>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M50009</w:t>
            </w:r>
          </w:p>
        </w:tc>
        <w:tc>
          <w:tcPr>
            <w:tcW w:w="7605" w:type="dxa"/>
          </w:tcPr>
          <w:p w:rsidR="00612352" w:rsidRPr="000C2779" w:rsidRDefault="00612352" w:rsidP="009B75B1">
            <w:pPr>
              <w:pStyle w:val="TableText0"/>
              <w:rPr>
                <w:rFonts w:ascii="Arial" w:hAnsi="Arial" w:cs="Arial"/>
                <w:color w:val="333333"/>
                <w:sz w:val="22"/>
                <w:szCs w:val="22"/>
              </w:rPr>
            </w:pPr>
            <w:r w:rsidRPr="00612352">
              <w:rPr>
                <w:rFonts w:ascii="Arial" w:hAnsi="Arial" w:cs="Arial"/>
                <w:color w:val="333333"/>
                <w:sz w:val="22"/>
                <w:szCs w:val="22"/>
              </w:rPr>
              <w:t xml:space="preserve">Same Day </w:t>
            </w:r>
            <w:r w:rsidR="00B2405F">
              <w:rPr>
                <w:rFonts w:ascii="Arial" w:hAnsi="Arial" w:cs="Arial"/>
                <w:color w:val="333333"/>
                <w:sz w:val="22"/>
                <w:szCs w:val="22"/>
              </w:rPr>
              <w:t xml:space="preserve">Blood </w:t>
            </w:r>
            <w:r w:rsidRPr="00612352">
              <w:rPr>
                <w:rFonts w:ascii="Arial" w:hAnsi="Arial" w:cs="Arial"/>
                <w:color w:val="333333"/>
                <w:sz w:val="22"/>
                <w:szCs w:val="22"/>
              </w:rPr>
              <w:t xml:space="preserve">Transfusions </w:t>
            </w:r>
            <w:r w:rsidR="00B2405F">
              <w:rPr>
                <w:rFonts w:ascii="Arial" w:hAnsi="Arial" w:cs="Arial"/>
                <w:color w:val="333333"/>
                <w:sz w:val="22"/>
                <w:szCs w:val="22"/>
              </w:rPr>
              <w:t>(O</w:t>
            </w:r>
            <w:r>
              <w:rPr>
                <w:rFonts w:ascii="Arial" w:hAnsi="Arial" w:cs="Arial"/>
                <w:color w:val="333333"/>
                <w:sz w:val="22"/>
                <w:szCs w:val="22"/>
              </w:rPr>
              <w:t>ncology</w:t>
            </w:r>
            <w:r w:rsidR="00B2405F">
              <w:rPr>
                <w:rFonts w:ascii="Arial" w:hAnsi="Arial" w:cs="Arial"/>
                <w:color w:val="333333"/>
                <w:sz w:val="22"/>
                <w:szCs w:val="22"/>
              </w:rPr>
              <w:t>)</w:t>
            </w:r>
            <w:r w:rsidRPr="00612352">
              <w:rPr>
                <w:rFonts w:ascii="Arial" w:hAnsi="Arial" w:cs="Arial"/>
                <w:color w:val="333333"/>
                <w:sz w:val="22"/>
                <w:szCs w:val="22"/>
              </w:rPr>
              <w:t xml:space="preserve">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_Ref339277591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5.2.36</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M50024</w:t>
            </w:r>
          </w:p>
        </w:tc>
        <w:tc>
          <w:tcPr>
            <w:tcW w:w="7605" w:type="dxa"/>
          </w:tcPr>
          <w:p w:rsidR="00612352" w:rsidRPr="000C2779" w:rsidRDefault="00612352" w:rsidP="009B75B1">
            <w:pPr>
              <w:pStyle w:val="TableText0"/>
              <w:rPr>
                <w:rFonts w:ascii="Arial" w:hAnsi="Arial" w:cs="Arial"/>
                <w:color w:val="333333"/>
                <w:sz w:val="22"/>
                <w:szCs w:val="22"/>
              </w:rPr>
            </w:pPr>
            <w:r>
              <w:rPr>
                <w:rFonts w:ascii="Arial" w:hAnsi="Arial" w:cs="Arial"/>
                <w:color w:val="333333"/>
                <w:sz w:val="22"/>
                <w:szCs w:val="22"/>
              </w:rPr>
              <w:t>Same Day Radiotherapy</w:t>
            </w:r>
            <w:r w:rsidR="00B2405F">
              <w:rPr>
                <w:rFonts w:ascii="Arial" w:hAnsi="Arial" w:cs="Arial"/>
                <w:color w:val="333333"/>
                <w:sz w:val="22"/>
                <w:szCs w:val="22"/>
              </w:rPr>
              <w:t xml:space="preserve"> (Orthovoltage) </w:t>
            </w:r>
            <w:r w:rsidR="00B2405F" w:rsidRPr="00301D06">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_Ref335978021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5.2.27</w:t>
            </w:r>
            <w:r w:rsidR="00C3542B" w:rsidRPr="003B3338">
              <w:rPr>
                <w:rFonts w:ascii="Arial" w:hAnsi="Arial" w:cs="Arial"/>
                <w:color w:val="262626" w:themeColor="text1" w:themeTint="D9"/>
                <w:sz w:val="22"/>
                <w:szCs w:val="22"/>
                <w:highlight w:val="lightGray"/>
              </w:rPr>
              <w:fldChar w:fldCharType="end"/>
            </w:r>
            <w:r w:rsidR="00B2405F">
              <w:rPr>
                <w:rFonts w:ascii="Arial" w:hAnsi="Arial" w:cs="Arial"/>
                <w:color w:val="333333"/>
                <w:sz w:val="22"/>
                <w:szCs w:val="22"/>
              </w:rPr>
              <w:t xml:space="preserve">   </w:t>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M50025</w:t>
            </w:r>
          </w:p>
        </w:tc>
        <w:tc>
          <w:tcPr>
            <w:tcW w:w="7605" w:type="dxa"/>
          </w:tcPr>
          <w:p w:rsidR="00612352" w:rsidRPr="000C2779" w:rsidRDefault="00612352" w:rsidP="009B75B1">
            <w:pPr>
              <w:pStyle w:val="TableText0"/>
              <w:rPr>
                <w:rFonts w:ascii="Arial" w:hAnsi="Arial" w:cs="Arial"/>
                <w:color w:val="333333"/>
                <w:sz w:val="22"/>
                <w:szCs w:val="22"/>
              </w:rPr>
            </w:pPr>
            <w:r w:rsidRPr="00BC3552">
              <w:rPr>
                <w:rFonts w:ascii="Arial" w:hAnsi="Arial" w:cs="Arial"/>
                <w:color w:val="333333"/>
                <w:sz w:val="22"/>
                <w:szCs w:val="22"/>
              </w:rPr>
              <w:t xml:space="preserve">Same Day Radiotherapy </w:t>
            </w:r>
            <w:r w:rsidR="00B2405F">
              <w:rPr>
                <w:rFonts w:ascii="Arial" w:hAnsi="Arial" w:cs="Arial"/>
                <w:color w:val="333333"/>
                <w:sz w:val="22"/>
                <w:szCs w:val="22"/>
              </w:rPr>
              <w:t xml:space="preserve">(Megavoltage) </w:t>
            </w:r>
            <w:r w:rsidR="00B2405F" w:rsidRPr="00301D06">
              <w:rPr>
                <w:rFonts w:ascii="Arial" w:hAnsi="Arial" w:cs="Arial"/>
                <w:color w:val="262626" w:themeColor="text1" w:themeTint="D9"/>
                <w:sz w:val="22"/>
                <w:szCs w:val="22"/>
              </w:rPr>
              <w:t xml:space="preserve">– </w:t>
            </w:r>
            <w:r w:rsidR="00C3542B" w:rsidRPr="003B3338">
              <w:rPr>
                <w:rFonts w:ascii="Arial" w:hAnsi="Arial" w:cs="Arial"/>
                <w:color w:val="333333"/>
                <w:sz w:val="22"/>
                <w:szCs w:val="22"/>
                <w:highlight w:val="lightGray"/>
              </w:rPr>
              <w:fldChar w:fldCharType="begin"/>
            </w:r>
            <w:r w:rsidR="00C3542B" w:rsidRPr="003B3338">
              <w:rPr>
                <w:rFonts w:ascii="Arial" w:hAnsi="Arial" w:cs="Arial"/>
                <w:color w:val="333333"/>
                <w:sz w:val="22"/>
                <w:szCs w:val="22"/>
                <w:highlight w:val="lightGray"/>
              </w:rPr>
              <w:instrText xml:space="preserve"> REF _Ref335978021 \r \h </w:instrText>
            </w:r>
            <w:r w:rsidR="003B3338">
              <w:rPr>
                <w:rFonts w:ascii="Arial" w:hAnsi="Arial" w:cs="Arial"/>
                <w:color w:val="333333"/>
                <w:sz w:val="22"/>
                <w:szCs w:val="22"/>
                <w:highlight w:val="lightGray"/>
              </w:rPr>
              <w:instrText xml:space="preserve"> \* MERGEFORMAT </w:instrText>
            </w:r>
            <w:r w:rsidR="00C3542B" w:rsidRPr="003B3338">
              <w:rPr>
                <w:rFonts w:ascii="Arial" w:hAnsi="Arial" w:cs="Arial"/>
                <w:color w:val="333333"/>
                <w:sz w:val="22"/>
                <w:szCs w:val="22"/>
                <w:highlight w:val="lightGray"/>
              </w:rPr>
            </w:r>
            <w:r w:rsidR="00C3542B" w:rsidRPr="003B3338">
              <w:rPr>
                <w:rFonts w:ascii="Arial" w:hAnsi="Arial" w:cs="Arial"/>
                <w:color w:val="333333"/>
                <w:sz w:val="22"/>
                <w:szCs w:val="22"/>
                <w:highlight w:val="lightGray"/>
              </w:rPr>
              <w:fldChar w:fldCharType="separate"/>
            </w:r>
            <w:r w:rsidR="009F48C4">
              <w:rPr>
                <w:rFonts w:ascii="Arial" w:hAnsi="Arial" w:cs="Arial"/>
                <w:color w:val="333333"/>
                <w:sz w:val="22"/>
                <w:szCs w:val="22"/>
                <w:highlight w:val="lightGray"/>
              </w:rPr>
              <w:t>5.2.27</w:t>
            </w:r>
            <w:r w:rsidR="00C3542B" w:rsidRPr="003B3338">
              <w:rPr>
                <w:rFonts w:ascii="Arial" w:hAnsi="Arial" w:cs="Arial"/>
                <w:color w:val="333333"/>
                <w:sz w:val="22"/>
                <w:szCs w:val="22"/>
                <w:highlight w:val="lightGray"/>
              </w:rPr>
              <w:fldChar w:fldCharType="end"/>
            </w:r>
            <w:r w:rsidR="00B2405F">
              <w:rPr>
                <w:rFonts w:ascii="Arial" w:hAnsi="Arial" w:cs="Arial"/>
                <w:color w:val="333333"/>
                <w:sz w:val="22"/>
                <w:szCs w:val="22"/>
              </w:rPr>
              <w:t xml:space="preserve">  </w:t>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M54004</w:t>
            </w:r>
          </w:p>
        </w:tc>
        <w:tc>
          <w:tcPr>
            <w:tcW w:w="7605" w:type="dxa"/>
          </w:tcPr>
          <w:p w:rsidR="00612352" w:rsidRPr="000C2779" w:rsidRDefault="00612352" w:rsidP="009B75B1">
            <w:pPr>
              <w:pStyle w:val="TableText0"/>
              <w:rPr>
                <w:rFonts w:ascii="Arial" w:hAnsi="Arial" w:cs="Arial"/>
                <w:color w:val="333333"/>
                <w:sz w:val="22"/>
                <w:szCs w:val="22"/>
              </w:rPr>
            </w:pPr>
            <w:r w:rsidRPr="00BC3552">
              <w:rPr>
                <w:rFonts w:ascii="Arial" w:hAnsi="Arial" w:cs="Arial"/>
                <w:color w:val="333333"/>
                <w:sz w:val="22"/>
                <w:szCs w:val="22"/>
              </w:rPr>
              <w:t>Same Day Pharmacotherapy for Cancer</w:t>
            </w:r>
            <w:r w:rsidR="00B2405F">
              <w:rPr>
                <w:rFonts w:ascii="Arial" w:hAnsi="Arial" w:cs="Arial"/>
                <w:color w:val="333333"/>
                <w:sz w:val="22"/>
                <w:szCs w:val="22"/>
              </w:rPr>
              <w:t xml:space="preserve"> (</w:t>
            </w:r>
            <w:r w:rsidR="003246A0">
              <w:rPr>
                <w:rFonts w:ascii="Arial" w:hAnsi="Arial" w:cs="Arial"/>
                <w:color w:val="333333"/>
                <w:sz w:val="22"/>
                <w:szCs w:val="22"/>
              </w:rPr>
              <w:t>Specialist Paed</w:t>
            </w:r>
            <w:r w:rsidR="0093455A">
              <w:rPr>
                <w:rFonts w:ascii="Arial" w:hAnsi="Arial" w:cs="Arial"/>
                <w:color w:val="333333"/>
                <w:sz w:val="22"/>
                <w:szCs w:val="22"/>
              </w:rPr>
              <w:t>iatric</w:t>
            </w:r>
            <w:r w:rsidR="003246A0">
              <w:rPr>
                <w:rFonts w:ascii="Arial" w:hAnsi="Arial" w:cs="Arial"/>
                <w:color w:val="333333"/>
                <w:sz w:val="22"/>
                <w:szCs w:val="22"/>
              </w:rPr>
              <w:t xml:space="preserve"> Onco</w:t>
            </w:r>
            <w:r w:rsidR="0093455A">
              <w:rPr>
                <w:rFonts w:ascii="Arial" w:hAnsi="Arial" w:cs="Arial"/>
                <w:color w:val="333333"/>
                <w:sz w:val="22"/>
                <w:szCs w:val="22"/>
              </w:rPr>
              <w:t>logy</w:t>
            </w:r>
            <w:r w:rsidR="009B75B1">
              <w:rPr>
                <w:rFonts w:ascii="Arial" w:hAnsi="Arial" w:cs="Arial"/>
                <w:color w:val="333333"/>
                <w:sz w:val="22"/>
                <w:szCs w:val="22"/>
              </w:rPr>
              <w:t>)</w:t>
            </w:r>
            <w:r w:rsidRPr="00BC3552">
              <w:rPr>
                <w:rFonts w:ascii="Arial" w:hAnsi="Arial" w:cs="Arial"/>
                <w:color w:val="333333"/>
                <w:sz w:val="22"/>
                <w:szCs w:val="22"/>
              </w:rPr>
              <w:t xml:space="preserve">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_Ref339277615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5.2.26</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M60005</w:t>
            </w:r>
          </w:p>
        </w:tc>
        <w:tc>
          <w:tcPr>
            <w:tcW w:w="7605" w:type="dxa"/>
          </w:tcPr>
          <w:p w:rsidR="00612352" w:rsidRPr="000C2779" w:rsidRDefault="003246A0" w:rsidP="00352719">
            <w:pPr>
              <w:pStyle w:val="TableText0"/>
              <w:rPr>
                <w:rFonts w:ascii="Arial" w:hAnsi="Arial" w:cs="Arial"/>
                <w:color w:val="333333"/>
                <w:sz w:val="22"/>
                <w:szCs w:val="22"/>
              </w:rPr>
            </w:pPr>
            <w:r>
              <w:rPr>
                <w:rFonts w:ascii="Arial" w:hAnsi="Arial" w:cs="Arial"/>
                <w:color w:val="333333"/>
                <w:sz w:val="22"/>
                <w:szCs w:val="22"/>
              </w:rPr>
              <w:t>Renal Medicine (</w:t>
            </w:r>
            <w:r w:rsidR="00612352">
              <w:rPr>
                <w:rFonts w:ascii="Arial" w:hAnsi="Arial" w:cs="Arial"/>
                <w:color w:val="333333"/>
                <w:sz w:val="22"/>
                <w:szCs w:val="22"/>
              </w:rPr>
              <w:t>Peritoneal Dialysis</w:t>
            </w:r>
            <w:r>
              <w:rPr>
                <w:rFonts w:ascii="Arial" w:hAnsi="Arial" w:cs="Arial"/>
                <w:color w:val="333333"/>
                <w:sz w:val="22"/>
                <w:szCs w:val="22"/>
              </w:rPr>
              <w:t>)</w:t>
            </w:r>
            <w:r w:rsidR="00612352">
              <w:rPr>
                <w:rFonts w:ascii="Arial" w:hAnsi="Arial" w:cs="Arial"/>
                <w:color w:val="333333"/>
                <w:sz w:val="22"/>
                <w:szCs w:val="22"/>
              </w:rPr>
              <w:t xml:space="preserve">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_Ref183318192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5.2.23</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M60008</w:t>
            </w:r>
          </w:p>
        </w:tc>
        <w:tc>
          <w:tcPr>
            <w:tcW w:w="7605"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 xml:space="preserve">Renal </w:t>
            </w:r>
            <w:r w:rsidR="003246A0">
              <w:rPr>
                <w:rFonts w:ascii="Arial" w:hAnsi="Arial" w:cs="Arial"/>
                <w:color w:val="333333"/>
                <w:sz w:val="22"/>
                <w:szCs w:val="22"/>
              </w:rPr>
              <w:t>Medicine (</w:t>
            </w:r>
            <w:r>
              <w:rPr>
                <w:rFonts w:ascii="Arial" w:hAnsi="Arial" w:cs="Arial"/>
                <w:color w:val="333333"/>
                <w:sz w:val="22"/>
                <w:szCs w:val="22"/>
              </w:rPr>
              <w:t>Haemodialysis</w:t>
            </w:r>
            <w:r w:rsidR="003246A0">
              <w:rPr>
                <w:rFonts w:ascii="Arial" w:hAnsi="Arial" w:cs="Arial"/>
                <w:color w:val="333333"/>
                <w:sz w:val="22"/>
                <w:szCs w:val="22"/>
              </w:rPr>
              <w:t>)</w:t>
            </w:r>
            <w:r>
              <w:rPr>
                <w:rFonts w:ascii="Arial" w:hAnsi="Arial" w:cs="Arial"/>
                <w:color w:val="333333"/>
                <w:sz w:val="22"/>
                <w:szCs w:val="22"/>
              </w:rPr>
              <w:t xml:space="preserve">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_Ref339277630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5.2.25</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Default="00612352" w:rsidP="00352719">
            <w:pPr>
              <w:pStyle w:val="TableText0"/>
              <w:rPr>
                <w:rFonts w:ascii="Arial" w:hAnsi="Arial" w:cs="Arial"/>
                <w:color w:val="333333"/>
                <w:sz w:val="22"/>
                <w:szCs w:val="22"/>
              </w:rPr>
            </w:pPr>
            <w:r>
              <w:rPr>
                <w:rFonts w:ascii="Arial" w:hAnsi="Arial" w:cs="Arial"/>
                <w:color w:val="333333"/>
                <w:sz w:val="22"/>
                <w:szCs w:val="22"/>
              </w:rPr>
              <w:t>MS02001</w:t>
            </w:r>
          </w:p>
        </w:tc>
        <w:tc>
          <w:tcPr>
            <w:tcW w:w="7605" w:type="dxa"/>
          </w:tcPr>
          <w:p w:rsidR="00612352" w:rsidRDefault="00612352" w:rsidP="003246A0">
            <w:pPr>
              <w:pStyle w:val="TableText0"/>
              <w:rPr>
                <w:rFonts w:ascii="Arial" w:hAnsi="Arial" w:cs="Arial"/>
                <w:color w:val="333333"/>
                <w:sz w:val="22"/>
                <w:szCs w:val="22"/>
              </w:rPr>
            </w:pPr>
            <w:r w:rsidRPr="00612352">
              <w:rPr>
                <w:rFonts w:ascii="Arial" w:hAnsi="Arial" w:cs="Arial"/>
                <w:color w:val="333333"/>
                <w:sz w:val="22"/>
                <w:szCs w:val="22"/>
              </w:rPr>
              <w:t xml:space="preserve">Same Day </w:t>
            </w:r>
            <w:r w:rsidR="003246A0">
              <w:rPr>
                <w:rFonts w:ascii="Arial" w:hAnsi="Arial" w:cs="Arial"/>
                <w:color w:val="333333"/>
                <w:sz w:val="22"/>
                <w:szCs w:val="22"/>
              </w:rPr>
              <w:t xml:space="preserve">Blood </w:t>
            </w:r>
            <w:r w:rsidRPr="00612352">
              <w:rPr>
                <w:rFonts w:ascii="Arial" w:hAnsi="Arial" w:cs="Arial"/>
                <w:color w:val="333333"/>
                <w:sz w:val="22"/>
                <w:szCs w:val="22"/>
              </w:rPr>
              <w:t xml:space="preserve">Transfusions </w:t>
            </w:r>
            <w:r w:rsidR="003246A0">
              <w:rPr>
                <w:rFonts w:ascii="Arial" w:hAnsi="Arial" w:cs="Arial"/>
                <w:color w:val="333333"/>
                <w:sz w:val="22"/>
                <w:szCs w:val="22"/>
              </w:rPr>
              <w:t>(A</w:t>
            </w:r>
            <w:r>
              <w:rPr>
                <w:rFonts w:ascii="Arial" w:hAnsi="Arial" w:cs="Arial"/>
                <w:color w:val="333333"/>
                <w:sz w:val="22"/>
                <w:szCs w:val="22"/>
              </w:rPr>
              <w:t xml:space="preserve">ny </w:t>
            </w:r>
            <w:r w:rsidR="003246A0">
              <w:rPr>
                <w:rFonts w:ascii="Arial" w:hAnsi="Arial" w:cs="Arial"/>
                <w:color w:val="333333"/>
                <w:sz w:val="22"/>
                <w:szCs w:val="22"/>
              </w:rPr>
              <w:t>S</w:t>
            </w:r>
            <w:r>
              <w:rPr>
                <w:rFonts w:ascii="Arial" w:hAnsi="Arial" w:cs="Arial"/>
                <w:color w:val="333333"/>
                <w:sz w:val="22"/>
                <w:szCs w:val="22"/>
              </w:rPr>
              <w:t>pecialty</w:t>
            </w:r>
            <w:r w:rsidR="003246A0">
              <w:rPr>
                <w:rFonts w:ascii="Arial" w:hAnsi="Arial" w:cs="Arial"/>
                <w:color w:val="333333"/>
                <w:sz w:val="22"/>
                <w:szCs w:val="22"/>
              </w:rPr>
              <w:t>)</w:t>
            </w:r>
            <w:r w:rsidR="00301D06">
              <w:rPr>
                <w:rFonts w:ascii="Arial" w:hAnsi="Arial" w:cs="Arial"/>
                <w:color w:val="333333"/>
                <w:sz w:val="22"/>
                <w:szCs w:val="22"/>
              </w:rPr>
              <w:t xml:space="preserve">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_Ref339277636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5.2.36</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MS02003</w:t>
            </w:r>
          </w:p>
        </w:tc>
        <w:tc>
          <w:tcPr>
            <w:tcW w:w="7605"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 xml:space="preserve">Bronchoscopies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_Ref339277649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5.2.35</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MS02004</w:t>
            </w:r>
          </w:p>
        </w:tc>
        <w:tc>
          <w:tcPr>
            <w:tcW w:w="7605"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 xml:space="preserve">Cystoscopies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_Ref339277655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5.2.31</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Default="00612352" w:rsidP="00352719">
            <w:pPr>
              <w:pStyle w:val="TableText0"/>
              <w:rPr>
                <w:rFonts w:ascii="Arial" w:hAnsi="Arial" w:cs="Arial"/>
                <w:color w:val="333333"/>
                <w:sz w:val="22"/>
                <w:szCs w:val="22"/>
              </w:rPr>
            </w:pPr>
            <w:r>
              <w:rPr>
                <w:rFonts w:ascii="Arial" w:hAnsi="Arial" w:cs="Arial"/>
                <w:color w:val="333333"/>
                <w:sz w:val="22"/>
                <w:szCs w:val="22"/>
              </w:rPr>
              <w:t>MS02005</w:t>
            </w:r>
          </w:p>
        </w:tc>
        <w:tc>
          <w:tcPr>
            <w:tcW w:w="7605" w:type="dxa"/>
          </w:tcPr>
          <w:p w:rsidR="00612352" w:rsidRDefault="00301D06" w:rsidP="00352719">
            <w:pPr>
              <w:pStyle w:val="TableText0"/>
              <w:rPr>
                <w:rFonts w:ascii="Arial" w:hAnsi="Arial" w:cs="Arial"/>
                <w:color w:val="333333"/>
                <w:sz w:val="22"/>
                <w:szCs w:val="22"/>
              </w:rPr>
            </w:pPr>
            <w:r>
              <w:rPr>
                <w:rFonts w:ascii="Arial" w:hAnsi="Arial" w:cs="Arial"/>
                <w:color w:val="333333"/>
                <w:sz w:val="22"/>
                <w:szCs w:val="22"/>
              </w:rPr>
              <w:t xml:space="preserve">Gastroscopy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_Ref339277666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5.2.34</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MS02006</w:t>
            </w:r>
          </w:p>
        </w:tc>
        <w:tc>
          <w:tcPr>
            <w:tcW w:w="7605"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 xml:space="preserve">ERCP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_Ref339277671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5.2.34</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Default="00612352" w:rsidP="00352719">
            <w:pPr>
              <w:pStyle w:val="TableText0"/>
              <w:rPr>
                <w:rFonts w:ascii="Arial" w:hAnsi="Arial" w:cs="Arial"/>
                <w:color w:val="333333"/>
                <w:sz w:val="22"/>
                <w:szCs w:val="22"/>
              </w:rPr>
            </w:pPr>
            <w:r>
              <w:rPr>
                <w:rFonts w:ascii="Arial" w:hAnsi="Arial" w:cs="Arial"/>
                <w:color w:val="333333"/>
                <w:sz w:val="22"/>
                <w:szCs w:val="22"/>
              </w:rPr>
              <w:t>MS02007</w:t>
            </w:r>
          </w:p>
        </w:tc>
        <w:tc>
          <w:tcPr>
            <w:tcW w:w="7605" w:type="dxa"/>
          </w:tcPr>
          <w:p w:rsidR="00612352" w:rsidRPr="00BC3552" w:rsidRDefault="00612352" w:rsidP="00352719">
            <w:pPr>
              <w:pStyle w:val="TableText0"/>
              <w:rPr>
                <w:rFonts w:ascii="Arial" w:hAnsi="Arial" w:cs="Arial"/>
                <w:color w:val="333333"/>
                <w:sz w:val="22"/>
                <w:szCs w:val="22"/>
              </w:rPr>
            </w:pPr>
            <w:r>
              <w:rPr>
                <w:rFonts w:ascii="Arial" w:hAnsi="Arial" w:cs="Arial"/>
                <w:color w:val="333333"/>
                <w:sz w:val="22"/>
                <w:szCs w:val="22"/>
              </w:rPr>
              <w:t xml:space="preserve">Colonoscopy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_Ref339277676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5.2.34</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MS02009</w:t>
            </w:r>
          </w:p>
        </w:tc>
        <w:tc>
          <w:tcPr>
            <w:tcW w:w="7605" w:type="dxa"/>
          </w:tcPr>
          <w:p w:rsidR="00612352" w:rsidRPr="000C2779" w:rsidRDefault="00612352" w:rsidP="00352719">
            <w:pPr>
              <w:pStyle w:val="TableText0"/>
              <w:rPr>
                <w:rFonts w:ascii="Arial" w:hAnsi="Arial" w:cs="Arial"/>
                <w:color w:val="333333"/>
                <w:sz w:val="22"/>
                <w:szCs w:val="22"/>
              </w:rPr>
            </w:pPr>
            <w:r w:rsidRPr="00BC3552">
              <w:rPr>
                <w:rFonts w:ascii="Arial" w:hAnsi="Arial" w:cs="Arial"/>
                <w:color w:val="333333"/>
                <w:sz w:val="22"/>
                <w:szCs w:val="22"/>
              </w:rPr>
              <w:t xml:space="preserve">Same Day Pharmacotherapy for Cancer </w:t>
            </w:r>
            <w:r w:rsidR="003246A0">
              <w:rPr>
                <w:rFonts w:ascii="Arial" w:hAnsi="Arial" w:cs="Arial"/>
                <w:color w:val="333333"/>
                <w:sz w:val="22"/>
                <w:szCs w:val="22"/>
              </w:rPr>
              <w:t xml:space="preserve">(Any Specialty)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_Ref339277687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5.2.26</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MS02014</w:t>
            </w:r>
          </w:p>
        </w:tc>
        <w:tc>
          <w:tcPr>
            <w:tcW w:w="7605"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Colonoscopy/Gastroscopy</w:t>
            </w:r>
            <w:r w:rsidR="00301D06">
              <w:rPr>
                <w:rFonts w:ascii="Arial" w:hAnsi="Arial" w:cs="Arial"/>
                <w:color w:val="333333"/>
                <w:sz w:val="22"/>
                <w:szCs w:val="22"/>
              </w:rPr>
              <w:t xml:space="preserve">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_Ref339277693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5.2.34</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MS02016</w:t>
            </w:r>
          </w:p>
        </w:tc>
        <w:tc>
          <w:tcPr>
            <w:tcW w:w="7605" w:type="dxa"/>
          </w:tcPr>
          <w:p w:rsidR="00612352" w:rsidRPr="000C2779" w:rsidRDefault="00612352" w:rsidP="002311EF">
            <w:pPr>
              <w:pStyle w:val="TableText0"/>
              <w:rPr>
                <w:rFonts w:ascii="Arial" w:hAnsi="Arial" w:cs="Arial"/>
                <w:color w:val="333333"/>
                <w:sz w:val="22"/>
                <w:szCs w:val="22"/>
              </w:rPr>
            </w:pPr>
            <w:r>
              <w:rPr>
                <w:rFonts w:ascii="Arial" w:hAnsi="Arial" w:cs="Arial"/>
                <w:color w:val="333333"/>
                <w:sz w:val="22"/>
                <w:szCs w:val="22"/>
              </w:rPr>
              <w:t xml:space="preserve">Skin Lesion Removal </w:t>
            </w:r>
            <w:r w:rsidR="00301D06" w:rsidRPr="00301D06">
              <w:rPr>
                <w:rFonts w:ascii="Arial" w:hAnsi="Arial" w:cs="Arial"/>
                <w:color w:val="262626" w:themeColor="text1" w:themeTint="D9"/>
                <w:sz w:val="22"/>
                <w:szCs w:val="22"/>
              </w:rPr>
              <w:t>–</w:t>
            </w:r>
            <w:r w:rsidR="002311EF">
              <w:rPr>
                <w:rFonts w:ascii="Arial" w:hAnsi="Arial" w:cs="Arial"/>
                <w:color w:val="262626" w:themeColor="text1" w:themeTint="D9"/>
                <w:sz w:val="22"/>
                <w:szCs w:val="22"/>
              </w:rPr>
              <w:t xml:space="preserve"> </w:t>
            </w:r>
            <w:r w:rsidR="002311EF" w:rsidRPr="002311EF">
              <w:rPr>
                <w:rFonts w:ascii="Arial" w:hAnsi="Arial" w:cs="Arial"/>
                <w:color w:val="262626" w:themeColor="text1" w:themeTint="D9"/>
                <w:sz w:val="22"/>
                <w:szCs w:val="22"/>
                <w:highlight w:val="lightGray"/>
              </w:rPr>
              <w:fldChar w:fldCharType="begin"/>
            </w:r>
            <w:r w:rsidR="002311EF" w:rsidRPr="002311EF">
              <w:rPr>
                <w:rFonts w:ascii="Arial" w:hAnsi="Arial" w:cs="Arial"/>
                <w:color w:val="262626" w:themeColor="text1" w:themeTint="D9"/>
                <w:sz w:val="22"/>
                <w:szCs w:val="22"/>
                <w:highlight w:val="lightGray"/>
              </w:rPr>
              <w:instrText xml:space="preserve"> REF _Ref292797236 \r \h </w:instrText>
            </w:r>
            <w:r w:rsidR="002311EF">
              <w:rPr>
                <w:rFonts w:ascii="Arial" w:hAnsi="Arial" w:cs="Arial"/>
                <w:color w:val="262626" w:themeColor="text1" w:themeTint="D9"/>
                <w:sz w:val="22"/>
                <w:szCs w:val="22"/>
                <w:highlight w:val="lightGray"/>
              </w:rPr>
              <w:instrText xml:space="preserve"> \* MERGEFORMAT </w:instrText>
            </w:r>
            <w:r w:rsidR="002311EF" w:rsidRPr="002311EF">
              <w:rPr>
                <w:rFonts w:ascii="Arial" w:hAnsi="Arial" w:cs="Arial"/>
                <w:color w:val="262626" w:themeColor="text1" w:themeTint="D9"/>
                <w:sz w:val="22"/>
                <w:szCs w:val="22"/>
                <w:highlight w:val="lightGray"/>
              </w:rPr>
            </w:r>
            <w:r w:rsidR="002311EF" w:rsidRPr="002311EF">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5.2.39</w:t>
            </w:r>
            <w:r w:rsidR="002311EF" w:rsidRPr="002311EF">
              <w:rPr>
                <w:rFonts w:ascii="Arial" w:hAnsi="Arial" w:cs="Arial"/>
                <w:color w:val="262626" w:themeColor="text1" w:themeTint="D9"/>
                <w:sz w:val="22"/>
                <w:szCs w:val="22"/>
                <w:highlight w:val="lightGray"/>
              </w:rPr>
              <w:fldChar w:fldCharType="end"/>
            </w:r>
          </w:p>
        </w:tc>
      </w:tr>
      <w:tr w:rsidR="00842AF5" w:rsidRPr="000C2779" w:rsidTr="00352719">
        <w:trPr>
          <w:cantSplit/>
          <w:trHeight w:val="143"/>
          <w:jc w:val="center"/>
        </w:trPr>
        <w:tc>
          <w:tcPr>
            <w:tcW w:w="1684" w:type="dxa"/>
          </w:tcPr>
          <w:p w:rsidR="00842AF5" w:rsidRDefault="00842AF5" w:rsidP="00352719">
            <w:pPr>
              <w:pStyle w:val="TableText0"/>
              <w:rPr>
                <w:rFonts w:ascii="Arial" w:hAnsi="Arial" w:cs="Arial"/>
                <w:color w:val="333333"/>
                <w:sz w:val="22"/>
                <w:szCs w:val="22"/>
              </w:rPr>
            </w:pPr>
            <w:r>
              <w:rPr>
                <w:rFonts w:ascii="Arial" w:hAnsi="Arial" w:cs="Arial"/>
                <w:color w:val="333333"/>
                <w:sz w:val="22"/>
                <w:szCs w:val="22"/>
              </w:rPr>
              <w:t>MS02023</w:t>
            </w:r>
          </w:p>
        </w:tc>
        <w:tc>
          <w:tcPr>
            <w:tcW w:w="7605" w:type="dxa"/>
          </w:tcPr>
          <w:p w:rsidR="00842AF5" w:rsidRDefault="00842AF5" w:rsidP="00161FDF">
            <w:pPr>
              <w:pStyle w:val="TableText0"/>
              <w:rPr>
                <w:rFonts w:ascii="Arial" w:hAnsi="Arial" w:cs="Arial"/>
                <w:color w:val="333333"/>
                <w:sz w:val="22"/>
                <w:szCs w:val="22"/>
              </w:rPr>
            </w:pPr>
            <w:r>
              <w:rPr>
                <w:rFonts w:ascii="Arial" w:hAnsi="Arial" w:cs="Arial"/>
                <w:color w:val="333333"/>
                <w:sz w:val="22"/>
                <w:szCs w:val="22"/>
              </w:rPr>
              <w:t>Non-</w:t>
            </w:r>
            <w:r w:rsidR="000448CE">
              <w:rPr>
                <w:rFonts w:ascii="Arial" w:hAnsi="Arial" w:cs="Arial"/>
                <w:color w:val="333333"/>
                <w:sz w:val="22"/>
                <w:szCs w:val="22"/>
              </w:rPr>
              <w:t>W</w:t>
            </w:r>
            <w:r>
              <w:rPr>
                <w:rFonts w:ascii="Arial" w:hAnsi="Arial" w:cs="Arial"/>
                <w:color w:val="333333"/>
                <w:sz w:val="22"/>
                <w:szCs w:val="22"/>
              </w:rPr>
              <w:t xml:space="preserve">eight </w:t>
            </w:r>
            <w:r w:rsidR="000448CE">
              <w:rPr>
                <w:rFonts w:ascii="Arial" w:hAnsi="Arial" w:cs="Arial"/>
                <w:color w:val="333333"/>
                <w:sz w:val="22"/>
                <w:szCs w:val="22"/>
              </w:rPr>
              <w:t>B</w:t>
            </w:r>
            <w:r>
              <w:rPr>
                <w:rFonts w:ascii="Arial" w:hAnsi="Arial" w:cs="Arial"/>
                <w:color w:val="333333"/>
                <w:sz w:val="22"/>
                <w:szCs w:val="22"/>
              </w:rPr>
              <w:t xml:space="preserve">earing </w:t>
            </w:r>
            <w:r w:rsidR="000448CE">
              <w:rPr>
                <w:rFonts w:ascii="Arial" w:hAnsi="Arial" w:cs="Arial"/>
                <w:color w:val="333333"/>
                <w:sz w:val="22"/>
                <w:szCs w:val="22"/>
              </w:rPr>
              <w:t>C</w:t>
            </w:r>
            <w:r>
              <w:rPr>
                <w:rFonts w:ascii="Arial" w:hAnsi="Arial" w:cs="Arial"/>
                <w:color w:val="333333"/>
                <w:sz w:val="22"/>
                <w:szCs w:val="22"/>
              </w:rPr>
              <w:t xml:space="preserve">onvalescence </w:t>
            </w:r>
            <w:r w:rsidR="000448CE">
              <w:rPr>
                <w:rFonts w:ascii="Arial" w:hAnsi="Arial" w:cs="Arial"/>
                <w:color w:val="333333"/>
                <w:sz w:val="22"/>
                <w:szCs w:val="22"/>
              </w:rPr>
              <w:t>P</w:t>
            </w:r>
            <w:r>
              <w:rPr>
                <w:rFonts w:ascii="Arial" w:hAnsi="Arial" w:cs="Arial"/>
                <w:color w:val="333333"/>
                <w:sz w:val="22"/>
                <w:szCs w:val="22"/>
              </w:rPr>
              <w:t>rogram</w:t>
            </w:r>
            <w:r w:rsidR="00B8220A">
              <w:rPr>
                <w:rFonts w:ascii="Arial" w:hAnsi="Arial" w:cs="Arial"/>
                <w:color w:val="333333"/>
                <w:sz w:val="22"/>
                <w:szCs w:val="22"/>
              </w:rPr>
              <w:t>me</w:t>
            </w:r>
            <w:r>
              <w:rPr>
                <w:rFonts w:ascii="Arial" w:hAnsi="Arial" w:cs="Arial"/>
                <w:color w:val="333333"/>
                <w:sz w:val="22"/>
                <w:szCs w:val="22"/>
              </w:rPr>
              <w:t xml:space="preserve"> </w:t>
            </w:r>
            <w:r w:rsidR="00161FDF" w:rsidRPr="00301D06">
              <w:rPr>
                <w:rFonts w:ascii="Arial" w:hAnsi="Arial" w:cs="Arial"/>
                <w:color w:val="262626" w:themeColor="text1" w:themeTint="D9"/>
                <w:sz w:val="22"/>
                <w:szCs w:val="22"/>
              </w:rPr>
              <w:t>–</w:t>
            </w:r>
            <w:r w:rsidR="00161FDF">
              <w:rPr>
                <w:rFonts w:ascii="Arial" w:hAnsi="Arial" w:cs="Arial"/>
                <w:color w:val="262626" w:themeColor="text1" w:themeTint="D9"/>
                <w:sz w:val="22"/>
                <w:szCs w:val="22"/>
              </w:rPr>
              <w:t xml:space="preserve"> </w:t>
            </w:r>
            <w:r w:rsidR="00161FDF" w:rsidRPr="00161FDF">
              <w:rPr>
                <w:rFonts w:ascii="Arial" w:hAnsi="Arial" w:cs="Arial"/>
                <w:color w:val="333333"/>
                <w:sz w:val="22"/>
                <w:szCs w:val="22"/>
                <w:highlight w:val="lightGray"/>
              </w:rPr>
              <w:fldChar w:fldCharType="begin"/>
            </w:r>
            <w:r w:rsidR="00161FDF" w:rsidRPr="00161FDF">
              <w:rPr>
                <w:rFonts w:ascii="Arial" w:hAnsi="Arial" w:cs="Arial"/>
                <w:color w:val="333333"/>
                <w:sz w:val="22"/>
                <w:szCs w:val="22"/>
                <w:highlight w:val="lightGray"/>
              </w:rPr>
              <w:instrText xml:space="preserve"> REF _Ref384969784 \r \h </w:instrText>
            </w:r>
            <w:r w:rsidR="00161FDF">
              <w:rPr>
                <w:rFonts w:ascii="Arial" w:hAnsi="Arial" w:cs="Arial"/>
                <w:color w:val="333333"/>
                <w:sz w:val="22"/>
                <w:szCs w:val="22"/>
                <w:highlight w:val="lightGray"/>
              </w:rPr>
              <w:instrText xml:space="preserve"> \* MERGEFORMAT </w:instrText>
            </w:r>
            <w:r w:rsidR="00161FDF" w:rsidRPr="00161FDF">
              <w:rPr>
                <w:rFonts w:ascii="Arial" w:hAnsi="Arial" w:cs="Arial"/>
                <w:color w:val="333333"/>
                <w:sz w:val="22"/>
                <w:szCs w:val="22"/>
                <w:highlight w:val="lightGray"/>
              </w:rPr>
            </w:r>
            <w:r w:rsidR="00161FDF" w:rsidRPr="00161FDF">
              <w:rPr>
                <w:rFonts w:ascii="Arial" w:hAnsi="Arial" w:cs="Arial"/>
                <w:color w:val="333333"/>
                <w:sz w:val="22"/>
                <w:szCs w:val="22"/>
                <w:highlight w:val="lightGray"/>
              </w:rPr>
              <w:fldChar w:fldCharType="separate"/>
            </w:r>
            <w:r w:rsidR="009F48C4">
              <w:rPr>
                <w:rFonts w:ascii="Arial" w:hAnsi="Arial" w:cs="Arial"/>
                <w:color w:val="333333"/>
                <w:sz w:val="22"/>
                <w:szCs w:val="22"/>
                <w:highlight w:val="lightGray"/>
              </w:rPr>
              <w:t>5.2.6</w:t>
            </w:r>
            <w:r w:rsidR="00161FDF" w:rsidRPr="00161FDF">
              <w:rPr>
                <w:rFonts w:ascii="Arial" w:hAnsi="Arial" w:cs="Arial"/>
                <w:color w:val="333333"/>
                <w:sz w:val="22"/>
                <w:szCs w:val="22"/>
                <w:highlight w:val="lightGray"/>
              </w:rPr>
              <w:fldChar w:fldCharType="end"/>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NCSP-10</w:t>
            </w:r>
          </w:p>
        </w:tc>
        <w:tc>
          <w:tcPr>
            <w:tcW w:w="7605"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 xml:space="preserve">Colposcopies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_Ref261004242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5.2.30</w:t>
            </w:r>
            <w:r w:rsidR="00C3542B" w:rsidRPr="003B3338">
              <w:rPr>
                <w:rFonts w:ascii="Arial" w:hAnsi="Arial" w:cs="Arial"/>
                <w:color w:val="262626" w:themeColor="text1" w:themeTint="D9"/>
                <w:sz w:val="22"/>
                <w:szCs w:val="22"/>
                <w:highlight w:val="lightGray"/>
              </w:rPr>
              <w:fldChar w:fldCharType="end"/>
            </w:r>
          </w:p>
        </w:tc>
      </w:tr>
      <w:tr w:rsidR="00612352" w:rsidRPr="000C2779" w:rsidTr="00352719">
        <w:trPr>
          <w:cantSplit/>
          <w:trHeight w:val="143"/>
          <w:jc w:val="center"/>
        </w:trPr>
        <w:tc>
          <w:tcPr>
            <w:tcW w:w="1684"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NCSP-20</w:t>
            </w:r>
          </w:p>
        </w:tc>
        <w:tc>
          <w:tcPr>
            <w:tcW w:w="7605" w:type="dxa"/>
          </w:tcPr>
          <w:p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 xml:space="preserve">Colposcopies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_Ref261004242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5.2.30</w:t>
            </w:r>
            <w:r w:rsidR="00C3542B" w:rsidRPr="003B3338">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S30006</w:t>
            </w:r>
          </w:p>
        </w:tc>
        <w:tc>
          <w:tcPr>
            <w:tcW w:w="7605"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 xml:space="preserve">Surgical Terminations of Pregnancy 1st Trimester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_Ref339277720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5.2.22</w:t>
            </w:r>
            <w:r w:rsidR="00C3542B" w:rsidRPr="003B3338">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S30009</w:t>
            </w:r>
          </w:p>
        </w:tc>
        <w:tc>
          <w:tcPr>
            <w:tcW w:w="7605"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 xml:space="preserve">Surgical Terminations of Pregnancy 2nd Trimester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_Ref339277725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5.2.21</w:t>
            </w:r>
            <w:r w:rsidR="00C3542B" w:rsidRPr="003B3338">
              <w:rPr>
                <w:rFonts w:ascii="Arial" w:hAnsi="Arial" w:cs="Arial"/>
                <w:color w:val="262626" w:themeColor="text1" w:themeTint="D9"/>
                <w:sz w:val="22"/>
                <w:szCs w:val="22"/>
                <w:highlight w:val="lightGray"/>
              </w:rPr>
              <w:fldChar w:fldCharType="end"/>
            </w:r>
          </w:p>
        </w:tc>
      </w:tr>
      <w:tr w:rsidR="00E11F16" w:rsidRPr="000C2779" w:rsidTr="00352719">
        <w:trPr>
          <w:cantSplit/>
          <w:trHeight w:val="143"/>
          <w:jc w:val="center"/>
          <w:ins w:id="1127" w:author="Tracy Thompson" w:date="2015-08-05T11:47:00Z"/>
        </w:trPr>
        <w:tc>
          <w:tcPr>
            <w:tcW w:w="1684" w:type="dxa"/>
          </w:tcPr>
          <w:p w:rsidR="00E11F16" w:rsidRDefault="00E11F16" w:rsidP="007045C4">
            <w:pPr>
              <w:pStyle w:val="TableText0"/>
              <w:rPr>
                <w:ins w:id="1128" w:author="Tracy Thompson" w:date="2015-08-05T11:47:00Z"/>
                <w:rFonts w:ascii="Arial" w:hAnsi="Arial" w:cs="Arial"/>
                <w:color w:val="333333"/>
                <w:sz w:val="22"/>
                <w:szCs w:val="22"/>
              </w:rPr>
            </w:pPr>
            <w:ins w:id="1129" w:author="Tracy Thompson" w:date="2015-08-05T11:47:00Z">
              <w:r>
                <w:rPr>
                  <w:rFonts w:ascii="Arial" w:hAnsi="Arial" w:cs="Arial"/>
                  <w:color w:val="333333"/>
                  <w:sz w:val="22"/>
                  <w:szCs w:val="22"/>
                </w:rPr>
                <w:t>S30010</w:t>
              </w:r>
            </w:ins>
          </w:p>
        </w:tc>
        <w:tc>
          <w:tcPr>
            <w:tcW w:w="7605" w:type="dxa"/>
          </w:tcPr>
          <w:p w:rsidR="00E11F16" w:rsidRDefault="00E11F16" w:rsidP="002311EF">
            <w:pPr>
              <w:pStyle w:val="TableText0"/>
              <w:rPr>
                <w:ins w:id="1130" w:author="Tracy Thompson" w:date="2015-08-05T11:47:00Z"/>
                <w:rFonts w:ascii="Arial" w:hAnsi="Arial" w:cs="Arial"/>
                <w:color w:val="333333"/>
                <w:sz w:val="22"/>
                <w:szCs w:val="22"/>
              </w:rPr>
            </w:pPr>
            <w:ins w:id="1131" w:author="Tracy Thompson" w:date="2015-08-05T11:47:00Z">
              <w:r>
                <w:rPr>
                  <w:rFonts w:ascii="Arial" w:hAnsi="Arial" w:cs="Arial"/>
                  <w:color w:val="333333"/>
                  <w:sz w:val="22"/>
                  <w:szCs w:val="22"/>
                </w:rPr>
                <w:t>Medical Termination</w:t>
              </w:r>
            </w:ins>
            <w:ins w:id="1132" w:author="Tracy Thompson" w:date="2015-08-05T11:49:00Z">
              <w:r w:rsidR="005D0B38">
                <w:rPr>
                  <w:rFonts w:ascii="Arial" w:hAnsi="Arial" w:cs="Arial"/>
                  <w:color w:val="333333"/>
                  <w:sz w:val="22"/>
                  <w:szCs w:val="22"/>
                </w:rPr>
                <w:t xml:space="preserve"> of Pregnancy</w:t>
              </w:r>
            </w:ins>
            <w:ins w:id="1133" w:author="Tracy Thompson" w:date="2015-09-15T06:36:00Z">
              <w:r w:rsidR="004075F4">
                <w:rPr>
                  <w:rFonts w:ascii="Arial" w:hAnsi="Arial" w:cs="Arial"/>
                  <w:color w:val="333333"/>
                  <w:sz w:val="22"/>
                  <w:szCs w:val="22"/>
                </w:rPr>
                <w:t xml:space="preserve"> </w:t>
              </w:r>
              <w:r w:rsidR="004075F4" w:rsidRPr="00301D06">
                <w:rPr>
                  <w:rFonts w:ascii="Arial" w:hAnsi="Arial" w:cs="Arial"/>
                  <w:color w:val="262626" w:themeColor="text1" w:themeTint="D9"/>
                  <w:sz w:val="22"/>
                  <w:szCs w:val="22"/>
                </w:rPr>
                <w:t>–</w:t>
              </w:r>
              <w:r w:rsidR="004075F4">
                <w:rPr>
                  <w:rFonts w:ascii="Arial" w:hAnsi="Arial" w:cs="Arial"/>
                  <w:color w:val="262626" w:themeColor="text1" w:themeTint="D9"/>
                  <w:sz w:val="22"/>
                  <w:szCs w:val="22"/>
                </w:rPr>
                <w:t xml:space="preserve"> </w:t>
              </w:r>
            </w:ins>
            <w:ins w:id="1134" w:author="Tracy Thompson" w:date="2015-09-15T06:37:00Z">
              <w:r w:rsidR="004075F4" w:rsidRPr="00A02850">
                <w:rPr>
                  <w:rFonts w:ascii="Arial" w:hAnsi="Arial" w:cs="Arial"/>
                  <w:color w:val="262626" w:themeColor="text1" w:themeTint="D9"/>
                  <w:sz w:val="22"/>
                  <w:szCs w:val="22"/>
                  <w:highlight w:val="lightGray"/>
                </w:rPr>
                <w:fldChar w:fldCharType="begin"/>
              </w:r>
              <w:r w:rsidR="004075F4" w:rsidRPr="00A02850">
                <w:rPr>
                  <w:rFonts w:ascii="Arial" w:hAnsi="Arial" w:cs="Arial"/>
                  <w:color w:val="262626" w:themeColor="text1" w:themeTint="D9"/>
                  <w:sz w:val="22"/>
                  <w:szCs w:val="22"/>
                  <w:highlight w:val="lightGray"/>
                </w:rPr>
                <w:instrText xml:space="preserve"> REF _Ref430062384 \r \h </w:instrText>
              </w:r>
            </w:ins>
            <w:r w:rsidR="00A02850">
              <w:rPr>
                <w:rFonts w:ascii="Arial" w:hAnsi="Arial" w:cs="Arial"/>
                <w:color w:val="262626" w:themeColor="text1" w:themeTint="D9"/>
                <w:sz w:val="22"/>
                <w:szCs w:val="22"/>
                <w:highlight w:val="lightGray"/>
              </w:rPr>
              <w:instrText xml:space="preserve"> \* MERGEFORMAT </w:instrText>
            </w:r>
            <w:r w:rsidR="004075F4" w:rsidRPr="00A02850">
              <w:rPr>
                <w:rFonts w:ascii="Arial" w:hAnsi="Arial" w:cs="Arial"/>
                <w:color w:val="262626" w:themeColor="text1" w:themeTint="D9"/>
                <w:sz w:val="22"/>
                <w:szCs w:val="22"/>
                <w:highlight w:val="lightGray"/>
              </w:rPr>
            </w:r>
            <w:r w:rsidR="004075F4" w:rsidRPr="00A02850">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5.2.23</w:t>
            </w:r>
            <w:ins w:id="1135" w:author="Tracy Thompson" w:date="2015-09-15T06:37:00Z">
              <w:r w:rsidR="004075F4" w:rsidRPr="00A02850">
                <w:rPr>
                  <w:rFonts w:ascii="Arial" w:hAnsi="Arial" w:cs="Arial"/>
                  <w:color w:val="262626" w:themeColor="text1" w:themeTint="D9"/>
                  <w:sz w:val="22"/>
                  <w:szCs w:val="22"/>
                  <w:highlight w:val="lightGray"/>
                </w:rPr>
                <w:fldChar w:fldCharType="end"/>
              </w:r>
            </w:ins>
          </w:p>
        </w:tc>
      </w:tr>
      <w:tr w:rsidR="00D637A8" w:rsidRPr="000C2779" w:rsidTr="00352719">
        <w:trPr>
          <w:cantSplit/>
          <w:trHeight w:val="143"/>
          <w:jc w:val="center"/>
          <w:ins w:id="1136" w:author="Tracy Thompson" w:date="2015-09-14T14:30:00Z"/>
        </w:trPr>
        <w:tc>
          <w:tcPr>
            <w:tcW w:w="1684" w:type="dxa"/>
          </w:tcPr>
          <w:p w:rsidR="00D637A8" w:rsidRDefault="00D637A8" w:rsidP="007045C4">
            <w:pPr>
              <w:pStyle w:val="TableText0"/>
              <w:rPr>
                <w:ins w:id="1137" w:author="Tracy Thompson" w:date="2015-09-14T14:30:00Z"/>
                <w:rFonts w:ascii="Arial" w:hAnsi="Arial" w:cs="Arial"/>
                <w:color w:val="333333"/>
                <w:sz w:val="22"/>
                <w:szCs w:val="22"/>
              </w:rPr>
            </w:pPr>
            <w:ins w:id="1138" w:author="Tracy Thompson" w:date="2015-09-14T14:30:00Z">
              <w:r>
                <w:rPr>
                  <w:rFonts w:ascii="Arial" w:hAnsi="Arial" w:cs="Arial"/>
                  <w:color w:val="333333"/>
                  <w:sz w:val="22"/>
                  <w:szCs w:val="22"/>
                </w:rPr>
                <w:t>S30012</w:t>
              </w:r>
            </w:ins>
          </w:p>
        </w:tc>
        <w:tc>
          <w:tcPr>
            <w:tcW w:w="7605" w:type="dxa"/>
          </w:tcPr>
          <w:p w:rsidR="00D637A8" w:rsidRDefault="003325B3" w:rsidP="004075F4">
            <w:pPr>
              <w:pStyle w:val="TableText0"/>
              <w:rPr>
                <w:ins w:id="1139" w:author="Tracy Thompson" w:date="2015-09-14T14:30:00Z"/>
                <w:rFonts w:ascii="Arial" w:hAnsi="Arial" w:cs="Arial"/>
                <w:color w:val="333333"/>
                <w:sz w:val="22"/>
                <w:szCs w:val="22"/>
              </w:rPr>
            </w:pPr>
            <w:ins w:id="1140" w:author="Tracy Thompson" w:date="2015-09-14T14:34:00Z">
              <w:r>
                <w:rPr>
                  <w:rFonts w:ascii="Arial" w:hAnsi="Arial" w:cs="Arial"/>
                  <w:color w:val="333333"/>
                  <w:sz w:val="22"/>
                  <w:szCs w:val="22"/>
                </w:rPr>
                <w:t>Hysteroscop</w:t>
              </w:r>
            </w:ins>
            <w:ins w:id="1141" w:author="Tracy Thompson" w:date="2015-09-15T06:38:00Z">
              <w:r w:rsidR="004075F4">
                <w:rPr>
                  <w:rFonts w:ascii="Arial" w:hAnsi="Arial" w:cs="Arial"/>
                  <w:color w:val="333333"/>
                  <w:sz w:val="22"/>
                  <w:szCs w:val="22"/>
                </w:rPr>
                <w:t>y</w:t>
              </w:r>
            </w:ins>
            <w:ins w:id="1142" w:author="Tracy Thompson" w:date="2015-09-15T06:36:00Z">
              <w:r w:rsidR="004075F4">
                <w:rPr>
                  <w:rFonts w:ascii="Arial" w:hAnsi="Arial" w:cs="Arial"/>
                  <w:color w:val="333333"/>
                  <w:sz w:val="22"/>
                  <w:szCs w:val="22"/>
                </w:rPr>
                <w:t xml:space="preserve"> </w:t>
              </w:r>
              <w:r w:rsidR="004075F4" w:rsidRPr="00301D06">
                <w:rPr>
                  <w:rFonts w:ascii="Arial" w:hAnsi="Arial" w:cs="Arial"/>
                  <w:color w:val="262626" w:themeColor="text1" w:themeTint="D9"/>
                  <w:sz w:val="22"/>
                  <w:szCs w:val="22"/>
                </w:rPr>
                <w:t>–</w:t>
              </w:r>
            </w:ins>
            <w:ins w:id="1143" w:author="Tracy Thompson" w:date="2015-09-15T06:37:00Z">
              <w:r w:rsidR="004075F4">
                <w:rPr>
                  <w:rFonts w:ascii="Arial" w:hAnsi="Arial" w:cs="Arial"/>
                  <w:color w:val="262626" w:themeColor="text1" w:themeTint="D9"/>
                  <w:sz w:val="22"/>
                  <w:szCs w:val="22"/>
                </w:rPr>
                <w:t xml:space="preserve"> </w:t>
              </w:r>
            </w:ins>
            <w:ins w:id="1144" w:author="Tracy Thompson" w:date="2015-09-15T06:38:00Z">
              <w:r w:rsidR="004075F4" w:rsidRPr="00A02850">
                <w:rPr>
                  <w:rFonts w:ascii="Arial" w:hAnsi="Arial" w:cs="Arial"/>
                  <w:color w:val="262626" w:themeColor="text1" w:themeTint="D9"/>
                  <w:sz w:val="22"/>
                  <w:szCs w:val="22"/>
                  <w:highlight w:val="lightGray"/>
                </w:rPr>
                <w:fldChar w:fldCharType="begin"/>
              </w:r>
              <w:r w:rsidR="004075F4" w:rsidRPr="00A02850">
                <w:rPr>
                  <w:rFonts w:ascii="Arial" w:hAnsi="Arial" w:cs="Arial"/>
                  <w:color w:val="262626" w:themeColor="text1" w:themeTint="D9"/>
                  <w:sz w:val="22"/>
                  <w:szCs w:val="22"/>
                  <w:highlight w:val="lightGray"/>
                </w:rPr>
                <w:instrText xml:space="preserve"> REF _Ref430062429 \r \h </w:instrText>
              </w:r>
            </w:ins>
            <w:r w:rsidR="00A02850">
              <w:rPr>
                <w:rFonts w:ascii="Arial" w:hAnsi="Arial" w:cs="Arial"/>
                <w:color w:val="262626" w:themeColor="text1" w:themeTint="D9"/>
                <w:sz w:val="22"/>
                <w:szCs w:val="22"/>
                <w:highlight w:val="lightGray"/>
              </w:rPr>
              <w:instrText xml:space="preserve"> \* MERGEFORMAT </w:instrText>
            </w:r>
            <w:r w:rsidR="004075F4" w:rsidRPr="00A02850">
              <w:rPr>
                <w:rFonts w:ascii="Arial" w:hAnsi="Arial" w:cs="Arial"/>
                <w:color w:val="262626" w:themeColor="text1" w:themeTint="D9"/>
                <w:sz w:val="22"/>
                <w:szCs w:val="22"/>
                <w:highlight w:val="lightGray"/>
              </w:rPr>
            </w:r>
            <w:r w:rsidR="004075F4" w:rsidRPr="00A02850">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5.2.32</w:t>
            </w:r>
            <w:ins w:id="1145" w:author="Tracy Thompson" w:date="2015-09-15T06:38:00Z">
              <w:r w:rsidR="004075F4" w:rsidRPr="00A02850">
                <w:rPr>
                  <w:rFonts w:ascii="Arial" w:hAnsi="Arial" w:cs="Arial"/>
                  <w:color w:val="262626" w:themeColor="text1" w:themeTint="D9"/>
                  <w:sz w:val="22"/>
                  <w:szCs w:val="22"/>
                  <w:highlight w:val="lightGray"/>
                </w:rPr>
                <w:fldChar w:fldCharType="end"/>
              </w:r>
            </w:ins>
          </w:p>
        </w:tc>
      </w:tr>
      <w:tr w:rsidR="00B00634" w:rsidRPr="000C2779" w:rsidTr="00352719">
        <w:trPr>
          <w:cantSplit/>
          <w:trHeight w:val="143"/>
          <w:jc w:val="center"/>
        </w:trPr>
        <w:tc>
          <w:tcPr>
            <w:tcW w:w="1684" w:type="dxa"/>
          </w:tcPr>
          <w:p w:rsidR="00B00634" w:rsidRPr="000C2779" w:rsidRDefault="00B00634" w:rsidP="007045C4">
            <w:pPr>
              <w:pStyle w:val="TableText0"/>
              <w:rPr>
                <w:rFonts w:ascii="Arial" w:hAnsi="Arial" w:cs="Arial"/>
                <w:color w:val="333333"/>
                <w:sz w:val="22"/>
                <w:szCs w:val="22"/>
              </w:rPr>
            </w:pPr>
            <w:r>
              <w:rPr>
                <w:rFonts w:ascii="Arial" w:hAnsi="Arial" w:cs="Arial"/>
                <w:color w:val="333333"/>
                <w:sz w:val="22"/>
                <w:szCs w:val="22"/>
              </w:rPr>
              <w:t>S4000</w:t>
            </w:r>
            <w:r w:rsidR="007045C4">
              <w:rPr>
                <w:rFonts w:ascii="Arial" w:hAnsi="Arial" w:cs="Arial"/>
                <w:color w:val="333333"/>
                <w:sz w:val="22"/>
                <w:szCs w:val="22"/>
              </w:rPr>
              <w:t>7</w:t>
            </w:r>
          </w:p>
        </w:tc>
        <w:tc>
          <w:tcPr>
            <w:tcW w:w="7605" w:type="dxa"/>
          </w:tcPr>
          <w:p w:rsidR="00B00634" w:rsidRPr="000C2779" w:rsidRDefault="007045C4" w:rsidP="002311EF">
            <w:pPr>
              <w:pStyle w:val="TableText0"/>
              <w:rPr>
                <w:rFonts w:ascii="Arial" w:hAnsi="Arial" w:cs="Arial"/>
                <w:color w:val="333333"/>
                <w:sz w:val="22"/>
                <w:szCs w:val="22"/>
              </w:rPr>
            </w:pPr>
            <w:r>
              <w:rPr>
                <w:rFonts w:ascii="Arial" w:hAnsi="Arial" w:cs="Arial"/>
                <w:color w:val="333333"/>
                <w:sz w:val="22"/>
                <w:szCs w:val="22"/>
              </w:rPr>
              <w:t>Intraocular Injections</w:t>
            </w:r>
            <w:r w:rsidR="00B00634">
              <w:rPr>
                <w:rFonts w:ascii="Arial" w:hAnsi="Arial" w:cs="Arial"/>
                <w:color w:val="333333"/>
                <w:sz w:val="22"/>
                <w:szCs w:val="22"/>
              </w:rPr>
              <w:t xml:space="preserve"> </w:t>
            </w:r>
            <w:r w:rsidR="00B00634" w:rsidRPr="00301D06">
              <w:rPr>
                <w:rFonts w:ascii="Arial" w:hAnsi="Arial" w:cs="Arial"/>
                <w:color w:val="262626" w:themeColor="text1" w:themeTint="D9"/>
                <w:sz w:val="22"/>
                <w:szCs w:val="22"/>
              </w:rPr>
              <w:t>–</w:t>
            </w:r>
            <w:r w:rsidR="002311EF">
              <w:rPr>
                <w:rFonts w:ascii="Arial" w:hAnsi="Arial" w:cs="Arial"/>
                <w:color w:val="262626" w:themeColor="text1" w:themeTint="D9"/>
                <w:sz w:val="22"/>
                <w:szCs w:val="22"/>
              </w:rPr>
              <w:t xml:space="preserve"> </w:t>
            </w:r>
            <w:r w:rsidR="002311EF" w:rsidRPr="002311EF">
              <w:rPr>
                <w:rFonts w:ascii="Arial" w:hAnsi="Arial" w:cs="Arial"/>
                <w:color w:val="262626" w:themeColor="text1" w:themeTint="D9"/>
                <w:sz w:val="22"/>
                <w:szCs w:val="22"/>
                <w:highlight w:val="lightGray"/>
              </w:rPr>
              <w:fldChar w:fldCharType="begin"/>
            </w:r>
            <w:r w:rsidR="002311EF" w:rsidRPr="002311EF">
              <w:rPr>
                <w:rFonts w:ascii="Arial" w:hAnsi="Arial" w:cs="Arial"/>
                <w:color w:val="262626" w:themeColor="text1" w:themeTint="D9"/>
                <w:sz w:val="22"/>
                <w:szCs w:val="22"/>
                <w:highlight w:val="lightGray"/>
              </w:rPr>
              <w:instrText xml:space="preserve"> REF _Ref372101768 \r \h </w:instrText>
            </w:r>
            <w:r w:rsidR="002311EF">
              <w:rPr>
                <w:rFonts w:ascii="Arial" w:hAnsi="Arial" w:cs="Arial"/>
                <w:color w:val="262626" w:themeColor="text1" w:themeTint="D9"/>
                <w:sz w:val="22"/>
                <w:szCs w:val="22"/>
                <w:highlight w:val="lightGray"/>
              </w:rPr>
              <w:instrText xml:space="preserve"> \* MERGEFORMAT </w:instrText>
            </w:r>
            <w:r w:rsidR="002311EF" w:rsidRPr="002311EF">
              <w:rPr>
                <w:rFonts w:ascii="Arial" w:hAnsi="Arial" w:cs="Arial"/>
                <w:color w:val="262626" w:themeColor="text1" w:themeTint="D9"/>
                <w:sz w:val="22"/>
                <w:szCs w:val="22"/>
                <w:highlight w:val="lightGray"/>
              </w:rPr>
            </w:r>
            <w:r w:rsidR="002311EF" w:rsidRPr="002311EF">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5.2.38</w:t>
            </w:r>
            <w:r w:rsidR="002311EF" w:rsidRPr="002311EF">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352719">
            <w:pPr>
              <w:pStyle w:val="TableText0"/>
              <w:rPr>
                <w:rFonts w:ascii="Arial" w:hAnsi="Arial" w:cs="Arial"/>
                <w:color w:val="333333"/>
                <w:sz w:val="22"/>
                <w:szCs w:val="22"/>
              </w:rPr>
            </w:pPr>
            <w:r>
              <w:rPr>
                <w:rFonts w:ascii="Arial" w:hAnsi="Arial" w:cs="Arial"/>
                <w:color w:val="333333"/>
                <w:sz w:val="22"/>
                <w:szCs w:val="22"/>
              </w:rPr>
              <w:t>S50001</w:t>
            </w:r>
          </w:p>
        </w:tc>
        <w:tc>
          <w:tcPr>
            <w:tcW w:w="7605" w:type="dxa"/>
          </w:tcPr>
          <w:p w:rsidR="00B00634" w:rsidRPr="000C2779" w:rsidRDefault="00B00634" w:rsidP="003246A0">
            <w:pPr>
              <w:pStyle w:val="TableText0"/>
              <w:rPr>
                <w:rFonts w:ascii="Arial" w:hAnsi="Arial" w:cs="Arial"/>
                <w:color w:val="333333"/>
                <w:sz w:val="22"/>
                <w:szCs w:val="22"/>
              </w:rPr>
            </w:pPr>
            <w:r>
              <w:rPr>
                <w:rFonts w:ascii="Arial" w:hAnsi="Arial" w:cs="Arial"/>
                <w:color w:val="333333"/>
                <w:sz w:val="22"/>
                <w:szCs w:val="22"/>
              </w:rPr>
              <w:t xml:space="preserve">Spinal Services (Acute)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_Ref339277742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5.2.20</w:t>
            </w:r>
            <w:r w:rsidR="00C3542B" w:rsidRPr="003B3338">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352719">
            <w:pPr>
              <w:pStyle w:val="TableText0"/>
              <w:rPr>
                <w:rFonts w:ascii="Arial" w:hAnsi="Arial" w:cs="Arial"/>
                <w:color w:val="333333"/>
                <w:sz w:val="22"/>
                <w:szCs w:val="22"/>
              </w:rPr>
            </w:pPr>
            <w:r>
              <w:rPr>
                <w:rFonts w:ascii="Arial" w:hAnsi="Arial" w:cs="Arial"/>
                <w:color w:val="333333"/>
                <w:sz w:val="22"/>
                <w:szCs w:val="22"/>
              </w:rPr>
              <w:t>S50002</w:t>
            </w:r>
          </w:p>
        </w:tc>
        <w:tc>
          <w:tcPr>
            <w:tcW w:w="7605" w:type="dxa"/>
          </w:tcPr>
          <w:p w:rsidR="00B00634" w:rsidRPr="000C2779" w:rsidRDefault="00B00634" w:rsidP="003246A0">
            <w:pPr>
              <w:pStyle w:val="TableText0"/>
              <w:rPr>
                <w:rFonts w:ascii="Arial" w:hAnsi="Arial" w:cs="Arial"/>
                <w:color w:val="333333"/>
                <w:sz w:val="22"/>
                <w:szCs w:val="22"/>
              </w:rPr>
            </w:pPr>
            <w:r>
              <w:rPr>
                <w:rFonts w:ascii="Arial" w:hAnsi="Arial" w:cs="Arial"/>
                <w:color w:val="333333"/>
                <w:sz w:val="22"/>
                <w:szCs w:val="22"/>
              </w:rPr>
              <w:t xml:space="preserve">Spinal Services (Non-acute)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_Ref339277747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5.2.20</w:t>
            </w:r>
            <w:r w:rsidR="00C3542B" w:rsidRPr="003B3338">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S70006</w:t>
            </w:r>
          </w:p>
        </w:tc>
        <w:tc>
          <w:tcPr>
            <w:tcW w:w="7605"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 xml:space="preserve">Lithotripsy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_Ref339277753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5.2.29</w:t>
            </w:r>
            <w:r w:rsidR="00C3542B" w:rsidRPr="003B3338">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T0103</w:t>
            </w:r>
          </w:p>
        </w:tc>
        <w:tc>
          <w:tcPr>
            <w:tcW w:w="7605" w:type="dxa"/>
          </w:tcPr>
          <w:p w:rsidR="00B00634" w:rsidRPr="000C2779" w:rsidRDefault="00B00634" w:rsidP="00350041">
            <w:pPr>
              <w:pStyle w:val="TableText0"/>
              <w:rPr>
                <w:rFonts w:ascii="Arial" w:hAnsi="Arial" w:cs="Arial"/>
                <w:color w:val="333333"/>
                <w:sz w:val="22"/>
                <w:szCs w:val="22"/>
              </w:rPr>
            </w:pPr>
            <w:r>
              <w:rPr>
                <w:rFonts w:ascii="Arial" w:hAnsi="Arial" w:cs="Arial"/>
                <w:color w:val="333333"/>
                <w:sz w:val="22"/>
                <w:szCs w:val="22"/>
              </w:rPr>
              <w:t xml:space="preserve">Transplants (Heart)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350041">
              <w:rPr>
                <w:rFonts w:ascii="Arial" w:hAnsi="Arial" w:cs="Arial"/>
                <w:color w:val="262626" w:themeColor="text1" w:themeTint="D9"/>
                <w:sz w:val="22"/>
                <w:szCs w:val="22"/>
                <w:highlight w:val="lightGray"/>
              </w:rPr>
              <w:fldChar w:fldCharType="begin"/>
            </w:r>
            <w:r w:rsidR="00350041" w:rsidRPr="00350041">
              <w:rPr>
                <w:rFonts w:ascii="Arial" w:hAnsi="Arial" w:cs="Arial"/>
                <w:color w:val="262626" w:themeColor="text1" w:themeTint="D9"/>
                <w:sz w:val="22"/>
                <w:szCs w:val="22"/>
                <w:highlight w:val="lightGray"/>
              </w:rPr>
              <w:instrText xml:space="preserve"> REF _Ref402258322 \r \h </w:instrText>
            </w:r>
            <w:r w:rsidR="00350041">
              <w:rPr>
                <w:rFonts w:ascii="Arial" w:hAnsi="Arial" w:cs="Arial"/>
                <w:color w:val="262626" w:themeColor="text1" w:themeTint="D9"/>
                <w:sz w:val="22"/>
                <w:szCs w:val="22"/>
                <w:highlight w:val="lightGray"/>
              </w:rPr>
              <w:instrText xml:space="preserve"> \* MERGEFORMAT </w:instrText>
            </w:r>
            <w:r w:rsidR="00350041">
              <w:rPr>
                <w:rFonts w:ascii="Arial" w:hAnsi="Arial" w:cs="Arial"/>
                <w:color w:val="262626" w:themeColor="text1" w:themeTint="D9"/>
                <w:sz w:val="22"/>
                <w:szCs w:val="22"/>
                <w:highlight w:val="lightGray"/>
              </w:rPr>
            </w:r>
            <w:r w:rsidR="00350041">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5.2.19</w:t>
            </w:r>
            <w:r w:rsidR="00350041">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T0106</w:t>
            </w:r>
          </w:p>
        </w:tc>
        <w:tc>
          <w:tcPr>
            <w:tcW w:w="7605" w:type="dxa"/>
          </w:tcPr>
          <w:p w:rsidR="00B00634" w:rsidRPr="000C2779" w:rsidRDefault="00B00634" w:rsidP="00350041">
            <w:pPr>
              <w:pStyle w:val="TableText0"/>
              <w:rPr>
                <w:rFonts w:ascii="Arial" w:hAnsi="Arial" w:cs="Arial"/>
                <w:color w:val="333333"/>
                <w:sz w:val="22"/>
                <w:szCs w:val="22"/>
              </w:rPr>
            </w:pPr>
            <w:r>
              <w:rPr>
                <w:rFonts w:ascii="Arial" w:hAnsi="Arial" w:cs="Arial"/>
                <w:color w:val="333333"/>
                <w:sz w:val="22"/>
                <w:szCs w:val="22"/>
              </w:rPr>
              <w:t xml:space="preserve">Transplants (Lung)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350041" w:rsidRPr="00350041">
              <w:rPr>
                <w:rFonts w:ascii="Arial" w:hAnsi="Arial" w:cs="Arial"/>
                <w:color w:val="262626" w:themeColor="text1" w:themeTint="D9"/>
                <w:sz w:val="22"/>
                <w:szCs w:val="22"/>
                <w:highlight w:val="lightGray"/>
              </w:rPr>
              <w:fldChar w:fldCharType="begin"/>
            </w:r>
            <w:r w:rsidR="00350041" w:rsidRPr="00350041">
              <w:rPr>
                <w:rFonts w:ascii="Arial" w:hAnsi="Arial" w:cs="Arial"/>
                <w:color w:val="262626" w:themeColor="text1" w:themeTint="D9"/>
                <w:sz w:val="22"/>
                <w:szCs w:val="22"/>
                <w:highlight w:val="lightGray"/>
              </w:rPr>
              <w:instrText xml:space="preserve"> REF _Ref402258329 \r \h </w:instrText>
            </w:r>
            <w:r w:rsidR="00350041">
              <w:rPr>
                <w:rFonts w:ascii="Arial" w:hAnsi="Arial" w:cs="Arial"/>
                <w:color w:val="262626" w:themeColor="text1" w:themeTint="D9"/>
                <w:sz w:val="22"/>
                <w:szCs w:val="22"/>
                <w:highlight w:val="lightGray"/>
              </w:rPr>
              <w:instrText xml:space="preserve"> \* MERGEFORMAT </w:instrText>
            </w:r>
            <w:r w:rsidR="00350041" w:rsidRPr="00350041">
              <w:rPr>
                <w:rFonts w:ascii="Arial" w:hAnsi="Arial" w:cs="Arial"/>
                <w:color w:val="262626" w:themeColor="text1" w:themeTint="D9"/>
                <w:sz w:val="22"/>
                <w:szCs w:val="22"/>
                <w:highlight w:val="lightGray"/>
              </w:rPr>
            </w:r>
            <w:r w:rsidR="00350041" w:rsidRPr="00350041">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5.2.19</w:t>
            </w:r>
            <w:r w:rsidR="00350041" w:rsidRPr="00350041">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T0111</w:t>
            </w:r>
          </w:p>
        </w:tc>
        <w:tc>
          <w:tcPr>
            <w:tcW w:w="7605" w:type="dxa"/>
          </w:tcPr>
          <w:p w:rsidR="00B00634" w:rsidRPr="000C2779" w:rsidRDefault="00B00634" w:rsidP="00350041">
            <w:pPr>
              <w:pStyle w:val="TableText0"/>
              <w:rPr>
                <w:rFonts w:ascii="Arial" w:hAnsi="Arial" w:cs="Arial"/>
                <w:color w:val="333333"/>
                <w:sz w:val="22"/>
                <w:szCs w:val="22"/>
              </w:rPr>
            </w:pPr>
            <w:r>
              <w:rPr>
                <w:rFonts w:ascii="Arial" w:hAnsi="Arial" w:cs="Arial"/>
                <w:color w:val="333333"/>
                <w:sz w:val="22"/>
                <w:szCs w:val="22"/>
              </w:rPr>
              <w:t xml:space="preserve">Transplants (Liver – Adults) </w:t>
            </w:r>
            <w:r w:rsidRPr="00301D06">
              <w:rPr>
                <w:rFonts w:ascii="Arial" w:hAnsi="Arial" w:cs="Arial"/>
                <w:color w:val="262626" w:themeColor="text1" w:themeTint="D9"/>
                <w:sz w:val="22"/>
                <w:szCs w:val="22"/>
              </w:rPr>
              <w:t>–</w:t>
            </w:r>
            <w:r w:rsidR="00350041">
              <w:rPr>
                <w:rFonts w:ascii="Arial" w:hAnsi="Arial" w:cs="Arial"/>
                <w:color w:val="262626" w:themeColor="text1" w:themeTint="D9"/>
                <w:sz w:val="22"/>
                <w:szCs w:val="22"/>
              </w:rPr>
              <w:t xml:space="preserve"> </w:t>
            </w:r>
            <w:r w:rsidR="00350041" w:rsidRPr="00350041">
              <w:rPr>
                <w:rFonts w:ascii="Arial" w:hAnsi="Arial" w:cs="Arial"/>
                <w:color w:val="262626" w:themeColor="text1" w:themeTint="D9"/>
                <w:sz w:val="22"/>
                <w:szCs w:val="22"/>
                <w:highlight w:val="lightGray"/>
              </w:rPr>
              <w:fldChar w:fldCharType="begin"/>
            </w:r>
            <w:r w:rsidR="00350041" w:rsidRPr="00350041">
              <w:rPr>
                <w:rFonts w:ascii="Arial" w:hAnsi="Arial" w:cs="Arial"/>
                <w:color w:val="262626" w:themeColor="text1" w:themeTint="D9"/>
                <w:sz w:val="22"/>
                <w:szCs w:val="22"/>
                <w:highlight w:val="lightGray"/>
              </w:rPr>
              <w:instrText xml:space="preserve"> REF _Ref402258345 \r \h </w:instrText>
            </w:r>
            <w:r w:rsidR="00350041">
              <w:rPr>
                <w:rFonts w:ascii="Arial" w:hAnsi="Arial" w:cs="Arial"/>
                <w:color w:val="262626" w:themeColor="text1" w:themeTint="D9"/>
                <w:sz w:val="22"/>
                <w:szCs w:val="22"/>
                <w:highlight w:val="lightGray"/>
              </w:rPr>
              <w:instrText xml:space="preserve"> \* MERGEFORMAT </w:instrText>
            </w:r>
            <w:r w:rsidR="00350041" w:rsidRPr="00350041">
              <w:rPr>
                <w:rFonts w:ascii="Arial" w:hAnsi="Arial" w:cs="Arial"/>
                <w:color w:val="262626" w:themeColor="text1" w:themeTint="D9"/>
                <w:sz w:val="22"/>
                <w:szCs w:val="22"/>
                <w:highlight w:val="lightGray"/>
              </w:rPr>
            </w:r>
            <w:r w:rsidR="00350041" w:rsidRPr="00350041">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5.2.19</w:t>
            </w:r>
            <w:r w:rsidR="00350041" w:rsidRPr="00350041">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T0113</w:t>
            </w:r>
          </w:p>
        </w:tc>
        <w:tc>
          <w:tcPr>
            <w:tcW w:w="7605" w:type="dxa"/>
          </w:tcPr>
          <w:p w:rsidR="00B00634" w:rsidRPr="000C2779" w:rsidRDefault="00B00634" w:rsidP="00350041">
            <w:pPr>
              <w:pStyle w:val="TableText0"/>
              <w:rPr>
                <w:rFonts w:ascii="Arial" w:hAnsi="Arial" w:cs="Arial"/>
                <w:color w:val="333333"/>
                <w:sz w:val="22"/>
                <w:szCs w:val="22"/>
              </w:rPr>
            </w:pPr>
            <w:r>
              <w:rPr>
                <w:rFonts w:ascii="Arial" w:hAnsi="Arial" w:cs="Arial"/>
                <w:color w:val="333333"/>
                <w:sz w:val="22"/>
                <w:szCs w:val="22"/>
              </w:rPr>
              <w:t xml:space="preserve">Transplants (Liver – Children)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350041">
              <w:rPr>
                <w:rFonts w:ascii="Arial" w:hAnsi="Arial" w:cs="Arial"/>
                <w:color w:val="262626" w:themeColor="text1" w:themeTint="D9"/>
                <w:sz w:val="22"/>
                <w:szCs w:val="22"/>
                <w:highlight w:val="lightGray"/>
              </w:rPr>
              <w:fldChar w:fldCharType="begin"/>
            </w:r>
            <w:r w:rsidR="00350041" w:rsidRPr="00350041">
              <w:rPr>
                <w:rFonts w:ascii="Arial" w:hAnsi="Arial" w:cs="Arial"/>
                <w:color w:val="262626" w:themeColor="text1" w:themeTint="D9"/>
                <w:sz w:val="22"/>
                <w:szCs w:val="22"/>
                <w:highlight w:val="lightGray"/>
              </w:rPr>
              <w:instrText xml:space="preserve"> REF _Ref402258352 \r \h </w:instrText>
            </w:r>
            <w:r w:rsidR="00350041">
              <w:rPr>
                <w:rFonts w:ascii="Arial" w:hAnsi="Arial" w:cs="Arial"/>
                <w:color w:val="262626" w:themeColor="text1" w:themeTint="D9"/>
                <w:sz w:val="22"/>
                <w:szCs w:val="22"/>
                <w:highlight w:val="lightGray"/>
              </w:rPr>
              <w:instrText xml:space="preserve"> \* MERGEFORMAT </w:instrText>
            </w:r>
            <w:r w:rsidR="00350041">
              <w:rPr>
                <w:rFonts w:ascii="Arial" w:hAnsi="Arial" w:cs="Arial"/>
                <w:color w:val="262626" w:themeColor="text1" w:themeTint="D9"/>
                <w:sz w:val="22"/>
                <w:szCs w:val="22"/>
                <w:highlight w:val="lightGray"/>
              </w:rPr>
            </w:r>
            <w:r w:rsidR="00350041">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5.2.19</w:t>
            </w:r>
            <w:r w:rsidR="00350041">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W03005</w:t>
            </w:r>
          </w:p>
        </w:tc>
        <w:tc>
          <w:tcPr>
            <w:tcW w:w="7605"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 xml:space="preserve">Amniocentesis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_Ref339277794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5.2.12</w:t>
            </w:r>
            <w:r w:rsidR="00C3542B" w:rsidRPr="003B3338">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W03006</w:t>
            </w:r>
          </w:p>
        </w:tc>
        <w:tc>
          <w:tcPr>
            <w:tcW w:w="7605"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 xml:space="preserve">Chorionic Villus Sampling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_Ref339277803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5.2.13</w:t>
            </w:r>
            <w:r w:rsidR="00C3542B" w:rsidRPr="003B3338">
              <w:rPr>
                <w:rFonts w:ascii="Arial" w:hAnsi="Arial" w:cs="Arial"/>
                <w:color w:val="262626" w:themeColor="text1" w:themeTint="D9"/>
                <w:sz w:val="22"/>
                <w:szCs w:val="22"/>
                <w:highlight w:val="lightGray"/>
              </w:rPr>
              <w:fldChar w:fldCharType="end"/>
            </w:r>
          </w:p>
        </w:tc>
      </w:tr>
      <w:tr w:rsidR="00B00634" w:rsidRPr="000C2779" w:rsidTr="00C3542B">
        <w:trPr>
          <w:cantSplit/>
          <w:trHeight w:val="143"/>
          <w:jc w:val="center"/>
        </w:trPr>
        <w:tc>
          <w:tcPr>
            <w:tcW w:w="1684"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W03007</w:t>
            </w:r>
          </w:p>
        </w:tc>
        <w:tc>
          <w:tcPr>
            <w:tcW w:w="7605"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 xml:space="preserve">Rhesus Isoimmunisation and Other Isoimmunisation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_Ref339277811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5.2.14</w:t>
            </w:r>
            <w:r w:rsidR="00C3542B" w:rsidRPr="003B3338">
              <w:rPr>
                <w:rFonts w:ascii="Arial" w:hAnsi="Arial" w:cs="Arial"/>
                <w:color w:val="262626" w:themeColor="text1" w:themeTint="D9"/>
                <w:sz w:val="22"/>
                <w:szCs w:val="22"/>
                <w:highlight w:val="lightGray"/>
              </w:rPr>
              <w:fldChar w:fldCharType="end"/>
            </w:r>
          </w:p>
        </w:tc>
      </w:tr>
      <w:tr w:rsidR="00B00634" w:rsidRPr="000C2779" w:rsidTr="00352719">
        <w:trPr>
          <w:cantSplit/>
          <w:trHeight w:val="143"/>
          <w:jc w:val="center"/>
        </w:trPr>
        <w:tc>
          <w:tcPr>
            <w:tcW w:w="1684"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W03010</w:t>
            </w:r>
          </w:p>
        </w:tc>
        <w:tc>
          <w:tcPr>
            <w:tcW w:w="7605" w:type="dxa"/>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 xml:space="preserve">Lactation Disorders Associated with Childbirth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_Ref183318937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5.2.15</w:t>
            </w:r>
            <w:r w:rsidR="00C3542B" w:rsidRPr="003B3338">
              <w:rPr>
                <w:rFonts w:ascii="Arial" w:hAnsi="Arial" w:cs="Arial"/>
                <w:color w:val="262626" w:themeColor="text1" w:themeTint="D9"/>
                <w:sz w:val="22"/>
                <w:szCs w:val="22"/>
                <w:highlight w:val="lightGray"/>
              </w:rPr>
              <w:fldChar w:fldCharType="end"/>
            </w:r>
          </w:p>
        </w:tc>
      </w:tr>
      <w:tr w:rsidR="00B00634" w:rsidRPr="000C2779" w:rsidTr="00C3542B">
        <w:trPr>
          <w:cantSplit/>
          <w:trHeight w:val="143"/>
          <w:jc w:val="center"/>
        </w:trPr>
        <w:tc>
          <w:tcPr>
            <w:tcW w:w="1684" w:type="dxa"/>
            <w:vAlign w:val="bottom"/>
          </w:tcPr>
          <w:p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W03012</w:t>
            </w:r>
          </w:p>
        </w:tc>
        <w:tc>
          <w:tcPr>
            <w:tcW w:w="7605" w:type="dxa"/>
            <w:vAlign w:val="bottom"/>
          </w:tcPr>
          <w:p w:rsidR="00B00634" w:rsidRPr="000C2779" w:rsidRDefault="00B00634" w:rsidP="002F4D54">
            <w:pPr>
              <w:pStyle w:val="TableText0"/>
              <w:rPr>
                <w:rFonts w:ascii="Arial" w:hAnsi="Arial" w:cs="Arial"/>
                <w:color w:val="333333"/>
                <w:sz w:val="22"/>
                <w:szCs w:val="22"/>
              </w:rPr>
            </w:pPr>
            <w:r>
              <w:rPr>
                <w:rFonts w:ascii="Arial" w:hAnsi="Arial" w:cs="Arial"/>
                <w:color w:val="333333"/>
                <w:sz w:val="22"/>
                <w:szCs w:val="22"/>
              </w:rPr>
              <w:t xml:space="preserve">Postnatal Early Intervention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_Ref183318918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5.2.10</w:t>
            </w:r>
            <w:r w:rsidR="00C3542B" w:rsidRPr="003B3338">
              <w:rPr>
                <w:rFonts w:ascii="Arial" w:hAnsi="Arial" w:cs="Arial"/>
                <w:color w:val="262626" w:themeColor="text1" w:themeTint="D9"/>
                <w:sz w:val="22"/>
                <w:szCs w:val="22"/>
                <w:highlight w:val="lightGray"/>
              </w:rPr>
              <w:fldChar w:fldCharType="end"/>
            </w:r>
          </w:p>
        </w:tc>
      </w:tr>
      <w:tr w:rsidR="00B00634" w:rsidRPr="000C2779" w:rsidTr="00CB1D92">
        <w:trPr>
          <w:cantSplit/>
          <w:trHeight w:val="372"/>
          <w:jc w:val="center"/>
        </w:trPr>
        <w:tc>
          <w:tcPr>
            <w:tcW w:w="1684" w:type="dxa"/>
            <w:tcBorders>
              <w:top w:val="single" w:sz="6" w:space="0" w:color="auto"/>
              <w:bottom w:val="single" w:sz="6" w:space="0" w:color="auto"/>
            </w:tcBorders>
          </w:tcPr>
          <w:p w:rsidR="00B00634" w:rsidRPr="000C2779" w:rsidRDefault="00B00634" w:rsidP="00DF42CD">
            <w:pPr>
              <w:pStyle w:val="TableText0"/>
              <w:rPr>
                <w:rFonts w:ascii="Arial" w:hAnsi="Arial" w:cs="Arial"/>
                <w:color w:val="333333"/>
                <w:sz w:val="22"/>
                <w:szCs w:val="22"/>
              </w:rPr>
            </w:pPr>
            <w:r>
              <w:rPr>
                <w:rFonts w:ascii="Arial" w:hAnsi="Arial" w:cs="Arial"/>
                <w:color w:val="333333"/>
                <w:sz w:val="22"/>
                <w:szCs w:val="22"/>
              </w:rPr>
              <w:t>W02020</w:t>
            </w:r>
          </w:p>
        </w:tc>
        <w:tc>
          <w:tcPr>
            <w:tcW w:w="7605" w:type="dxa"/>
            <w:tcBorders>
              <w:top w:val="single" w:sz="6" w:space="0" w:color="auto"/>
              <w:bottom w:val="single" w:sz="6" w:space="0" w:color="auto"/>
            </w:tcBorders>
          </w:tcPr>
          <w:p w:rsidR="00B00634" w:rsidRPr="000C2779" w:rsidRDefault="00B00634" w:rsidP="002F4D54">
            <w:pPr>
              <w:pStyle w:val="TableText0"/>
              <w:rPr>
                <w:rFonts w:ascii="Arial" w:hAnsi="Arial" w:cs="Arial"/>
                <w:color w:val="333333"/>
                <w:sz w:val="22"/>
                <w:szCs w:val="22"/>
              </w:rPr>
            </w:pPr>
            <w:r>
              <w:rPr>
                <w:rFonts w:ascii="Arial" w:hAnsi="Arial" w:cs="Arial"/>
                <w:color w:val="333333"/>
                <w:sz w:val="22"/>
                <w:szCs w:val="22"/>
              </w:rPr>
              <w:t xml:space="preserve">Primary Maternity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_Ref335915002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9F48C4">
              <w:rPr>
                <w:rFonts w:ascii="Arial" w:hAnsi="Arial" w:cs="Arial"/>
                <w:color w:val="262626" w:themeColor="text1" w:themeTint="D9"/>
                <w:sz w:val="22"/>
                <w:szCs w:val="22"/>
                <w:highlight w:val="lightGray"/>
              </w:rPr>
              <w:t>5.2.17</w:t>
            </w:r>
            <w:r w:rsidR="00C3542B" w:rsidRPr="003B3338">
              <w:rPr>
                <w:rFonts w:ascii="Arial" w:hAnsi="Arial" w:cs="Arial"/>
                <w:color w:val="262626" w:themeColor="text1" w:themeTint="D9"/>
                <w:sz w:val="22"/>
                <w:szCs w:val="22"/>
                <w:highlight w:val="lightGray"/>
              </w:rPr>
              <w:fldChar w:fldCharType="end"/>
            </w:r>
          </w:p>
        </w:tc>
      </w:tr>
    </w:tbl>
    <w:p w:rsidR="00CB1D92" w:rsidRDefault="00CB1D92" w:rsidP="00DF65C9">
      <w:pPr>
        <w:pStyle w:val="Heading1"/>
        <w:numPr>
          <w:ilvl w:val="0"/>
          <w:numId w:val="0"/>
        </w:numPr>
      </w:pPr>
    </w:p>
    <w:p w:rsidR="00CB1D92" w:rsidRDefault="00CB1D92" w:rsidP="00CB1D92"/>
    <w:p w:rsidR="00CB1D92" w:rsidRDefault="00CB1D92" w:rsidP="00CB1D92">
      <w:r>
        <w:t>Other Purchase Units (PUs) identified in this document are:</w:t>
      </w:r>
    </w:p>
    <w:p w:rsidR="00CB1D92" w:rsidRPr="00CB1D92" w:rsidRDefault="00CB1D92" w:rsidP="00CB1D92"/>
    <w:tbl>
      <w:tblPr>
        <w:tblW w:w="928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684"/>
        <w:gridCol w:w="7605"/>
      </w:tblGrid>
      <w:tr w:rsidR="00CB1D92" w:rsidRPr="000C2779" w:rsidTr="00C54C18">
        <w:trPr>
          <w:cantSplit/>
          <w:trHeight w:val="364"/>
          <w:tblHeader/>
          <w:jc w:val="center"/>
        </w:trPr>
        <w:tc>
          <w:tcPr>
            <w:tcW w:w="1684" w:type="dxa"/>
            <w:tcBorders>
              <w:top w:val="double" w:sz="4" w:space="0" w:color="auto"/>
              <w:bottom w:val="single" w:sz="6" w:space="0" w:color="auto"/>
            </w:tcBorders>
            <w:shd w:val="clear" w:color="auto" w:fill="auto"/>
            <w:vAlign w:val="center"/>
          </w:tcPr>
          <w:p w:rsidR="00CB1D92" w:rsidRPr="000C2779" w:rsidRDefault="00CB1D92" w:rsidP="00C54C18">
            <w:pPr>
              <w:pStyle w:val="TableHeader"/>
              <w:jc w:val="left"/>
              <w:rPr>
                <w:rFonts w:ascii="Arial" w:hAnsi="Arial" w:cs="Arial"/>
                <w:color w:val="333333"/>
                <w:sz w:val="22"/>
                <w:szCs w:val="22"/>
              </w:rPr>
            </w:pPr>
            <w:r>
              <w:rPr>
                <w:rFonts w:ascii="Arial" w:hAnsi="Arial" w:cs="Arial"/>
                <w:color w:val="333333"/>
                <w:sz w:val="22"/>
                <w:szCs w:val="22"/>
              </w:rPr>
              <w:t>PU</w:t>
            </w:r>
          </w:p>
        </w:tc>
        <w:tc>
          <w:tcPr>
            <w:tcW w:w="7605" w:type="dxa"/>
            <w:tcBorders>
              <w:top w:val="double" w:sz="4" w:space="0" w:color="auto"/>
              <w:bottom w:val="single" w:sz="6" w:space="0" w:color="auto"/>
            </w:tcBorders>
            <w:shd w:val="clear" w:color="auto" w:fill="auto"/>
            <w:vAlign w:val="center"/>
          </w:tcPr>
          <w:p w:rsidR="00CB1D92" w:rsidRPr="000C2779" w:rsidRDefault="00CB1D92" w:rsidP="00C54C18">
            <w:pPr>
              <w:pStyle w:val="TableHeader"/>
              <w:jc w:val="left"/>
              <w:rPr>
                <w:rFonts w:ascii="Arial" w:hAnsi="Arial" w:cs="Arial"/>
                <w:color w:val="333333"/>
                <w:sz w:val="22"/>
                <w:szCs w:val="22"/>
              </w:rPr>
            </w:pPr>
            <w:r>
              <w:rPr>
                <w:rFonts w:ascii="Arial" w:hAnsi="Arial" w:cs="Arial"/>
                <w:color w:val="333333"/>
                <w:sz w:val="22"/>
                <w:szCs w:val="22"/>
              </w:rPr>
              <w:t>Description</w:t>
            </w:r>
          </w:p>
        </w:tc>
      </w:tr>
      <w:tr w:rsidR="00CB1D92" w:rsidTr="00C54C18">
        <w:trPr>
          <w:cantSplit/>
          <w:trHeight w:val="372"/>
          <w:jc w:val="center"/>
        </w:trPr>
        <w:tc>
          <w:tcPr>
            <w:tcW w:w="1684" w:type="dxa"/>
            <w:tcBorders>
              <w:top w:val="single" w:sz="6" w:space="0" w:color="auto"/>
            </w:tcBorders>
          </w:tcPr>
          <w:p w:rsidR="00CB1D92" w:rsidRDefault="00CB1D92" w:rsidP="00C54C18">
            <w:pPr>
              <w:pStyle w:val="TableText0"/>
              <w:rPr>
                <w:rFonts w:ascii="Arial" w:hAnsi="Arial" w:cs="Arial"/>
                <w:color w:val="333333"/>
                <w:sz w:val="22"/>
                <w:szCs w:val="22"/>
              </w:rPr>
            </w:pPr>
            <w:r>
              <w:rPr>
                <w:rFonts w:ascii="Arial" w:hAnsi="Arial" w:cs="Arial"/>
                <w:color w:val="333333"/>
                <w:sz w:val="22"/>
                <w:szCs w:val="22"/>
              </w:rPr>
              <w:t>W06.03</w:t>
            </w:r>
          </w:p>
        </w:tc>
        <w:tc>
          <w:tcPr>
            <w:tcW w:w="7605" w:type="dxa"/>
            <w:tcBorders>
              <w:top w:val="single" w:sz="6" w:space="0" w:color="auto"/>
            </w:tcBorders>
          </w:tcPr>
          <w:p w:rsidR="00CB1D92" w:rsidRDefault="00CB1D92" w:rsidP="00C54C18">
            <w:pPr>
              <w:pStyle w:val="TableText0"/>
              <w:rPr>
                <w:rFonts w:ascii="Arial" w:hAnsi="Arial" w:cs="Arial"/>
                <w:color w:val="333333"/>
                <w:sz w:val="22"/>
                <w:szCs w:val="22"/>
              </w:rPr>
            </w:pPr>
            <w:r>
              <w:rPr>
                <w:rFonts w:ascii="Arial" w:hAnsi="Arial" w:cs="Arial"/>
                <w:color w:val="333333"/>
                <w:sz w:val="22"/>
                <w:szCs w:val="22"/>
              </w:rPr>
              <w:t xml:space="preserve">Neonatal Inpatient Casemix (W06003 PUDD) </w:t>
            </w:r>
            <w:r w:rsidRPr="00301D06">
              <w:rPr>
                <w:rFonts w:ascii="Arial" w:hAnsi="Arial" w:cs="Arial"/>
                <w:color w:val="262626" w:themeColor="text1" w:themeTint="D9"/>
                <w:sz w:val="22"/>
                <w:szCs w:val="22"/>
              </w:rPr>
              <w:t>–</w:t>
            </w:r>
            <w:r>
              <w:rPr>
                <w:rFonts w:ascii="Arial" w:hAnsi="Arial" w:cs="Arial"/>
                <w:color w:val="262626" w:themeColor="text1" w:themeTint="D9"/>
                <w:sz w:val="22"/>
                <w:szCs w:val="22"/>
              </w:rPr>
              <w:t xml:space="preserve"> </w:t>
            </w:r>
            <w:r w:rsidRPr="00CB1D92">
              <w:rPr>
                <w:rFonts w:ascii="Arial" w:hAnsi="Arial" w:cs="Arial"/>
                <w:color w:val="333333"/>
                <w:sz w:val="22"/>
                <w:szCs w:val="22"/>
                <w:highlight w:val="lightGray"/>
              </w:rPr>
              <w:fldChar w:fldCharType="begin"/>
            </w:r>
            <w:r w:rsidRPr="00CB1D92">
              <w:rPr>
                <w:rFonts w:ascii="Arial" w:hAnsi="Arial" w:cs="Arial"/>
                <w:color w:val="333333"/>
                <w:sz w:val="22"/>
                <w:szCs w:val="22"/>
                <w:highlight w:val="lightGray"/>
              </w:rPr>
              <w:instrText xml:space="preserve"> REF _Ref183319013 \r \h </w:instrText>
            </w:r>
            <w:r>
              <w:rPr>
                <w:rFonts w:ascii="Arial" w:hAnsi="Arial" w:cs="Arial"/>
                <w:color w:val="333333"/>
                <w:sz w:val="22"/>
                <w:szCs w:val="22"/>
                <w:highlight w:val="lightGray"/>
              </w:rPr>
              <w:instrText xml:space="preserve"> \* MERGEFORMAT </w:instrText>
            </w:r>
            <w:r w:rsidRPr="00CB1D92">
              <w:rPr>
                <w:rFonts w:ascii="Arial" w:hAnsi="Arial" w:cs="Arial"/>
                <w:color w:val="333333"/>
                <w:sz w:val="22"/>
                <w:szCs w:val="22"/>
                <w:highlight w:val="lightGray"/>
              </w:rPr>
            </w:r>
            <w:r w:rsidRPr="00CB1D92">
              <w:rPr>
                <w:rFonts w:ascii="Arial" w:hAnsi="Arial" w:cs="Arial"/>
                <w:color w:val="333333"/>
                <w:sz w:val="22"/>
                <w:szCs w:val="22"/>
                <w:highlight w:val="lightGray"/>
              </w:rPr>
              <w:fldChar w:fldCharType="separate"/>
            </w:r>
            <w:r w:rsidR="009F48C4">
              <w:rPr>
                <w:rFonts w:ascii="Arial" w:hAnsi="Arial" w:cs="Arial"/>
                <w:color w:val="333333"/>
                <w:sz w:val="22"/>
                <w:szCs w:val="22"/>
                <w:highlight w:val="lightGray"/>
              </w:rPr>
              <w:t>5.2.11</w:t>
            </w:r>
            <w:r w:rsidRPr="00CB1D92">
              <w:rPr>
                <w:rFonts w:ascii="Arial" w:hAnsi="Arial" w:cs="Arial"/>
                <w:color w:val="333333"/>
                <w:sz w:val="22"/>
                <w:szCs w:val="22"/>
                <w:highlight w:val="lightGray"/>
              </w:rPr>
              <w:fldChar w:fldCharType="end"/>
            </w:r>
            <w:r>
              <w:rPr>
                <w:rFonts w:ascii="Arial" w:hAnsi="Arial" w:cs="Arial"/>
                <w:color w:val="333333"/>
                <w:sz w:val="22"/>
                <w:szCs w:val="22"/>
              </w:rPr>
              <w:t xml:space="preserve"> </w:t>
            </w:r>
          </w:p>
        </w:tc>
      </w:tr>
      <w:tr w:rsidR="00CB1D92" w:rsidTr="00C54C18">
        <w:trPr>
          <w:cantSplit/>
          <w:trHeight w:val="372"/>
          <w:jc w:val="center"/>
        </w:trPr>
        <w:tc>
          <w:tcPr>
            <w:tcW w:w="1684" w:type="dxa"/>
            <w:tcBorders>
              <w:top w:val="single" w:sz="6" w:space="0" w:color="auto"/>
            </w:tcBorders>
          </w:tcPr>
          <w:p w:rsidR="00CB1D92" w:rsidRDefault="00CB1D92" w:rsidP="00C54C18">
            <w:pPr>
              <w:pStyle w:val="TableText0"/>
              <w:rPr>
                <w:rFonts w:ascii="Arial" w:hAnsi="Arial" w:cs="Arial"/>
                <w:color w:val="333333"/>
                <w:sz w:val="22"/>
                <w:szCs w:val="22"/>
              </w:rPr>
            </w:pPr>
            <w:r>
              <w:rPr>
                <w:rFonts w:ascii="Arial" w:hAnsi="Arial" w:cs="Arial"/>
                <w:color w:val="333333"/>
                <w:sz w:val="22"/>
                <w:szCs w:val="22"/>
              </w:rPr>
              <w:t>W10.01</w:t>
            </w:r>
          </w:p>
        </w:tc>
        <w:tc>
          <w:tcPr>
            <w:tcW w:w="7605" w:type="dxa"/>
            <w:tcBorders>
              <w:top w:val="single" w:sz="6" w:space="0" w:color="auto"/>
            </w:tcBorders>
          </w:tcPr>
          <w:p w:rsidR="00CB1D92" w:rsidRDefault="00CB1D92" w:rsidP="00C54C18">
            <w:pPr>
              <w:pStyle w:val="TableText0"/>
              <w:rPr>
                <w:rFonts w:ascii="Arial" w:hAnsi="Arial" w:cs="Arial"/>
                <w:color w:val="333333"/>
                <w:sz w:val="22"/>
                <w:szCs w:val="22"/>
              </w:rPr>
            </w:pPr>
            <w:r>
              <w:rPr>
                <w:rFonts w:ascii="Arial" w:hAnsi="Arial" w:cs="Arial"/>
                <w:color w:val="333333"/>
                <w:sz w:val="22"/>
                <w:szCs w:val="22"/>
              </w:rPr>
              <w:t xml:space="preserve">Maternity Casemix (W10001 PUDD) </w:t>
            </w:r>
            <w:r w:rsidRPr="00301D06">
              <w:rPr>
                <w:rFonts w:ascii="Arial" w:hAnsi="Arial" w:cs="Arial"/>
                <w:color w:val="262626" w:themeColor="text1" w:themeTint="D9"/>
                <w:sz w:val="22"/>
                <w:szCs w:val="22"/>
              </w:rPr>
              <w:t>–</w:t>
            </w:r>
            <w:r>
              <w:rPr>
                <w:rFonts w:ascii="Arial" w:hAnsi="Arial" w:cs="Arial"/>
                <w:color w:val="262626" w:themeColor="text1" w:themeTint="D9"/>
                <w:sz w:val="22"/>
                <w:szCs w:val="22"/>
              </w:rPr>
              <w:t xml:space="preserve"> </w:t>
            </w:r>
            <w:r w:rsidRPr="00CB1D92">
              <w:rPr>
                <w:rFonts w:ascii="Arial" w:hAnsi="Arial" w:cs="Arial"/>
                <w:color w:val="333333"/>
                <w:sz w:val="22"/>
                <w:szCs w:val="22"/>
                <w:highlight w:val="lightGray"/>
              </w:rPr>
              <w:fldChar w:fldCharType="begin"/>
            </w:r>
            <w:r w:rsidRPr="00CB1D92">
              <w:rPr>
                <w:rFonts w:ascii="Arial" w:hAnsi="Arial" w:cs="Arial"/>
                <w:color w:val="333333"/>
                <w:sz w:val="22"/>
                <w:szCs w:val="22"/>
                <w:highlight w:val="lightGray"/>
              </w:rPr>
              <w:instrText xml:space="preserve"> REF _Ref369242773 \r \h </w:instrText>
            </w:r>
            <w:r>
              <w:rPr>
                <w:rFonts w:ascii="Arial" w:hAnsi="Arial" w:cs="Arial"/>
                <w:color w:val="333333"/>
                <w:sz w:val="22"/>
                <w:szCs w:val="22"/>
                <w:highlight w:val="lightGray"/>
              </w:rPr>
              <w:instrText xml:space="preserve"> \* MERGEFORMAT </w:instrText>
            </w:r>
            <w:r w:rsidRPr="00CB1D92">
              <w:rPr>
                <w:rFonts w:ascii="Arial" w:hAnsi="Arial" w:cs="Arial"/>
                <w:color w:val="333333"/>
                <w:sz w:val="22"/>
                <w:szCs w:val="22"/>
                <w:highlight w:val="lightGray"/>
              </w:rPr>
            </w:r>
            <w:r w:rsidRPr="00CB1D92">
              <w:rPr>
                <w:rFonts w:ascii="Arial" w:hAnsi="Arial" w:cs="Arial"/>
                <w:color w:val="333333"/>
                <w:sz w:val="22"/>
                <w:szCs w:val="22"/>
                <w:highlight w:val="lightGray"/>
              </w:rPr>
              <w:fldChar w:fldCharType="separate"/>
            </w:r>
            <w:r w:rsidR="009F48C4">
              <w:rPr>
                <w:rFonts w:ascii="Arial" w:hAnsi="Arial" w:cs="Arial"/>
                <w:color w:val="333333"/>
                <w:sz w:val="22"/>
                <w:szCs w:val="22"/>
                <w:highlight w:val="lightGray"/>
              </w:rPr>
              <w:t>5.2.16</w:t>
            </w:r>
            <w:r w:rsidRPr="00CB1D92">
              <w:rPr>
                <w:rFonts w:ascii="Arial" w:hAnsi="Arial" w:cs="Arial"/>
                <w:color w:val="333333"/>
                <w:sz w:val="22"/>
                <w:szCs w:val="22"/>
                <w:highlight w:val="lightGray"/>
              </w:rPr>
              <w:fldChar w:fldCharType="end"/>
            </w:r>
          </w:p>
        </w:tc>
      </w:tr>
    </w:tbl>
    <w:p w:rsidR="001848F7" w:rsidRDefault="00352719" w:rsidP="00DF65C9">
      <w:pPr>
        <w:pStyle w:val="Heading1"/>
        <w:numPr>
          <w:ilvl w:val="0"/>
          <w:numId w:val="0"/>
        </w:numPr>
      </w:pPr>
      <w:r>
        <w:br w:type="page"/>
      </w:r>
    </w:p>
    <w:p w:rsidR="001848F7" w:rsidRPr="00FE1CDF" w:rsidRDefault="001848F7" w:rsidP="00D01655">
      <w:pPr>
        <w:pStyle w:val="Heading1"/>
        <w:numPr>
          <w:ilvl w:val="0"/>
          <w:numId w:val="0"/>
        </w:numPr>
        <w:spacing w:before="0"/>
      </w:pPr>
      <w:bookmarkStart w:id="1146" w:name="_Ref402248470"/>
      <w:bookmarkStart w:id="1147" w:name="_Toc431453054"/>
      <w:r w:rsidRPr="00FE1CDF">
        <w:t xml:space="preserve">Appendix </w:t>
      </w:r>
      <w:r w:rsidR="00AE2B7E" w:rsidRPr="00FE1CDF">
        <w:t>6</w:t>
      </w:r>
      <w:r w:rsidRPr="00FE1CDF">
        <w:t>: List of NZ DRGs</w:t>
      </w:r>
      <w:r w:rsidR="00070C98" w:rsidRPr="00FE1CDF">
        <w:t xml:space="preserve"> and DRG Mappings</w:t>
      </w:r>
      <w:bookmarkEnd w:id="1146"/>
      <w:bookmarkEnd w:id="1147"/>
    </w:p>
    <w:p w:rsidR="000C1DF4" w:rsidRPr="00AE1B2E" w:rsidRDefault="00AB20B9" w:rsidP="00727FC8">
      <w:pPr>
        <w:rPr>
          <w:rFonts w:ascii="Arial" w:hAnsi="Arial" w:cs="Arial"/>
          <w:color w:val="333333"/>
          <w:szCs w:val="24"/>
        </w:rPr>
      </w:pPr>
      <w:r w:rsidRPr="00AE1B2E">
        <w:rPr>
          <w:rFonts w:ascii="Arial" w:hAnsi="Arial" w:cs="Arial"/>
          <w:color w:val="333333"/>
          <w:szCs w:val="24"/>
        </w:rPr>
        <w:t>Sometimes adjustments are made to the in</w:t>
      </w:r>
      <w:r w:rsidR="001920B8">
        <w:rPr>
          <w:rFonts w:ascii="Arial" w:hAnsi="Arial" w:cs="Arial"/>
          <w:color w:val="333333"/>
          <w:szCs w:val="24"/>
        </w:rPr>
        <w:t>i</w:t>
      </w:r>
      <w:r w:rsidRPr="00AE1B2E">
        <w:rPr>
          <w:rFonts w:ascii="Arial" w:hAnsi="Arial" w:cs="Arial"/>
          <w:color w:val="333333"/>
          <w:szCs w:val="24"/>
        </w:rPr>
        <w:t>tial grouping of events to an AR-DRG v6.0x for the purposes of greater clarity of funding. Th</w:t>
      </w:r>
      <w:r w:rsidR="000C1DF4" w:rsidRPr="00AE1B2E">
        <w:rPr>
          <w:rFonts w:ascii="Arial" w:hAnsi="Arial" w:cs="Arial"/>
          <w:color w:val="333333"/>
          <w:szCs w:val="24"/>
        </w:rPr>
        <w:t>e</w:t>
      </w:r>
      <w:r w:rsidRPr="00AE1B2E">
        <w:rPr>
          <w:rFonts w:ascii="Arial" w:hAnsi="Arial" w:cs="Arial"/>
          <w:color w:val="333333"/>
          <w:szCs w:val="24"/>
        </w:rPr>
        <w:t>s</w:t>
      </w:r>
      <w:r w:rsidR="000C1DF4" w:rsidRPr="00AE1B2E">
        <w:rPr>
          <w:rFonts w:ascii="Arial" w:hAnsi="Arial" w:cs="Arial"/>
          <w:color w:val="333333"/>
          <w:szCs w:val="24"/>
        </w:rPr>
        <w:t>e</w:t>
      </w:r>
      <w:r w:rsidRPr="00AE1B2E">
        <w:rPr>
          <w:rFonts w:ascii="Arial" w:hAnsi="Arial" w:cs="Arial"/>
          <w:color w:val="333333"/>
          <w:szCs w:val="24"/>
        </w:rPr>
        <w:t xml:space="preserve"> </w:t>
      </w:r>
      <w:r w:rsidR="000C1DF4" w:rsidRPr="00AE1B2E">
        <w:rPr>
          <w:rFonts w:ascii="Arial" w:hAnsi="Arial" w:cs="Arial"/>
          <w:color w:val="333333"/>
          <w:szCs w:val="24"/>
        </w:rPr>
        <w:t>gener</w:t>
      </w:r>
      <w:r w:rsidRPr="00AE1B2E">
        <w:rPr>
          <w:rFonts w:ascii="Arial" w:hAnsi="Arial" w:cs="Arial"/>
          <w:color w:val="333333"/>
          <w:szCs w:val="24"/>
        </w:rPr>
        <w:t>a</w:t>
      </w:r>
      <w:r w:rsidR="000C1DF4" w:rsidRPr="00AE1B2E">
        <w:rPr>
          <w:rFonts w:ascii="Arial" w:hAnsi="Arial" w:cs="Arial"/>
          <w:color w:val="333333"/>
          <w:szCs w:val="24"/>
        </w:rPr>
        <w:t>ll</w:t>
      </w:r>
      <w:r w:rsidRPr="00AE1B2E">
        <w:rPr>
          <w:rFonts w:ascii="Arial" w:hAnsi="Arial" w:cs="Arial"/>
          <w:color w:val="333333"/>
          <w:szCs w:val="24"/>
        </w:rPr>
        <w:t>y</w:t>
      </w:r>
      <w:r w:rsidR="000C1DF4" w:rsidRPr="00AE1B2E">
        <w:rPr>
          <w:rFonts w:ascii="Arial" w:hAnsi="Arial" w:cs="Arial"/>
          <w:color w:val="333333"/>
          <w:szCs w:val="24"/>
        </w:rPr>
        <w:t xml:space="preserve"> aris</w:t>
      </w:r>
      <w:r w:rsidRPr="00AE1B2E">
        <w:rPr>
          <w:rFonts w:ascii="Arial" w:hAnsi="Arial" w:cs="Arial"/>
          <w:color w:val="333333"/>
          <w:szCs w:val="24"/>
        </w:rPr>
        <w:t>e in relation to new technology</w:t>
      </w:r>
      <w:r w:rsidR="000C1DF4" w:rsidRPr="00AE1B2E">
        <w:rPr>
          <w:rFonts w:ascii="Arial" w:hAnsi="Arial" w:cs="Arial"/>
          <w:color w:val="333333"/>
          <w:szCs w:val="24"/>
        </w:rPr>
        <w:t>,</w:t>
      </w:r>
      <w:r w:rsidRPr="00AE1B2E">
        <w:rPr>
          <w:rFonts w:ascii="Arial" w:hAnsi="Arial" w:cs="Arial"/>
          <w:color w:val="333333"/>
          <w:szCs w:val="24"/>
        </w:rPr>
        <w:t xml:space="preserve"> to central monitoring regimes</w:t>
      </w:r>
      <w:r w:rsidR="000C1DF4" w:rsidRPr="00AE1B2E">
        <w:rPr>
          <w:rFonts w:ascii="Arial" w:hAnsi="Arial" w:cs="Arial"/>
          <w:color w:val="333333"/>
          <w:szCs w:val="24"/>
        </w:rPr>
        <w:t>, or where there is evidence of a significantly different cost profile for a cohesive subset of events grouped to a DRG</w:t>
      </w:r>
      <w:r w:rsidRPr="00AE1B2E">
        <w:rPr>
          <w:rFonts w:ascii="Arial" w:hAnsi="Arial" w:cs="Arial"/>
          <w:color w:val="333333"/>
          <w:szCs w:val="24"/>
        </w:rPr>
        <w:t xml:space="preserve">. </w:t>
      </w:r>
    </w:p>
    <w:p w:rsidR="000C1DF4" w:rsidRPr="00AE1B2E" w:rsidRDefault="000C1DF4" w:rsidP="00727FC8">
      <w:pPr>
        <w:rPr>
          <w:rFonts w:ascii="Arial" w:hAnsi="Arial" w:cs="Arial"/>
          <w:color w:val="333333"/>
          <w:szCs w:val="24"/>
        </w:rPr>
      </w:pPr>
    </w:p>
    <w:p w:rsidR="0045139C" w:rsidRPr="00AE1B2E" w:rsidRDefault="000C1DF4" w:rsidP="00727FC8">
      <w:pPr>
        <w:rPr>
          <w:rFonts w:ascii="Arial" w:hAnsi="Arial" w:cs="Arial"/>
          <w:color w:val="333333"/>
          <w:szCs w:val="24"/>
        </w:rPr>
      </w:pPr>
      <w:del w:id="1148" w:author="Tracy Thompson" w:date="2015-08-05T10:10:00Z">
        <w:r w:rsidRPr="00AE1B2E" w:rsidDel="001B4F92">
          <w:rPr>
            <w:rFonts w:ascii="Arial" w:hAnsi="Arial" w:cs="Arial"/>
            <w:color w:val="333333"/>
            <w:szCs w:val="24"/>
          </w:rPr>
          <w:delText>WIESNZ15</w:delText>
        </w:r>
      </w:del>
      <w:ins w:id="1149" w:author="Tracy Thompson" w:date="2015-08-05T10:10:00Z">
        <w:r w:rsidR="001B4F92">
          <w:rPr>
            <w:rFonts w:ascii="Arial" w:hAnsi="Arial" w:cs="Arial"/>
            <w:color w:val="333333"/>
            <w:szCs w:val="24"/>
          </w:rPr>
          <w:t>WIESNZ16</w:t>
        </w:r>
      </w:ins>
      <w:r w:rsidRPr="00AE1B2E">
        <w:rPr>
          <w:rFonts w:ascii="Arial" w:hAnsi="Arial" w:cs="Arial"/>
          <w:color w:val="333333"/>
          <w:szCs w:val="24"/>
        </w:rPr>
        <w:t xml:space="preserve"> </w:t>
      </w:r>
      <w:r w:rsidR="00AB20B9" w:rsidRPr="00AE1B2E">
        <w:rPr>
          <w:rFonts w:ascii="Arial" w:hAnsi="Arial" w:cs="Arial"/>
          <w:color w:val="333333"/>
          <w:szCs w:val="24"/>
        </w:rPr>
        <w:t>ha</w:t>
      </w:r>
      <w:r w:rsidRPr="00AE1B2E">
        <w:rPr>
          <w:rFonts w:ascii="Arial" w:hAnsi="Arial" w:cs="Arial"/>
          <w:color w:val="333333"/>
          <w:szCs w:val="24"/>
        </w:rPr>
        <w:t>s</w:t>
      </w:r>
      <w:r w:rsidR="00AB20B9" w:rsidRPr="00AE1B2E">
        <w:rPr>
          <w:rFonts w:ascii="Arial" w:hAnsi="Arial" w:cs="Arial"/>
          <w:color w:val="333333"/>
          <w:szCs w:val="24"/>
        </w:rPr>
        <w:t xml:space="preserve"> f</w:t>
      </w:r>
      <w:ins w:id="1150" w:author="Tracy Thompson" w:date="2015-09-15T07:46:00Z">
        <w:r w:rsidR="00AD2D35">
          <w:rPr>
            <w:rFonts w:ascii="Arial" w:hAnsi="Arial" w:cs="Arial"/>
            <w:color w:val="333333"/>
            <w:szCs w:val="24"/>
          </w:rPr>
          <w:t xml:space="preserve">ive </w:t>
        </w:r>
      </w:ins>
      <w:del w:id="1151" w:author="Tracy Thompson" w:date="2015-09-15T07:46:00Z">
        <w:r w:rsidR="00AB20B9" w:rsidRPr="00AE1B2E" w:rsidDel="00AD2D35">
          <w:rPr>
            <w:rFonts w:ascii="Arial" w:hAnsi="Arial" w:cs="Arial"/>
            <w:color w:val="333333"/>
            <w:szCs w:val="24"/>
          </w:rPr>
          <w:delText xml:space="preserve">our </w:delText>
        </w:r>
      </w:del>
      <w:r w:rsidR="00AB20B9" w:rsidRPr="00AE1B2E">
        <w:rPr>
          <w:rFonts w:ascii="Arial" w:hAnsi="Arial" w:cs="Arial"/>
          <w:color w:val="333333"/>
          <w:szCs w:val="24"/>
        </w:rPr>
        <w:t xml:space="preserve">NZ DRGs, </w:t>
      </w:r>
      <w:r w:rsidRPr="00AE1B2E">
        <w:rPr>
          <w:rFonts w:ascii="Arial" w:hAnsi="Arial" w:cs="Arial"/>
          <w:color w:val="333333"/>
          <w:szCs w:val="24"/>
        </w:rPr>
        <w:t xml:space="preserve">and </w:t>
      </w:r>
      <w:r w:rsidR="00746756">
        <w:rPr>
          <w:rFonts w:ascii="Arial" w:hAnsi="Arial" w:cs="Arial"/>
          <w:color w:val="333333"/>
          <w:szCs w:val="24"/>
        </w:rPr>
        <w:t xml:space="preserve">one other </w:t>
      </w:r>
      <w:del w:id="1152" w:author="Tracy Thompson" w:date="2015-09-15T07:47:00Z">
        <w:r w:rsidR="00AB20B9" w:rsidRPr="00AE1B2E" w:rsidDel="00AD2D35">
          <w:rPr>
            <w:rFonts w:ascii="Arial" w:hAnsi="Arial" w:cs="Arial"/>
            <w:color w:val="333333"/>
            <w:szCs w:val="24"/>
          </w:rPr>
          <w:delText xml:space="preserve">two </w:delText>
        </w:r>
      </w:del>
      <w:r w:rsidR="00AB20B9" w:rsidRPr="00AE1B2E">
        <w:rPr>
          <w:rFonts w:ascii="Arial" w:hAnsi="Arial" w:cs="Arial"/>
          <w:color w:val="333333"/>
          <w:szCs w:val="24"/>
        </w:rPr>
        <w:t>DRG</w:t>
      </w:r>
      <w:del w:id="1153" w:author="Tracy Thompson" w:date="2015-09-15T07:47:00Z">
        <w:r w:rsidR="00AB20B9" w:rsidRPr="00AE1B2E" w:rsidDel="00AD2D35">
          <w:rPr>
            <w:rFonts w:ascii="Arial" w:hAnsi="Arial" w:cs="Arial"/>
            <w:color w:val="333333"/>
            <w:szCs w:val="24"/>
          </w:rPr>
          <w:delText>s are</w:delText>
        </w:r>
      </w:del>
      <w:ins w:id="1154" w:author="Tracy Thompson" w:date="2015-09-15T08:07:00Z">
        <w:r w:rsidR="0020678E">
          <w:rPr>
            <w:rFonts w:ascii="Arial" w:hAnsi="Arial" w:cs="Arial"/>
            <w:color w:val="333333"/>
            <w:szCs w:val="24"/>
          </w:rPr>
          <w:t xml:space="preserve"> </w:t>
        </w:r>
      </w:ins>
      <w:ins w:id="1155" w:author="Tracy Thompson" w:date="2015-09-15T07:47:00Z">
        <w:r w:rsidR="00AD2D35">
          <w:rPr>
            <w:rFonts w:ascii="Arial" w:hAnsi="Arial" w:cs="Arial"/>
            <w:color w:val="333333"/>
            <w:szCs w:val="24"/>
          </w:rPr>
          <w:t>is</w:t>
        </w:r>
      </w:ins>
      <w:r w:rsidR="00AB20B9" w:rsidRPr="00AE1B2E">
        <w:rPr>
          <w:rFonts w:ascii="Arial" w:hAnsi="Arial" w:cs="Arial"/>
          <w:color w:val="333333"/>
          <w:szCs w:val="24"/>
        </w:rPr>
        <w:t xml:space="preserve"> affected by mapping </w:t>
      </w:r>
      <w:del w:id="1156" w:author="Tracy Thompson" w:date="2015-09-15T07:47:00Z">
        <w:r w:rsidR="00AB20B9" w:rsidRPr="00AE1B2E" w:rsidDel="00AD2D35">
          <w:rPr>
            <w:rFonts w:ascii="Arial" w:hAnsi="Arial" w:cs="Arial"/>
            <w:color w:val="333333"/>
            <w:szCs w:val="24"/>
          </w:rPr>
          <w:delText xml:space="preserve">of </w:delText>
        </w:r>
      </w:del>
      <w:r w:rsidR="00AB20B9" w:rsidRPr="00AE1B2E">
        <w:rPr>
          <w:rFonts w:ascii="Arial" w:hAnsi="Arial" w:cs="Arial"/>
          <w:color w:val="333333"/>
          <w:szCs w:val="24"/>
        </w:rPr>
        <w:t>events from their initial AR-DRG v6.0x DRG to another DRG.</w:t>
      </w:r>
    </w:p>
    <w:p w:rsidR="00AB20B9" w:rsidRPr="00FE1CDF" w:rsidRDefault="00AB20B9" w:rsidP="00B30D17">
      <w:pPr>
        <w:pStyle w:val="Heading2"/>
        <w:numPr>
          <w:ilvl w:val="0"/>
          <w:numId w:val="0"/>
        </w:numPr>
      </w:pPr>
    </w:p>
    <w:p w:rsidR="0045139C" w:rsidRPr="00DF65C9" w:rsidRDefault="0045139C" w:rsidP="00B30D17">
      <w:pPr>
        <w:pStyle w:val="Heading2"/>
        <w:numPr>
          <w:ilvl w:val="0"/>
          <w:numId w:val="0"/>
        </w:numPr>
      </w:pPr>
      <w:bookmarkStart w:id="1157" w:name="_Toc431453055"/>
      <w:r w:rsidRPr="00DF65C9">
        <w:t>Current NZ DRGs</w:t>
      </w:r>
      <w:bookmarkEnd w:id="1157"/>
      <w:r w:rsidRPr="00DF65C9">
        <w:t xml:space="preserve"> </w:t>
      </w:r>
    </w:p>
    <w:p w:rsidR="0045139C" w:rsidRPr="00AE1B2E" w:rsidRDefault="0045139C" w:rsidP="00D00968">
      <w:pPr>
        <w:rPr>
          <w:rFonts w:ascii="Arial" w:hAnsi="Arial" w:cs="Arial"/>
          <w:color w:val="333333"/>
          <w:szCs w:val="24"/>
        </w:rPr>
      </w:pPr>
      <w:del w:id="1158" w:author="Tracy Thompson" w:date="2015-08-05T10:10:00Z">
        <w:r w:rsidRPr="00AE1B2E" w:rsidDel="001B4F92">
          <w:rPr>
            <w:rFonts w:ascii="Arial" w:hAnsi="Arial" w:cs="Arial"/>
            <w:color w:val="333333"/>
            <w:szCs w:val="24"/>
          </w:rPr>
          <w:delText>WIESNZ15</w:delText>
        </w:r>
      </w:del>
      <w:ins w:id="1159" w:author="Tracy Thompson" w:date="2015-08-05T10:10:00Z">
        <w:r w:rsidR="001B4F92">
          <w:rPr>
            <w:rFonts w:ascii="Arial" w:hAnsi="Arial" w:cs="Arial"/>
            <w:color w:val="333333"/>
            <w:szCs w:val="24"/>
          </w:rPr>
          <w:t>WIESNZ16</w:t>
        </w:r>
      </w:ins>
      <w:r w:rsidRPr="00AE1B2E">
        <w:rPr>
          <w:rFonts w:ascii="Arial" w:hAnsi="Arial" w:cs="Arial"/>
          <w:color w:val="333333"/>
          <w:szCs w:val="24"/>
        </w:rPr>
        <w:t xml:space="preserve"> </w:t>
      </w:r>
      <w:r w:rsidR="000C1DF4" w:rsidRPr="00AE1B2E">
        <w:rPr>
          <w:rFonts w:ascii="Arial" w:hAnsi="Arial" w:cs="Arial"/>
          <w:color w:val="333333"/>
          <w:szCs w:val="24"/>
        </w:rPr>
        <w:t>has</w:t>
      </w:r>
      <w:r w:rsidRPr="00AE1B2E">
        <w:rPr>
          <w:rFonts w:ascii="Arial" w:hAnsi="Arial" w:cs="Arial"/>
          <w:color w:val="333333"/>
          <w:szCs w:val="24"/>
        </w:rPr>
        <w:t xml:space="preserve"> f</w:t>
      </w:r>
      <w:ins w:id="1160" w:author="Tracy Thompson" w:date="2015-09-15T07:48:00Z">
        <w:r w:rsidR="00AD2D35">
          <w:rPr>
            <w:rFonts w:ascii="Arial" w:hAnsi="Arial" w:cs="Arial"/>
            <w:color w:val="333333"/>
            <w:szCs w:val="24"/>
          </w:rPr>
          <w:t xml:space="preserve">ive </w:t>
        </w:r>
      </w:ins>
      <w:del w:id="1161" w:author="Tracy Thompson" w:date="2015-09-15T07:48:00Z">
        <w:r w:rsidRPr="00AE1B2E" w:rsidDel="00AD2D35">
          <w:rPr>
            <w:rFonts w:ascii="Arial" w:hAnsi="Arial" w:cs="Arial"/>
            <w:color w:val="333333"/>
            <w:szCs w:val="24"/>
          </w:rPr>
          <w:delText xml:space="preserve">our </w:delText>
        </w:r>
      </w:del>
      <w:r w:rsidRPr="00AE1B2E">
        <w:rPr>
          <w:rFonts w:ascii="Arial" w:hAnsi="Arial" w:cs="Arial"/>
          <w:color w:val="333333"/>
          <w:szCs w:val="24"/>
        </w:rPr>
        <w:t>NZ DRGs</w:t>
      </w:r>
      <w:r w:rsidR="002A72C1" w:rsidRPr="00AE1B2E">
        <w:rPr>
          <w:rFonts w:ascii="Arial" w:hAnsi="Arial" w:cs="Arial"/>
          <w:color w:val="333333"/>
          <w:szCs w:val="24"/>
        </w:rPr>
        <w:t xml:space="preserve">, these are: </w:t>
      </w:r>
      <w:ins w:id="1162" w:author="Tracy Thompson" w:date="2015-09-15T07:48:00Z">
        <w:r w:rsidR="00AD2D35">
          <w:rPr>
            <w:rFonts w:ascii="Arial" w:hAnsi="Arial" w:cs="Arial"/>
            <w:color w:val="333333"/>
            <w:szCs w:val="24"/>
          </w:rPr>
          <w:t xml:space="preserve">A39W, </w:t>
        </w:r>
      </w:ins>
      <w:r w:rsidR="002A72C1" w:rsidRPr="00AE1B2E">
        <w:rPr>
          <w:rFonts w:ascii="Arial" w:hAnsi="Arial" w:cs="Arial"/>
          <w:color w:val="333333"/>
          <w:szCs w:val="24"/>
        </w:rPr>
        <w:t>C03W, F03M, J11W and O66T.</w:t>
      </w:r>
      <w:r w:rsidR="000C1DF4" w:rsidRPr="00AE1B2E">
        <w:rPr>
          <w:rFonts w:ascii="Arial" w:hAnsi="Arial" w:cs="Arial"/>
          <w:color w:val="333333"/>
          <w:szCs w:val="24"/>
        </w:rPr>
        <w:t xml:space="preserve"> While C03W and J11W are assigned only to events excluded from casemix funding a DRG assignment was still needed for them for identification within the outpatient event sets.</w:t>
      </w:r>
    </w:p>
    <w:p w:rsidR="0045139C" w:rsidRPr="00AE1B2E" w:rsidRDefault="0045139C" w:rsidP="0045139C">
      <w:pPr>
        <w:rPr>
          <w:rFonts w:ascii="Arial" w:hAnsi="Arial" w:cs="Arial"/>
          <w:color w:val="333333"/>
          <w:szCs w:val="24"/>
        </w:rPr>
      </w:pPr>
    </w:p>
    <w:p w:rsidR="00132502" w:rsidRPr="00132502" w:rsidRDefault="00132502" w:rsidP="00990412">
      <w:pPr>
        <w:pStyle w:val="Heading3"/>
        <w:numPr>
          <w:ilvl w:val="0"/>
          <w:numId w:val="14"/>
        </w:numPr>
        <w:rPr>
          <w:ins w:id="1163" w:author="Tracy Thompson" w:date="2015-09-14T13:28:00Z"/>
          <w:color w:val="333333"/>
        </w:rPr>
      </w:pPr>
      <w:bookmarkStart w:id="1164" w:name="_Toc431453056"/>
      <w:ins w:id="1165" w:author="Tracy Thompson" w:date="2015-09-14T13:28:00Z">
        <w:r w:rsidRPr="00854A33">
          <w:rPr>
            <w:color w:val="333333"/>
          </w:rPr>
          <w:t xml:space="preserve">A39W </w:t>
        </w:r>
        <w:r w:rsidRPr="00854A33">
          <w:t>Pelvic Evisceration or Cytoreduction Procedures</w:t>
        </w:r>
        <w:bookmarkEnd w:id="1164"/>
      </w:ins>
    </w:p>
    <w:p w:rsidR="00132502" w:rsidRDefault="00132502" w:rsidP="00132502">
      <w:pPr>
        <w:rPr>
          <w:ins w:id="1166" w:author="Tracy Thompson" w:date="2015-09-14T13:28:00Z"/>
        </w:rPr>
      </w:pPr>
      <w:ins w:id="1167" w:author="Tracy Thompson" w:date="2015-09-14T13:28:00Z">
        <w:r>
          <w:t xml:space="preserve">Refer to </w:t>
        </w:r>
      </w:ins>
      <w:ins w:id="1168" w:author="Tracy Thompson" w:date="2015-09-15T07:42:00Z">
        <w:r w:rsidR="009530D9" w:rsidRPr="009530D9">
          <w:rPr>
            <w:rFonts w:ascii="Arial" w:hAnsi="Arial" w:cs="Arial"/>
            <w:color w:val="333333"/>
            <w:highlight w:val="lightGray"/>
          </w:rPr>
          <w:fldChar w:fldCharType="begin"/>
        </w:r>
        <w:r w:rsidR="009530D9" w:rsidRPr="009530D9">
          <w:rPr>
            <w:rFonts w:ascii="Arial" w:hAnsi="Arial" w:cs="Arial"/>
            <w:color w:val="333333"/>
            <w:highlight w:val="lightGray"/>
          </w:rPr>
          <w:instrText xml:space="preserve"> REF _Ref401738777 \r \h </w:instrText>
        </w:r>
      </w:ins>
      <w:r w:rsidR="009530D9">
        <w:rPr>
          <w:rFonts w:ascii="Arial" w:hAnsi="Arial" w:cs="Arial"/>
          <w:color w:val="333333"/>
          <w:highlight w:val="lightGray"/>
        </w:rPr>
        <w:instrText xml:space="preserve"> \* MERGEFORMAT </w:instrText>
      </w:r>
      <w:r w:rsidR="009530D9" w:rsidRPr="009530D9">
        <w:rPr>
          <w:rFonts w:ascii="Arial" w:hAnsi="Arial" w:cs="Arial"/>
          <w:color w:val="333333"/>
          <w:highlight w:val="lightGray"/>
        </w:rPr>
      </w:r>
      <w:r w:rsidR="009530D9" w:rsidRPr="009530D9">
        <w:rPr>
          <w:rFonts w:ascii="Arial" w:hAnsi="Arial" w:cs="Arial"/>
          <w:color w:val="333333"/>
          <w:highlight w:val="lightGray"/>
        </w:rPr>
        <w:fldChar w:fldCharType="separate"/>
      </w:r>
      <w:r w:rsidR="009F48C4">
        <w:rPr>
          <w:rFonts w:ascii="Arial" w:hAnsi="Arial" w:cs="Arial"/>
          <w:color w:val="333333"/>
          <w:highlight w:val="lightGray"/>
        </w:rPr>
        <w:t>4.2.2</w:t>
      </w:r>
      <w:ins w:id="1169" w:author="Tracy Thompson" w:date="2015-09-15T07:42:00Z">
        <w:r w:rsidR="009530D9" w:rsidRPr="009530D9">
          <w:rPr>
            <w:rFonts w:ascii="Arial" w:hAnsi="Arial" w:cs="Arial"/>
            <w:color w:val="333333"/>
            <w:highlight w:val="lightGray"/>
          </w:rPr>
          <w:fldChar w:fldCharType="end"/>
        </w:r>
      </w:ins>
    </w:p>
    <w:p w:rsidR="00AD2D35" w:rsidRDefault="00AD2D35" w:rsidP="00AD2D35">
      <w:pPr>
        <w:rPr>
          <w:ins w:id="1170" w:author="Tracy Thompson" w:date="2015-09-15T07:44:00Z"/>
        </w:rPr>
      </w:pPr>
      <w:ins w:id="1171" w:author="Tracy Thompson" w:date="2015-09-15T07:44:00Z">
        <w:r>
          <w:t xml:space="preserve">The </w:t>
        </w:r>
        <w:r w:rsidRPr="002A16F6">
          <w:rPr>
            <w:i/>
          </w:rPr>
          <w:t>pseudomyxoma peritonei</w:t>
        </w:r>
        <w:r>
          <w:t xml:space="preserve"> procedures were reviewed and their cost profiles </w:t>
        </w:r>
        <w:r w:rsidRPr="002422A7">
          <w:t>compared with those of pelvic exenteration surgery. There was sufficient comparability that it was decided to map both these types of surgery to their own procedure-based New Zea</w:t>
        </w:r>
        <w:r>
          <w:t>l</w:t>
        </w:r>
        <w:r w:rsidRPr="002422A7">
          <w:t>and-specific DRG</w:t>
        </w:r>
        <w:r>
          <w:t xml:space="preserve"> A39W </w:t>
        </w:r>
        <w:r w:rsidRPr="008A27F6">
          <w:rPr>
            <w:i/>
          </w:rPr>
          <w:t>Pelvic Evisceration or Cytoreduction Procedures</w:t>
        </w:r>
        <w:r>
          <w:t>.</w:t>
        </w:r>
      </w:ins>
    </w:p>
    <w:p w:rsidR="00CF4C6D" w:rsidRPr="00CF4C6D" w:rsidRDefault="00CF4C6D" w:rsidP="00CF4C6D">
      <w:pPr>
        <w:rPr>
          <w:ins w:id="1172" w:author="Tracy Thompson" w:date="2015-09-14T13:28:00Z"/>
        </w:rPr>
      </w:pPr>
    </w:p>
    <w:p w:rsidR="0045139C" w:rsidRPr="00DF65C9" w:rsidRDefault="0045139C" w:rsidP="00990412">
      <w:pPr>
        <w:pStyle w:val="Heading3"/>
        <w:numPr>
          <w:ilvl w:val="0"/>
          <w:numId w:val="14"/>
        </w:numPr>
        <w:rPr>
          <w:szCs w:val="24"/>
        </w:rPr>
      </w:pPr>
      <w:bookmarkStart w:id="1173" w:name="_Toc431453057"/>
      <w:r w:rsidRPr="00DF65C9">
        <w:rPr>
          <w:szCs w:val="24"/>
        </w:rPr>
        <w:t xml:space="preserve">C03W </w:t>
      </w:r>
      <w:r w:rsidRPr="00DF65C9">
        <w:t>Same Day Ophthalmology Injections of Therapeutic Agents</w:t>
      </w:r>
      <w:bookmarkEnd w:id="1173"/>
      <w:r w:rsidR="00FE1CDF" w:rsidRPr="00DF65C9">
        <w:t xml:space="preserve"> </w:t>
      </w:r>
    </w:p>
    <w:p w:rsidR="002A72C1" w:rsidRPr="00AE1B2E" w:rsidRDefault="001C67B8" w:rsidP="00E23153">
      <w:pPr>
        <w:rPr>
          <w:rFonts w:ascii="Arial" w:hAnsi="Arial" w:cs="Arial"/>
          <w:color w:val="333333"/>
          <w:szCs w:val="24"/>
        </w:rPr>
      </w:pPr>
      <w:r w:rsidRPr="00AE1B2E">
        <w:rPr>
          <w:rFonts w:ascii="Arial" w:hAnsi="Arial" w:cs="Arial"/>
          <w:color w:val="333333"/>
          <w:szCs w:val="24"/>
        </w:rPr>
        <w:t xml:space="preserve">Refer to </w:t>
      </w:r>
      <w:r w:rsidR="00B00863" w:rsidRPr="007C4395">
        <w:rPr>
          <w:rFonts w:ascii="Arial" w:hAnsi="Arial" w:cs="Arial"/>
          <w:color w:val="333333"/>
          <w:szCs w:val="24"/>
          <w:highlight w:val="lightGray"/>
        </w:rPr>
        <w:fldChar w:fldCharType="begin"/>
      </w:r>
      <w:r w:rsidR="00B00863" w:rsidRPr="007C4395">
        <w:rPr>
          <w:rFonts w:ascii="Arial" w:hAnsi="Arial" w:cs="Arial"/>
          <w:color w:val="333333"/>
          <w:szCs w:val="24"/>
          <w:highlight w:val="lightGray"/>
        </w:rPr>
        <w:instrText xml:space="preserve"> REF _Ref372101768 \r \h  \* MERGEFORMAT </w:instrText>
      </w:r>
      <w:r w:rsidR="00B00863" w:rsidRPr="007C4395">
        <w:rPr>
          <w:rFonts w:ascii="Arial" w:hAnsi="Arial" w:cs="Arial"/>
          <w:color w:val="333333"/>
          <w:szCs w:val="24"/>
          <w:highlight w:val="lightGray"/>
        </w:rPr>
      </w:r>
      <w:r w:rsidR="00B00863" w:rsidRPr="007C4395">
        <w:rPr>
          <w:rFonts w:ascii="Arial" w:hAnsi="Arial" w:cs="Arial"/>
          <w:color w:val="333333"/>
          <w:szCs w:val="24"/>
          <w:highlight w:val="lightGray"/>
        </w:rPr>
        <w:fldChar w:fldCharType="separate"/>
      </w:r>
      <w:r w:rsidR="009F48C4">
        <w:rPr>
          <w:rFonts w:ascii="Arial" w:hAnsi="Arial" w:cs="Arial"/>
          <w:color w:val="333333"/>
          <w:szCs w:val="24"/>
          <w:highlight w:val="lightGray"/>
        </w:rPr>
        <w:t>5.2.38</w:t>
      </w:r>
      <w:r w:rsidR="00B00863" w:rsidRPr="007C4395">
        <w:rPr>
          <w:rFonts w:ascii="Arial" w:hAnsi="Arial" w:cs="Arial"/>
          <w:color w:val="333333"/>
          <w:szCs w:val="24"/>
          <w:highlight w:val="lightGray"/>
        </w:rPr>
        <w:fldChar w:fldCharType="end"/>
      </w:r>
    </w:p>
    <w:p w:rsidR="002A72C1" w:rsidRPr="00AE1B2E" w:rsidRDefault="0077615A" w:rsidP="00AE1B2E">
      <w:pPr>
        <w:rPr>
          <w:rFonts w:ascii="Arial" w:hAnsi="Arial" w:cs="Arial"/>
          <w:color w:val="333333"/>
          <w:szCs w:val="24"/>
        </w:rPr>
      </w:pPr>
      <w:r w:rsidRPr="00AE1B2E">
        <w:rPr>
          <w:rFonts w:ascii="Arial" w:hAnsi="Arial" w:cs="Arial"/>
          <w:color w:val="333333"/>
          <w:szCs w:val="24"/>
        </w:rPr>
        <w:t>Sameday</w:t>
      </w:r>
      <w:r w:rsidR="001C67B8" w:rsidRPr="00AE1B2E">
        <w:rPr>
          <w:rFonts w:ascii="Arial" w:hAnsi="Arial" w:cs="Arial"/>
          <w:color w:val="333333"/>
          <w:szCs w:val="24"/>
        </w:rPr>
        <w:t xml:space="preserve"> </w:t>
      </w:r>
      <w:r w:rsidR="00FE1CDF" w:rsidRPr="00AE1B2E">
        <w:rPr>
          <w:rFonts w:ascii="Arial" w:hAnsi="Arial" w:cs="Arial"/>
          <w:color w:val="333333"/>
          <w:szCs w:val="24"/>
        </w:rPr>
        <w:t>o</w:t>
      </w:r>
      <w:r w:rsidRPr="00AE1B2E">
        <w:rPr>
          <w:rFonts w:ascii="Arial" w:hAnsi="Arial" w:cs="Arial"/>
          <w:color w:val="333333"/>
          <w:szCs w:val="24"/>
        </w:rPr>
        <w:t xml:space="preserve">phthalmology </w:t>
      </w:r>
      <w:r w:rsidR="00FE1CDF" w:rsidRPr="00AE1B2E">
        <w:rPr>
          <w:rFonts w:ascii="Arial" w:hAnsi="Arial" w:cs="Arial"/>
          <w:color w:val="333333"/>
          <w:szCs w:val="24"/>
        </w:rPr>
        <w:t>i</w:t>
      </w:r>
      <w:r w:rsidRPr="00AE1B2E">
        <w:rPr>
          <w:rFonts w:ascii="Arial" w:hAnsi="Arial" w:cs="Arial"/>
          <w:color w:val="333333"/>
          <w:szCs w:val="24"/>
        </w:rPr>
        <w:t>njection event</w:t>
      </w:r>
      <w:r w:rsidR="001920B8">
        <w:rPr>
          <w:rFonts w:ascii="Arial" w:hAnsi="Arial" w:cs="Arial"/>
          <w:color w:val="333333"/>
          <w:szCs w:val="24"/>
        </w:rPr>
        <w:t xml:space="preserve"> records</w:t>
      </w:r>
      <w:r w:rsidRPr="00AE1B2E">
        <w:rPr>
          <w:rFonts w:ascii="Arial" w:hAnsi="Arial" w:cs="Arial"/>
          <w:color w:val="333333"/>
          <w:szCs w:val="24"/>
        </w:rPr>
        <w:t xml:space="preserve"> are excluded from casemix </w:t>
      </w:r>
      <w:r w:rsidR="001920B8">
        <w:rPr>
          <w:rFonts w:ascii="Arial" w:hAnsi="Arial" w:cs="Arial"/>
          <w:color w:val="333333"/>
          <w:szCs w:val="24"/>
        </w:rPr>
        <w:t>p</w:t>
      </w:r>
      <w:r w:rsidRPr="00AE1B2E">
        <w:rPr>
          <w:rFonts w:ascii="Arial" w:hAnsi="Arial" w:cs="Arial"/>
          <w:color w:val="333333"/>
          <w:szCs w:val="24"/>
        </w:rPr>
        <w:t>urchasing.</w:t>
      </w:r>
      <w:r w:rsidR="009845B1">
        <w:rPr>
          <w:rFonts w:ascii="Arial" w:hAnsi="Arial" w:cs="Arial"/>
          <w:color w:val="333333"/>
          <w:szCs w:val="24"/>
        </w:rPr>
        <w:t xml:space="preserve"> </w:t>
      </w:r>
      <w:r w:rsidR="002A72C1" w:rsidRPr="00AE1B2E">
        <w:rPr>
          <w:rFonts w:ascii="Arial" w:hAnsi="Arial" w:cs="Arial"/>
          <w:color w:val="333333"/>
          <w:szCs w:val="24"/>
        </w:rPr>
        <w:t>This rule is for injections of a therapeutic agent (</w:t>
      </w:r>
      <w:r w:rsidR="0000238D" w:rsidRPr="00AE1B2E">
        <w:rPr>
          <w:rFonts w:ascii="Arial" w:hAnsi="Arial" w:cs="Arial"/>
          <w:color w:val="333333"/>
          <w:szCs w:val="24"/>
        </w:rPr>
        <w:t xml:space="preserve">eg, </w:t>
      </w:r>
      <w:r w:rsidR="002A72C1" w:rsidRPr="00AE1B2E">
        <w:rPr>
          <w:rFonts w:ascii="Arial" w:hAnsi="Arial" w:cs="Arial"/>
          <w:color w:val="333333"/>
          <w:szCs w:val="24"/>
        </w:rPr>
        <w:t>Avastin) into the posteri</w:t>
      </w:r>
      <w:r w:rsidR="0000238D" w:rsidRPr="00AE1B2E">
        <w:rPr>
          <w:rFonts w:ascii="Arial" w:hAnsi="Arial" w:cs="Arial"/>
          <w:color w:val="333333"/>
          <w:szCs w:val="24"/>
        </w:rPr>
        <w:t>or chamber of eye.  These event records</w:t>
      </w:r>
      <w:r w:rsidR="002A72C1" w:rsidRPr="00AE1B2E">
        <w:rPr>
          <w:rFonts w:ascii="Arial" w:hAnsi="Arial" w:cs="Arial"/>
          <w:color w:val="333333"/>
          <w:szCs w:val="24"/>
        </w:rPr>
        <w:t xml:space="preserve"> are assigned to a NZ DRG with its own cost weight reflecting the outpatient price for such events</w:t>
      </w:r>
      <w:r w:rsidR="00FE1CDF" w:rsidRPr="00AE1B2E">
        <w:rPr>
          <w:rFonts w:ascii="Arial" w:hAnsi="Arial" w:cs="Arial"/>
          <w:color w:val="333333"/>
          <w:szCs w:val="24"/>
        </w:rPr>
        <w:t>.</w:t>
      </w:r>
      <w:r w:rsidRPr="00AE1B2E">
        <w:rPr>
          <w:rFonts w:ascii="Arial" w:hAnsi="Arial" w:cs="Arial"/>
          <w:color w:val="333333"/>
          <w:szCs w:val="24"/>
        </w:rPr>
        <w:t xml:space="preserve"> </w:t>
      </w:r>
    </w:p>
    <w:p w:rsidR="0045139C" w:rsidRPr="00AE1B2E" w:rsidRDefault="0045139C" w:rsidP="0045139C">
      <w:pPr>
        <w:rPr>
          <w:rFonts w:ascii="Arial" w:hAnsi="Arial" w:cs="Arial"/>
          <w:color w:val="333333"/>
          <w:szCs w:val="24"/>
        </w:rPr>
      </w:pPr>
    </w:p>
    <w:p w:rsidR="0045139C" w:rsidRPr="00B00863" w:rsidRDefault="0045139C" w:rsidP="00990412">
      <w:pPr>
        <w:pStyle w:val="Heading3"/>
        <w:numPr>
          <w:ilvl w:val="0"/>
          <w:numId w:val="14"/>
        </w:numPr>
      </w:pPr>
      <w:bookmarkStart w:id="1174" w:name="_Toc431453058"/>
      <w:r w:rsidRPr="008D0438">
        <w:t>F03M Transcatheter Pulmonary Valve Implant</w:t>
      </w:r>
      <w:bookmarkEnd w:id="1174"/>
      <w:r w:rsidRPr="00B00863">
        <w:t xml:space="preserve"> </w:t>
      </w:r>
    </w:p>
    <w:p w:rsidR="00FE1CDF" w:rsidRPr="00DF65C9" w:rsidRDefault="00FE1CDF" w:rsidP="0045139C">
      <w:pPr>
        <w:rPr>
          <w:rFonts w:ascii="Arial" w:hAnsi="Arial" w:cs="Arial"/>
          <w:color w:val="333333"/>
          <w:szCs w:val="24"/>
        </w:rPr>
      </w:pPr>
      <w:r w:rsidRPr="00B00863">
        <w:rPr>
          <w:rFonts w:ascii="Arial" w:hAnsi="Arial" w:cs="Arial"/>
          <w:color w:val="333333"/>
          <w:szCs w:val="24"/>
        </w:rPr>
        <w:t xml:space="preserve">Refer to </w:t>
      </w:r>
      <w:r w:rsidRPr="007C4395">
        <w:rPr>
          <w:rFonts w:ascii="Arial" w:hAnsi="Arial" w:cs="Arial"/>
          <w:color w:val="333333"/>
          <w:szCs w:val="24"/>
          <w:highlight w:val="lightGray"/>
        </w:rPr>
        <w:fldChar w:fldCharType="begin"/>
      </w:r>
      <w:r w:rsidRPr="007C4395">
        <w:rPr>
          <w:rFonts w:ascii="Arial" w:hAnsi="Arial" w:cs="Arial"/>
          <w:color w:val="333333"/>
          <w:szCs w:val="24"/>
          <w:highlight w:val="lightGray"/>
        </w:rPr>
        <w:instrText xml:space="preserve"> REF _Ref401738777 \r \h  \* MERGEFORMAT </w:instrText>
      </w:r>
      <w:r w:rsidRPr="007C4395">
        <w:rPr>
          <w:rFonts w:ascii="Arial" w:hAnsi="Arial" w:cs="Arial"/>
          <w:color w:val="333333"/>
          <w:szCs w:val="24"/>
          <w:highlight w:val="lightGray"/>
        </w:rPr>
      </w:r>
      <w:r w:rsidRPr="007C4395">
        <w:rPr>
          <w:rFonts w:ascii="Arial" w:hAnsi="Arial" w:cs="Arial"/>
          <w:color w:val="333333"/>
          <w:szCs w:val="24"/>
          <w:highlight w:val="lightGray"/>
        </w:rPr>
        <w:fldChar w:fldCharType="separate"/>
      </w:r>
      <w:r w:rsidR="009F48C4">
        <w:rPr>
          <w:rFonts w:ascii="Arial" w:hAnsi="Arial" w:cs="Arial"/>
          <w:color w:val="333333"/>
          <w:szCs w:val="24"/>
          <w:highlight w:val="lightGray"/>
        </w:rPr>
        <w:t>4.2.2</w:t>
      </w:r>
      <w:r w:rsidRPr="007C4395">
        <w:rPr>
          <w:rFonts w:ascii="Arial" w:hAnsi="Arial" w:cs="Arial"/>
          <w:color w:val="333333"/>
          <w:szCs w:val="24"/>
          <w:highlight w:val="lightGray"/>
        </w:rPr>
        <w:fldChar w:fldCharType="end"/>
      </w:r>
    </w:p>
    <w:p w:rsidR="0045139C" w:rsidRPr="00AE1B2E" w:rsidRDefault="00E1415F" w:rsidP="0045139C">
      <w:pPr>
        <w:rPr>
          <w:rFonts w:ascii="Arial" w:hAnsi="Arial" w:cs="Arial"/>
          <w:color w:val="333333"/>
          <w:szCs w:val="24"/>
        </w:rPr>
      </w:pPr>
      <w:r w:rsidRPr="00DF65C9">
        <w:rPr>
          <w:rFonts w:ascii="Arial" w:hAnsi="Arial" w:cs="Arial"/>
          <w:color w:val="333333"/>
          <w:szCs w:val="24"/>
        </w:rPr>
        <w:t>The</w:t>
      </w:r>
      <w:r w:rsidR="0045139C" w:rsidRPr="00DF65C9">
        <w:rPr>
          <w:rFonts w:ascii="Arial" w:hAnsi="Arial" w:cs="Arial"/>
          <w:color w:val="333333"/>
          <w:szCs w:val="24"/>
        </w:rPr>
        <w:t xml:space="preserve"> use of this technology </w:t>
      </w:r>
      <w:r w:rsidR="00FE1CDF" w:rsidRPr="00DF65C9">
        <w:rPr>
          <w:rFonts w:ascii="Arial" w:hAnsi="Arial" w:cs="Arial"/>
          <w:color w:val="333333"/>
          <w:szCs w:val="24"/>
        </w:rPr>
        <w:t xml:space="preserve">was </w:t>
      </w:r>
      <w:r w:rsidR="0045139C" w:rsidRPr="00DF65C9">
        <w:rPr>
          <w:rFonts w:ascii="Arial" w:hAnsi="Arial" w:cs="Arial"/>
          <w:color w:val="333333"/>
          <w:szCs w:val="24"/>
        </w:rPr>
        <w:t>expected to increase</w:t>
      </w:r>
      <w:r w:rsidR="001C75F4" w:rsidRPr="00DF65C9">
        <w:rPr>
          <w:rFonts w:ascii="Arial" w:hAnsi="Arial" w:cs="Arial"/>
          <w:color w:val="333333"/>
          <w:szCs w:val="24"/>
        </w:rPr>
        <w:t>, therefore to</w:t>
      </w:r>
      <w:r w:rsidR="0045139C" w:rsidRPr="00D01655">
        <w:rPr>
          <w:rFonts w:ascii="Arial" w:hAnsi="Arial" w:cs="Arial"/>
          <w:color w:val="333333"/>
          <w:szCs w:val="24"/>
        </w:rPr>
        <w:t xml:space="preserve"> adequately recompense for this, it was decided to develop an NZ specific DRG F03M, and set weights by adjusting the ev</w:t>
      </w:r>
      <w:r w:rsidR="0045139C" w:rsidRPr="008D0438">
        <w:rPr>
          <w:rFonts w:ascii="Arial" w:hAnsi="Arial" w:cs="Arial"/>
          <w:color w:val="333333"/>
          <w:szCs w:val="24"/>
        </w:rPr>
        <w:t>ent level cost data to show the curre</w:t>
      </w:r>
      <w:r w:rsidR="00FE1CDF" w:rsidRPr="008D0438">
        <w:rPr>
          <w:rFonts w:ascii="Arial" w:hAnsi="Arial" w:cs="Arial"/>
          <w:color w:val="333333"/>
          <w:szCs w:val="24"/>
        </w:rPr>
        <w:t xml:space="preserve">nt actual cost of the implant. </w:t>
      </w:r>
      <w:r w:rsidR="0045139C" w:rsidRPr="00AE1B2E">
        <w:rPr>
          <w:rFonts w:ascii="Arial" w:hAnsi="Arial" w:cs="Arial"/>
          <w:color w:val="333333"/>
          <w:szCs w:val="24"/>
        </w:rPr>
        <w:t xml:space="preserve">This NZ DRG F03M was created in WIESNZ13 and is still current for </w:t>
      </w:r>
      <w:del w:id="1175" w:author="Tracy Thompson" w:date="2015-08-05T10:10:00Z">
        <w:r w:rsidR="0045139C" w:rsidRPr="00AE1B2E" w:rsidDel="001B4F92">
          <w:rPr>
            <w:rFonts w:ascii="Arial" w:hAnsi="Arial" w:cs="Arial"/>
            <w:color w:val="333333"/>
            <w:szCs w:val="24"/>
          </w:rPr>
          <w:delText>WIESNZ1</w:delText>
        </w:r>
        <w:r w:rsidR="002A72C1" w:rsidRPr="00AE1B2E" w:rsidDel="001B4F92">
          <w:rPr>
            <w:rFonts w:ascii="Arial" w:hAnsi="Arial" w:cs="Arial"/>
            <w:color w:val="333333"/>
            <w:szCs w:val="24"/>
          </w:rPr>
          <w:delText>5</w:delText>
        </w:r>
      </w:del>
      <w:ins w:id="1176" w:author="Tracy Thompson" w:date="2015-08-05T10:10:00Z">
        <w:r w:rsidR="001B4F92">
          <w:rPr>
            <w:rFonts w:ascii="Arial" w:hAnsi="Arial" w:cs="Arial"/>
            <w:color w:val="333333"/>
            <w:szCs w:val="24"/>
          </w:rPr>
          <w:t>WIESNZ16</w:t>
        </w:r>
      </w:ins>
      <w:r w:rsidR="0045139C" w:rsidRPr="00AE1B2E">
        <w:rPr>
          <w:rFonts w:ascii="Arial" w:hAnsi="Arial" w:cs="Arial"/>
          <w:color w:val="333333"/>
          <w:szCs w:val="24"/>
        </w:rPr>
        <w:t>.</w:t>
      </w:r>
    </w:p>
    <w:p w:rsidR="0045139C" w:rsidRPr="00823C7F" w:rsidRDefault="0045139C" w:rsidP="0045139C">
      <w:pPr>
        <w:rPr>
          <w:rFonts w:ascii="Arial" w:hAnsi="Arial" w:cs="Arial"/>
          <w:b/>
          <w:szCs w:val="24"/>
        </w:rPr>
      </w:pPr>
    </w:p>
    <w:p w:rsidR="0045139C" w:rsidRPr="00037036" w:rsidRDefault="0045139C" w:rsidP="00AD2D35">
      <w:pPr>
        <w:pStyle w:val="Heading3"/>
        <w:numPr>
          <w:ilvl w:val="0"/>
          <w:numId w:val="14"/>
        </w:numPr>
      </w:pPr>
      <w:bookmarkStart w:id="1177" w:name="_Toc431453059"/>
      <w:r w:rsidRPr="00037036">
        <w:rPr>
          <w:szCs w:val="24"/>
        </w:rPr>
        <w:t xml:space="preserve">J11W </w:t>
      </w:r>
      <w:r w:rsidRPr="00037036">
        <w:t>Same Day Skin Lesion Procedures</w:t>
      </w:r>
      <w:bookmarkEnd w:id="1177"/>
    </w:p>
    <w:p w:rsidR="002A72C1" w:rsidRPr="00350041" w:rsidRDefault="001C67B8" w:rsidP="00E23153">
      <w:pPr>
        <w:rPr>
          <w:rFonts w:ascii="Arial" w:hAnsi="Arial" w:cs="Arial"/>
          <w:b/>
          <w:color w:val="333333"/>
        </w:rPr>
      </w:pPr>
      <w:r w:rsidRPr="00350041">
        <w:rPr>
          <w:rFonts w:ascii="Arial" w:hAnsi="Arial" w:cs="Arial"/>
          <w:color w:val="333333"/>
        </w:rPr>
        <w:t xml:space="preserve">Refer to </w:t>
      </w:r>
      <w:r w:rsidR="00B00863" w:rsidRPr="00350041">
        <w:rPr>
          <w:rFonts w:ascii="Arial" w:hAnsi="Arial" w:cs="Arial"/>
          <w:color w:val="333333"/>
          <w:highlight w:val="lightGray"/>
        </w:rPr>
        <w:fldChar w:fldCharType="begin"/>
      </w:r>
      <w:r w:rsidR="00B00863" w:rsidRPr="00350041">
        <w:rPr>
          <w:rFonts w:ascii="Arial" w:hAnsi="Arial" w:cs="Arial"/>
          <w:color w:val="333333"/>
          <w:highlight w:val="lightGray"/>
        </w:rPr>
        <w:instrText xml:space="preserve"> REF _Ref292797236 \r \h  \* MERGEFORMAT </w:instrText>
      </w:r>
      <w:r w:rsidR="00B00863" w:rsidRPr="00350041">
        <w:rPr>
          <w:rFonts w:ascii="Arial" w:hAnsi="Arial" w:cs="Arial"/>
          <w:color w:val="333333"/>
          <w:highlight w:val="lightGray"/>
        </w:rPr>
      </w:r>
      <w:r w:rsidR="00B00863" w:rsidRPr="00350041">
        <w:rPr>
          <w:rFonts w:ascii="Arial" w:hAnsi="Arial" w:cs="Arial"/>
          <w:color w:val="333333"/>
          <w:highlight w:val="lightGray"/>
        </w:rPr>
        <w:fldChar w:fldCharType="separate"/>
      </w:r>
      <w:r w:rsidR="009F48C4">
        <w:rPr>
          <w:rFonts w:ascii="Arial" w:hAnsi="Arial" w:cs="Arial"/>
          <w:color w:val="333333"/>
          <w:highlight w:val="lightGray"/>
        </w:rPr>
        <w:t>5.2.39</w:t>
      </w:r>
      <w:r w:rsidR="00B00863" w:rsidRPr="00350041">
        <w:rPr>
          <w:rFonts w:ascii="Arial" w:hAnsi="Arial" w:cs="Arial"/>
          <w:color w:val="333333"/>
          <w:highlight w:val="lightGray"/>
        </w:rPr>
        <w:fldChar w:fldCharType="end"/>
      </w:r>
    </w:p>
    <w:p w:rsidR="002A72C1" w:rsidRPr="00350041" w:rsidRDefault="002A72C1" w:rsidP="002A72C1">
      <w:pPr>
        <w:pStyle w:val="NormalArial"/>
        <w:rPr>
          <w:rFonts w:cs="Arial"/>
          <w:color w:val="333333"/>
          <w:szCs w:val="24"/>
        </w:rPr>
      </w:pPr>
      <w:r w:rsidRPr="00350041">
        <w:rPr>
          <w:rFonts w:cs="Arial"/>
          <w:color w:val="333333"/>
          <w:szCs w:val="24"/>
        </w:rPr>
        <w:t>Sam</w:t>
      </w:r>
      <w:r w:rsidR="0000238D" w:rsidRPr="00350041">
        <w:rPr>
          <w:rFonts w:cs="Arial"/>
          <w:color w:val="333333"/>
          <w:szCs w:val="24"/>
        </w:rPr>
        <w:t>eday skin lesion excision event records</w:t>
      </w:r>
      <w:r w:rsidRPr="00350041">
        <w:rPr>
          <w:rFonts w:cs="Arial"/>
          <w:color w:val="333333"/>
          <w:szCs w:val="24"/>
        </w:rPr>
        <w:t xml:space="preserve"> are excluded from casemix purchasing. These event</w:t>
      </w:r>
      <w:r w:rsidR="0000238D" w:rsidRPr="00350041">
        <w:rPr>
          <w:rFonts w:cs="Arial"/>
          <w:color w:val="333333"/>
          <w:szCs w:val="24"/>
        </w:rPr>
        <w:t xml:space="preserve"> record</w:t>
      </w:r>
      <w:r w:rsidRPr="00350041">
        <w:rPr>
          <w:rFonts w:cs="Arial"/>
          <w:color w:val="333333"/>
          <w:szCs w:val="24"/>
        </w:rPr>
        <w:t>s are assigned to a NZ</w:t>
      </w:r>
      <w:r w:rsidR="00E21D42" w:rsidRPr="00350041">
        <w:rPr>
          <w:rFonts w:cs="Arial"/>
          <w:color w:val="333333"/>
          <w:szCs w:val="24"/>
        </w:rPr>
        <w:t xml:space="preserve"> </w:t>
      </w:r>
      <w:r w:rsidRPr="00350041">
        <w:rPr>
          <w:rFonts w:cs="Arial"/>
          <w:color w:val="333333"/>
          <w:szCs w:val="24"/>
        </w:rPr>
        <w:t>DRG with its own cost weight reflecting the outpatient price for such events.</w:t>
      </w:r>
    </w:p>
    <w:p w:rsidR="00AE1B2E" w:rsidRPr="00AE1B2E" w:rsidRDefault="00AE1B2E" w:rsidP="002A72C1">
      <w:pPr>
        <w:pStyle w:val="NormalArial"/>
        <w:rPr>
          <w:rFonts w:cs="Arial"/>
          <w:color w:val="333333"/>
          <w:szCs w:val="24"/>
        </w:rPr>
      </w:pPr>
    </w:p>
    <w:p w:rsidR="0045139C" w:rsidRPr="00FE1CDF" w:rsidRDefault="0045139C" w:rsidP="00AD2D35">
      <w:pPr>
        <w:pStyle w:val="Heading3"/>
        <w:numPr>
          <w:ilvl w:val="0"/>
          <w:numId w:val="14"/>
        </w:numPr>
      </w:pPr>
      <w:bookmarkStart w:id="1178" w:name="_Toc431453060"/>
      <w:r w:rsidRPr="00FE1CDF">
        <w:t>O66T SFLP for Twin to Twin Transfusion Syndrome</w:t>
      </w:r>
      <w:bookmarkEnd w:id="1178"/>
    </w:p>
    <w:p w:rsidR="001C67B8" w:rsidRPr="00350041" w:rsidRDefault="001C67B8" w:rsidP="0045139C">
      <w:pPr>
        <w:rPr>
          <w:rFonts w:ascii="Arial" w:hAnsi="Arial" w:cs="Arial"/>
          <w:color w:val="333333"/>
          <w:szCs w:val="24"/>
        </w:rPr>
      </w:pPr>
      <w:r w:rsidRPr="00350041">
        <w:rPr>
          <w:rFonts w:ascii="Arial" w:hAnsi="Arial" w:cs="Arial"/>
          <w:color w:val="333333"/>
          <w:szCs w:val="24"/>
        </w:rPr>
        <w:t xml:space="preserve">Refer to </w:t>
      </w:r>
      <w:r w:rsidRPr="00350041">
        <w:rPr>
          <w:rFonts w:ascii="Arial" w:hAnsi="Arial" w:cs="Arial"/>
          <w:color w:val="333333"/>
          <w:szCs w:val="24"/>
          <w:highlight w:val="lightGray"/>
        </w:rPr>
        <w:fldChar w:fldCharType="begin"/>
      </w:r>
      <w:r w:rsidRPr="00350041">
        <w:rPr>
          <w:rFonts w:ascii="Arial" w:hAnsi="Arial" w:cs="Arial"/>
          <w:color w:val="333333"/>
          <w:szCs w:val="24"/>
          <w:highlight w:val="lightGray"/>
        </w:rPr>
        <w:instrText xml:space="preserve"> REF _Ref401738777 \r \h  \* MERGEFORMAT </w:instrText>
      </w:r>
      <w:r w:rsidRPr="00350041">
        <w:rPr>
          <w:rFonts w:ascii="Arial" w:hAnsi="Arial" w:cs="Arial"/>
          <w:color w:val="333333"/>
          <w:szCs w:val="24"/>
          <w:highlight w:val="lightGray"/>
        </w:rPr>
      </w:r>
      <w:r w:rsidRPr="00350041">
        <w:rPr>
          <w:rFonts w:ascii="Arial" w:hAnsi="Arial" w:cs="Arial"/>
          <w:color w:val="333333"/>
          <w:szCs w:val="24"/>
          <w:highlight w:val="lightGray"/>
        </w:rPr>
        <w:fldChar w:fldCharType="separate"/>
      </w:r>
      <w:r w:rsidR="009F48C4">
        <w:rPr>
          <w:rFonts w:ascii="Arial" w:hAnsi="Arial" w:cs="Arial"/>
          <w:color w:val="333333"/>
          <w:szCs w:val="24"/>
          <w:highlight w:val="lightGray"/>
        </w:rPr>
        <w:t>4.2.2</w:t>
      </w:r>
      <w:r w:rsidRPr="00350041">
        <w:rPr>
          <w:rFonts w:ascii="Arial" w:hAnsi="Arial" w:cs="Arial"/>
          <w:color w:val="333333"/>
          <w:szCs w:val="24"/>
          <w:highlight w:val="lightGray"/>
        </w:rPr>
        <w:fldChar w:fldCharType="end"/>
      </w:r>
    </w:p>
    <w:p w:rsidR="0045139C" w:rsidRDefault="001C67B8" w:rsidP="00AE1B2E">
      <w:pPr>
        <w:pStyle w:val="NormalArial"/>
        <w:rPr>
          <w:rFonts w:cs="Arial"/>
          <w:color w:val="333333"/>
          <w:szCs w:val="24"/>
        </w:rPr>
      </w:pPr>
      <w:r w:rsidRPr="00350041">
        <w:rPr>
          <w:rFonts w:cs="Arial"/>
          <w:color w:val="333333"/>
          <w:szCs w:val="24"/>
        </w:rPr>
        <w:t>A</w:t>
      </w:r>
      <w:r w:rsidR="0045139C" w:rsidRPr="00350041">
        <w:rPr>
          <w:rFonts w:cs="Arial"/>
          <w:color w:val="333333"/>
          <w:szCs w:val="24"/>
        </w:rPr>
        <w:t xml:space="preserve"> NZ specific DRG O66T </w:t>
      </w:r>
      <w:r w:rsidRPr="00350041">
        <w:rPr>
          <w:rFonts w:cs="Arial"/>
          <w:color w:val="333333"/>
          <w:szCs w:val="24"/>
        </w:rPr>
        <w:t xml:space="preserve">was developed </w:t>
      </w:r>
      <w:r w:rsidR="0045139C" w:rsidRPr="00350041">
        <w:rPr>
          <w:rFonts w:cs="Arial"/>
          <w:color w:val="333333"/>
          <w:szCs w:val="24"/>
        </w:rPr>
        <w:t xml:space="preserve">for this treatment regime, with weights based on the reported costs without adjustment. This NZ DRG O66T was created in WIESNZ13 and is still current for </w:t>
      </w:r>
      <w:del w:id="1179" w:author="Tracy Thompson" w:date="2015-08-05T10:10:00Z">
        <w:r w:rsidR="0045139C" w:rsidRPr="00350041" w:rsidDel="001B4F92">
          <w:rPr>
            <w:rFonts w:cs="Arial"/>
            <w:color w:val="333333"/>
            <w:szCs w:val="24"/>
          </w:rPr>
          <w:delText>WIESNZ1</w:delText>
        </w:r>
        <w:r w:rsidR="00587A6D" w:rsidRPr="00350041" w:rsidDel="001B4F92">
          <w:rPr>
            <w:rFonts w:cs="Arial"/>
            <w:color w:val="333333"/>
            <w:szCs w:val="24"/>
          </w:rPr>
          <w:delText>5</w:delText>
        </w:r>
      </w:del>
      <w:ins w:id="1180" w:author="Tracy Thompson" w:date="2015-08-05T10:10:00Z">
        <w:r w:rsidR="001B4F92">
          <w:rPr>
            <w:rFonts w:cs="Arial"/>
            <w:color w:val="333333"/>
            <w:szCs w:val="24"/>
          </w:rPr>
          <w:t>WIESNZ16</w:t>
        </w:r>
      </w:ins>
      <w:r w:rsidRPr="00350041">
        <w:rPr>
          <w:rFonts w:cs="Arial"/>
          <w:color w:val="333333"/>
          <w:szCs w:val="24"/>
        </w:rPr>
        <w:t xml:space="preserve">. </w:t>
      </w:r>
    </w:p>
    <w:p w:rsidR="009F48C4" w:rsidRDefault="009F48C4" w:rsidP="00AE1B2E">
      <w:pPr>
        <w:pStyle w:val="NormalArial"/>
        <w:rPr>
          <w:rFonts w:cs="Arial"/>
          <w:color w:val="333333"/>
          <w:szCs w:val="24"/>
        </w:rPr>
      </w:pPr>
    </w:p>
    <w:p w:rsidR="009F48C4" w:rsidDel="00132502" w:rsidRDefault="009F48C4" w:rsidP="00AE1B2E">
      <w:pPr>
        <w:pStyle w:val="NormalArial"/>
        <w:rPr>
          <w:del w:id="1181" w:author="Tracy Thompson" w:date="2015-09-14T13:29:00Z"/>
          <w:rFonts w:cs="Arial"/>
          <w:color w:val="333333"/>
          <w:szCs w:val="24"/>
        </w:rPr>
      </w:pPr>
    </w:p>
    <w:p w:rsidR="0045139C" w:rsidRPr="00B00863" w:rsidDel="00132502" w:rsidRDefault="0045139C" w:rsidP="0045139C">
      <w:pPr>
        <w:rPr>
          <w:del w:id="1182" w:author="Tracy Thompson" w:date="2015-09-14T13:29:00Z"/>
          <w:rFonts w:ascii="Arial" w:hAnsi="Arial" w:cs="Arial"/>
          <w:color w:val="333333"/>
        </w:rPr>
      </w:pPr>
    </w:p>
    <w:p w:rsidR="00AB20B9" w:rsidRPr="007118C0" w:rsidRDefault="00AB20B9" w:rsidP="00AD2D35">
      <w:pPr>
        <w:pStyle w:val="Heading3"/>
        <w:numPr>
          <w:ilvl w:val="0"/>
          <w:numId w:val="14"/>
        </w:numPr>
      </w:pPr>
      <w:bookmarkStart w:id="1183" w:name="_Toc431453061"/>
      <w:r w:rsidRPr="00B00863">
        <w:t xml:space="preserve">Mapping of </w:t>
      </w:r>
      <w:r w:rsidRPr="007118C0">
        <w:t>Medical DRG Events with a Radiotherapy Procedure Code</w:t>
      </w:r>
      <w:bookmarkEnd w:id="1183"/>
    </w:p>
    <w:p w:rsidR="000C1DF4" w:rsidRPr="00350041" w:rsidRDefault="000C1DF4" w:rsidP="000C1DF4">
      <w:pPr>
        <w:rPr>
          <w:rFonts w:ascii="Arial" w:hAnsi="Arial" w:cs="Arial"/>
          <w:color w:val="333333"/>
        </w:rPr>
      </w:pPr>
      <w:r w:rsidRPr="00350041">
        <w:rPr>
          <w:rFonts w:ascii="Arial" w:hAnsi="Arial" w:cs="Arial"/>
          <w:color w:val="333333"/>
        </w:rPr>
        <w:t xml:space="preserve">Refer to </w:t>
      </w:r>
      <w:r w:rsidR="00D814C7" w:rsidRPr="00350041">
        <w:rPr>
          <w:rFonts w:ascii="Arial" w:hAnsi="Arial" w:cs="Arial"/>
          <w:color w:val="333333"/>
          <w:highlight w:val="lightGray"/>
        </w:rPr>
        <w:fldChar w:fldCharType="begin"/>
      </w:r>
      <w:r w:rsidR="00D814C7" w:rsidRPr="00350041">
        <w:rPr>
          <w:rFonts w:ascii="Arial" w:hAnsi="Arial" w:cs="Arial"/>
          <w:color w:val="333333"/>
          <w:highlight w:val="lightGray"/>
        </w:rPr>
        <w:instrText xml:space="preserve"> REF _Ref353878183 \r \h </w:instrText>
      </w:r>
      <w:r w:rsidR="00717CFB" w:rsidRPr="00350041">
        <w:rPr>
          <w:rFonts w:ascii="Arial" w:hAnsi="Arial" w:cs="Arial"/>
          <w:color w:val="333333"/>
          <w:highlight w:val="lightGray"/>
        </w:rPr>
        <w:instrText xml:space="preserve"> \* MERGEFORMAT </w:instrText>
      </w:r>
      <w:r w:rsidR="00D814C7" w:rsidRPr="00350041">
        <w:rPr>
          <w:rFonts w:ascii="Arial" w:hAnsi="Arial" w:cs="Arial"/>
          <w:color w:val="333333"/>
          <w:highlight w:val="lightGray"/>
        </w:rPr>
      </w:r>
      <w:r w:rsidR="00D814C7" w:rsidRPr="00350041">
        <w:rPr>
          <w:rFonts w:ascii="Arial" w:hAnsi="Arial" w:cs="Arial"/>
          <w:color w:val="333333"/>
          <w:highlight w:val="lightGray"/>
        </w:rPr>
        <w:fldChar w:fldCharType="separate"/>
      </w:r>
      <w:r w:rsidR="009F48C4">
        <w:rPr>
          <w:rFonts w:ascii="Arial" w:hAnsi="Arial" w:cs="Arial"/>
          <w:color w:val="333333"/>
          <w:highlight w:val="lightGray"/>
        </w:rPr>
        <w:t>4.2.1</w:t>
      </w:r>
      <w:r w:rsidR="00D814C7" w:rsidRPr="00350041">
        <w:rPr>
          <w:rFonts w:ascii="Arial" w:hAnsi="Arial" w:cs="Arial"/>
          <w:color w:val="333333"/>
          <w:highlight w:val="lightGray"/>
        </w:rPr>
        <w:fldChar w:fldCharType="end"/>
      </w:r>
    </w:p>
    <w:p w:rsidR="00E72D6C" w:rsidRPr="00350041" w:rsidRDefault="00E72D6C" w:rsidP="00AE1B2E">
      <w:pPr>
        <w:pStyle w:val="NormalArial"/>
        <w:rPr>
          <w:rFonts w:cs="Arial"/>
          <w:color w:val="333333"/>
          <w:szCs w:val="24"/>
        </w:rPr>
      </w:pPr>
      <w:r w:rsidRPr="00350041">
        <w:rPr>
          <w:rFonts w:cs="Arial"/>
          <w:color w:val="333333"/>
          <w:szCs w:val="24"/>
        </w:rPr>
        <w:t xml:space="preserve">Events that have grouped to a medical DRG and included an external beam radiotherapy procedure code are mapped to the </w:t>
      </w:r>
      <w:r w:rsidR="00B12B8D" w:rsidRPr="00350041">
        <w:rPr>
          <w:rFonts w:cs="Arial"/>
          <w:color w:val="333333"/>
          <w:szCs w:val="24"/>
        </w:rPr>
        <w:t>D</w:t>
      </w:r>
      <w:r w:rsidRPr="00350041">
        <w:rPr>
          <w:rFonts w:cs="Arial"/>
          <w:color w:val="333333"/>
          <w:szCs w:val="24"/>
        </w:rPr>
        <w:t>RG R64Z</w:t>
      </w:r>
      <w:r w:rsidR="00B12B8D" w:rsidRPr="00350041">
        <w:rPr>
          <w:rFonts w:cs="Arial"/>
          <w:color w:val="333333"/>
          <w:szCs w:val="24"/>
        </w:rPr>
        <w:t xml:space="preserve"> </w:t>
      </w:r>
      <w:r w:rsidR="00B12B8D" w:rsidRPr="00350041">
        <w:rPr>
          <w:rFonts w:cs="Arial"/>
          <w:i/>
          <w:color w:val="333333"/>
          <w:szCs w:val="24"/>
        </w:rPr>
        <w:t>Radiotherapy</w:t>
      </w:r>
      <w:r w:rsidRPr="00350041">
        <w:rPr>
          <w:rFonts w:cs="Arial"/>
          <w:color w:val="333333"/>
          <w:szCs w:val="24"/>
        </w:rPr>
        <w:t>.</w:t>
      </w:r>
    </w:p>
    <w:p w:rsidR="00E72D6C" w:rsidRPr="00350041" w:rsidRDefault="00E72D6C" w:rsidP="000C1DF4">
      <w:pPr>
        <w:rPr>
          <w:rFonts w:ascii="Arial" w:hAnsi="Arial" w:cs="Arial"/>
          <w:color w:val="333333"/>
        </w:rPr>
      </w:pPr>
    </w:p>
    <w:p w:rsidR="00E72D6C" w:rsidRPr="00FE1CDF" w:rsidDel="00132502" w:rsidRDefault="00E72D6C" w:rsidP="00AD2D35">
      <w:pPr>
        <w:pStyle w:val="Heading3"/>
        <w:numPr>
          <w:ilvl w:val="0"/>
          <w:numId w:val="14"/>
        </w:numPr>
        <w:rPr>
          <w:del w:id="1184" w:author="Tracy Thompson" w:date="2015-09-14T13:27:00Z"/>
        </w:rPr>
      </w:pPr>
      <w:bookmarkStart w:id="1185" w:name="_Toc430003186"/>
      <w:bookmarkStart w:id="1186" w:name="_Toc430066801"/>
      <w:bookmarkStart w:id="1187" w:name="_Toc430070459"/>
      <w:bookmarkStart w:id="1188" w:name="_Toc430070643"/>
      <w:bookmarkStart w:id="1189" w:name="_Toc430583290"/>
      <w:bookmarkStart w:id="1190" w:name="_Toc430583556"/>
      <w:bookmarkStart w:id="1191" w:name="_Toc431452967"/>
      <w:bookmarkStart w:id="1192" w:name="_Toc431453062"/>
      <w:del w:id="1193" w:author="Tracy Thompson" w:date="2015-09-14T13:27:00Z">
        <w:r w:rsidRPr="00FE1CDF" w:rsidDel="00132502">
          <w:delText>Mapping of Pelvic Exenteration Surgery</w:delText>
        </w:r>
        <w:bookmarkEnd w:id="1185"/>
        <w:bookmarkEnd w:id="1186"/>
        <w:bookmarkEnd w:id="1187"/>
        <w:bookmarkEnd w:id="1188"/>
        <w:bookmarkEnd w:id="1189"/>
        <w:bookmarkEnd w:id="1190"/>
        <w:bookmarkEnd w:id="1191"/>
        <w:bookmarkEnd w:id="1192"/>
      </w:del>
    </w:p>
    <w:p w:rsidR="00D814C7" w:rsidRPr="00350041" w:rsidDel="00132502" w:rsidRDefault="00E72D6C" w:rsidP="00E72D6C">
      <w:pPr>
        <w:rPr>
          <w:del w:id="1194" w:author="Tracy Thompson" w:date="2015-09-14T13:27:00Z"/>
          <w:rFonts w:ascii="Arial" w:hAnsi="Arial" w:cs="Arial"/>
          <w:color w:val="333333"/>
        </w:rPr>
      </w:pPr>
      <w:del w:id="1195" w:author="Tracy Thompson" w:date="2015-09-14T13:27:00Z">
        <w:r w:rsidRPr="00350041" w:rsidDel="00132502">
          <w:rPr>
            <w:rFonts w:ascii="Arial" w:hAnsi="Arial" w:cs="Arial"/>
            <w:color w:val="333333"/>
          </w:rPr>
          <w:delText xml:space="preserve">Refer to </w:delText>
        </w:r>
        <w:r w:rsidR="00D814C7" w:rsidRPr="00350041" w:rsidDel="00132502">
          <w:rPr>
            <w:rFonts w:ascii="Arial" w:hAnsi="Arial" w:cs="Arial"/>
            <w:color w:val="333333"/>
            <w:highlight w:val="lightGray"/>
          </w:rPr>
          <w:fldChar w:fldCharType="begin"/>
        </w:r>
        <w:r w:rsidR="00D814C7" w:rsidRPr="00350041" w:rsidDel="00132502">
          <w:rPr>
            <w:rFonts w:ascii="Arial" w:hAnsi="Arial" w:cs="Arial"/>
            <w:color w:val="333333"/>
            <w:highlight w:val="lightGray"/>
          </w:rPr>
          <w:delInstrText xml:space="preserve"> REF _Ref400105074 \r \h </w:delInstrText>
        </w:r>
        <w:r w:rsidR="00717CFB" w:rsidRPr="00350041" w:rsidDel="00132502">
          <w:rPr>
            <w:rFonts w:ascii="Arial" w:hAnsi="Arial" w:cs="Arial"/>
            <w:color w:val="333333"/>
            <w:highlight w:val="lightGray"/>
          </w:rPr>
          <w:delInstrText xml:space="preserve"> \* MERGEFORMAT </w:delInstrText>
        </w:r>
        <w:r w:rsidR="00D814C7" w:rsidRPr="00350041" w:rsidDel="00132502">
          <w:rPr>
            <w:rFonts w:ascii="Arial" w:hAnsi="Arial" w:cs="Arial"/>
            <w:color w:val="333333"/>
            <w:highlight w:val="lightGray"/>
          </w:rPr>
        </w:r>
        <w:r w:rsidR="00D814C7" w:rsidRPr="00350041" w:rsidDel="00132502">
          <w:rPr>
            <w:rFonts w:ascii="Arial" w:hAnsi="Arial" w:cs="Arial"/>
            <w:color w:val="333333"/>
            <w:highlight w:val="lightGray"/>
          </w:rPr>
          <w:fldChar w:fldCharType="separate"/>
        </w:r>
      </w:del>
      <w:r w:rsidR="009F48C4">
        <w:rPr>
          <w:rFonts w:ascii="Arial" w:hAnsi="Arial" w:cs="Arial"/>
          <w:color w:val="333333"/>
          <w:highlight w:val="lightGray"/>
        </w:rPr>
        <w:t>1.1.1</w:t>
      </w:r>
      <w:del w:id="1196" w:author="Tracy Thompson" w:date="2015-09-14T13:27:00Z">
        <w:r w:rsidR="00D814C7" w:rsidRPr="00350041" w:rsidDel="00132502">
          <w:rPr>
            <w:rFonts w:ascii="Arial" w:hAnsi="Arial" w:cs="Arial"/>
            <w:color w:val="333333"/>
            <w:highlight w:val="lightGray"/>
          </w:rPr>
          <w:fldChar w:fldCharType="end"/>
        </w:r>
      </w:del>
    </w:p>
    <w:p w:rsidR="00E72D6C" w:rsidDel="00132502" w:rsidRDefault="00E72D6C" w:rsidP="00E72D6C">
      <w:pPr>
        <w:rPr>
          <w:del w:id="1197" w:author="Tracy Thompson" w:date="2015-09-14T13:27:00Z"/>
          <w:rFonts w:ascii="Arial" w:hAnsi="Arial" w:cs="Arial"/>
          <w:color w:val="333333"/>
          <w:szCs w:val="24"/>
        </w:rPr>
      </w:pPr>
      <w:del w:id="1198" w:author="Tracy Thompson" w:date="2015-09-14T13:27:00Z">
        <w:r w:rsidRPr="00350041" w:rsidDel="00132502">
          <w:rPr>
            <w:rFonts w:ascii="Arial" w:hAnsi="Arial" w:cs="Arial"/>
            <w:color w:val="333333"/>
            <w:szCs w:val="24"/>
          </w:rPr>
          <w:delText>Events where this surgery has been performed a</w:delText>
        </w:r>
        <w:r w:rsidR="00D814C7" w:rsidRPr="00350041" w:rsidDel="00132502">
          <w:rPr>
            <w:rFonts w:ascii="Arial" w:hAnsi="Arial" w:cs="Arial"/>
            <w:color w:val="333333"/>
            <w:szCs w:val="24"/>
          </w:rPr>
          <w:delText>r</w:delText>
        </w:r>
        <w:r w:rsidRPr="00350041" w:rsidDel="00132502">
          <w:rPr>
            <w:rFonts w:ascii="Arial" w:hAnsi="Arial" w:cs="Arial"/>
            <w:color w:val="333333"/>
            <w:szCs w:val="24"/>
          </w:rPr>
          <w:delText>e not high volume and can occur in several different DRGs</w:delText>
        </w:r>
        <w:r w:rsidR="00B12B8D" w:rsidRPr="00350041" w:rsidDel="00132502">
          <w:rPr>
            <w:rFonts w:ascii="Arial" w:hAnsi="Arial" w:cs="Arial"/>
            <w:color w:val="333333"/>
            <w:szCs w:val="24"/>
          </w:rPr>
          <w:delText>, often of high overall volume,</w:delText>
        </w:r>
        <w:r w:rsidRPr="00350041" w:rsidDel="00132502">
          <w:rPr>
            <w:rFonts w:ascii="Arial" w:hAnsi="Arial" w:cs="Arial"/>
            <w:color w:val="333333"/>
            <w:szCs w:val="24"/>
          </w:rPr>
          <w:delText xml:space="preserve"> depending on their principal diagnos</w:delText>
        </w:r>
        <w:r w:rsidR="00D814C7" w:rsidRPr="00350041" w:rsidDel="00132502">
          <w:rPr>
            <w:rFonts w:ascii="Arial" w:hAnsi="Arial" w:cs="Arial"/>
            <w:color w:val="333333"/>
            <w:szCs w:val="24"/>
          </w:rPr>
          <w:delText>i</w:delText>
        </w:r>
        <w:r w:rsidRPr="00350041" w:rsidDel="00132502">
          <w:rPr>
            <w:rFonts w:ascii="Arial" w:hAnsi="Arial" w:cs="Arial"/>
            <w:color w:val="333333"/>
            <w:szCs w:val="24"/>
          </w:rPr>
          <w:delText>s</w:delText>
        </w:r>
        <w:r w:rsidR="00B12B8D" w:rsidRPr="00350041" w:rsidDel="00132502">
          <w:rPr>
            <w:rFonts w:ascii="Arial" w:hAnsi="Arial" w:cs="Arial"/>
            <w:color w:val="333333"/>
            <w:szCs w:val="24"/>
          </w:rPr>
          <w:delText xml:space="preserve">. In order to provide for more easily recognised funding adequacy these events are mapped to N01Z </w:delText>
        </w:r>
        <w:r w:rsidR="00B12B8D" w:rsidRPr="00350041" w:rsidDel="00132502">
          <w:rPr>
            <w:rFonts w:ascii="Arial" w:hAnsi="Arial" w:cs="Arial"/>
            <w:i/>
            <w:color w:val="333333"/>
            <w:szCs w:val="24"/>
          </w:rPr>
          <w:delText>Pelvic Evisceration and Radical Vulvectomy</w:delText>
        </w:r>
        <w:r w:rsidR="00B12B8D" w:rsidRPr="00350041" w:rsidDel="00132502">
          <w:rPr>
            <w:rFonts w:ascii="Arial" w:hAnsi="Arial" w:cs="Arial"/>
            <w:color w:val="333333"/>
            <w:szCs w:val="24"/>
          </w:rPr>
          <w:delText>.</w:delText>
        </w:r>
      </w:del>
    </w:p>
    <w:p w:rsidR="00132502" w:rsidRDefault="00132502">
      <w:pPr>
        <w:rPr>
          <w:ins w:id="1199" w:author="Tracy Thompson" w:date="2015-09-14T13:28:00Z"/>
          <w:rFonts w:ascii="Arial" w:hAnsi="Arial" w:cs="Arial"/>
          <w:b/>
          <w:kern w:val="28"/>
          <w:sz w:val="28"/>
          <w:szCs w:val="28"/>
        </w:rPr>
      </w:pPr>
    </w:p>
    <w:p w:rsidR="00AE2B7E" w:rsidRPr="00BA2072" w:rsidRDefault="00AE2B7E" w:rsidP="00D01655">
      <w:pPr>
        <w:pStyle w:val="Heading1"/>
        <w:numPr>
          <w:ilvl w:val="0"/>
          <w:numId w:val="0"/>
        </w:numPr>
        <w:spacing w:before="0"/>
      </w:pPr>
      <w:bookmarkStart w:id="1200" w:name="_Toc431453063"/>
      <w:r w:rsidRPr="00BA2072">
        <w:t xml:space="preserve">Appendix </w:t>
      </w:r>
      <w:r>
        <w:t>7</w:t>
      </w:r>
      <w:r w:rsidRPr="00BA2072">
        <w:t>: List of Acronyms and Definitions</w:t>
      </w:r>
      <w:bookmarkEnd w:id="1200"/>
    </w:p>
    <w:p w:rsidR="00AE2B7E" w:rsidRPr="00B0024F" w:rsidRDefault="00AE2B7E" w:rsidP="00AE2B7E">
      <w:pPr>
        <w:pStyle w:val="BlockText"/>
        <w:rPr>
          <w:rFonts w:ascii="Arial" w:hAnsi="Arial" w:cs="Arial"/>
          <w:color w:val="333333"/>
        </w:rPr>
      </w:pPr>
    </w:p>
    <w:p w:rsidR="00AE2B7E" w:rsidRPr="00BA2072" w:rsidRDefault="00AE2B7E" w:rsidP="00AE2B7E">
      <w:pPr>
        <w:pStyle w:val="BlockText"/>
        <w:rPr>
          <w:rFonts w:ascii="Arial" w:hAnsi="Arial" w:cs="Arial"/>
          <w:color w:val="333333"/>
          <w:sz w:val="24"/>
          <w:szCs w:val="24"/>
        </w:rPr>
      </w:pPr>
      <w:r w:rsidRPr="00BA2072">
        <w:rPr>
          <w:rFonts w:ascii="Arial" w:hAnsi="Arial" w:cs="Arial"/>
          <w:color w:val="333333"/>
          <w:sz w:val="24"/>
          <w:szCs w:val="24"/>
        </w:rPr>
        <w:t>For the purposes of this document the acronyms used are defined in the following table.</w:t>
      </w:r>
    </w:p>
    <w:p w:rsidR="00AE2B7E" w:rsidRPr="00B0024F" w:rsidRDefault="00AE2B7E" w:rsidP="00AE2B7E">
      <w:pPr>
        <w:pStyle w:val="BlockText"/>
        <w:rPr>
          <w:rFonts w:ascii="Arial" w:hAnsi="Arial" w:cs="Arial"/>
          <w:color w:val="333333"/>
        </w:rPr>
      </w:pPr>
    </w:p>
    <w:tbl>
      <w:tblPr>
        <w:tblW w:w="928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684"/>
        <w:gridCol w:w="7605"/>
      </w:tblGrid>
      <w:tr w:rsidR="00AE2B7E" w:rsidRPr="000C2779" w:rsidTr="00C347D7">
        <w:trPr>
          <w:cantSplit/>
          <w:trHeight w:val="364"/>
          <w:tblHeader/>
          <w:jc w:val="center"/>
        </w:trPr>
        <w:tc>
          <w:tcPr>
            <w:tcW w:w="1684" w:type="dxa"/>
            <w:tcBorders>
              <w:top w:val="double" w:sz="4" w:space="0" w:color="auto"/>
              <w:bottom w:val="single" w:sz="6" w:space="0" w:color="auto"/>
            </w:tcBorders>
            <w:shd w:val="clear" w:color="auto" w:fill="auto"/>
            <w:vAlign w:val="center"/>
          </w:tcPr>
          <w:p w:rsidR="00AE2B7E" w:rsidRPr="000C2779" w:rsidRDefault="00AE2B7E" w:rsidP="00C347D7">
            <w:pPr>
              <w:pStyle w:val="TableHeader"/>
              <w:jc w:val="left"/>
              <w:rPr>
                <w:rFonts w:ascii="Arial" w:hAnsi="Arial" w:cs="Arial"/>
                <w:color w:val="333333"/>
                <w:sz w:val="22"/>
                <w:szCs w:val="22"/>
              </w:rPr>
            </w:pPr>
            <w:r w:rsidRPr="000C2779">
              <w:rPr>
                <w:rFonts w:ascii="Arial" w:hAnsi="Arial" w:cs="Arial"/>
                <w:color w:val="333333"/>
                <w:sz w:val="22"/>
                <w:szCs w:val="22"/>
              </w:rPr>
              <w:t>Acronym</w:t>
            </w:r>
          </w:p>
        </w:tc>
        <w:tc>
          <w:tcPr>
            <w:tcW w:w="7605" w:type="dxa"/>
            <w:tcBorders>
              <w:top w:val="double" w:sz="4" w:space="0" w:color="auto"/>
              <w:bottom w:val="single" w:sz="6" w:space="0" w:color="auto"/>
            </w:tcBorders>
            <w:shd w:val="clear" w:color="auto" w:fill="auto"/>
            <w:vAlign w:val="center"/>
          </w:tcPr>
          <w:p w:rsidR="00AE2B7E" w:rsidRPr="000C2779" w:rsidRDefault="00AE2B7E" w:rsidP="00C347D7">
            <w:pPr>
              <w:pStyle w:val="TableHeader"/>
              <w:jc w:val="left"/>
              <w:rPr>
                <w:rFonts w:ascii="Arial" w:hAnsi="Arial" w:cs="Arial"/>
                <w:color w:val="333333"/>
                <w:sz w:val="22"/>
                <w:szCs w:val="22"/>
              </w:rPr>
            </w:pPr>
            <w:r w:rsidRPr="000C2779">
              <w:rPr>
                <w:rFonts w:ascii="Arial" w:hAnsi="Arial" w:cs="Arial"/>
                <w:color w:val="333333"/>
                <w:sz w:val="22"/>
                <w:szCs w:val="22"/>
              </w:rPr>
              <w:t>Definition</w:t>
            </w:r>
          </w:p>
        </w:tc>
      </w:tr>
      <w:tr w:rsidR="00AE2B7E" w:rsidRPr="000C2779" w:rsidTr="00C347D7">
        <w:trPr>
          <w:cantSplit/>
          <w:trHeight w:val="340"/>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AAA</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Abdominal Aortic Aneurysm</w:t>
            </w:r>
          </w:p>
        </w:tc>
      </w:tr>
      <w:tr w:rsidR="00AE2B7E" w:rsidRPr="000C2779" w:rsidTr="00C347D7">
        <w:trPr>
          <w:cantSplit/>
          <w:trHeight w:val="340"/>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AC</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Acute</w:t>
            </w:r>
          </w:p>
        </w:tc>
      </w:tr>
      <w:tr w:rsidR="001C75F4" w:rsidRPr="000C2779" w:rsidTr="00C347D7">
        <w:trPr>
          <w:cantSplit/>
          <w:trHeight w:val="340"/>
          <w:jc w:val="center"/>
        </w:trPr>
        <w:tc>
          <w:tcPr>
            <w:tcW w:w="1684" w:type="dxa"/>
          </w:tcPr>
          <w:p w:rsidR="001C75F4" w:rsidRPr="000C2779" w:rsidRDefault="001C75F4" w:rsidP="00C347D7">
            <w:pPr>
              <w:pStyle w:val="TableText0"/>
              <w:rPr>
                <w:rFonts w:ascii="Arial" w:hAnsi="Arial" w:cs="Arial"/>
                <w:color w:val="333333"/>
                <w:sz w:val="22"/>
                <w:szCs w:val="22"/>
              </w:rPr>
            </w:pPr>
            <w:r>
              <w:rPr>
                <w:rFonts w:ascii="Arial" w:hAnsi="Arial" w:cs="Arial"/>
                <w:color w:val="333333"/>
                <w:sz w:val="22"/>
                <w:szCs w:val="22"/>
              </w:rPr>
              <w:t>ACHI</w:t>
            </w:r>
          </w:p>
        </w:tc>
        <w:tc>
          <w:tcPr>
            <w:tcW w:w="7605" w:type="dxa"/>
          </w:tcPr>
          <w:p w:rsidR="001C75F4" w:rsidRPr="000C2779" w:rsidRDefault="001C75F4" w:rsidP="00C347D7">
            <w:pPr>
              <w:pStyle w:val="TableText0"/>
              <w:rPr>
                <w:rFonts w:ascii="Arial" w:hAnsi="Arial" w:cs="Arial"/>
                <w:color w:val="333333"/>
                <w:sz w:val="22"/>
                <w:szCs w:val="22"/>
              </w:rPr>
            </w:pPr>
            <w:r>
              <w:rPr>
                <w:rFonts w:ascii="Arial" w:hAnsi="Arial" w:cs="Arial"/>
                <w:color w:val="333333"/>
                <w:sz w:val="22"/>
                <w:szCs w:val="22"/>
              </w:rPr>
              <w:t>Australian Classification of Health Interventions</w:t>
            </w:r>
          </w:p>
        </w:tc>
      </w:tr>
      <w:tr w:rsidR="001C75F4" w:rsidRPr="000C2779" w:rsidTr="00C347D7">
        <w:trPr>
          <w:cantSplit/>
          <w:trHeight w:val="340"/>
          <w:jc w:val="center"/>
        </w:trPr>
        <w:tc>
          <w:tcPr>
            <w:tcW w:w="1684" w:type="dxa"/>
          </w:tcPr>
          <w:p w:rsidR="001C75F4" w:rsidRPr="000C2779" w:rsidRDefault="001C75F4" w:rsidP="00C347D7">
            <w:pPr>
              <w:pStyle w:val="TableText0"/>
              <w:rPr>
                <w:rFonts w:ascii="Arial" w:hAnsi="Arial" w:cs="Arial"/>
                <w:color w:val="333333"/>
                <w:sz w:val="22"/>
                <w:szCs w:val="22"/>
              </w:rPr>
            </w:pPr>
            <w:r>
              <w:rPr>
                <w:rFonts w:ascii="Arial" w:hAnsi="Arial" w:cs="Arial"/>
                <w:color w:val="333333"/>
                <w:sz w:val="22"/>
                <w:szCs w:val="22"/>
              </w:rPr>
              <w:t>ACS</w:t>
            </w:r>
          </w:p>
        </w:tc>
        <w:tc>
          <w:tcPr>
            <w:tcW w:w="7605" w:type="dxa"/>
          </w:tcPr>
          <w:p w:rsidR="001C75F4" w:rsidRPr="000C2779" w:rsidRDefault="00A538A7" w:rsidP="00C347D7">
            <w:pPr>
              <w:pStyle w:val="TableText0"/>
              <w:rPr>
                <w:rFonts w:ascii="Arial" w:hAnsi="Arial" w:cs="Arial"/>
                <w:color w:val="333333"/>
                <w:sz w:val="22"/>
                <w:szCs w:val="22"/>
              </w:rPr>
            </w:pPr>
            <w:r>
              <w:rPr>
                <w:rFonts w:ascii="Arial" w:hAnsi="Arial" w:cs="Arial"/>
                <w:color w:val="333333"/>
                <w:sz w:val="22"/>
                <w:szCs w:val="22"/>
              </w:rPr>
              <w:t>Australian</w:t>
            </w:r>
            <w:r w:rsidR="001C75F4">
              <w:rPr>
                <w:rFonts w:ascii="Arial" w:hAnsi="Arial" w:cs="Arial"/>
                <w:color w:val="333333"/>
                <w:sz w:val="22"/>
                <w:szCs w:val="22"/>
              </w:rPr>
              <w:t xml:space="preserve"> Coding Standards</w:t>
            </w:r>
          </w:p>
        </w:tc>
      </w:tr>
      <w:tr w:rsidR="00AE2B7E" w:rsidRPr="000C2779" w:rsidTr="00C347D7">
        <w:trPr>
          <w:cantSplit/>
          <w:trHeight w:val="340"/>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ADJMVDAYS</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Adjusted Mechanical Ventilation Days</w:t>
            </w:r>
          </w:p>
        </w:tc>
      </w:tr>
      <w:tr w:rsidR="00AE2B7E" w:rsidRPr="000C2779" w:rsidTr="00C347D7">
        <w:trPr>
          <w:cantSplit/>
          <w:trHeight w:val="340"/>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ALOS</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Average Length of Stay</w:t>
            </w:r>
          </w:p>
        </w:tc>
      </w:tr>
      <w:tr w:rsidR="00AE2B7E" w:rsidRPr="000C2779" w:rsidTr="00C347D7">
        <w:trPr>
          <w:cantSplit/>
          <w:trHeight w:val="340"/>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AN-DRG</w:t>
            </w:r>
          </w:p>
        </w:tc>
        <w:tc>
          <w:tcPr>
            <w:tcW w:w="7605" w:type="dxa"/>
          </w:tcPr>
          <w:p w:rsidR="00AE2B7E" w:rsidRPr="000C2779" w:rsidRDefault="00AE2B7E" w:rsidP="0000238D">
            <w:pPr>
              <w:pStyle w:val="TableText0"/>
              <w:rPr>
                <w:rFonts w:ascii="Arial" w:hAnsi="Arial" w:cs="Arial"/>
                <w:color w:val="333333"/>
                <w:sz w:val="22"/>
                <w:szCs w:val="22"/>
              </w:rPr>
            </w:pPr>
            <w:r w:rsidRPr="000C2779">
              <w:rPr>
                <w:rFonts w:ascii="Arial" w:hAnsi="Arial" w:cs="Arial"/>
                <w:color w:val="333333"/>
                <w:sz w:val="22"/>
                <w:szCs w:val="22"/>
              </w:rPr>
              <w:t>Australian National Diagnosis</w:t>
            </w:r>
            <w:r w:rsidR="0000238D">
              <w:rPr>
                <w:rFonts w:ascii="Arial" w:hAnsi="Arial" w:cs="Arial"/>
                <w:color w:val="333333"/>
                <w:sz w:val="22"/>
                <w:szCs w:val="22"/>
              </w:rPr>
              <w:t xml:space="preserve"> </w:t>
            </w:r>
            <w:r w:rsidRPr="000C2779">
              <w:rPr>
                <w:rFonts w:ascii="Arial" w:hAnsi="Arial" w:cs="Arial"/>
                <w:color w:val="333333"/>
                <w:sz w:val="22"/>
                <w:szCs w:val="22"/>
              </w:rPr>
              <w:t>Related Groups</w:t>
            </w:r>
          </w:p>
        </w:tc>
      </w:tr>
      <w:tr w:rsidR="00AE2B7E" w:rsidRPr="000C2779" w:rsidTr="00C347D7">
        <w:trPr>
          <w:cantSplit/>
          <w:trHeight w:val="340"/>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AR-DRG</w:t>
            </w:r>
          </w:p>
        </w:tc>
        <w:tc>
          <w:tcPr>
            <w:tcW w:w="7605" w:type="dxa"/>
          </w:tcPr>
          <w:p w:rsidR="00AE2B7E" w:rsidRPr="000C2779" w:rsidRDefault="00AE2B7E" w:rsidP="0000238D">
            <w:pPr>
              <w:pStyle w:val="TableText0"/>
              <w:rPr>
                <w:rFonts w:ascii="Arial" w:hAnsi="Arial" w:cs="Arial"/>
                <w:color w:val="333333"/>
                <w:sz w:val="22"/>
                <w:szCs w:val="22"/>
              </w:rPr>
            </w:pPr>
            <w:r w:rsidRPr="000C2779">
              <w:rPr>
                <w:rFonts w:ascii="Arial" w:hAnsi="Arial" w:cs="Arial"/>
                <w:color w:val="333333"/>
                <w:sz w:val="22"/>
                <w:szCs w:val="22"/>
              </w:rPr>
              <w:t>Australian Refined Diagnosis</w:t>
            </w:r>
            <w:r w:rsidR="0000238D">
              <w:rPr>
                <w:rFonts w:ascii="Arial" w:hAnsi="Arial" w:cs="Arial"/>
                <w:color w:val="333333"/>
                <w:sz w:val="22"/>
                <w:szCs w:val="22"/>
              </w:rPr>
              <w:t xml:space="preserve"> </w:t>
            </w:r>
            <w:r w:rsidRPr="000C2779">
              <w:rPr>
                <w:rFonts w:ascii="Arial" w:hAnsi="Arial" w:cs="Arial"/>
                <w:color w:val="333333"/>
                <w:sz w:val="22"/>
                <w:szCs w:val="22"/>
              </w:rPr>
              <w:t>Related Groups</w:t>
            </w:r>
          </w:p>
        </w:tc>
      </w:tr>
      <w:tr w:rsidR="00AE2B7E" w:rsidRPr="000C2779" w:rsidTr="00C347D7">
        <w:trPr>
          <w:cantSplit/>
          <w:trHeight w:val="310"/>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ASD</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Atrial Septal Defect</w:t>
            </w:r>
          </w:p>
        </w:tc>
      </w:tr>
      <w:tr w:rsidR="00AE2B7E" w:rsidRPr="000C2779" w:rsidTr="00C347D7">
        <w:trPr>
          <w:cantSplit/>
          <w:trHeight w:val="340"/>
          <w:jc w:val="center"/>
        </w:trPr>
        <w:tc>
          <w:tcPr>
            <w:tcW w:w="1684" w:type="dxa"/>
          </w:tcPr>
          <w:p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AT&amp;R</w:t>
            </w:r>
          </w:p>
        </w:tc>
        <w:tc>
          <w:tcPr>
            <w:tcW w:w="7605" w:type="dxa"/>
          </w:tcPr>
          <w:p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Assessment, Treatment and Rehabilitation</w:t>
            </w:r>
          </w:p>
        </w:tc>
      </w:tr>
      <w:tr w:rsidR="009874DC" w:rsidRPr="000C2779" w:rsidTr="00C347D7">
        <w:trPr>
          <w:cantSplit/>
          <w:trHeight w:val="340"/>
          <w:jc w:val="center"/>
        </w:trPr>
        <w:tc>
          <w:tcPr>
            <w:tcW w:w="1684" w:type="dxa"/>
          </w:tcPr>
          <w:p w:rsidR="009874DC" w:rsidRPr="000C2779" w:rsidRDefault="009874DC" w:rsidP="00C347D7">
            <w:pPr>
              <w:pStyle w:val="TableText0"/>
              <w:rPr>
                <w:rFonts w:ascii="Arial" w:hAnsi="Arial" w:cs="Arial"/>
                <w:color w:val="333333"/>
                <w:sz w:val="22"/>
                <w:szCs w:val="22"/>
              </w:rPr>
            </w:pPr>
            <w:r>
              <w:rPr>
                <w:rFonts w:ascii="Arial" w:hAnsi="Arial" w:cs="Arial"/>
                <w:color w:val="333333"/>
                <w:sz w:val="22"/>
                <w:szCs w:val="22"/>
              </w:rPr>
              <w:t>CA</w:t>
            </w:r>
          </w:p>
        </w:tc>
        <w:tc>
          <w:tcPr>
            <w:tcW w:w="7605" w:type="dxa"/>
          </w:tcPr>
          <w:p w:rsidR="009874DC" w:rsidRPr="000C2779" w:rsidRDefault="009874DC" w:rsidP="00C347D7">
            <w:pPr>
              <w:pStyle w:val="TableText0"/>
              <w:rPr>
                <w:rFonts w:ascii="Arial" w:hAnsi="Arial" w:cs="Arial"/>
                <w:color w:val="333333"/>
                <w:sz w:val="22"/>
                <w:szCs w:val="22"/>
              </w:rPr>
            </w:pPr>
            <w:r>
              <w:rPr>
                <w:rFonts w:ascii="Arial" w:hAnsi="Arial" w:cs="Arial"/>
                <w:color w:val="333333"/>
                <w:sz w:val="22"/>
                <w:szCs w:val="22"/>
              </w:rPr>
              <w:t>Cerebral Aneurysm</w:t>
            </w:r>
          </w:p>
        </w:tc>
      </w:tr>
      <w:tr w:rsidR="00AE2B7E" w:rsidRPr="000C2779" w:rsidTr="00C347D7">
        <w:trPr>
          <w:cantSplit/>
          <w:trHeight w:val="340"/>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CANC_OP</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Cancelled Operation</w:t>
            </w:r>
          </w:p>
        </w:tc>
      </w:tr>
      <w:tr w:rsidR="0000238D" w:rsidRPr="000C2779" w:rsidTr="00C347D7">
        <w:trPr>
          <w:cantSplit/>
          <w:trHeight w:val="340"/>
          <w:jc w:val="center"/>
        </w:trPr>
        <w:tc>
          <w:tcPr>
            <w:tcW w:w="1684" w:type="dxa"/>
          </w:tcPr>
          <w:p w:rsidR="0000238D" w:rsidRDefault="0000238D" w:rsidP="00C347D7">
            <w:pPr>
              <w:pStyle w:val="TableText0"/>
              <w:rPr>
                <w:rFonts w:ascii="Arial" w:hAnsi="Arial" w:cs="Arial"/>
                <w:color w:val="333333"/>
                <w:sz w:val="22"/>
                <w:szCs w:val="22"/>
              </w:rPr>
            </w:pPr>
            <w:r>
              <w:rPr>
                <w:rFonts w:ascii="Arial" w:hAnsi="Arial" w:cs="Arial"/>
                <w:color w:val="333333"/>
                <w:sz w:val="22"/>
                <w:szCs w:val="22"/>
              </w:rPr>
              <w:t>CAPD</w:t>
            </w:r>
          </w:p>
        </w:tc>
        <w:tc>
          <w:tcPr>
            <w:tcW w:w="7605" w:type="dxa"/>
          </w:tcPr>
          <w:p w:rsidR="0000238D" w:rsidRDefault="0000238D" w:rsidP="0000238D">
            <w:pPr>
              <w:pStyle w:val="TableText0"/>
              <w:rPr>
                <w:rFonts w:ascii="Arial" w:hAnsi="Arial" w:cs="Arial"/>
                <w:color w:val="333333"/>
                <w:sz w:val="22"/>
                <w:szCs w:val="22"/>
              </w:rPr>
            </w:pPr>
            <w:r>
              <w:rPr>
                <w:rFonts w:ascii="Arial" w:hAnsi="Arial" w:cs="Arial"/>
                <w:color w:val="333333"/>
                <w:sz w:val="22"/>
                <w:szCs w:val="22"/>
              </w:rPr>
              <w:t>Continuous Ambulatory Peritoneal Dialysis</w:t>
            </w:r>
          </w:p>
        </w:tc>
      </w:tr>
      <w:tr w:rsidR="00AE2B7E" w:rsidRPr="000C2779" w:rsidTr="00C347D7">
        <w:trPr>
          <w:cantSplit/>
          <w:trHeight w:val="340"/>
          <w:jc w:val="center"/>
        </w:trPr>
        <w:tc>
          <w:tcPr>
            <w:tcW w:w="1684" w:type="dxa"/>
          </w:tcPr>
          <w:p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CC</w:t>
            </w:r>
          </w:p>
        </w:tc>
        <w:tc>
          <w:tcPr>
            <w:tcW w:w="7605" w:type="dxa"/>
          </w:tcPr>
          <w:p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Complication and/or Comorbidity</w:t>
            </w:r>
          </w:p>
        </w:tc>
      </w:tr>
      <w:tr w:rsidR="00AE2B7E" w:rsidRPr="000C2779" w:rsidTr="00C347D7">
        <w:trPr>
          <w:cantSplit/>
          <w:trHeight w:val="340"/>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CER</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Casemix Exclusion Rules</w:t>
            </w:r>
          </w:p>
        </w:tc>
      </w:tr>
      <w:tr w:rsidR="00AE2B7E" w:rsidRPr="000C2779" w:rsidTr="00C347D7">
        <w:trPr>
          <w:cantSplit/>
          <w:trHeight w:val="143"/>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CFD</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Casemix Framework Document</w:t>
            </w:r>
          </w:p>
        </w:tc>
      </w:tr>
      <w:tr w:rsidR="00AE2B7E" w:rsidRPr="000C2779" w:rsidTr="00C347D7">
        <w:trPr>
          <w:cantSplit/>
          <w:trHeight w:val="143"/>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COPAY</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Co-Payment</w:t>
            </w:r>
          </w:p>
        </w:tc>
      </w:tr>
      <w:tr w:rsidR="00AE2B7E" w:rsidRPr="000C2779" w:rsidTr="00C347D7">
        <w:trPr>
          <w:cantSplit/>
          <w:trHeight w:val="143"/>
          <w:jc w:val="center"/>
        </w:trPr>
        <w:tc>
          <w:tcPr>
            <w:tcW w:w="1684" w:type="dxa"/>
          </w:tcPr>
          <w:p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CPB</w:t>
            </w:r>
          </w:p>
        </w:tc>
        <w:tc>
          <w:tcPr>
            <w:tcW w:w="7605" w:type="dxa"/>
          </w:tcPr>
          <w:p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Cardiopulmonary Bypass</w:t>
            </w:r>
          </w:p>
        </w:tc>
      </w:tr>
      <w:tr w:rsidR="00AE2B7E" w:rsidRPr="000C2779" w:rsidTr="00C347D7">
        <w:trPr>
          <w:cantSplit/>
          <w:trHeight w:val="143"/>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CPG</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Casemix Project Group</w:t>
            </w:r>
          </w:p>
        </w:tc>
      </w:tr>
      <w:tr w:rsidR="00854A33" w:rsidRPr="000C2779" w:rsidTr="00C347D7">
        <w:trPr>
          <w:cantSplit/>
          <w:trHeight w:val="143"/>
          <w:jc w:val="center"/>
          <w:ins w:id="1201" w:author="Tracy Thompson" w:date="2015-08-12T14:26:00Z"/>
        </w:trPr>
        <w:tc>
          <w:tcPr>
            <w:tcW w:w="1684" w:type="dxa"/>
          </w:tcPr>
          <w:p w:rsidR="00854A33" w:rsidRPr="000C2779" w:rsidRDefault="00854A33" w:rsidP="00C347D7">
            <w:pPr>
              <w:pStyle w:val="TableText0"/>
              <w:rPr>
                <w:ins w:id="1202" w:author="Tracy Thompson" w:date="2015-08-12T14:26:00Z"/>
                <w:rFonts w:ascii="Arial" w:hAnsi="Arial" w:cs="Arial"/>
                <w:color w:val="333333"/>
                <w:sz w:val="22"/>
                <w:szCs w:val="22"/>
              </w:rPr>
            </w:pPr>
            <w:ins w:id="1203" w:author="Tracy Thompson" w:date="2015-08-12T14:26:00Z">
              <w:r>
                <w:rPr>
                  <w:rFonts w:ascii="Arial" w:hAnsi="Arial" w:cs="Arial"/>
                  <w:color w:val="333333"/>
                  <w:sz w:val="22"/>
                  <w:szCs w:val="22"/>
                </w:rPr>
                <w:t>CRS</w:t>
              </w:r>
            </w:ins>
          </w:p>
        </w:tc>
        <w:tc>
          <w:tcPr>
            <w:tcW w:w="7605" w:type="dxa"/>
          </w:tcPr>
          <w:p w:rsidR="00854A33" w:rsidRPr="000C2779" w:rsidRDefault="00854A33" w:rsidP="00C347D7">
            <w:pPr>
              <w:pStyle w:val="TableText0"/>
              <w:rPr>
                <w:ins w:id="1204" w:author="Tracy Thompson" w:date="2015-08-12T14:26:00Z"/>
                <w:rFonts w:ascii="Arial" w:hAnsi="Arial" w:cs="Arial"/>
                <w:color w:val="333333"/>
                <w:sz w:val="22"/>
                <w:szCs w:val="22"/>
              </w:rPr>
            </w:pPr>
            <w:ins w:id="1205" w:author="Tracy Thompson" w:date="2015-08-12T14:26:00Z">
              <w:r>
                <w:rPr>
                  <w:rFonts w:ascii="Arial" w:hAnsi="Arial" w:cs="Arial"/>
                  <w:color w:val="333333"/>
                  <w:sz w:val="22"/>
                  <w:szCs w:val="22"/>
                </w:rPr>
                <w:t>Cytoreduction Surgery</w:t>
              </w:r>
            </w:ins>
          </w:p>
        </w:tc>
      </w:tr>
      <w:tr w:rsidR="00AE2B7E" w:rsidRPr="000C2779" w:rsidTr="00C347D7">
        <w:trPr>
          <w:cantSplit/>
          <w:trHeight w:val="143"/>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CWD</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Cost Weighted Discharge</w:t>
            </w:r>
          </w:p>
        </w:tc>
      </w:tr>
      <w:tr w:rsidR="00AE2B7E" w:rsidRPr="000C2779" w:rsidTr="00C347D7">
        <w:trPr>
          <w:cantSplit/>
          <w:trHeight w:val="143"/>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CWPG</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Cost Weights Project Group</w:t>
            </w:r>
          </w:p>
        </w:tc>
      </w:tr>
      <w:tr w:rsidR="00AE2B7E" w:rsidRPr="000C2779" w:rsidTr="00C347D7">
        <w:trPr>
          <w:cantSplit/>
          <w:trHeight w:val="143"/>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DHB</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District Health Board</w:t>
            </w:r>
          </w:p>
        </w:tc>
      </w:tr>
      <w:tr w:rsidR="00AE2B7E" w:rsidRPr="000C2779" w:rsidTr="00C347D7">
        <w:trPr>
          <w:cantSplit/>
          <w:trHeight w:val="143"/>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DRG</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Diagnosis Related Groups</w:t>
            </w:r>
          </w:p>
        </w:tc>
      </w:tr>
      <w:tr w:rsidR="00AE2B7E" w:rsidRPr="000C2779" w:rsidTr="00C347D7">
        <w:trPr>
          <w:cantSplit/>
          <w:trHeight w:val="143"/>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DSS</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Disability Support Service</w:t>
            </w:r>
          </w:p>
        </w:tc>
      </w:tr>
      <w:tr w:rsidR="00AE2B7E" w:rsidRPr="000C2779" w:rsidTr="00C347D7">
        <w:trPr>
          <w:cantSplit/>
          <w:trHeight w:val="143"/>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ED</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Emergency Department</w:t>
            </w:r>
          </w:p>
        </w:tc>
      </w:tr>
      <w:tr w:rsidR="00AE2B7E" w:rsidRPr="000C2779" w:rsidTr="00C347D7">
        <w:trPr>
          <w:cantSplit/>
          <w:trHeight w:val="143"/>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EPS</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Electrophysiological Studies</w:t>
            </w:r>
          </w:p>
        </w:tc>
      </w:tr>
      <w:tr w:rsidR="00AE2B7E" w:rsidRPr="000C2779" w:rsidTr="00C347D7">
        <w:trPr>
          <w:cantSplit/>
          <w:trHeight w:val="143"/>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ERC</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Endoscopic Retrograde Cholangiography</w:t>
            </w:r>
          </w:p>
        </w:tc>
      </w:tr>
      <w:tr w:rsidR="00AE2B7E" w:rsidRPr="000C2779" w:rsidTr="00C347D7">
        <w:trPr>
          <w:cantSplit/>
          <w:trHeight w:val="143"/>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ERCP</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Endoscopic Retrograde Cholangiopancreatography</w:t>
            </w:r>
          </w:p>
        </w:tc>
      </w:tr>
      <w:tr w:rsidR="00AE2B7E" w:rsidRPr="000C2779" w:rsidTr="00C347D7">
        <w:trPr>
          <w:cantSplit/>
          <w:trHeight w:val="143"/>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ERP</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Endoscopic Retrograde Pancreatography</w:t>
            </w:r>
          </w:p>
        </w:tc>
      </w:tr>
      <w:tr w:rsidR="00AE2B7E" w:rsidRPr="000C2779" w:rsidTr="00C347D7">
        <w:trPr>
          <w:cantSplit/>
          <w:trHeight w:val="143"/>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EXCLU</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Excluded</w:t>
            </w:r>
          </w:p>
        </w:tc>
      </w:tr>
      <w:tr w:rsidR="00AE2B7E" w:rsidRPr="000C2779" w:rsidTr="00C347D7">
        <w:trPr>
          <w:cantSplit/>
          <w:trHeight w:val="143"/>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HB</w:t>
            </w:r>
          </w:p>
        </w:tc>
        <w:tc>
          <w:tcPr>
            <w:tcW w:w="7605" w:type="dxa"/>
          </w:tcPr>
          <w:p w:rsidR="00AE2B7E" w:rsidRPr="000C2779" w:rsidRDefault="00AE2B7E" w:rsidP="0000238D">
            <w:pPr>
              <w:pStyle w:val="TableText0"/>
              <w:rPr>
                <w:rFonts w:ascii="Arial" w:hAnsi="Arial" w:cs="Arial"/>
                <w:color w:val="333333"/>
                <w:sz w:val="22"/>
                <w:szCs w:val="22"/>
              </w:rPr>
            </w:pPr>
            <w:r w:rsidRPr="000C2779">
              <w:rPr>
                <w:rFonts w:ascii="Arial" w:hAnsi="Arial" w:cs="Arial"/>
                <w:color w:val="333333"/>
                <w:sz w:val="22"/>
                <w:szCs w:val="22"/>
              </w:rPr>
              <w:t xml:space="preserve">High </w:t>
            </w:r>
            <w:r w:rsidR="0000238D">
              <w:rPr>
                <w:rFonts w:ascii="Arial" w:hAnsi="Arial" w:cs="Arial"/>
                <w:color w:val="333333"/>
                <w:sz w:val="22"/>
                <w:szCs w:val="22"/>
              </w:rPr>
              <w:t xml:space="preserve">Inlier </w:t>
            </w:r>
            <w:r w:rsidRPr="000C2779">
              <w:rPr>
                <w:rFonts w:ascii="Arial" w:hAnsi="Arial" w:cs="Arial"/>
                <w:color w:val="333333"/>
                <w:sz w:val="22"/>
                <w:szCs w:val="22"/>
              </w:rPr>
              <w:t xml:space="preserve">Boundary </w:t>
            </w:r>
          </w:p>
        </w:tc>
      </w:tr>
      <w:tr w:rsidR="00AE2B7E" w:rsidRPr="000C2779" w:rsidTr="00C347D7">
        <w:trPr>
          <w:cantSplit/>
          <w:trHeight w:val="143"/>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HCU</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Health Care User</w:t>
            </w:r>
          </w:p>
        </w:tc>
      </w:tr>
      <w:tr w:rsidR="00AE2B7E" w:rsidRPr="000C2779" w:rsidTr="00C347D7">
        <w:trPr>
          <w:cantSplit/>
          <w:trHeight w:val="143"/>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HFA</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Health Funding Authority</w:t>
            </w:r>
          </w:p>
        </w:tc>
      </w:tr>
      <w:tr w:rsidR="00AE2B7E" w:rsidRPr="000C2779" w:rsidTr="00C347D7">
        <w:trPr>
          <w:cantSplit/>
          <w:trHeight w:val="143"/>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HHS</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Hospital and Health Service</w:t>
            </w:r>
          </w:p>
        </w:tc>
      </w:tr>
      <w:tr w:rsidR="00AE2B7E" w:rsidRPr="000C2779" w:rsidTr="00C347D7">
        <w:trPr>
          <w:cantSplit/>
          <w:trHeight w:val="143"/>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HO_PD</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High Outlier Per Diem</w:t>
            </w:r>
          </w:p>
        </w:tc>
      </w:tr>
      <w:tr w:rsidR="00AE2B7E" w:rsidRPr="000C2779" w:rsidTr="00C347D7">
        <w:trPr>
          <w:cantSplit/>
          <w:trHeight w:val="143"/>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HOP</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Health of Older People</w:t>
            </w:r>
          </w:p>
        </w:tc>
      </w:tr>
      <w:tr w:rsidR="00AE2B7E" w:rsidRPr="000C2779" w:rsidTr="00C347D7">
        <w:trPr>
          <w:cantSplit/>
          <w:trHeight w:val="230"/>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HSC</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Health Speciality Code</w:t>
            </w:r>
          </w:p>
        </w:tc>
      </w:tr>
      <w:tr w:rsidR="00AE2B7E" w:rsidRPr="000C2779" w:rsidTr="00C347D7">
        <w:trPr>
          <w:cantSplit/>
          <w:trHeight w:val="143"/>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ICD</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International Statistical Classification of Diseases and Related Health Problems</w:t>
            </w:r>
          </w:p>
        </w:tc>
      </w:tr>
      <w:tr w:rsidR="00AE2B7E" w:rsidRPr="000C2779" w:rsidTr="00C347D7">
        <w:trPr>
          <w:cantSplit/>
          <w:trHeight w:val="595"/>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ICD-9-CMA</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International Statistical Classification of Diseases and Related Health Problems, 9</w:t>
            </w:r>
            <w:r>
              <w:rPr>
                <w:rFonts w:ascii="Arial" w:hAnsi="Arial" w:cs="Arial"/>
                <w:color w:val="333333"/>
                <w:sz w:val="22"/>
                <w:szCs w:val="22"/>
              </w:rPr>
              <w:t xml:space="preserve">th </w:t>
            </w:r>
            <w:r w:rsidRPr="000C2779">
              <w:rPr>
                <w:rFonts w:ascii="Arial" w:hAnsi="Arial" w:cs="Arial"/>
                <w:color w:val="333333"/>
                <w:sz w:val="22"/>
                <w:szCs w:val="22"/>
              </w:rPr>
              <w:t xml:space="preserve">Revision, Clinical Modification, Australian </w:t>
            </w:r>
          </w:p>
        </w:tc>
      </w:tr>
      <w:tr w:rsidR="00AE2B7E" w:rsidRPr="000C2779" w:rsidTr="00C347D7">
        <w:trPr>
          <w:cantSplit/>
          <w:trHeight w:val="625"/>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ICD-10-AM</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International Statistical Classification of Diseases and Related Health Problems, 10</w:t>
            </w:r>
            <w:r>
              <w:rPr>
                <w:rFonts w:ascii="Arial" w:hAnsi="Arial" w:cs="Arial"/>
                <w:color w:val="333333"/>
                <w:sz w:val="22"/>
                <w:szCs w:val="22"/>
              </w:rPr>
              <w:t xml:space="preserve">th </w:t>
            </w:r>
            <w:r w:rsidRPr="000C2779">
              <w:rPr>
                <w:rFonts w:ascii="Arial" w:hAnsi="Arial" w:cs="Arial"/>
                <w:color w:val="333333"/>
                <w:sz w:val="22"/>
                <w:szCs w:val="22"/>
              </w:rPr>
              <w:t>Revision,  Australian Modification</w:t>
            </w:r>
          </w:p>
        </w:tc>
      </w:tr>
      <w:tr w:rsidR="00AE2B7E" w:rsidRPr="000C2779" w:rsidTr="00C347D7">
        <w:trPr>
          <w:cantSplit/>
          <w:trHeight w:val="131"/>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IDF</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Inter-District Flow</w:t>
            </w:r>
          </w:p>
        </w:tc>
      </w:tr>
      <w:tr w:rsidR="00AE2B7E" w:rsidRPr="000C2779" w:rsidTr="00C347D7">
        <w:trPr>
          <w:cantSplit/>
          <w:trHeight w:val="372"/>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IG</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Information Group</w:t>
            </w:r>
          </w:p>
        </w:tc>
      </w:tr>
      <w:tr w:rsidR="00AE2B7E" w:rsidRPr="000C2779" w:rsidTr="00C347D7">
        <w:trPr>
          <w:cantSplit/>
          <w:trHeight w:val="372"/>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LA</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Local Anaesthesia</w:t>
            </w:r>
          </w:p>
        </w:tc>
      </w:tr>
      <w:tr w:rsidR="00AE2B7E" w:rsidRPr="000C2779" w:rsidTr="00C347D7">
        <w:trPr>
          <w:cantSplit/>
          <w:trHeight w:val="357"/>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LB</w:t>
            </w:r>
          </w:p>
        </w:tc>
        <w:tc>
          <w:tcPr>
            <w:tcW w:w="7605" w:type="dxa"/>
          </w:tcPr>
          <w:p w:rsidR="00AE2B7E" w:rsidRPr="000C2779" w:rsidRDefault="00AE2B7E" w:rsidP="0000238D">
            <w:pPr>
              <w:pStyle w:val="TableText0"/>
              <w:rPr>
                <w:rFonts w:ascii="Arial" w:hAnsi="Arial" w:cs="Arial"/>
                <w:color w:val="333333"/>
                <w:sz w:val="22"/>
                <w:szCs w:val="22"/>
              </w:rPr>
            </w:pPr>
            <w:r w:rsidRPr="000C2779">
              <w:rPr>
                <w:rFonts w:ascii="Arial" w:hAnsi="Arial" w:cs="Arial"/>
                <w:color w:val="333333"/>
                <w:sz w:val="22"/>
                <w:szCs w:val="22"/>
              </w:rPr>
              <w:t xml:space="preserve">Low </w:t>
            </w:r>
            <w:r w:rsidR="0000238D">
              <w:rPr>
                <w:rFonts w:ascii="Arial" w:hAnsi="Arial" w:cs="Arial"/>
                <w:color w:val="333333"/>
                <w:sz w:val="22"/>
                <w:szCs w:val="22"/>
              </w:rPr>
              <w:t xml:space="preserve">Inlier </w:t>
            </w:r>
            <w:r w:rsidRPr="000C2779">
              <w:rPr>
                <w:rFonts w:ascii="Arial" w:hAnsi="Arial" w:cs="Arial"/>
                <w:color w:val="333333"/>
                <w:sz w:val="22"/>
                <w:szCs w:val="22"/>
              </w:rPr>
              <w:t xml:space="preserve">Boundary </w:t>
            </w:r>
          </w:p>
        </w:tc>
      </w:tr>
      <w:tr w:rsidR="00AE2B7E" w:rsidRPr="000C2779" w:rsidTr="00C347D7">
        <w:trPr>
          <w:cantSplit/>
          <w:trHeight w:val="372"/>
          <w:jc w:val="center"/>
        </w:trPr>
        <w:tc>
          <w:tcPr>
            <w:tcW w:w="1684" w:type="dxa"/>
          </w:tcPr>
          <w:p w:rsidR="00AE2B7E" w:rsidRDefault="00AE2B7E" w:rsidP="00C347D7">
            <w:pPr>
              <w:pStyle w:val="TableText0"/>
              <w:rPr>
                <w:rFonts w:ascii="Arial" w:hAnsi="Arial" w:cs="Arial"/>
                <w:color w:val="333333"/>
                <w:sz w:val="22"/>
                <w:szCs w:val="22"/>
              </w:rPr>
            </w:pPr>
            <w:r>
              <w:rPr>
                <w:rFonts w:ascii="Arial" w:hAnsi="Arial" w:cs="Arial"/>
                <w:color w:val="333333"/>
                <w:sz w:val="22"/>
                <w:szCs w:val="22"/>
              </w:rPr>
              <w:t>LDN</w:t>
            </w:r>
          </w:p>
        </w:tc>
        <w:tc>
          <w:tcPr>
            <w:tcW w:w="7605" w:type="dxa"/>
          </w:tcPr>
          <w:p w:rsidR="00AE2B7E" w:rsidRDefault="00AE2B7E" w:rsidP="00C347D7">
            <w:pPr>
              <w:pStyle w:val="TableText0"/>
              <w:rPr>
                <w:rFonts w:ascii="Arial" w:hAnsi="Arial" w:cs="Arial"/>
                <w:color w:val="333333"/>
                <w:sz w:val="22"/>
                <w:szCs w:val="22"/>
              </w:rPr>
            </w:pPr>
            <w:r>
              <w:rPr>
                <w:rFonts w:ascii="Arial" w:hAnsi="Arial" w:cs="Arial"/>
                <w:color w:val="333333"/>
                <w:sz w:val="22"/>
                <w:szCs w:val="22"/>
              </w:rPr>
              <w:t>Live Donor Nephrectomy</w:t>
            </w:r>
          </w:p>
        </w:tc>
      </w:tr>
      <w:tr w:rsidR="00AE2B7E" w:rsidRPr="000C2779" w:rsidTr="00C347D7">
        <w:trPr>
          <w:cantSplit/>
          <w:trHeight w:val="372"/>
          <w:jc w:val="center"/>
        </w:trPr>
        <w:tc>
          <w:tcPr>
            <w:tcW w:w="1684" w:type="dxa"/>
          </w:tcPr>
          <w:p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LDNB</w:t>
            </w:r>
          </w:p>
        </w:tc>
        <w:tc>
          <w:tcPr>
            <w:tcW w:w="7605" w:type="dxa"/>
          </w:tcPr>
          <w:p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 xml:space="preserve">Live Donor Nephrectomy B </w:t>
            </w:r>
            <w:r w:rsidR="0000238D">
              <w:rPr>
                <w:rFonts w:ascii="Arial" w:hAnsi="Arial" w:cs="Arial"/>
                <w:color w:val="333333"/>
                <w:sz w:val="22"/>
                <w:szCs w:val="22"/>
              </w:rPr>
              <w:t>(L04B DRG)</w:t>
            </w:r>
          </w:p>
        </w:tc>
      </w:tr>
      <w:tr w:rsidR="00AE2B7E" w:rsidRPr="000C2779" w:rsidTr="00C347D7">
        <w:trPr>
          <w:cantSplit/>
          <w:trHeight w:val="372"/>
          <w:jc w:val="center"/>
        </w:trPr>
        <w:tc>
          <w:tcPr>
            <w:tcW w:w="1684" w:type="dxa"/>
          </w:tcPr>
          <w:p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LDNC</w:t>
            </w:r>
          </w:p>
        </w:tc>
        <w:tc>
          <w:tcPr>
            <w:tcW w:w="7605" w:type="dxa"/>
          </w:tcPr>
          <w:p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Live Donor Nephrectomy C</w:t>
            </w:r>
            <w:r w:rsidR="0000238D">
              <w:rPr>
                <w:rFonts w:ascii="Arial" w:hAnsi="Arial" w:cs="Arial"/>
                <w:color w:val="333333"/>
                <w:sz w:val="22"/>
                <w:szCs w:val="22"/>
              </w:rPr>
              <w:t xml:space="preserve"> (L04C DRG)</w:t>
            </w:r>
          </w:p>
        </w:tc>
      </w:tr>
      <w:tr w:rsidR="00AE2B7E" w:rsidRPr="000C2779" w:rsidTr="00C347D7">
        <w:trPr>
          <w:cantSplit/>
          <w:trHeight w:val="372"/>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LMC</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Lead Maternity Carer</w:t>
            </w:r>
          </w:p>
        </w:tc>
      </w:tr>
      <w:tr w:rsidR="00AE2B7E" w:rsidRPr="000C2779" w:rsidTr="00C347D7">
        <w:trPr>
          <w:cantSplit/>
          <w:trHeight w:val="372"/>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LO_PD</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Low Outlier Per Diem</w:t>
            </w:r>
          </w:p>
        </w:tc>
      </w:tr>
      <w:tr w:rsidR="00AE2B7E" w:rsidRPr="000C2779" w:rsidTr="00C347D7">
        <w:trPr>
          <w:cantSplit/>
          <w:trHeight w:val="372"/>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LOS</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Length of Stay</w:t>
            </w:r>
          </w:p>
        </w:tc>
      </w:tr>
      <w:tr w:rsidR="00AE2B7E" w:rsidRPr="000C2779" w:rsidTr="00C347D7">
        <w:trPr>
          <w:cantSplit/>
          <w:trHeight w:val="372"/>
          <w:jc w:val="center"/>
        </w:trPr>
        <w:tc>
          <w:tcPr>
            <w:tcW w:w="1684" w:type="dxa"/>
            <w:tcBorders>
              <w:top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MD_IN</w:t>
            </w:r>
          </w:p>
        </w:tc>
        <w:tc>
          <w:tcPr>
            <w:tcW w:w="7605" w:type="dxa"/>
            <w:tcBorders>
              <w:top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Multiday Inlier</w:t>
            </w:r>
            <w:r w:rsidR="0000238D">
              <w:rPr>
                <w:rFonts w:ascii="Arial" w:hAnsi="Arial" w:cs="Arial"/>
                <w:color w:val="333333"/>
                <w:sz w:val="22"/>
                <w:szCs w:val="22"/>
              </w:rPr>
              <w:t xml:space="preserve"> (inlier weight)</w:t>
            </w:r>
          </w:p>
        </w:tc>
      </w:tr>
      <w:tr w:rsidR="00AE2B7E" w:rsidRPr="000C2779" w:rsidTr="00C347D7">
        <w:trPr>
          <w:cantSplit/>
          <w:trHeight w:val="372"/>
          <w:jc w:val="center"/>
        </w:trPr>
        <w:tc>
          <w:tcPr>
            <w:tcW w:w="1684" w:type="dxa"/>
            <w:tcBorders>
              <w:top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MHIS</w:t>
            </w:r>
          </w:p>
        </w:tc>
        <w:tc>
          <w:tcPr>
            <w:tcW w:w="7605" w:type="dxa"/>
            <w:tcBorders>
              <w:top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Mental Health Information System</w:t>
            </w:r>
          </w:p>
        </w:tc>
      </w:tr>
      <w:tr w:rsidR="00AE2B7E" w:rsidRPr="000C2779" w:rsidTr="00C347D7">
        <w:trPr>
          <w:cantSplit/>
          <w:trHeight w:val="372"/>
          <w:jc w:val="center"/>
        </w:trPr>
        <w:tc>
          <w:tcPr>
            <w:tcW w:w="1684" w:type="dxa"/>
            <w:tcBorders>
              <w:top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MoH</w:t>
            </w:r>
          </w:p>
        </w:tc>
        <w:tc>
          <w:tcPr>
            <w:tcW w:w="7605" w:type="dxa"/>
            <w:tcBorders>
              <w:top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Ministry of Health</w:t>
            </w:r>
          </w:p>
        </w:tc>
      </w:tr>
      <w:tr w:rsidR="00AE2B7E" w:rsidRPr="000C2779" w:rsidTr="00C347D7">
        <w:trPr>
          <w:cantSplit/>
          <w:trHeight w:val="372"/>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MV</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Mechanical Ventilation</w:t>
            </w:r>
          </w:p>
        </w:tc>
      </w:tr>
      <w:tr w:rsidR="00AE2B7E" w:rsidRPr="000C2779" w:rsidTr="00C347D7">
        <w:trPr>
          <w:cantSplit/>
          <w:trHeight w:val="357"/>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MVELIG</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Mechanical Ventilation Eligibility</w:t>
            </w:r>
          </w:p>
        </w:tc>
      </w:tr>
      <w:tr w:rsidR="00AE2B7E" w:rsidRPr="000C2779" w:rsidTr="00C347D7">
        <w:trPr>
          <w:cantSplit/>
          <w:trHeight w:val="372"/>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NCAMP</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National Collections Annual Maintenance Project</w:t>
            </w:r>
          </w:p>
        </w:tc>
      </w:tr>
      <w:tr w:rsidR="00AE2B7E" w:rsidRPr="000C2779" w:rsidTr="00C347D7">
        <w:trPr>
          <w:cantSplit/>
          <w:trHeight w:val="372"/>
          <w:jc w:val="center"/>
        </w:trPr>
        <w:tc>
          <w:tcPr>
            <w:tcW w:w="1684" w:type="dxa"/>
          </w:tcPr>
          <w:p w:rsidR="00AE2B7E" w:rsidRPr="000C2779" w:rsidRDefault="00746756" w:rsidP="00C347D7">
            <w:pPr>
              <w:pStyle w:val="TableText0"/>
              <w:rPr>
                <w:rFonts w:ascii="Arial" w:hAnsi="Arial" w:cs="Arial"/>
                <w:color w:val="333333"/>
                <w:sz w:val="22"/>
                <w:szCs w:val="22"/>
              </w:rPr>
            </w:pPr>
            <w:r>
              <w:rPr>
                <w:rFonts w:ascii="Arial" w:hAnsi="Arial" w:cs="Arial"/>
                <w:color w:val="333333"/>
                <w:sz w:val="22"/>
                <w:szCs w:val="22"/>
              </w:rPr>
              <w:t>NCCP/</w:t>
            </w:r>
            <w:r w:rsidR="00AE2B7E" w:rsidRPr="000C2779">
              <w:rPr>
                <w:rFonts w:ascii="Arial" w:hAnsi="Arial" w:cs="Arial"/>
                <w:color w:val="333333"/>
                <w:sz w:val="22"/>
                <w:szCs w:val="22"/>
              </w:rPr>
              <w:t>NCCP</w:t>
            </w:r>
            <w:r w:rsidR="0000238D">
              <w:rPr>
                <w:rFonts w:ascii="Arial" w:hAnsi="Arial" w:cs="Arial"/>
                <w:color w:val="333333"/>
                <w:sz w:val="22"/>
                <w:szCs w:val="22"/>
              </w:rPr>
              <w:t>P</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National Costing Collection and Pricing Programme</w:t>
            </w:r>
          </w:p>
        </w:tc>
      </w:tr>
      <w:tr w:rsidR="00AE2B7E" w:rsidRPr="000C2779" w:rsidTr="00C347D7">
        <w:trPr>
          <w:cantSplit/>
          <w:trHeight w:val="372"/>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NCR</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National Collections and Reporting</w:t>
            </w:r>
          </w:p>
        </w:tc>
      </w:tr>
      <w:tr w:rsidR="00AE2B7E" w:rsidRPr="000C2779" w:rsidTr="00C347D7">
        <w:trPr>
          <w:cantSplit/>
          <w:trHeight w:val="372"/>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NCSP</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National Cervical Screening Programme</w:t>
            </w:r>
          </w:p>
        </w:tc>
      </w:tr>
      <w:tr w:rsidR="00AE2B7E" w:rsidRPr="000C2779" w:rsidTr="00C347D7">
        <w:trPr>
          <w:cantSplit/>
          <w:trHeight w:val="372"/>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NHB</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National Health Board</w:t>
            </w:r>
          </w:p>
        </w:tc>
      </w:tr>
      <w:tr w:rsidR="00AE2B7E" w:rsidRPr="000C2779" w:rsidTr="00C347D7">
        <w:trPr>
          <w:cantSplit/>
          <w:trHeight w:val="372"/>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NMDS</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National Minimum Dataset</w:t>
            </w:r>
          </w:p>
        </w:tc>
      </w:tr>
      <w:tr w:rsidR="00AE2B7E" w:rsidRPr="000C2779" w:rsidTr="00C347D7">
        <w:trPr>
          <w:cantSplit/>
          <w:trHeight w:val="357"/>
          <w:jc w:val="center"/>
        </w:trPr>
        <w:tc>
          <w:tcPr>
            <w:tcW w:w="1684"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NNPAC</w:t>
            </w:r>
          </w:p>
        </w:tc>
        <w:tc>
          <w:tcPr>
            <w:tcW w:w="7605" w:type="dxa"/>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National Non-Admitted Patient Collection</w:t>
            </w:r>
          </w:p>
        </w:tc>
      </w:tr>
      <w:tr w:rsidR="00AE2B7E" w:rsidRPr="000C2779" w:rsidTr="00C347D7">
        <w:trPr>
          <w:cantSplit/>
          <w:trHeight w:val="372"/>
          <w:jc w:val="center"/>
        </w:trPr>
        <w:tc>
          <w:tcPr>
            <w:tcW w:w="1684" w:type="dxa"/>
            <w:tcBorders>
              <w:top w:val="single" w:sz="6" w:space="0" w:color="auto"/>
              <w:bottom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NPP</w:t>
            </w:r>
          </w:p>
        </w:tc>
        <w:tc>
          <w:tcPr>
            <w:tcW w:w="7605" w:type="dxa"/>
            <w:tcBorders>
              <w:top w:val="single" w:sz="6" w:space="0" w:color="auto"/>
              <w:bottom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National Pricing Programme</w:t>
            </w:r>
          </w:p>
        </w:tc>
      </w:tr>
      <w:tr w:rsidR="00AE2B7E" w:rsidRPr="000C2779" w:rsidTr="00C347D7">
        <w:trPr>
          <w:cantSplit/>
          <w:trHeight w:val="372"/>
          <w:jc w:val="center"/>
        </w:trPr>
        <w:tc>
          <w:tcPr>
            <w:tcW w:w="1684" w:type="dxa"/>
            <w:tcBorders>
              <w:top w:val="single" w:sz="6" w:space="0" w:color="auto"/>
              <w:bottom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NSF</w:t>
            </w:r>
          </w:p>
        </w:tc>
        <w:tc>
          <w:tcPr>
            <w:tcW w:w="7605" w:type="dxa"/>
            <w:tcBorders>
              <w:top w:val="single" w:sz="6" w:space="0" w:color="auto"/>
              <w:bottom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Nationwide Service Framework</w:t>
            </w:r>
          </w:p>
        </w:tc>
      </w:tr>
      <w:tr w:rsidR="00AE2B7E" w:rsidRPr="000C2779" w:rsidTr="00C347D7">
        <w:trPr>
          <w:cantSplit/>
          <w:trHeight w:val="372"/>
          <w:jc w:val="center"/>
        </w:trPr>
        <w:tc>
          <w:tcPr>
            <w:tcW w:w="1684" w:type="dxa"/>
            <w:tcBorders>
              <w:top w:val="single" w:sz="6" w:space="0" w:color="auto"/>
              <w:bottom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NSU</w:t>
            </w:r>
          </w:p>
        </w:tc>
        <w:tc>
          <w:tcPr>
            <w:tcW w:w="7605" w:type="dxa"/>
            <w:tcBorders>
              <w:top w:val="single" w:sz="6" w:space="0" w:color="auto"/>
              <w:bottom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National Screening Unit</w:t>
            </w:r>
          </w:p>
        </w:tc>
      </w:tr>
      <w:tr w:rsidR="00AE2B7E" w:rsidRPr="000C2779" w:rsidTr="00C347D7">
        <w:trPr>
          <w:cantSplit/>
          <w:trHeight w:val="372"/>
          <w:jc w:val="center"/>
        </w:trPr>
        <w:tc>
          <w:tcPr>
            <w:tcW w:w="1684" w:type="dxa"/>
            <w:tcBorders>
              <w:top w:val="single" w:sz="6" w:space="0" w:color="auto"/>
              <w:bottom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NZDRG</w:t>
            </w:r>
          </w:p>
        </w:tc>
        <w:tc>
          <w:tcPr>
            <w:tcW w:w="7605" w:type="dxa"/>
            <w:tcBorders>
              <w:top w:val="single" w:sz="6" w:space="0" w:color="auto"/>
              <w:bottom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New Zealand Diagnosis Related Group</w:t>
            </w:r>
          </w:p>
        </w:tc>
      </w:tr>
      <w:tr w:rsidR="00AE2B7E" w:rsidRPr="000C2779" w:rsidTr="00C347D7">
        <w:trPr>
          <w:cantSplit/>
          <w:trHeight w:val="372"/>
          <w:jc w:val="center"/>
        </w:trPr>
        <w:tc>
          <w:tcPr>
            <w:tcW w:w="1684" w:type="dxa"/>
            <w:tcBorders>
              <w:top w:val="single" w:sz="6" w:space="0" w:color="auto"/>
              <w:bottom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OD</w:t>
            </w:r>
          </w:p>
        </w:tc>
        <w:tc>
          <w:tcPr>
            <w:tcW w:w="7605" w:type="dxa"/>
            <w:tcBorders>
              <w:top w:val="single" w:sz="6" w:space="0" w:color="auto"/>
              <w:bottom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One Day</w:t>
            </w:r>
          </w:p>
        </w:tc>
      </w:tr>
      <w:tr w:rsidR="00AE2B7E" w:rsidRPr="000C2779" w:rsidTr="00C347D7">
        <w:trPr>
          <w:cantSplit/>
          <w:trHeight w:val="357"/>
          <w:jc w:val="center"/>
        </w:trPr>
        <w:tc>
          <w:tcPr>
            <w:tcW w:w="1684" w:type="dxa"/>
            <w:tcBorders>
              <w:top w:val="single" w:sz="6" w:space="0" w:color="auto"/>
              <w:bottom w:val="single" w:sz="6" w:space="0" w:color="auto"/>
            </w:tcBorders>
          </w:tcPr>
          <w:p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OR</w:t>
            </w:r>
          </w:p>
        </w:tc>
        <w:tc>
          <w:tcPr>
            <w:tcW w:w="7605" w:type="dxa"/>
            <w:tcBorders>
              <w:top w:val="single" w:sz="6" w:space="0" w:color="auto"/>
              <w:bottom w:val="single" w:sz="6" w:space="0" w:color="auto"/>
            </w:tcBorders>
          </w:tcPr>
          <w:p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Operating Room</w:t>
            </w:r>
          </w:p>
        </w:tc>
      </w:tr>
      <w:tr w:rsidR="00AE2B7E" w:rsidRPr="000C2779" w:rsidTr="00C347D7">
        <w:trPr>
          <w:cantSplit/>
          <w:trHeight w:val="372"/>
          <w:jc w:val="center"/>
        </w:trPr>
        <w:tc>
          <w:tcPr>
            <w:tcW w:w="1684" w:type="dxa"/>
            <w:tcBorders>
              <w:top w:val="single" w:sz="6" w:space="0" w:color="auto"/>
              <w:bottom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PU</w:t>
            </w:r>
          </w:p>
        </w:tc>
        <w:tc>
          <w:tcPr>
            <w:tcW w:w="7605" w:type="dxa"/>
            <w:tcBorders>
              <w:top w:val="single" w:sz="6" w:space="0" w:color="auto"/>
              <w:bottom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Purchase Unit</w:t>
            </w:r>
          </w:p>
        </w:tc>
      </w:tr>
      <w:tr w:rsidR="00AE2B7E" w:rsidRPr="000C2779" w:rsidTr="00C347D7">
        <w:trPr>
          <w:cantSplit/>
          <w:trHeight w:val="372"/>
          <w:jc w:val="center"/>
        </w:trPr>
        <w:tc>
          <w:tcPr>
            <w:tcW w:w="1684" w:type="dxa"/>
            <w:tcBorders>
              <w:top w:val="single" w:sz="6" w:space="0" w:color="auto"/>
              <w:bottom w:val="single" w:sz="6" w:space="0" w:color="auto"/>
            </w:tcBorders>
          </w:tcPr>
          <w:p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PUDD</w:t>
            </w:r>
          </w:p>
        </w:tc>
        <w:tc>
          <w:tcPr>
            <w:tcW w:w="7605" w:type="dxa"/>
            <w:tcBorders>
              <w:top w:val="single" w:sz="6" w:space="0" w:color="auto"/>
              <w:bottom w:val="single" w:sz="6" w:space="0" w:color="auto"/>
            </w:tcBorders>
          </w:tcPr>
          <w:p w:rsidR="00AE2B7E" w:rsidRDefault="00AE2B7E" w:rsidP="00C347D7">
            <w:pPr>
              <w:pStyle w:val="TableText0"/>
              <w:rPr>
                <w:rFonts w:ascii="Arial" w:hAnsi="Arial" w:cs="Arial"/>
                <w:color w:val="333333"/>
                <w:sz w:val="22"/>
                <w:szCs w:val="22"/>
              </w:rPr>
            </w:pPr>
            <w:r>
              <w:rPr>
                <w:rFonts w:ascii="Arial" w:hAnsi="Arial" w:cs="Arial"/>
                <w:color w:val="333333"/>
                <w:sz w:val="22"/>
                <w:szCs w:val="22"/>
              </w:rPr>
              <w:t>Purchase Unit Data Dictionary</w:t>
            </w:r>
          </w:p>
          <w:p w:rsidR="00AE2B7E" w:rsidRPr="00A9364C" w:rsidRDefault="00AE2B7E" w:rsidP="00C347D7">
            <w:pPr>
              <w:pStyle w:val="TableText0"/>
              <w:spacing w:before="0"/>
              <w:rPr>
                <w:rFonts w:ascii="Arial" w:hAnsi="Arial" w:cs="Arial"/>
                <w:color w:val="333333"/>
                <w:sz w:val="20"/>
              </w:rPr>
            </w:pPr>
            <w:r>
              <w:rPr>
                <w:rFonts w:ascii="Arial" w:hAnsi="Arial" w:cs="Arial"/>
                <w:color w:val="333333"/>
                <w:sz w:val="20"/>
              </w:rPr>
              <w:t>w</w:t>
            </w:r>
            <w:r w:rsidRPr="00A9364C">
              <w:rPr>
                <w:rFonts w:ascii="Arial" w:hAnsi="Arial" w:cs="Arial"/>
                <w:color w:val="333333"/>
                <w:sz w:val="20"/>
              </w:rPr>
              <w:t xml:space="preserve">ebsite link:  </w:t>
            </w:r>
            <w:hyperlink r:id="rId18" w:history="1">
              <w:r w:rsidRPr="00A9364C">
                <w:rPr>
                  <w:rStyle w:val="Hyperlink"/>
                  <w:rFonts w:ascii="Arial" w:hAnsi="Arial" w:cs="Arial"/>
                  <w:sz w:val="20"/>
                </w:rPr>
                <w:t>Purchase Unit Data Dictionary - Information</w:t>
              </w:r>
            </w:hyperlink>
          </w:p>
        </w:tc>
      </w:tr>
      <w:tr w:rsidR="00AE2B7E" w:rsidRPr="000C2779" w:rsidTr="00C347D7">
        <w:trPr>
          <w:cantSplit/>
          <w:trHeight w:val="372"/>
          <w:jc w:val="center"/>
        </w:trPr>
        <w:tc>
          <w:tcPr>
            <w:tcW w:w="1684" w:type="dxa"/>
            <w:tcBorders>
              <w:top w:val="single" w:sz="6" w:space="0" w:color="auto"/>
              <w:bottom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RVU</w:t>
            </w:r>
          </w:p>
        </w:tc>
        <w:tc>
          <w:tcPr>
            <w:tcW w:w="7605" w:type="dxa"/>
            <w:tcBorders>
              <w:top w:val="single" w:sz="6" w:space="0" w:color="auto"/>
              <w:bottom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Relative Value Unit</w:t>
            </w:r>
          </w:p>
        </w:tc>
      </w:tr>
      <w:tr w:rsidR="00AE2B7E" w:rsidRPr="000C2779" w:rsidTr="00C347D7">
        <w:trPr>
          <w:cantSplit/>
          <w:trHeight w:val="372"/>
          <w:jc w:val="center"/>
        </w:trPr>
        <w:tc>
          <w:tcPr>
            <w:tcW w:w="1684" w:type="dxa"/>
            <w:tcBorders>
              <w:top w:val="single" w:sz="6" w:space="0" w:color="auto"/>
              <w:bottom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SD</w:t>
            </w:r>
          </w:p>
        </w:tc>
        <w:tc>
          <w:tcPr>
            <w:tcW w:w="7605" w:type="dxa"/>
            <w:tcBorders>
              <w:top w:val="single" w:sz="6" w:space="0" w:color="auto"/>
              <w:bottom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Same Day</w:t>
            </w:r>
          </w:p>
        </w:tc>
      </w:tr>
      <w:tr w:rsidR="00AE2B7E" w:rsidRPr="000C2779" w:rsidTr="00C347D7">
        <w:trPr>
          <w:cantSplit/>
          <w:trHeight w:val="372"/>
          <w:jc w:val="center"/>
        </w:trPr>
        <w:tc>
          <w:tcPr>
            <w:tcW w:w="1684" w:type="dxa"/>
            <w:tcBorders>
              <w:top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SFLP</w:t>
            </w:r>
          </w:p>
        </w:tc>
        <w:tc>
          <w:tcPr>
            <w:tcW w:w="7605" w:type="dxa"/>
            <w:tcBorders>
              <w:top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Selective Fetoscopic Laser Photocoagulation</w:t>
            </w:r>
          </w:p>
        </w:tc>
      </w:tr>
      <w:tr w:rsidR="0000238D" w:rsidRPr="000C2779" w:rsidTr="00C347D7">
        <w:trPr>
          <w:cantSplit/>
          <w:trHeight w:val="372"/>
          <w:jc w:val="center"/>
        </w:trPr>
        <w:tc>
          <w:tcPr>
            <w:tcW w:w="1684" w:type="dxa"/>
            <w:tcBorders>
              <w:top w:val="single" w:sz="6" w:space="0" w:color="auto"/>
            </w:tcBorders>
          </w:tcPr>
          <w:p w:rsidR="0000238D" w:rsidRPr="000C2779" w:rsidRDefault="0000238D" w:rsidP="00C347D7">
            <w:pPr>
              <w:pStyle w:val="TableText0"/>
              <w:rPr>
                <w:rFonts w:ascii="Arial" w:hAnsi="Arial" w:cs="Arial"/>
                <w:color w:val="333333"/>
                <w:sz w:val="22"/>
                <w:szCs w:val="22"/>
              </w:rPr>
            </w:pPr>
            <w:r>
              <w:rPr>
                <w:rFonts w:ascii="Arial" w:hAnsi="Arial" w:cs="Arial"/>
                <w:color w:val="333333"/>
                <w:sz w:val="22"/>
                <w:szCs w:val="22"/>
              </w:rPr>
              <w:t>T&amp;A</w:t>
            </w:r>
          </w:p>
        </w:tc>
        <w:tc>
          <w:tcPr>
            <w:tcW w:w="7605" w:type="dxa"/>
            <w:tcBorders>
              <w:top w:val="single" w:sz="6" w:space="0" w:color="auto"/>
            </w:tcBorders>
          </w:tcPr>
          <w:p w:rsidR="0000238D" w:rsidRPr="000C2779" w:rsidRDefault="0000238D" w:rsidP="009F0C36">
            <w:pPr>
              <w:pStyle w:val="TableText0"/>
              <w:rPr>
                <w:rFonts w:ascii="Arial" w:hAnsi="Arial" w:cs="Arial"/>
                <w:color w:val="333333"/>
                <w:sz w:val="22"/>
                <w:szCs w:val="22"/>
              </w:rPr>
            </w:pPr>
            <w:r>
              <w:rPr>
                <w:rFonts w:ascii="Arial" w:hAnsi="Arial" w:cs="Arial"/>
                <w:color w:val="333333"/>
                <w:sz w:val="22"/>
                <w:szCs w:val="22"/>
              </w:rPr>
              <w:t>Tonsillect</w:t>
            </w:r>
            <w:r w:rsidR="009F0C36">
              <w:rPr>
                <w:rFonts w:ascii="Arial" w:hAnsi="Arial" w:cs="Arial"/>
                <w:color w:val="333333"/>
                <w:sz w:val="22"/>
                <w:szCs w:val="22"/>
              </w:rPr>
              <w:t>o</w:t>
            </w:r>
            <w:r>
              <w:rPr>
                <w:rFonts w:ascii="Arial" w:hAnsi="Arial" w:cs="Arial"/>
                <w:color w:val="333333"/>
                <w:sz w:val="22"/>
                <w:szCs w:val="22"/>
              </w:rPr>
              <w:t>my and Adenoidectomy</w:t>
            </w:r>
          </w:p>
        </w:tc>
      </w:tr>
      <w:tr w:rsidR="00AE2B7E" w:rsidRPr="000C2779" w:rsidTr="00C347D7">
        <w:trPr>
          <w:cantSplit/>
          <w:trHeight w:val="372"/>
          <w:jc w:val="center"/>
        </w:trPr>
        <w:tc>
          <w:tcPr>
            <w:tcW w:w="1684" w:type="dxa"/>
            <w:tcBorders>
              <w:top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ToP</w:t>
            </w:r>
          </w:p>
        </w:tc>
        <w:tc>
          <w:tcPr>
            <w:tcW w:w="7605" w:type="dxa"/>
            <w:tcBorders>
              <w:top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Termination of Pregnancy</w:t>
            </w:r>
          </w:p>
        </w:tc>
      </w:tr>
      <w:tr w:rsidR="00AE2B7E" w:rsidRPr="000C2779" w:rsidTr="00C347D7">
        <w:trPr>
          <w:cantSplit/>
          <w:trHeight w:val="372"/>
          <w:jc w:val="center"/>
        </w:trPr>
        <w:tc>
          <w:tcPr>
            <w:tcW w:w="1684" w:type="dxa"/>
            <w:tcBorders>
              <w:top w:val="single" w:sz="6" w:space="0" w:color="auto"/>
            </w:tcBorders>
          </w:tcPr>
          <w:p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W</w:t>
            </w:r>
          </w:p>
        </w:tc>
        <w:tc>
          <w:tcPr>
            <w:tcW w:w="7605" w:type="dxa"/>
            <w:tcBorders>
              <w:top w:val="single" w:sz="6" w:space="0" w:color="auto"/>
            </w:tcBorders>
          </w:tcPr>
          <w:p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With</w:t>
            </w:r>
          </w:p>
        </w:tc>
      </w:tr>
      <w:tr w:rsidR="00AE2B7E" w:rsidRPr="000C2779" w:rsidTr="00C347D7">
        <w:trPr>
          <w:cantSplit/>
          <w:trHeight w:val="372"/>
          <w:jc w:val="center"/>
        </w:trPr>
        <w:tc>
          <w:tcPr>
            <w:tcW w:w="1684" w:type="dxa"/>
            <w:tcBorders>
              <w:top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WIES</w:t>
            </w:r>
          </w:p>
        </w:tc>
        <w:tc>
          <w:tcPr>
            <w:tcW w:w="7605" w:type="dxa"/>
            <w:tcBorders>
              <w:top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Weighted Inlier Equivalent Separation</w:t>
            </w:r>
          </w:p>
        </w:tc>
      </w:tr>
      <w:tr w:rsidR="00AE2B7E" w:rsidRPr="000C2779" w:rsidTr="00C347D7">
        <w:trPr>
          <w:cantSplit/>
          <w:trHeight w:val="372"/>
          <w:jc w:val="center"/>
        </w:trPr>
        <w:tc>
          <w:tcPr>
            <w:tcW w:w="1684" w:type="dxa"/>
            <w:tcBorders>
              <w:top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WN</w:t>
            </w:r>
          </w:p>
        </w:tc>
        <w:tc>
          <w:tcPr>
            <w:tcW w:w="7605" w:type="dxa"/>
            <w:tcBorders>
              <w:top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Waiting List</w:t>
            </w:r>
            <w:r>
              <w:rPr>
                <w:rFonts w:ascii="Arial" w:hAnsi="Arial" w:cs="Arial"/>
                <w:color w:val="333333"/>
                <w:sz w:val="22"/>
                <w:szCs w:val="22"/>
              </w:rPr>
              <w:t xml:space="preserve"> </w:t>
            </w:r>
            <w:r w:rsidRPr="000C2779">
              <w:rPr>
                <w:rFonts w:ascii="Arial" w:hAnsi="Arial" w:cs="Arial"/>
                <w:color w:val="333333"/>
                <w:sz w:val="22"/>
                <w:szCs w:val="22"/>
              </w:rPr>
              <w:t>– admitted from DHB booking system</w:t>
            </w:r>
          </w:p>
        </w:tc>
      </w:tr>
      <w:tr w:rsidR="00AE2B7E" w:rsidRPr="000C2779" w:rsidTr="00C347D7">
        <w:trPr>
          <w:cantSplit/>
          <w:trHeight w:val="372"/>
          <w:jc w:val="center"/>
        </w:trPr>
        <w:tc>
          <w:tcPr>
            <w:tcW w:w="1684" w:type="dxa"/>
            <w:tcBorders>
              <w:top w:val="single" w:sz="6" w:space="0" w:color="auto"/>
            </w:tcBorders>
          </w:tcPr>
          <w:p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W/O</w:t>
            </w:r>
          </w:p>
        </w:tc>
        <w:tc>
          <w:tcPr>
            <w:tcW w:w="7605" w:type="dxa"/>
            <w:tcBorders>
              <w:top w:val="single" w:sz="6" w:space="0" w:color="auto"/>
            </w:tcBorders>
          </w:tcPr>
          <w:p w:rsidR="00AE2B7E" w:rsidRPr="000C2779" w:rsidRDefault="00AE2B7E" w:rsidP="00D814C7">
            <w:pPr>
              <w:pStyle w:val="TableText0"/>
              <w:rPr>
                <w:rFonts w:ascii="Arial" w:hAnsi="Arial" w:cs="Arial"/>
                <w:color w:val="333333"/>
                <w:sz w:val="22"/>
                <w:szCs w:val="22"/>
              </w:rPr>
            </w:pPr>
            <w:r>
              <w:rPr>
                <w:rFonts w:ascii="Arial" w:hAnsi="Arial" w:cs="Arial"/>
                <w:color w:val="333333"/>
                <w:sz w:val="22"/>
                <w:szCs w:val="22"/>
              </w:rPr>
              <w:t>With</w:t>
            </w:r>
            <w:r w:rsidR="009F0C36">
              <w:rPr>
                <w:rFonts w:ascii="Arial" w:hAnsi="Arial" w:cs="Arial"/>
                <w:color w:val="333333"/>
                <w:sz w:val="22"/>
                <w:szCs w:val="22"/>
              </w:rPr>
              <w:t>o</w:t>
            </w:r>
            <w:r>
              <w:rPr>
                <w:rFonts w:ascii="Arial" w:hAnsi="Arial" w:cs="Arial"/>
                <w:color w:val="333333"/>
                <w:sz w:val="22"/>
                <w:szCs w:val="22"/>
              </w:rPr>
              <w:t>ut</w:t>
            </w:r>
          </w:p>
        </w:tc>
      </w:tr>
      <w:tr w:rsidR="00AE2B7E" w:rsidRPr="000C2779" w:rsidTr="00C347D7">
        <w:trPr>
          <w:cantSplit/>
          <w:trHeight w:val="372"/>
          <w:jc w:val="center"/>
        </w:trPr>
        <w:tc>
          <w:tcPr>
            <w:tcW w:w="1684" w:type="dxa"/>
            <w:tcBorders>
              <w:top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XPU</w:t>
            </w:r>
          </w:p>
        </w:tc>
        <w:tc>
          <w:tcPr>
            <w:tcW w:w="7605" w:type="dxa"/>
            <w:tcBorders>
              <w:top w:val="single" w:sz="6" w:space="0" w:color="auto"/>
            </w:tcBorders>
          </w:tcPr>
          <w:p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Excluded Purchase Unit</w:t>
            </w:r>
          </w:p>
        </w:tc>
      </w:tr>
    </w:tbl>
    <w:p w:rsidR="0045139C" w:rsidRDefault="0045139C" w:rsidP="00D00968"/>
    <w:sectPr w:rsidR="0045139C" w:rsidSect="00DF65C9">
      <w:headerReference w:type="default" r:id="rId19"/>
      <w:footerReference w:type="default" r:id="rId20"/>
      <w:footerReference w:type="first" r:id="rId21"/>
      <w:pgSz w:w="11909" w:h="16834" w:code="9"/>
      <w:pgMar w:top="1304" w:right="1134" w:bottom="1134" w:left="1134" w:header="624"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D5C" w:rsidRDefault="001D6D5C">
      <w:r>
        <w:separator/>
      </w:r>
    </w:p>
  </w:endnote>
  <w:endnote w:type="continuationSeparator" w:id="0">
    <w:p w:rsidR="001D6D5C" w:rsidRDefault="001D6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äori">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Univers Condensed">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51A" w:rsidRDefault="00D7651A" w:rsidP="00E50A83">
    <w:pPr>
      <w:pStyle w:val="Footer"/>
      <w:tabs>
        <w:tab w:val="clear" w:pos="8306"/>
        <w:tab w:val="right" w:pos="9000"/>
      </w:tabs>
      <w:rPr>
        <w:rStyle w:val="PageNumber"/>
        <w:rFonts w:ascii="Arial" w:hAnsi="Arial" w:cs="Arial"/>
        <w:color w:val="262626" w:themeColor="text1" w:themeTint="D9"/>
        <w:sz w:val="18"/>
        <w:szCs w:val="18"/>
      </w:rPr>
    </w:pPr>
    <w:r w:rsidRPr="00A65744">
      <w:rPr>
        <w:rStyle w:val="PageNumber"/>
        <w:rFonts w:ascii="Arial" w:hAnsi="Arial" w:cs="Arial"/>
        <w:color w:val="262626" w:themeColor="text1" w:themeTint="D9"/>
      </w:rPr>
      <w:tab/>
    </w:r>
    <w:r>
      <w:rPr>
        <w:rStyle w:val="PageNumber"/>
        <w:rFonts w:ascii="Arial" w:hAnsi="Arial" w:cs="Arial"/>
        <w:color w:val="262626" w:themeColor="text1" w:themeTint="D9"/>
      </w:rPr>
      <w:t>WIESNZ1</w:t>
    </w:r>
    <w:ins w:id="1212" w:author="Tracy Thompson" w:date="2015-08-05T10:05:00Z">
      <w:r>
        <w:rPr>
          <w:rStyle w:val="PageNumber"/>
          <w:rFonts w:ascii="Arial" w:hAnsi="Arial" w:cs="Arial"/>
          <w:color w:val="262626" w:themeColor="text1" w:themeTint="D9"/>
        </w:rPr>
        <w:t>6</w:t>
      </w:r>
    </w:ins>
    <w:del w:id="1213" w:author="Tracy Thompson" w:date="2015-08-05T10:05:00Z">
      <w:r w:rsidDel="001B4F92">
        <w:rPr>
          <w:rStyle w:val="PageNumber"/>
          <w:rFonts w:ascii="Arial" w:hAnsi="Arial" w:cs="Arial"/>
          <w:color w:val="262626" w:themeColor="text1" w:themeTint="D9"/>
        </w:rPr>
        <w:delText>5</w:delText>
      </w:r>
    </w:del>
    <w:r>
      <w:rPr>
        <w:rStyle w:val="PageNumber"/>
        <w:rFonts w:ascii="Arial" w:hAnsi="Arial" w:cs="Arial"/>
        <w:color w:val="262626" w:themeColor="text1" w:themeTint="D9"/>
      </w:rPr>
      <w:t xml:space="preserve"> </w:t>
    </w:r>
    <w:r w:rsidRPr="00A65744">
      <w:rPr>
        <w:rFonts w:ascii="Arial" w:hAnsi="Arial" w:cs="Arial"/>
        <w:color w:val="262626" w:themeColor="text1" w:themeTint="D9"/>
      </w:rPr>
      <w:t xml:space="preserve">– </w:t>
    </w:r>
    <w:ins w:id="1214" w:author="Tracy Thompson" w:date="2015-08-05T10:05:00Z">
      <w:r>
        <w:rPr>
          <w:rFonts w:ascii="Arial" w:hAnsi="Arial" w:cs="Arial"/>
          <w:color w:val="262626" w:themeColor="text1" w:themeTint="D9"/>
        </w:rPr>
        <w:t>DRAFT</w:t>
      </w:r>
    </w:ins>
    <w:ins w:id="1215" w:author="Tracy Thompson" w:date="2015-09-15T08:07:00Z">
      <w:r>
        <w:rPr>
          <w:rFonts w:ascii="Arial" w:hAnsi="Arial" w:cs="Arial"/>
          <w:color w:val="262626" w:themeColor="text1" w:themeTint="D9"/>
        </w:rPr>
        <w:t xml:space="preserve"> v0.</w:t>
      </w:r>
    </w:ins>
    <w:ins w:id="1216" w:author="Tracy Thompson" w:date="2015-09-21T11:08:00Z">
      <w:r>
        <w:rPr>
          <w:rFonts w:ascii="Arial" w:hAnsi="Arial" w:cs="Arial"/>
          <w:color w:val="262626" w:themeColor="text1" w:themeTint="D9"/>
        </w:rPr>
        <w:t>2</w:t>
      </w:r>
    </w:ins>
    <w:r w:rsidRPr="00A65744">
      <w:rPr>
        <w:rStyle w:val="PageNumber"/>
        <w:rFonts w:ascii="Arial" w:hAnsi="Arial" w:cs="Arial"/>
        <w:color w:val="262626" w:themeColor="text1" w:themeTint="D9"/>
        <w:sz w:val="18"/>
        <w:szCs w:val="18"/>
      </w:rPr>
      <w:tab/>
      <w:t xml:space="preserve">Page </w:t>
    </w:r>
    <w:r w:rsidRPr="00A65744">
      <w:rPr>
        <w:rStyle w:val="PageNumber"/>
        <w:rFonts w:ascii="Arial" w:hAnsi="Arial" w:cs="Arial"/>
        <w:color w:val="262626" w:themeColor="text1" w:themeTint="D9"/>
        <w:sz w:val="18"/>
        <w:szCs w:val="18"/>
      </w:rPr>
      <w:fldChar w:fldCharType="begin"/>
    </w:r>
    <w:r w:rsidRPr="00A65744">
      <w:rPr>
        <w:rStyle w:val="PageNumber"/>
        <w:rFonts w:ascii="Arial" w:hAnsi="Arial" w:cs="Arial"/>
        <w:color w:val="262626" w:themeColor="text1" w:themeTint="D9"/>
        <w:sz w:val="18"/>
        <w:szCs w:val="18"/>
      </w:rPr>
      <w:instrText xml:space="preserve"> PAGE </w:instrText>
    </w:r>
    <w:r w:rsidRPr="00A65744">
      <w:rPr>
        <w:rStyle w:val="PageNumber"/>
        <w:rFonts w:ascii="Arial" w:hAnsi="Arial" w:cs="Arial"/>
        <w:color w:val="262626" w:themeColor="text1" w:themeTint="D9"/>
        <w:sz w:val="18"/>
        <w:szCs w:val="18"/>
      </w:rPr>
      <w:fldChar w:fldCharType="separate"/>
    </w:r>
    <w:r w:rsidR="00034FBA">
      <w:rPr>
        <w:rStyle w:val="PageNumber"/>
        <w:rFonts w:ascii="Arial" w:hAnsi="Arial" w:cs="Arial"/>
        <w:noProof/>
        <w:color w:val="262626" w:themeColor="text1" w:themeTint="D9"/>
        <w:sz w:val="18"/>
        <w:szCs w:val="18"/>
      </w:rPr>
      <w:t>56</w:t>
    </w:r>
    <w:r w:rsidRPr="00A65744">
      <w:rPr>
        <w:rStyle w:val="PageNumber"/>
        <w:rFonts w:ascii="Arial" w:hAnsi="Arial" w:cs="Arial"/>
        <w:color w:val="262626" w:themeColor="text1" w:themeTint="D9"/>
        <w:sz w:val="18"/>
        <w:szCs w:val="18"/>
      </w:rPr>
      <w:fldChar w:fldCharType="end"/>
    </w:r>
    <w:r w:rsidRPr="00A65744">
      <w:rPr>
        <w:rStyle w:val="PageNumber"/>
        <w:rFonts w:ascii="Arial" w:hAnsi="Arial" w:cs="Arial"/>
        <w:color w:val="262626" w:themeColor="text1" w:themeTint="D9"/>
        <w:sz w:val="18"/>
        <w:szCs w:val="18"/>
      </w:rPr>
      <w:t xml:space="preserve"> of </w:t>
    </w:r>
    <w:r w:rsidRPr="00A65744">
      <w:rPr>
        <w:rStyle w:val="PageNumber"/>
        <w:rFonts w:ascii="Arial" w:hAnsi="Arial" w:cs="Arial"/>
        <w:color w:val="262626" w:themeColor="text1" w:themeTint="D9"/>
        <w:sz w:val="18"/>
        <w:szCs w:val="18"/>
      </w:rPr>
      <w:fldChar w:fldCharType="begin"/>
    </w:r>
    <w:r w:rsidRPr="00A65744">
      <w:rPr>
        <w:rStyle w:val="PageNumber"/>
        <w:rFonts w:ascii="Arial" w:hAnsi="Arial" w:cs="Arial"/>
        <w:color w:val="262626" w:themeColor="text1" w:themeTint="D9"/>
        <w:sz w:val="18"/>
        <w:szCs w:val="18"/>
      </w:rPr>
      <w:instrText xml:space="preserve"> NUMPAGES </w:instrText>
    </w:r>
    <w:r w:rsidRPr="00A65744">
      <w:rPr>
        <w:rStyle w:val="PageNumber"/>
        <w:rFonts w:ascii="Arial" w:hAnsi="Arial" w:cs="Arial"/>
        <w:color w:val="262626" w:themeColor="text1" w:themeTint="D9"/>
        <w:sz w:val="18"/>
        <w:szCs w:val="18"/>
      </w:rPr>
      <w:fldChar w:fldCharType="separate"/>
    </w:r>
    <w:r w:rsidR="00034FBA">
      <w:rPr>
        <w:rStyle w:val="PageNumber"/>
        <w:rFonts w:ascii="Arial" w:hAnsi="Arial" w:cs="Arial"/>
        <w:noProof/>
        <w:color w:val="262626" w:themeColor="text1" w:themeTint="D9"/>
        <w:sz w:val="18"/>
        <w:szCs w:val="18"/>
      </w:rPr>
      <w:t>56</w:t>
    </w:r>
    <w:r w:rsidRPr="00A65744">
      <w:rPr>
        <w:rStyle w:val="PageNumber"/>
        <w:rFonts w:ascii="Arial" w:hAnsi="Arial" w:cs="Arial"/>
        <w:color w:val="262626" w:themeColor="text1" w:themeTint="D9"/>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51A" w:rsidRPr="00A65744" w:rsidRDefault="00D7651A" w:rsidP="00405D3C">
    <w:pPr>
      <w:pStyle w:val="Footer"/>
      <w:jc w:val="center"/>
      <w:rPr>
        <w:rFonts w:ascii="Arial" w:hAnsi="Arial" w:cs="Arial"/>
        <w:color w:val="262626" w:themeColor="text1" w:themeTint="D9"/>
      </w:rPr>
    </w:pPr>
    <w:r>
      <w:rPr>
        <w:rFonts w:ascii="Arial" w:hAnsi="Arial" w:cs="Arial"/>
        <w:color w:val="262626" w:themeColor="text1" w:themeTint="D9"/>
      </w:rPr>
      <w:t>WIESNZ1</w:t>
    </w:r>
    <w:ins w:id="1217" w:author="Tracy Thompson" w:date="2015-08-05T10:04:00Z">
      <w:r>
        <w:rPr>
          <w:rFonts w:ascii="Arial" w:hAnsi="Arial" w:cs="Arial"/>
          <w:color w:val="262626" w:themeColor="text1" w:themeTint="D9"/>
        </w:rPr>
        <w:t>6</w:t>
      </w:r>
    </w:ins>
    <w:del w:id="1218" w:author="Tracy Thompson" w:date="2015-08-05T10:04:00Z">
      <w:r w:rsidDel="001B4F92">
        <w:rPr>
          <w:rFonts w:ascii="Arial" w:hAnsi="Arial" w:cs="Arial"/>
          <w:color w:val="262626" w:themeColor="text1" w:themeTint="D9"/>
        </w:rPr>
        <w:delText>5</w:delText>
      </w:r>
    </w:del>
    <w:r>
      <w:rPr>
        <w:rFonts w:ascii="Arial" w:hAnsi="Arial" w:cs="Arial"/>
        <w:color w:val="262626" w:themeColor="text1" w:themeTint="D9"/>
      </w:rPr>
      <w:t xml:space="preserve"> </w:t>
    </w:r>
    <w:r w:rsidRPr="00A65744">
      <w:rPr>
        <w:rFonts w:ascii="Arial" w:hAnsi="Arial" w:cs="Arial"/>
        <w:color w:val="262626" w:themeColor="text1" w:themeTint="D9"/>
      </w:rPr>
      <w:t xml:space="preserve">– </w:t>
    </w:r>
    <w:r>
      <w:rPr>
        <w:rFonts w:ascii="Arial" w:hAnsi="Arial" w:cs="Arial"/>
        <w:color w:val="262626" w:themeColor="text1" w:themeTint="D9"/>
      </w:rPr>
      <w:t>DRAFT</w:t>
    </w:r>
    <w:ins w:id="1219" w:author="Tracy Thompson" w:date="2015-09-21T07:21:00Z">
      <w:r>
        <w:rPr>
          <w:rFonts w:ascii="Arial" w:hAnsi="Arial" w:cs="Arial"/>
          <w:color w:val="262626" w:themeColor="text1" w:themeTint="D9"/>
        </w:rPr>
        <w:t xml:space="preserve"> v0.2</w: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D5C" w:rsidRDefault="001D6D5C">
      <w:r>
        <w:separator/>
      </w:r>
    </w:p>
  </w:footnote>
  <w:footnote w:type="continuationSeparator" w:id="0">
    <w:p w:rsidR="001D6D5C" w:rsidRDefault="001D6D5C">
      <w:r>
        <w:continuationSeparator/>
      </w:r>
    </w:p>
  </w:footnote>
  <w:footnote w:id="1">
    <w:p w:rsidR="00D7651A" w:rsidRPr="00A65744" w:rsidRDefault="00D7651A" w:rsidP="00D47D04">
      <w:pPr>
        <w:pStyle w:val="FootnoteText"/>
        <w:rPr>
          <w:rFonts w:ascii="Arial" w:hAnsi="Arial" w:cs="Arial"/>
          <w:color w:val="262626" w:themeColor="text1" w:themeTint="D9"/>
          <w:sz w:val="18"/>
          <w:szCs w:val="18"/>
        </w:rPr>
      </w:pPr>
      <w:r w:rsidRPr="00A65744">
        <w:rPr>
          <w:rStyle w:val="FootnoteReference"/>
          <w:rFonts w:ascii="Arial" w:hAnsi="Arial" w:cs="Arial"/>
          <w:color w:val="262626" w:themeColor="text1" w:themeTint="D9"/>
          <w:sz w:val="18"/>
          <w:szCs w:val="18"/>
        </w:rPr>
        <w:footnoteRef/>
      </w:r>
      <w:r w:rsidRPr="00A65744">
        <w:rPr>
          <w:rFonts w:ascii="Arial" w:hAnsi="Arial" w:cs="Arial"/>
          <w:color w:val="262626" w:themeColor="text1" w:themeTint="D9"/>
          <w:sz w:val="18"/>
          <w:szCs w:val="18"/>
        </w:rPr>
        <w:t xml:space="preserve"> Financial Years run from 1 July through to 30 June of the following calendar year and are abbreviated by stringing together the last two digits of the portions of calendar years in question, i.e. 00/01, 01/02, and 02/03 represent the 3 consecutive financial years from 1 July 2000 through 30 June 2003.</w:t>
      </w:r>
    </w:p>
  </w:footnote>
  <w:footnote w:id="2">
    <w:p w:rsidR="00D7651A" w:rsidRPr="00A65744" w:rsidRDefault="00D7651A" w:rsidP="00D47D04">
      <w:pPr>
        <w:pStyle w:val="FootnoteText"/>
        <w:rPr>
          <w:rFonts w:ascii="Arial" w:hAnsi="Arial" w:cs="Arial"/>
          <w:color w:val="262626" w:themeColor="text1" w:themeTint="D9"/>
          <w:sz w:val="18"/>
          <w:szCs w:val="18"/>
        </w:rPr>
      </w:pPr>
      <w:r w:rsidRPr="00A65744">
        <w:rPr>
          <w:rStyle w:val="FootnoteReference"/>
          <w:rFonts w:ascii="Arial" w:hAnsi="Arial" w:cs="Arial"/>
          <w:color w:val="262626" w:themeColor="text1" w:themeTint="D9"/>
          <w:sz w:val="18"/>
          <w:szCs w:val="18"/>
        </w:rPr>
        <w:footnoteRef/>
      </w:r>
      <w:r w:rsidRPr="00A65744">
        <w:rPr>
          <w:rFonts w:ascii="Arial" w:hAnsi="Arial" w:cs="Arial"/>
          <w:color w:val="262626" w:themeColor="text1" w:themeTint="D9"/>
          <w:sz w:val="18"/>
          <w:szCs w:val="18"/>
        </w:rPr>
        <w:t xml:space="preserve"> Two slightly different DRG versions are in use within the methodology.  The DRG version currently in use within the NZ health sector is AR-DRG version 6.0x and all DRG tests on NMDS events refer to this version.  However, for the purposes of applying cost weights, some AR-DRGs are not clinically homogeneous and in these cases an AR-DRG may be reallocated to a different ‘WIES’ or ‘NZ’ DRG referred to in this document as NZdrg60x.  The NZdrg60x DRGs contain all the AR-DRGs as well as four additional NZ DRG codes (not used in AR-DRG) for the purpose of applying the appropriate cost weights to NMDS events.</w:t>
      </w:r>
    </w:p>
  </w:footnote>
  <w:footnote w:id="3">
    <w:p w:rsidR="00D7651A" w:rsidRPr="005B22CF" w:rsidRDefault="00D7651A">
      <w:pPr>
        <w:pStyle w:val="FootnoteText"/>
        <w:rPr>
          <w:rFonts w:ascii="Arial" w:hAnsi="Arial" w:cs="Arial"/>
          <w:sz w:val="18"/>
          <w:szCs w:val="18"/>
        </w:rPr>
      </w:pPr>
      <w:r w:rsidRPr="005B22CF">
        <w:rPr>
          <w:rStyle w:val="FootnoteReference"/>
          <w:rFonts w:ascii="Arial" w:hAnsi="Arial" w:cs="Arial"/>
          <w:sz w:val="18"/>
          <w:szCs w:val="18"/>
        </w:rPr>
        <w:footnoteRef/>
      </w:r>
      <w:r w:rsidRPr="005B22CF">
        <w:rPr>
          <w:rFonts w:ascii="Arial" w:hAnsi="Arial" w:cs="Arial"/>
          <w:sz w:val="18"/>
          <w:szCs w:val="18"/>
        </w:rPr>
        <w:t xml:space="preserve"> </w:t>
      </w:r>
      <w:hyperlink r:id="rId1" w:history="1">
        <w:r w:rsidRPr="005B22CF">
          <w:rPr>
            <w:rStyle w:val="Hyperlink"/>
            <w:rFonts w:ascii="Arial" w:hAnsi="Arial" w:cs="Arial"/>
            <w:sz w:val="18"/>
            <w:szCs w:val="18"/>
          </w:rPr>
          <w:t>http://www.moh.govt.nz/notebook/nbbooks.nsf/0/33BDA6510EF068D7CC2570890077C393/$file/maternityservices.pdf</w:t>
        </w:r>
      </w:hyperlink>
    </w:p>
    <w:p w:rsidR="00D7651A" w:rsidRPr="005B22CF" w:rsidRDefault="00D7651A">
      <w:pPr>
        <w:pStyle w:val="FootnoteText"/>
        <w:rPr>
          <w:rFonts w:ascii="Arial" w:hAnsi="Arial" w:cs="Arial"/>
          <w:sz w:val="18"/>
          <w:szCs w:val="18"/>
          <w:lang w:val="en-NZ"/>
        </w:rPr>
      </w:pPr>
    </w:p>
  </w:footnote>
  <w:footnote w:id="4">
    <w:p w:rsidR="00D7651A" w:rsidRPr="002A3D7D" w:rsidRDefault="00D7651A">
      <w:pPr>
        <w:pStyle w:val="FootnoteText"/>
        <w:rPr>
          <w:rFonts w:ascii="Arial" w:hAnsi="Arial" w:cs="Arial"/>
          <w:color w:val="333333"/>
          <w:sz w:val="18"/>
          <w:szCs w:val="18"/>
          <w:lang w:val="en-NZ"/>
        </w:rPr>
      </w:pPr>
      <w:r w:rsidRPr="002A3D7D">
        <w:rPr>
          <w:rStyle w:val="FootnoteReference"/>
          <w:rFonts w:ascii="Arial" w:hAnsi="Arial" w:cs="Arial"/>
          <w:color w:val="333333"/>
          <w:sz w:val="18"/>
          <w:szCs w:val="18"/>
        </w:rPr>
        <w:footnoteRef/>
      </w:r>
      <w:r w:rsidRPr="002A3D7D">
        <w:rPr>
          <w:rFonts w:ascii="Arial" w:hAnsi="Arial" w:cs="Arial"/>
          <w:color w:val="333333"/>
          <w:sz w:val="18"/>
          <w:szCs w:val="18"/>
          <w:lang w:val="en-NZ"/>
        </w:rPr>
        <w:t>Prior to 1 July 2008 this exclusion rule also included health specialty codes P00</w:t>
      </w:r>
      <w:r w:rsidRPr="002A3D7D">
        <w:rPr>
          <w:rFonts w:ascii="Arial" w:hAnsi="Arial" w:cs="Arial"/>
          <w:color w:val="333333"/>
          <w:sz w:val="18"/>
          <w:szCs w:val="18"/>
        </w:rPr>
        <w:t xml:space="preserve">, </w:t>
      </w:r>
      <w:r w:rsidRPr="002A3D7D">
        <w:rPr>
          <w:rFonts w:ascii="Arial" w:hAnsi="Arial" w:cs="Arial"/>
          <w:color w:val="333333"/>
          <w:sz w:val="18"/>
          <w:szCs w:val="18"/>
          <w:lang w:val="en-NZ"/>
        </w:rPr>
        <w:t>P10, P11, P20, P30,</w:t>
      </w:r>
      <w:r>
        <w:rPr>
          <w:rFonts w:ascii="Arial" w:hAnsi="Arial" w:cs="Arial"/>
          <w:color w:val="333333"/>
          <w:sz w:val="18"/>
          <w:szCs w:val="18"/>
          <w:lang w:val="en-NZ"/>
        </w:rPr>
        <w:t xml:space="preserve"> P35.  These codes were retired 1</w:t>
      </w:r>
      <w:r w:rsidRPr="002A3D7D">
        <w:rPr>
          <w:rFonts w:ascii="Arial" w:hAnsi="Arial" w:cs="Arial"/>
          <w:color w:val="333333"/>
          <w:sz w:val="18"/>
          <w:szCs w:val="18"/>
          <w:lang w:val="en-NZ"/>
        </w:rPr>
        <w:t xml:space="preserve"> July 2008.</w:t>
      </w:r>
    </w:p>
  </w:footnote>
  <w:footnote w:id="5">
    <w:p w:rsidR="00D7651A" w:rsidRPr="002A3D7D" w:rsidRDefault="00D7651A">
      <w:pPr>
        <w:pStyle w:val="FootnoteText"/>
        <w:rPr>
          <w:rFonts w:ascii="Arial" w:hAnsi="Arial" w:cs="Arial"/>
          <w:color w:val="333333"/>
          <w:sz w:val="18"/>
          <w:szCs w:val="18"/>
          <w:lang w:val="en-NZ"/>
        </w:rPr>
      </w:pPr>
      <w:r w:rsidRPr="002A3D7D">
        <w:rPr>
          <w:rStyle w:val="FootnoteReference"/>
          <w:color w:val="333333"/>
        </w:rPr>
        <w:sym w:font="Symbol" w:char="F02A"/>
      </w:r>
      <w:r w:rsidRPr="002A3D7D">
        <w:rPr>
          <w:rFonts w:ascii="Arial" w:hAnsi="Arial" w:cs="Arial"/>
          <w:color w:val="333333"/>
          <w:sz w:val="18"/>
          <w:szCs w:val="18"/>
        </w:rPr>
        <w:t>Additional character</w:t>
      </w:r>
      <w:r>
        <w:rPr>
          <w:rFonts w:ascii="Arial" w:hAnsi="Arial" w:cs="Arial"/>
          <w:color w:val="333333"/>
          <w:sz w:val="18"/>
          <w:szCs w:val="18"/>
        </w:rPr>
        <w:t xml:space="preserve"> </w:t>
      </w:r>
      <w:r w:rsidRPr="002A3D7D">
        <w:rPr>
          <w:rFonts w:ascii="Arial" w:hAnsi="Arial" w:cs="Arial"/>
          <w:color w:val="333333"/>
          <w:sz w:val="18"/>
          <w:szCs w:val="18"/>
        </w:rPr>
        <w:t>is required to complete the diagnosis code</w:t>
      </w:r>
    </w:p>
  </w:footnote>
  <w:footnote w:id="6">
    <w:p w:rsidR="00D7651A" w:rsidRPr="002A3D7D" w:rsidRDefault="00D7651A" w:rsidP="00A27624">
      <w:pPr>
        <w:pStyle w:val="FootnoteText"/>
        <w:rPr>
          <w:rFonts w:ascii="Arial" w:hAnsi="Arial" w:cs="Arial"/>
          <w:color w:val="333333"/>
          <w:sz w:val="18"/>
          <w:szCs w:val="18"/>
          <w:lang w:val="en-NZ"/>
        </w:rPr>
      </w:pPr>
      <w:r w:rsidRPr="002A3D7D">
        <w:rPr>
          <w:rStyle w:val="FootnoteReference"/>
          <w:color w:val="333333"/>
        </w:rPr>
        <w:sym w:font="Symbol" w:char="F02A"/>
      </w:r>
      <w:r w:rsidRPr="002A3D7D">
        <w:rPr>
          <w:rFonts w:ascii="Arial" w:hAnsi="Arial" w:cs="Arial"/>
          <w:color w:val="333333"/>
          <w:sz w:val="18"/>
          <w:szCs w:val="18"/>
        </w:rPr>
        <w:t>Additional character is required to complete the diagnosis code</w:t>
      </w:r>
    </w:p>
  </w:footnote>
  <w:footnote w:id="7">
    <w:p w:rsidR="00D7651A" w:rsidRPr="002A3D7D" w:rsidRDefault="00D7651A" w:rsidP="00B65A2A">
      <w:pPr>
        <w:pStyle w:val="FootnoteText"/>
        <w:rPr>
          <w:rFonts w:ascii="Arial" w:hAnsi="Arial" w:cs="Arial"/>
          <w:color w:val="333333"/>
          <w:sz w:val="18"/>
          <w:szCs w:val="18"/>
          <w:lang w:val="en-NZ"/>
        </w:rPr>
      </w:pPr>
      <w:r w:rsidRPr="002A3D7D">
        <w:rPr>
          <w:rStyle w:val="FootnoteReference"/>
          <w:rFonts w:ascii="Arial" w:hAnsi="Arial" w:cs="Arial"/>
          <w:color w:val="333333"/>
          <w:sz w:val="18"/>
          <w:szCs w:val="18"/>
        </w:rPr>
        <w:footnoteRef/>
      </w:r>
      <w:r w:rsidRPr="002A3D7D">
        <w:rPr>
          <w:rFonts w:ascii="Arial" w:hAnsi="Arial" w:cs="Arial"/>
          <w:color w:val="333333"/>
          <w:sz w:val="18"/>
          <w:szCs w:val="18"/>
          <w:lang w:val="en-NZ"/>
        </w:rPr>
        <w:t>NCSP-20 is used interchangeably with NCSP20.  This formatting difference will be fixed in the NMDS and NNPAC as soon as practical.</w:t>
      </w:r>
    </w:p>
  </w:footnote>
  <w:footnote w:id="8">
    <w:p w:rsidR="00D7651A" w:rsidRPr="00F105EB" w:rsidRDefault="00D7651A" w:rsidP="00B65A2A">
      <w:pPr>
        <w:pStyle w:val="FootnoteText"/>
        <w:rPr>
          <w:rFonts w:ascii="Arial" w:hAnsi="Arial" w:cs="Arial"/>
          <w:color w:val="262626" w:themeColor="text1" w:themeTint="D9"/>
          <w:sz w:val="18"/>
          <w:szCs w:val="18"/>
          <w:lang w:val="en-NZ"/>
        </w:rPr>
      </w:pPr>
      <w:r w:rsidRPr="00F105EB">
        <w:rPr>
          <w:rStyle w:val="FootnoteReference"/>
          <w:rFonts w:ascii="Arial" w:hAnsi="Arial" w:cs="Arial"/>
          <w:color w:val="262626" w:themeColor="text1" w:themeTint="D9"/>
          <w:sz w:val="18"/>
          <w:szCs w:val="18"/>
        </w:rPr>
        <w:footnoteRef/>
      </w:r>
      <w:r w:rsidRPr="00F105EB">
        <w:rPr>
          <w:rFonts w:ascii="Arial" w:hAnsi="Arial" w:cs="Arial"/>
          <w:color w:val="262626" w:themeColor="text1" w:themeTint="D9"/>
          <w:sz w:val="18"/>
          <w:szCs w:val="18"/>
          <w:lang w:val="en-NZ"/>
        </w:rPr>
        <w:t xml:space="preserve">This is a list of the WIES eligible facility codes as at </w:t>
      </w:r>
      <w:ins w:id="746" w:author="Tracy Thompson" w:date="2015-09-15T10:10:00Z">
        <w:r>
          <w:rPr>
            <w:rFonts w:ascii="Arial" w:hAnsi="Arial" w:cs="Arial"/>
            <w:color w:val="262626" w:themeColor="text1" w:themeTint="D9"/>
            <w:sz w:val="18"/>
            <w:szCs w:val="18"/>
            <w:lang w:val="en-NZ"/>
          </w:rPr>
          <w:t>September 2015</w:t>
        </w:r>
      </w:ins>
      <w:del w:id="747" w:author="Tracy Thompson" w:date="2015-09-15T10:10:00Z">
        <w:r w:rsidRPr="00F105EB" w:rsidDel="00E01A1C">
          <w:rPr>
            <w:rFonts w:ascii="Arial" w:hAnsi="Arial" w:cs="Arial"/>
            <w:color w:val="262626" w:themeColor="text1" w:themeTint="D9"/>
            <w:sz w:val="18"/>
            <w:szCs w:val="18"/>
            <w:lang w:val="en-NZ"/>
          </w:rPr>
          <w:delText>October 201</w:delText>
        </w:r>
        <w:r w:rsidDel="00E01A1C">
          <w:rPr>
            <w:rFonts w:ascii="Arial" w:hAnsi="Arial" w:cs="Arial"/>
            <w:color w:val="262626" w:themeColor="text1" w:themeTint="D9"/>
            <w:sz w:val="18"/>
            <w:szCs w:val="18"/>
            <w:lang w:val="en-NZ"/>
          </w:rPr>
          <w:delText>4</w:delText>
        </w:r>
      </w:del>
      <w:r w:rsidRPr="00F105EB">
        <w:rPr>
          <w:rFonts w:ascii="Arial" w:hAnsi="Arial" w:cs="Arial"/>
          <w:color w:val="262626" w:themeColor="text1" w:themeTint="D9"/>
          <w:sz w:val="18"/>
          <w:szCs w:val="18"/>
          <w:lang w:val="en-NZ"/>
        </w:rPr>
        <w:t xml:space="preserve">.  Facility codes that are added during the year (and are valid for the whole year) will be listed at the </w:t>
      </w:r>
      <w:r>
        <w:rPr>
          <w:rFonts w:ascii="Arial" w:hAnsi="Arial" w:cs="Arial"/>
          <w:color w:val="262626" w:themeColor="text1" w:themeTint="D9"/>
          <w:sz w:val="18"/>
          <w:szCs w:val="18"/>
          <w:lang w:val="en-NZ"/>
        </w:rPr>
        <w:t xml:space="preserve">start </w:t>
      </w:r>
      <w:r w:rsidRPr="00F105EB">
        <w:rPr>
          <w:rFonts w:ascii="Arial" w:hAnsi="Arial" w:cs="Arial"/>
          <w:color w:val="262626" w:themeColor="text1" w:themeTint="D9"/>
          <w:sz w:val="18"/>
          <w:szCs w:val="18"/>
          <w:lang w:val="en-NZ"/>
        </w:rPr>
        <w:t>of this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51A" w:rsidRPr="00A65744" w:rsidRDefault="00D7651A" w:rsidP="005342F3">
    <w:pPr>
      <w:pStyle w:val="Header"/>
      <w:tabs>
        <w:tab w:val="clear" w:pos="8306"/>
        <w:tab w:val="right" w:pos="8460"/>
      </w:tabs>
      <w:jc w:val="right"/>
      <w:rPr>
        <w:rFonts w:ascii="Arial" w:hAnsi="Arial" w:cs="Arial"/>
        <w:color w:val="262626" w:themeColor="text1" w:themeTint="D9"/>
      </w:rPr>
    </w:pPr>
    <w:r w:rsidRPr="00A65744">
      <w:rPr>
        <w:rFonts w:ascii="Arial" w:hAnsi="Arial" w:cs="Arial"/>
        <w:color w:val="262626" w:themeColor="text1" w:themeTint="D9"/>
      </w:rPr>
      <w:t>New Zealand Casemix Framework For Publicly Funded Hospitals – WIESNZ1</w:t>
    </w:r>
    <w:ins w:id="1206" w:author="Tracy Thompson" w:date="2015-08-05T10:05:00Z">
      <w:r>
        <w:rPr>
          <w:rFonts w:ascii="Arial" w:hAnsi="Arial" w:cs="Arial"/>
          <w:color w:val="262626" w:themeColor="text1" w:themeTint="D9"/>
        </w:rPr>
        <w:t>6</w:t>
      </w:r>
    </w:ins>
    <w:del w:id="1207" w:author="Tracy Thompson" w:date="2015-08-05T10:05:00Z">
      <w:r w:rsidDel="001B4F92">
        <w:rPr>
          <w:rFonts w:ascii="Arial" w:hAnsi="Arial" w:cs="Arial"/>
          <w:color w:val="262626" w:themeColor="text1" w:themeTint="D9"/>
        </w:rPr>
        <w:delText>5</w:delText>
      </w:r>
    </w:del>
    <w:r w:rsidRPr="00A65744">
      <w:rPr>
        <w:rFonts w:ascii="Arial" w:hAnsi="Arial" w:cs="Arial"/>
        <w:color w:val="262626" w:themeColor="text1" w:themeTint="D9"/>
      </w:rPr>
      <w:t xml:space="preserve"> 201</w:t>
    </w:r>
    <w:ins w:id="1208" w:author="Tracy Thompson" w:date="2015-08-05T10:05:00Z">
      <w:r>
        <w:rPr>
          <w:rFonts w:ascii="Arial" w:hAnsi="Arial" w:cs="Arial"/>
          <w:color w:val="262626" w:themeColor="text1" w:themeTint="D9"/>
        </w:rPr>
        <w:t>6</w:t>
      </w:r>
    </w:ins>
    <w:del w:id="1209" w:author="Tracy Thompson" w:date="2015-08-05T10:05:00Z">
      <w:r w:rsidDel="001B4F92">
        <w:rPr>
          <w:rFonts w:ascii="Arial" w:hAnsi="Arial" w:cs="Arial"/>
          <w:color w:val="262626" w:themeColor="text1" w:themeTint="D9"/>
        </w:rPr>
        <w:delText>5</w:delText>
      </w:r>
    </w:del>
    <w:r w:rsidRPr="00A65744">
      <w:rPr>
        <w:rFonts w:ascii="Arial" w:hAnsi="Arial" w:cs="Arial"/>
        <w:color w:val="262626" w:themeColor="text1" w:themeTint="D9"/>
      </w:rPr>
      <w:t>/1</w:t>
    </w:r>
    <w:ins w:id="1210" w:author="Tracy Thompson" w:date="2015-08-05T10:05:00Z">
      <w:r>
        <w:rPr>
          <w:rFonts w:ascii="Arial" w:hAnsi="Arial" w:cs="Arial"/>
          <w:color w:val="262626" w:themeColor="text1" w:themeTint="D9"/>
        </w:rPr>
        <w:t>7</w:t>
      </w:r>
    </w:ins>
    <w:del w:id="1211" w:author="Tracy Thompson" w:date="2015-08-05T10:05:00Z">
      <w:r w:rsidDel="001B4F92">
        <w:rPr>
          <w:rFonts w:ascii="Arial" w:hAnsi="Arial" w:cs="Arial"/>
          <w:color w:val="262626" w:themeColor="text1" w:themeTint="D9"/>
        </w:rPr>
        <w:delText>6</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D0445ADA"/>
    <w:lvl w:ilvl="0">
      <w:start w:val="1"/>
      <w:numFmt w:val="decimal"/>
      <w:pStyle w:val="Heading1"/>
      <w:lvlText w:val="%1"/>
      <w:legacy w:legacy="1" w:legacySpace="120" w:legacyIndent="432"/>
      <w:lvlJc w:val="left"/>
      <w:pPr>
        <w:ind w:left="612" w:hanging="432"/>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egacy w:legacy="1" w:legacySpace="120" w:legacyIndent="576"/>
      <w:lvlJc w:val="left"/>
      <w:pPr>
        <w:ind w:left="2278"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egacy w:legacy="1" w:legacySpace="120" w:legacyIndent="720"/>
      <w:lvlJc w:val="left"/>
      <w:pPr>
        <w:ind w:left="72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egacy w:legacy="1" w:legacySpace="120" w:legacyIndent="864"/>
      <w:lvlJc w:val="left"/>
      <w:pPr>
        <w:ind w:left="1044" w:hanging="864"/>
      </w:pPr>
    </w:lvl>
    <w:lvl w:ilvl="4">
      <w:start w:val="1"/>
      <w:numFmt w:val="decimal"/>
      <w:pStyle w:val="Heading5"/>
      <w:lvlText w:val="%1.%2.%3.%4.%5"/>
      <w:legacy w:legacy="1" w:legacySpace="120" w:legacyIndent="1008"/>
      <w:lvlJc w:val="left"/>
      <w:pPr>
        <w:ind w:left="1188" w:hanging="1008"/>
      </w:pPr>
    </w:lvl>
    <w:lvl w:ilvl="5">
      <w:start w:val="1"/>
      <w:numFmt w:val="decimal"/>
      <w:pStyle w:val="Heading6"/>
      <w:lvlText w:val="%1.%2.%3.%4.%5.%6"/>
      <w:legacy w:legacy="1" w:legacySpace="120" w:legacyIndent="1152"/>
      <w:lvlJc w:val="left"/>
      <w:pPr>
        <w:ind w:left="1332" w:hanging="1152"/>
      </w:pPr>
    </w:lvl>
    <w:lvl w:ilvl="6">
      <w:start w:val="1"/>
      <w:numFmt w:val="decimal"/>
      <w:pStyle w:val="Heading7"/>
      <w:lvlText w:val="%1.%2.%3.%4.%5.%6.%7"/>
      <w:legacy w:legacy="1" w:legacySpace="120" w:legacyIndent="1296"/>
      <w:lvlJc w:val="left"/>
      <w:pPr>
        <w:ind w:left="1476" w:hanging="1296"/>
      </w:pPr>
    </w:lvl>
    <w:lvl w:ilvl="7">
      <w:start w:val="1"/>
      <w:numFmt w:val="decimal"/>
      <w:pStyle w:val="Heading8"/>
      <w:lvlText w:val="%1.%2.%3.%4.%5.%6.%7.%8"/>
      <w:legacy w:legacy="1" w:legacySpace="120" w:legacyIndent="1440"/>
      <w:lvlJc w:val="left"/>
      <w:pPr>
        <w:ind w:left="1620" w:hanging="1440"/>
      </w:pPr>
    </w:lvl>
    <w:lvl w:ilvl="8">
      <w:start w:val="1"/>
      <w:numFmt w:val="decimal"/>
      <w:pStyle w:val="Heading9"/>
      <w:lvlText w:val="%1.%2.%3.%4.%5.%6.%7.%8.%9"/>
      <w:legacy w:legacy="1" w:legacySpace="120" w:legacyIndent="1584"/>
      <w:lvlJc w:val="left"/>
      <w:pPr>
        <w:ind w:left="1764" w:hanging="1584"/>
      </w:pPr>
    </w:lvl>
  </w:abstractNum>
  <w:abstractNum w:abstractNumId="1">
    <w:nsid w:val="034931E5"/>
    <w:multiLevelType w:val="hybridMultilevel"/>
    <w:tmpl w:val="C292D2DA"/>
    <w:lvl w:ilvl="0" w:tplc="CBE82D7C">
      <w:start w:val="1"/>
      <w:numFmt w:val="decimal"/>
      <w:lvlText w:val="%1."/>
      <w:lvlJc w:val="left"/>
      <w:pPr>
        <w:ind w:left="720" w:hanging="360"/>
      </w:pPr>
      <w:rPr>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6936A8F"/>
    <w:multiLevelType w:val="hybridMultilevel"/>
    <w:tmpl w:val="72F486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9F77444"/>
    <w:multiLevelType w:val="hybridMultilevel"/>
    <w:tmpl w:val="EADC9BB8"/>
    <w:lvl w:ilvl="0" w:tplc="1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D5D4B63"/>
    <w:multiLevelType w:val="hybridMultilevel"/>
    <w:tmpl w:val="C3F05B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0DD13F42"/>
    <w:multiLevelType w:val="hybridMultilevel"/>
    <w:tmpl w:val="31201CCA"/>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6">
    <w:nsid w:val="0E5464EF"/>
    <w:multiLevelType w:val="hybridMultilevel"/>
    <w:tmpl w:val="3D2AF04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0F491E50"/>
    <w:multiLevelType w:val="hybridMultilevel"/>
    <w:tmpl w:val="A858B56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0F707219"/>
    <w:multiLevelType w:val="hybridMultilevel"/>
    <w:tmpl w:val="F8EAEB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1C367B99"/>
    <w:multiLevelType w:val="hybridMultilevel"/>
    <w:tmpl w:val="BD1A2F38"/>
    <w:lvl w:ilvl="0" w:tplc="41BE8C06">
      <w:start w:val="6"/>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1F3B4754"/>
    <w:multiLevelType w:val="hybridMultilevel"/>
    <w:tmpl w:val="34D2EC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80328B9"/>
    <w:multiLevelType w:val="hybridMultilevel"/>
    <w:tmpl w:val="D7009EEC"/>
    <w:lvl w:ilvl="0" w:tplc="CBE82D7C">
      <w:start w:val="1"/>
      <w:numFmt w:val="decimal"/>
      <w:lvlText w:val="%1."/>
      <w:lvlJc w:val="left"/>
      <w:pPr>
        <w:tabs>
          <w:tab w:val="num" w:pos="720"/>
        </w:tabs>
        <w:ind w:left="720" w:hanging="360"/>
      </w:pPr>
      <w:rPr>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2821287E"/>
    <w:multiLevelType w:val="hybridMultilevel"/>
    <w:tmpl w:val="6D329706"/>
    <w:lvl w:ilvl="0" w:tplc="17FC6912">
      <w:start w:val="3"/>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3">
    <w:nsid w:val="28852859"/>
    <w:multiLevelType w:val="hybridMultilevel"/>
    <w:tmpl w:val="F976B772"/>
    <w:lvl w:ilvl="0" w:tplc="1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88834F9"/>
    <w:multiLevelType w:val="hybridMultilevel"/>
    <w:tmpl w:val="FFB6981A"/>
    <w:lvl w:ilvl="0" w:tplc="CBE82D7C">
      <w:start w:val="1"/>
      <w:numFmt w:val="decimal"/>
      <w:lvlText w:val="%1."/>
      <w:lvlJc w:val="left"/>
      <w:pPr>
        <w:ind w:left="720" w:hanging="360"/>
      </w:pPr>
      <w:rPr>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35001109"/>
    <w:multiLevelType w:val="hybridMultilevel"/>
    <w:tmpl w:val="3C447D1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3AE239D3"/>
    <w:multiLevelType w:val="hybridMultilevel"/>
    <w:tmpl w:val="A00C64A4"/>
    <w:lvl w:ilvl="0" w:tplc="1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E5F7727"/>
    <w:multiLevelType w:val="hybridMultilevel"/>
    <w:tmpl w:val="CD7823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3FA56DF9"/>
    <w:multiLevelType w:val="hybridMultilevel"/>
    <w:tmpl w:val="A1C45FB0"/>
    <w:lvl w:ilvl="0" w:tplc="A33A7C82">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9">
    <w:nsid w:val="4CCD2901"/>
    <w:multiLevelType w:val="hybridMultilevel"/>
    <w:tmpl w:val="F46465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4E1677B7"/>
    <w:multiLevelType w:val="hybridMultilevel"/>
    <w:tmpl w:val="9FDE772A"/>
    <w:lvl w:ilvl="0" w:tplc="ED52E402">
      <w:start w:val="4"/>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1">
    <w:nsid w:val="4E846AF7"/>
    <w:multiLevelType w:val="hybridMultilevel"/>
    <w:tmpl w:val="BBF8C29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504824F4"/>
    <w:multiLevelType w:val="hybridMultilevel"/>
    <w:tmpl w:val="8B92087C"/>
    <w:lvl w:ilvl="0" w:tplc="CBE82D7C">
      <w:start w:val="1"/>
      <w:numFmt w:val="decimal"/>
      <w:lvlText w:val="%1."/>
      <w:lvlJc w:val="left"/>
      <w:pPr>
        <w:tabs>
          <w:tab w:val="num" w:pos="720"/>
        </w:tabs>
        <w:ind w:left="720" w:hanging="360"/>
      </w:pPr>
      <w:rPr>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5BB627A7"/>
    <w:multiLevelType w:val="hybridMultilevel"/>
    <w:tmpl w:val="E9BEAB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6D6C0A12"/>
    <w:multiLevelType w:val="hybridMultilevel"/>
    <w:tmpl w:val="EACC3902"/>
    <w:lvl w:ilvl="0" w:tplc="90A22108">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77931E5F"/>
    <w:multiLevelType w:val="hybridMultilevel"/>
    <w:tmpl w:val="8F6815F8"/>
    <w:lvl w:ilvl="0" w:tplc="1F160180">
      <w:start w:val="5"/>
      <w:numFmt w:val="decimal"/>
      <w:lvlText w:val="%1."/>
      <w:lvlJc w:val="left"/>
      <w:pPr>
        <w:tabs>
          <w:tab w:val="num" w:pos="360"/>
        </w:tabs>
        <w:ind w:left="360" w:hanging="360"/>
      </w:pPr>
      <w:rPr>
        <w:rFonts w:hint="default"/>
        <w:i w:val="0"/>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6">
    <w:nsid w:val="7CA34AC8"/>
    <w:multiLevelType w:val="hybridMultilevel"/>
    <w:tmpl w:val="9C6082D8"/>
    <w:lvl w:ilvl="0" w:tplc="1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7">
    <w:nsid w:val="7F47096E"/>
    <w:multiLevelType w:val="hybridMultilevel"/>
    <w:tmpl w:val="08027A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7FCD2ADC"/>
    <w:multiLevelType w:val="hybridMultilevel"/>
    <w:tmpl w:val="34C0F850"/>
    <w:lvl w:ilvl="0" w:tplc="A11EA23A">
      <w:start w:val="1"/>
      <w:numFmt w:val="bullet"/>
      <w:lvlText w:val=""/>
      <w:lvlJc w:val="left"/>
      <w:pPr>
        <w:tabs>
          <w:tab w:val="num" w:pos="720"/>
        </w:tabs>
        <w:ind w:left="720" w:hanging="360"/>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7FF07C45"/>
    <w:multiLevelType w:val="hybridMultilevel"/>
    <w:tmpl w:val="4AAC02F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8"/>
  </w:num>
  <w:num w:numId="4">
    <w:abstractNumId w:val="26"/>
  </w:num>
  <w:num w:numId="5">
    <w:abstractNumId w:val="13"/>
  </w:num>
  <w:num w:numId="6">
    <w:abstractNumId w:val="3"/>
  </w:num>
  <w:num w:numId="7">
    <w:abstractNumId w:val="24"/>
  </w:num>
  <w:num w:numId="8">
    <w:abstractNumId w:val="22"/>
  </w:num>
  <w:num w:numId="9">
    <w:abstractNumId w:val="11"/>
  </w:num>
  <w:num w:numId="10">
    <w:abstractNumId w:val="4"/>
  </w:num>
  <w:num w:numId="11">
    <w:abstractNumId w:val="17"/>
  </w:num>
  <w:num w:numId="12">
    <w:abstractNumId w:val="19"/>
  </w:num>
  <w:num w:numId="13">
    <w:abstractNumId w:val="2"/>
  </w:num>
  <w:num w:numId="14">
    <w:abstractNumId w:val="18"/>
  </w:num>
  <w:num w:numId="15">
    <w:abstractNumId w:val="12"/>
  </w:num>
  <w:num w:numId="16">
    <w:abstractNumId w:val="20"/>
  </w:num>
  <w:num w:numId="17">
    <w:abstractNumId w:val="8"/>
  </w:num>
  <w:num w:numId="18">
    <w:abstractNumId w:val="6"/>
  </w:num>
  <w:num w:numId="19">
    <w:abstractNumId w:val="21"/>
  </w:num>
  <w:num w:numId="20">
    <w:abstractNumId w:val="5"/>
  </w:num>
  <w:num w:numId="21">
    <w:abstractNumId w:val="29"/>
  </w:num>
  <w:num w:numId="22">
    <w:abstractNumId w:val="23"/>
  </w:num>
  <w:num w:numId="23">
    <w:abstractNumId w:val="10"/>
  </w:num>
  <w:num w:numId="24">
    <w:abstractNumId w:val="14"/>
  </w:num>
  <w:num w:numId="25">
    <w:abstractNumId w:val="1"/>
  </w:num>
  <w:num w:numId="26">
    <w:abstractNumId w:val="25"/>
  </w:num>
  <w:num w:numId="27">
    <w:abstractNumId w:val="9"/>
  </w:num>
  <w:num w:numId="28">
    <w:abstractNumId w:val="15"/>
  </w:num>
  <w:num w:numId="29">
    <w:abstractNumId w:val="7"/>
  </w:num>
  <w:num w:numId="30">
    <w:abstractNumId w:val="27"/>
  </w:num>
  <w:num w:numId="31">
    <w:abstractNumId w:val="0"/>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racy Thompson">
    <w15:presenceInfo w15:providerId="AD" w15:userId="S-1-5-21-2028020263-1629058378-1089752822-30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A2A"/>
    <w:rsid w:val="00000025"/>
    <w:rsid w:val="0000238D"/>
    <w:rsid w:val="0000343F"/>
    <w:rsid w:val="00004318"/>
    <w:rsid w:val="00007434"/>
    <w:rsid w:val="00012047"/>
    <w:rsid w:val="0001238F"/>
    <w:rsid w:val="0001260A"/>
    <w:rsid w:val="0001387A"/>
    <w:rsid w:val="00014654"/>
    <w:rsid w:val="00015732"/>
    <w:rsid w:val="000158B3"/>
    <w:rsid w:val="000172C6"/>
    <w:rsid w:val="00017F43"/>
    <w:rsid w:val="00020D6F"/>
    <w:rsid w:val="00022B42"/>
    <w:rsid w:val="0002384B"/>
    <w:rsid w:val="00024BF3"/>
    <w:rsid w:val="000254DE"/>
    <w:rsid w:val="00032ADF"/>
    <w:rsid w:val="00032DBC"/>
    <w:rsid w:val="00033D94"/>
    <w:rsid w:val="00034933"/>
    <w:rsid w:val="00034FBA"/>
    <w:rsid w:val="00035627"/>
    <w:rsid w:val="0003614F"/>
    <w:rsid w:val="00037036"/>
    <w:rsid w:val="0003761F"/>
    <w:rsid w:val="00037A41"/>
    <w:rsid w:val="00040DF6"/>
    <w:rsid w:val="00040EFD"/>
    <w:rsid w:val="00042336"/>
    <w:rsid w:val="000442E9"/>
    <w:rsid w:val="000445F8"/>
    <w:rsid w:val="000448CE"/>
    <w:rsid w:val="00044C19"/>
    <w:rsid w:val="00050D44"/>
    <w:rsid w:val="00053509"/>
    <w:rsid w:val="00053A2E"/>
    <w:rsid w:val="00054CFC"/>
    <w:rsid w:val="000552CB"/>
    <w:rsid w:val="0005695E"/>
    <w:rsid w:val="0006100E"/>
    <w:rsid w:val="00064150"/>
    <w:rsid w:val="0006470E"/>
    <w:rsid w:val="000657B8"/>
    <w:rsid w:val="00065F4E"/>
    <w:rsid w:val="00067476"/>
    <w:rsid w:val="00070C98"/>
    <w:rsid w:val="00071442"/>
    <w:rsid w:val="00071E99"/>
    <w:rsid w:val="00074B4F"/>
    <w:rsid w:val="000756D8"/>
    <w:rsid w:val="00075749"/>
    <w:rsid w:val="00075B46"/>
    <w:rsid w:val="00077433"/>
    <w:rsid w:val="0007761E"/>
    <w:rsid w:val="00077980"/>
    <w:rsid w:val="00081C88"/>
    <w:rsid w:val="00081DAA"/>
    <w:rsid w:val="00084746"/>
    <w:rsid w:val="000851F3"/>
    <w:rsid w:val="000902F4"/>
    <w:rsid w:val="0009060D"/>
    <w:rsid w:val="00092016"/>
    <w:rsid w:val="00092955"/>
    <w:rsid w:val="00093E18"/>
    <w:rsid w:val="00095610"/>
    <w:rsid w:val="00095714"/>
    <w:rsid w:val="000962C8"/>
    <w:rsid w:val="0009713B"/>
    <w:rsid w:val="000A08DF"/>
    <w:rsid w:val="000A270F"/>
    <w:rsid w:val="000B129D"/>
    <w:rsid w:val="000B16C4"/>
    <w:rsid w:val="000B1DD1"/>
    <w:rsid w:val="000B5F1F"/>
    <w:rsid w:val="000B6E56"/>
    <w:rsid w:val="000C1DF4"/>
    <w:rsid w:val="000C1E32"/>
    <w:rsid w:val="000C2779"/>
    <w:rsid w:val="000C4D84"/>
    <w:rsid w:val="000C6B44"/>
    <w:rsid w:val="000D11DB"/>
    <w:rsid w:val="000D21D9"/>
    <w:rsid w:val="000D4B3D"/>
    <w:rsid w:val="000D4BF3"/>
    <w:rsid w:val="000D57FB"/>
    <w:rsid w:val="000E07EB"/>
    <w:rsid w:val="000E176F"/>
    <w:rsid w:val="000E1CB5"/>
    <w:rsid w:val="000E2624"/>
    <w:rsid w:val="000E2A1B"/>
    <w:rsid w:val="000E407F"/>
    <w:rsid w:val="000E4DDB"/>
    <w:rsid w:val="000E4FF1"/>
    <w:rsid w:val="000E5217"/>
    <w:rsid w:val="000F014C"/>
    <w:rsid w:val="000F03D5"/>
    <w:rsid w:val="000F093B"/>
    <w:rsid w:val="000F151F"/>
    <w:rsid w:val="000F29DB"/>
    <w:rsid w:val="000F43E6"/>
    <w:rsid w:val="000F4471"/>
    <w:rsid w:val="000F6946"/>
    <w:rsid w:val="000F6ECF"/>
    <w:rsid w:val="000F7A08"/>
    <w:rsid w:val="00103144"/>
    <w:rsid w:val="001038F3"/>
    <w:rsid w:val="00104A37"/>
    <w:rsid w:val="0010619F"/>
    <w:rsid w:val="001064BD"/>
    <w:rsid w:val="00107298"/>
    <w:rsid w:val="00113C4A"/>
    <w:rsid w:val="00113C4F"/>
    <w:rsid w:val="0011535A"/>
    <w:rsid w:val="00115390"/>
    <w:rsid w:val="001158E4"/>
    <w:rsid w:val="00115EBC"/>
    <w:rsid w:val="001205E0"/>
    <w:rsid w:val="00120BF8"/>
    <w:rsid w:val="00120E41"/>
    <w:rsid w:val="00122BDF"/>
    <w:rsid w:val="00123886"/>
    <w:rsid w:val="001249A1"/>
    <w:rsid w:val="0012677F"/>
    <w:rsid w:val="001306E7"/>
    <w:rsid w:val="00131437"/>
    <w:rsid w:val="00131C88"/>
    <w:rsid w:val="00132502"/>
    <w:rsid w:val="001328DD"/>
    <w:rsid w:val="00134F49"/>
    <w:rsid w:val="00135639"/>
    <w:rsid w:val="00136E39"/>
    <w:rsid w:val="001373D8"/>
    <w:rsid w:val="001402E7"/>
    <w:rsid w:val="0014107B"/>
    <w:rsid w:val="00141381"/>
    <w:rsid w:val="00141897"/>
    <w:rsid w:val="00142478"/>
    <w:rsid w:val="00143F2B"/>
    <w:rsid w:val="001449AA"/>
    <w:rsid w:val="00145A26"/>
    <w:rsid w:val="00146CBE"/>
    <w:rsid w:val="001470D4"/>
    <w:rsid w:val="0015055E"/>
    <w:rsid w:val="001506C3"/>
    <w:rsid w:val="00150C96"/>
    <w:rsid w:val="00152342"/>
    <w:rsid w:val="001530BD"/>
    <w:rsid w:val="001530D8"/>
    <w:rsid w:val="001533B1"/>
    <w:rsid w:val="0015390F"/>
    <w:rsid w:val="001559BC"/>
    <w:rsid w:val="00155B4F"/>
    <w:rsid w:val="0015728A"/>
    <w:rsid w:val="001603C1"/>
    <w:rsid w:val="00160470"/>
    <w:rsid w:val="0016068D"/>
    <w:rsid w:val="00161423"/>
    <w:rsid w:val="001617E2"/>
    <w:rsid w:val="00161FDF"/>
    <w:rsid w:val="00162438"/>
    <w:rsid w:val="00162568"/>
    <w:rsid w:val="0016320E"/>
    <w:rsid w:val="001634EE"/>
    <w:rsid w:val="001649F5"/>
    <w:rsid w:val="001653E8"/>
    <w:rsid w:val="00166218"/>
    <w:rsid w:val="001701EA"/>
    <w:rsid w:val="00171549"/>
    <w:rsid w:val="00171B8F"/>
    <w:rsid w:val="00173744"/>
    <w:rsid w:val="00174DC1"/>
    <w:rsid w:val="00176049"/>
    <w:rsid w:val="00177C9B"/>
    <w:rsid w:val="00180033"/>
    <w:rsid w:val="00180288"/>
    <w:rsid w:val="001807CB"/>
    <w:rsid w:val="00180867"/>
    <w:rsid w:val="00181206"/>
    <w:rsid w:val="00182C03"/>
    <w:rsid w:val="001848F7"/>
    <w:rsid w:val="0018555B"/>
    <w:rsid w:val="00186092"/>
    <w:rsid w:val="00190C40"/>
    <w:rsid w:val="00190D59"/>
    <w:rsid w:val="001920B8"/>
    <w:rsid w:val="00194727"/>
    <w:rsid w:val="00195B62"/>
    <w:rsid w:val="00197B96"/>
    <w:rsid w:val="001A0A6B"/>
    <w:rsid w:val="001A132E"/>
    <w:rsid w:val="001A2CC4"/>
    <w:rsid w:val="001A4FFC"/>
    <w:rsid w:val="001A5B70"/>
    <w:rsid w:val="001A61DA"/>
    <w:rsid w:val="001A6F04"/>
    <w:rsid w:val="001B1351"/>
    <w:rsid w:val="001B1BCB"/>
    <w:rsid w:val="001B3432"/>
    <w:rsid w:val="001B497D"/>
    <w:rsid w:val="001B4F92"/>
    <w:rsid w:val="001B51AE"/>
    <w:rsid w:val="001C16C0"/>
    <w:rsid w:val="001C197A"/>
    <w:rsid w:val="001C2674"/>
    <w:rsid w:val="001C2901"/>
    <w:rsid w:val="001C36CD"/>
    <w:rsid w:val="001C3B62"/>
    <w:rsid w:val="001C52EC"/>
    <w:rsid w:val="001C57EF"/>
    <w:rsid w:val="001C67B8"/>
    <w:rsid w:val="001C7326"/>
    <w:rsid w:val="001C75F4"/>
    <w:rsid w:val="001D0774"/>
    <w:rsid w:val="001D09BB"/>
    <w:rsid w:val="001D0DB0"/>
    <w:rsid w:val="001D2DE9"/>
    <w:rsid w:val="001D6D5C"/>
    <w:rsid w:val="001E18AC"/>
    <w:rsid w:val="001E1904"/>
    <w:rsid w:val="001E5A94"/>
    <w:rsid w:val="001E6236"/>
    <w:rsid w:val="001E6C51"/>
    <w:rsid w:val="001F2833"/>
    <w:rsid w:val="001F2A73"/>
    <w:rsid w:val="001F307C"/>
    <w:rsid w:val="001F3D97"/>
    <w:rsid w:val="001F42E5"/>
    <w:rsid w:val="001F4575"/>
    <w:rsid w:val="001F52DC"/>
    <w:rsid w:val="001F5871"/>
    <w:rsid w:val="001F5B2F"/>
    <w:rsid w:val="001F6EBF"/>
    <w:rsid w:val="001F6FFF"/>
    <w:rsid w:val="001F7927"/>
    <w:rsid w:val="00200AEA"/>
    <w:rsid w:val="00201DD2"/>
    <w:rsid w:val="00202518"/>
    <w:rsid w:val="00203628"/>
    <w:rsid w:val="00203AFA"/>
    <w:rsid w:val="00205089"/>
    <w:rsid w:val="0020678E"/>
    <w:rsid w:val="002103AE"/>
    <w:rsid w:val="0021234E"/>
    <w:rsid w:val="002132BB"/>
    <w:rsid w:val="002139D0"/>
    <w:rsid w:val="00214BCE"/>
    <w:rsid w:val="002150B9"/>
    <w:rsid w:val="0021623F"/>
    <w:rsid w:val="00216D51"/>
    <w:rsid w:val="002233EC"/>
    <w:rsid w:val="00226758"/>
    <w:rsid w:val="00226DCF"/>
    <w:rsid w:val="002277FF"/>
    <w:rsid w:val="00227A99"/>
    <w:rsid w:val="00230621"/>
    <w:rsid w:val="00230F3F"/>
    <w:rsid w:val="002311EF"/>
    <w:rsid w:val="002319C4"/>
    <w:rsid w:val="00231BF8"/>
    <w:rsid w:val="002344D3"/>
    <w:rsid w:val="00235547"/>
    <w:rsid w:val="00235A37"/>
    <w:rsid w:val="00236512"/>
    <w:rsid w:val="00236746"/>
    <w:rsid w:val="0024154F"/>
    <w:rsid w:val="0024155D"/>
    <w:rsid w:val="00243DF7"/>
    <w:rsid w:val="0024541C"/>
    <w:rsid w:val="00245A88"/>
    <w:rsid w:val="00246066"/>
    <w:rsid w:val="00250425"/>
    <w:rsid w:val="00251226"/>
    <w:rsid w:val="00253A99"/>
    <w:rsid w:val="00254243"/>
    <w:rsid w:val="00254A20"/>
    <w:rsid w:val="00254B92"/>
    <w:rsid w:val="00260B0A"/>
    <w:rsid w:val="002652F2"/>
    <w:rsid w:val="00265C8B"/>
    <w:rsid w:val="00266113"/>
    <w:rsid w:val="002663C9"/>
    <w:rsid w:val="002671B7"/>
    <w:rsid w:val="00267558"/>
    <w:rsid w:val="002702CD"/>
    <w:rsid w:val="00271517"/>
    <w:rsid w:val="00272D3F"/>
    <w:rsid w:val="002753ED"/>
    <w:rsid w:val="0027571E"/>
    <w:rsid w:val="00277EAB"/>
    <w:rsid w:val="002812D9"/>
    <w:rsid w:val="00281853"/>
    <w:rsid w:val="00281E5E"/>
    <w:rsid w:val="00283272"/>
    <w:rsid w:val="00283E10"/>
    <w:rsid w:val="00283E9C"/>
    <w:rsid w:val="00286BD6"/>
    <w:rsid w:val="00286E6D"/>
    <w:rsid w:val="00291247"/>
    <w:rsid w:val="0029129C"/>
    <w:rsid w:val="00291932"/>
    <w:rsid w:val="0029280A"/>
    <w:rsid w:val="00294157"/>
    <w:rsid w:val="00295974"/>
    <w:rsid w:val="0029750D"/>
    <w:rsid w:val="0029795D"/>
    <w:rsid w:val="00297AB0"/>
    <w:rsid w:val="002A0CEB"/>
    <w:rsid w:val="002A1221"/>
    <w:rsid w:val="002A15F4"/>
    <w:rsid w:val="002A1A12"/>
    <w:rsid w:val="002A3D7D"/>
    <w:rsid w:val="002A6B94"/>
    <w:rsid w:val="002A72C1"/>
    <w:rsid w:val="002A7E89"/>
    <w:rsid w:val="002B1ACF"/>
    <w:rsid w:val="002B36E2"/>
    <w:rsid w:val="002B391C"/>
    <w:rsid w:val="002B3DD4"/>
    <w:rsid w:val="002B56A6"/>
    <w:rsid w:val="002B5EC1"/>
    <w:rsid w:val="002B61D2"/>
    <w:rsid w:val="002B7111"/>
    <w:rsid w:val="002B7DE8"/>
    <w:rsid w:val="002C2B31"/>
    <w:rsid w:val="002C42D6"/>
    <w:rsid w:val="002D0A12"/>
    <w:rsid w:val="002D0CB1"/>
    <w:rsid w:val="002D1C97"/>
    <w:rsid w:val="002D2A3A"/>
    <w:rsid w:val="002D55A5"/>
    <w:rsid w:val="002D57FF"/>
    <w:rsid w:val="002D637E"/>
    <w:rsid w:val="002D7011"/>
    <w:rsid w:val="002E10B9"/>
    <w:rsid w:val="002E2375"/>
    <w:rsid w:val="002E37C1"/>
    <w:rsid w:val="002E3831"/>
    <w:rsid w:val="002E5778"/>
    <w:rsid w:val="002E722A"/>
    <w:rsid w:val="002E727F"/>
    <w:rsid w:val="002F39A2"/>
    <w:rsid w:val="002F3D32"/>
    <w:rsid w:val="002F3DA4"/>
    <w:rsid w:val="002F41CB"/>
    <w:rsid w:val="002F4D54"/>
    <w:rsid w:val="002F5A01"/>
    <w:rsid w:val="002F5E39"/>
    <w:rsid w:val="002F7168"/>
    <w:rsid w:val="003005D0"/>
    <w:rsid w:val="00301D06"/>
    <w:rsid w:val="003046AA"/>
    <w:rsid w:val="00304B7F"/>
    <w:rsid w:val="00305104"/>
    <w:rsid w:val="00305248"/>
    <w:rsid w:val="00307405"/>
    <w:rsid w:val="00307549"/>
    <w:rsid w:val="00310ADF"/>
    <w:rsid w:val="00312426"/>
    <w:rsid w:val="0031393F"/>
    <w:rsid w:val="00313AB7"/>
    <w:rsid w:val="00313CD5"/>
    <w:rsid w:val="0031421B"/>
    <w:rsid w:val="003151EC"/>
    <w:rsid w:val="00315FAE"/>
    <w:rsid w:val="0031691D"/>
    <w:rsid w:val="003200DE"/>
    <w:rsid w:val="00321B71"/>
    <w:rsid w:val="00322C17"/>
    <w:rsid w:val="00323440"/>
    <w:rsid w:val="003242DD"/>
    <w:rsid w:val="003246A0"/>
    <w:rsid w:val="00325419"/>
    <w:rsid w:val="003267B9"/>
    <w:rsid w:val="00327584"/>
    <w:rsid w:val="0032760B"/>
    <w:rsid w:val="00327890"/>
    <w:rsid w:val="003324A2"/>
    <w:rsid w:val="003325B3"/>
    <w:rsid w:val="00332EA5"/>
    <w:rsid w:val="00332FFC"/>
    <w:rsid w:val="003337D5"/>
    <w:rsid w:val="0033482C"/>
    <w:rsid w:val="00334C51"/>
    <w:rsid w:val="00336A07"/>
    <w:rsid w:val="00337556"/>
    <w:rsid w:val="00337F14"/>
    <w:rsid w:val="00344780"/>
    <w:rsid w:val="0034642B"/>
    <w:rsid w:val="00347B1A"/>
    <w:rsid w:val="00350041"/>
    <w:rsid w:val="003504C3"/>
    <w:rsid w:val="003510BF"/>
    <w:rsid w:val="00351757"/>
    <w:rsid w:val="00352719"/>
    <w:rsid w:val="00352ECC"/>
    <w:rsid w:val="00353218"/>
    <w:rsid w:val="00353B68"/>
    <w:rsid w:val="0035403A"/>
    <w:rsid w:val="0035480F"/>
    <w:rsid w:val="00362886"/>
    <w:rsid w:val="003633BB"/>
    <w:rsid w:val="00363B4E"/>
    <w:rsid w:val="00364C49"/>
    <w:rsid w:val="00365205"/>
    <w:rsid w:val="00367100"/>
    <w:rsid w:val="0036743A"/>
    <w:rsid w:val="00367EB7"/>
    <w:rsid w:val="00370688"/>
    <w:rsid w:val="00370AAA"/>
    <w:rsid w:val="0037150D"/>
    <w:rsid w:val="003718AC"/>
    <w:rsid w:val="003726D8"/>
    <w:rsid w:val="00373244"/>
    <w:rsid w:val="00374164"/>
    <w:rsid w:val="00374187"/>
    <w:rsid w:val="0037468D"/>
    <w:rsid w:val="00375A70"/>
    <w:rsid w:val="00375F75"/>
    <w:rsid w:val="003763D1"/>
    <w:rsid w:val="00382C08"/>
    <w:rsid w:val="00385B94"/>
    <w:rsid w:val="00385FE1"/>
    <w:rsid w:val="00386120"/>
    <w:rsid w:val="00391B65"/>
    <w:rsid w:val="003934E6"/>
    <w:rsid w:val="00393F6F"/>
    <w:rsid w:val="00394ED0"/>
    <w:rsid w:val="00395AA7"/>
    <w:rsid w:val="003964E5"/>
    <w:rsid w:val="0039706E"/>
    <w:rsid w:val="00397FAF"/>
    <w:rsid w:val="003A77EC"/>
    <w:rsid w:val="003A7BC8"/>
    <w:rsid w:val="003B12C0"/>
    <w:rsid w:val="003B176B"/>
    <w:rsid w:val="003B28B9"/>
    <w:rsid w:val="003B3338"/>
    <w:rsid w:val="003B4896"/>
    <w:rsid w:val="003B4C79"/>
    <w:rsid w:val="003B4FF1"/>
    <w:rsid w:val="003B6DE5"/>
    <w:rsid w:val="003B724C"/>
    <w:rsid w:val="003B7902"/>
    <w:rsid w:val="003B7E0D"/>
    <w:rsid w:val="003C0C09"/>
    <w:rsid w:val="003C0E2B"/>
    <w:rsid w:val="003C37E4"/>
    <w:rsid w:val="003C49AB"/>
    <w:rsid w:val="003C4B66"/>
    <w:rsid w:val="003C65BA"/>
    <w:rsid w:val="003D03C6"/>
    <w:rsid w:val="003D3420"/>
    <w:rsid w:val="003D34E1"/>
    <w:rsid w:val="003D3E91"/>
    <w:rsid w:val="003D483B"/>
    <w:rsid w:val="003D551B"/>
    <w:rsid w:val="003D5E13"/>
    <w:rsid w:val="003E0211"/>
    <w:rsid w:val="003E04D3"/>
    <w:rsid w:val="003E1D43"/>
    <w:rsid w:val="003E2818"/>
    <w:rsid w:val="003E324C"/>
    <w:rsid w:val="003E3B01"/>
    <w:rsid w:val="003E4E35"/>
    <w:rsid w:val="003E5E96"/>
    <w:rsid w:val="003E7841"/>
    <w:rsid w:val="003F14B2"/>
    <w:rsid w:val="003F1909"/>
    <w:rsid w:val="003F1D85"/>
    <w:rsid w:val="003F4F5A"/>
    <w:rsid w:val="003F50AE"/>
    <w:rsid w:val="003F5C3F"/>
    <w:rsid w:val="00403309"/>
    <w:rsid w:val="004035BB"/>
    <w:rsid w:val="00403C75"/>
    <w:rsid w:val="00404011"/>
    <w:rsid w:val="00405D3C"/>
    <w:rsid w:val="004075F4"/>
    <w:rsid w:val="0041012B"/>
    <w:rsid w:val="00414A87"/>
    <w:rsid w:val="00414EDA"/>
    <w:rsid w:val="00416E90"/>
    <w:rsid w:val="0042533A"/>
    <w:rsid w:val="00426202"/>
    <w:rsid w:val="00426C11"/>
    <w:rsid w:val="0042747A"/>
    <w:rsid w:val="00430E32"/>
    <w:rsid w:val="00432AC8"/>
    <w:rsid w:val="00432FC2"/>
    <w:rsid w:val="00434066"/>
    <w:rsid w:val="00434623"/>
    <w:rsid w:val="00436575"/>
    <w:rsid w:val="00436708"/>
    <w:rsid w:val="00436895"/>
    <w:rsid w:val="00437E18"/>
    <w:rsid w:val="00440A54"/>
    <w:rsid w:val="00440F3F"/>
    <w:rsid w:val="00441420"/>
    <w:rsid w:val="004437DB"/>
    <w:rsid w:val="00444451"/>
    <w:rsid w:val="004456A7"/>
    <w:rsid w:val="00445AC1"/>
    <w:rsid w:val="004503F7"/>
    <w:rsid w:val="0045139C"/>
    <w:rsid w:val="0045147C"/>
    <w:rsid w:val="00452DC6"/>
    <w:rsid w:val="00453627"/>
    <w:rsid w:val="00455CE6"/>
    <w:rsid w:val="004600A7"/>
    <w:rsid w:val="00460291"/>
    <w:rsid w:val="00461044"/>
    <w:rsid w:val="00462801"/>
    <w:rsid w:val="00463DCF"/>
    <w:rsid w:val="00471858"/>
    <w:rsid w:val="00471AD5"/>
    <w:rsid w:val="0047203A"/>
    <w:rsid w:val="00472A60"/>
    <w:rsid w:val="00473DD5"/>
    <w:rsid w:val="004749DB"/>
    <w:rsid w:val="00474BF6"/>
    <w:rsid w:val="004763DB"/>
    <w:rsid w:val="0047723F"/>
    <w:rsid w:val="00477A2E"/>
    <w:rsid w:val="00477EBD"/>
    <w:rsid w:val="004809FF"/>
    <w:rsid w:val="00480B47"/>
    <w:rsid w:val="00481396"/>
    <w:rsid w:val="00482C72"/>
    <w:rsid w:val="00484CE8"/>
    <w:rsid w:val="004850E8"/>
    <w:rsid w:val="00485446"/>
    <w:rsid w:val="004856C6"/>
    <w:rsid w:val="00485952"/>
    <w:rsid w:val="0048685A"/>
    <w:rsid w:val="00486F64"/>
    <w:rsid w:val="004870D9"/>
    <w:rsid w:val="00491240"/>
    <w:rsid w:val="004929D6"/>
    <w:rsid w:val="00495548"/>
    <w:rsid w:val="00497343"/>
    <w:rsid w:val="004A24AC"/>
    <w:rsid w:val="004A4385"/>
    <w:rsid w:val="004A4923"/>
    <w:rsid w:val="004A6498"/>
    <w:rsid w:val="004A6700"/>
    <w:rsid w:val="004A74C3"/>
    <w:rsid w:val="004A765C"/>
    <w:rsid w:val="004B0441"/>
    <w:rsid w:val="004B24FF"/>
    <w:rsid w:val="004B2664"/>
    <w:rsid w:val="004B27A8"/>
    <w:rsid w:val="004B2C12"/>
    <w:rsid w:val="004B340C"/>
    <w:rsid w:val="004B36C7"/>
    <w:rsid w:val="004B47C3"/>
    <w:rsid w:val="004B486F"/>
    <w:rsid w:val="004B4BAB"/>
    <w:rsid w:val="004B4D71"/>
    <w:rsid w:val="004B5B4F"/>
    <w:rsid w:val="004C068F"/>
    <w:rsid w:val="004C0CDA"/>
    <w:rsid w:val="004C2359"/>
    <w:rsid w:val="004C3249"/>
    <w:rsid w:val="004C37A1"/>
    <w:rsid w:val="004C3A73"/>
    <w:rsid w:val="004C3C13"/>
    <w:rsid w:val="004C4CC6"/>
    <w:rsid w:val="004C5A29"/>
    <w:rsid w:val="004D17C2"/>
    <w:rsid w:val="004D20F8"/>
    <w:rsid w:val="004D2957"/>
    <w:rsid w:val="004D3245"/>
    <w:rsid w:val="004D3F56"/>
    <w:rsid w:val="004D4A4D"/>
    <w:rsid w:val="004D4FAE"/>
    <w:rsid w:val="004D5A2E"/>
    <w:rsid w:val="004D5B6A"/>
    <w:rsid w:val="004D78EF"/>
    <w:rsid w:val="004E0BB2"/>
    <w:rsid w:val="004E1171"/>
    <w:rsid w:val="004E2907"/>
    <w:rsid w:val="004E39C6"/>
    <w:rsid w:val="004E4667"/>
    <w:rsid w:val="004E4DC2"/>
    <w:rsid w:val="004E7DCD"/>
    <w:rsid w:val="004F02CA"/>
    <w:rsid w:val="004F0393"/>
    <w:rsid w:val="004F03D6"/>
    <w:rsid w:val="004F1187"/>
    <w:rsid w:val="004F2759"/>
    <w:rsid w:val="004F2F9B"/>
    <w:rsid w:val="004F3185"/>
    <w:rsid w:val="004F3C68"/>
    <w:rsid w:val="004F4104"/>
    <w:rsid w:val="004F529C"/>
    <w:rsid w:val="004F7A7B"/>
    <w:rsid w:val="004F7AA2"/>
    <w:rsid w:val="004F7DED"/>
    <w:rsid w:val="005007EA"/>
    <w:rsid w:val="0050189E"/>
    <w:rsid w:val="005030A6"/>
    <w:rsid w:val="00503C3E"/>
    <w:rsid w:val="00504746"/>
    <w:rsid w:val="00504CBD"/>
    <w:rsid w:val="0050553C"/>
    <w:rsid w:val="0050671A"/>
    <w:rsid w:val="0050751A"/>
    <w:rsid w:val="005104A8"/>
    <w:rsid w:val="00511890"/>
    <w:rsid w:val="0051192E"/>
    <w:rsid w:val="00511E4F"/>
    <w:rsid w:val="00511E85"/>
    <w:rsid w:val="005134CC"/>
    <w:rsid w:val="0051358B"/>
    <w:rsid w:val="00516B28"/>
    <w:rsid w:val="00517C4B"/>
    <w:rsid w:val="00517D35"/>
    <w:rsid w:val="00520E88"/>
    <w:rsid w:val="00520F6B"/>
    <w:rsid w:val="00521613"/>
    <w:rsid w:val="00522317"/>
    <w:rsid w:val="00523918"/>
    <w:rsid w:val="0052407B"/>
    <w:rsid w:val="00524D2A"/>
    <w:rsid w:val="00526E1F"/>
    <w:rsid w:val="00526F6B"/>
    <w:rsid w:val="005342F3"/>
    <w:rsid w:val="005354F4"/>
    <w:rsid w:val="0053665C"/>
    <w:rsid w:val="00536CD8"/>
    <w:rsid w:val="00543626"/>
    <w:rsid w:val="00544154"/>
    <w:rsid w:val="005449C3"/>
    <w:rsid w:val="00544BD1"/>
    <w:rsid w:val="005455AD"/>
    <w:rsid w:val="00546541"/>
    <w:rsid w:val="00546FCE"/>
    <w:rsid w:val="0055017F"/>
    <w:rsid w:val="00550549"/>
    <w:rsid w:val="00550A04"/>
    <w:rsid w:val="00550D43"/>
    <w:rsid w:val="005519C5"/>
    <w:rsid w:val="005536F8"/>
    <w:rsid w:val="0055572F"/>
    <w:rsid w:val="00556C68"/>
    <w:rsid w:val="00561F1B"/>
    <w:rsid w:val="0056390E"/>
    <w:rsid w:val="0056713C"/>
    <w:rsid w:val="00567858"/>
    <w:rsid w:val="005678AD"/>
    <w:rsid w:val="00567A52"/>
    <w:rsid w:val="00567B02"/>
    <w:rsid w:val="00567E8E"/>
    <w:rsid w:val="00572DCB"/>
    <w:rsid w:val="00572EFD"/>
    <w:rsid w:val="0057339E"/>
    <w:rsid w:val="00573583"/>
    <w:rsid w:val="0057372D"/>
    <w:rsid w:val="005746AD"/>
    <w:rsid w:val="00575CFE"/>
    <w:rsid w:val="005765E4"/>
    <w:rsid w:val="00577221"/>
    <w:rsid w:val="00577684"/>
    <w:rsid w:val="00577F84"/>
    <w:rsid w:val="00580DB9"/>
    <w:rsid w:val="00580ECF"/>
    <w:rsid w:val="00583350"/>
    <w:rsid w:val="00584FC4"/>
    <w:rsid w:val="005855FC"/>
    <w:rsid w:val="00586DB9"/>
    <w:rsid w:val="00587A6D"/>
    <w:rsid w:val="00590F82"/>
    <w:rsid w:val="00592027"/>
    <w:rsid w:val="00592329"/>
    <w:rsid w:val="0059244F"/>
    <w:rsid w:val="005936EE"/>
    <w:rsid w:val="00593A8E"/>
    <w:rsid w:val="00593DD1"/>
    <w:rsid w:val="00594692"/>
    <w:rsid w:val="00596CC3"/>
    <w:rsid w:val="00597B89"/>
    <w:rsid w:val="005A15AE"/>
    <w:rsid w:val="005A3178"/>
    <w:rsid w:val="005A5DCC"/>
    <w:rsid w:val="005A6258"/>
    <w:rsid w:val="005A6916"/>
    <w:rsid w:val="005A6B7F"/>
    <w:rsid w:val="005A723A"/>
    <w:rsid w:val="005A7A25"/>
    <w:rsid w:val="005B1929"/>
    <w:rsid w:val="005B1A52"/>
    <w:rsid w:val="005B22CF"/>
    <w:rsid w:val="005B252D"/>
    <w:rsid w:val="005B323C"/>
    <w:rsid w:val="005B3C79"/>
    <w:rsid w:val="005B4768"/>
    <w:rsid w:val="005B47E3"/>
    <w:rsid w:val="005B496C"/>
    <w:rsid w:val="005B52D9"/>
    <w:rsid w:val="005B7794"/>
    <w:rsid w:val="005C1C23"/>
    <w:rsid w:val="005C2007"/>
    <w:rsid w:val="005C26B7"/>
    <w:rsid w:val="005C2D4F"/>
    <w:rsid w:val="005C5ECA"/>
    <w:rsid w:val="005C6DAD"/>
    <w:rsid w:val="005D09E1"/>
    <w:rsid w:val="005D0B38"/>
    <w:rsid w:val="005D3F5E"/>
    <w:rsid w:val="005D4837"/>
    <w:rsid w:val="005D6B40"/>
    <w:rsid w:val="005D7850"/>
    <w:rsid w:val="005E2DEB"/>
    <w:rsid w:val="005E2E81"/>
    <w:rsid w:val="005E5376"/>
    <w:rsid w:val="005E5EFB"/>
    <w:rsid w:val="005F03CE"/>
    <w:rsid w:val="005F0C11"/>
    <w:rsid w:val="005F19C3"/>
    <w:rsid w:val="005F1D65"/>
    <w:rsid w:val="005F3886"/>
    <w:rsid w:val="005F4A5B"/>
    <w:rsid w:val="005F6129"/>
    <w:rsid w:val="005F684D"/>
    <w:rsid w:val="005F7242"/>
    <w:rsid w:val="006002A7"/>
    <w:rsid w:val="00601358"/>
    <w:rsid w:val="00606156"/>
    <w:rsid w:val="00607DC5"/>
    <w:rsid w:val="00610FFB"/>
    <w:rsid w:val="0061172D"/>
    <w:rsid w:val="00612352"/>
    <w:rsid w:val="00613421"/>
    <w:rsid w:val="0061343F"/>
    <w:rsid w:val="006142D1"/>
    <w:rsid w:val="0061524A"/>
    <w:rsid w:val="006152C0"/>
    <w:rsid w:val="006222E5"/>
    <w:rsid w:val="006228CF"/>
    <w:rsid w:val="00625511"/>
    <w:rsid w:val="0063211C"/>
    <w:rsid w:val="0063312F"/>
    <w:rsid w:val="0063378C"/>
    <w:rsid w:val="00637EC0"/>
    <w:rsid w:val="0064086E"/>
    <w:rsid w:val="00642F39"/>
    <w:rsid w:val="006450F1"/>
    <w:rsid w:val="006463B1"/>
    <w:rsid w:val="00646803"/>
    <w:rsid w:val="006472B6"/>
    <w:rsid w:val="006505D6"/>
    <w:rsid w:val="006509CD"/>
    <w:rsid w:val="00651174"/>
    <w:rsid w:val="006516CB"/>
    <w:rsid w:val="00654ECF"/>
    <w:rsid w:val="00655028"/>
    <w:rsid w:val="00656AB5"/>
    <w:rsid w:val="00657BB6"/>
    <w:rsid w:val="00662467"/>
    <w:rsid w:val="00662854"/>
    <w:rsid w:val="006630F6"/>
    <w:rsid w:val="00665BBF"/>
    <w:rsid w:val="00665D64"/>
    <w:rsid w:val="00666413"/>
    <w:rsid w:val="00667396"/>
    <w:rsid w:val="00671243"/>
    <w:rsid w:val="006713FC"/>
    <w:rsid w:val="00675D48"/>
    <w:rsid w:val="0067788F"/>
    <w:rsid w:val="00677EC3"/>
    <w:rsid w:val="00680D79"/>
    <w:rsid w:val="00681306"/>
    <w:rsid w:val="006829B5"/>
    <w:rsid w:val="006845B3"/>
    <w:rsid w:val="00690609"/>
    <w:rsid w:val="00692217"/>
    <w:rsid w:val="0069435A"/>
    <w:rsid w:val="00695C6A"/>
    <w:rsid w:val="006A0711"/>
    <w:rsid w:val="006A11C7"/>
    <w:rsid w:val="006A7490"/>
    <w:rsid w:val="006A76F3"/>
    <w:rsid w:val="006A78FF"/>
    <w:rsid w:val="006B02DB"/>
    <w:rsid w:val="006B16FC"/>
    <w:rsid w:val="006B1FB9"/>
    <w:rsid w:val="006B2DA2"/>
    <w:rsid w:val="006B34A0"/>
    <w:rsid w:val="006B4CBF"/>
    <w:rsid w:val="006B5829"/>
    <w:rsid w:val="006B621F"/>
    <w:rsid w:val="006B6BDB"/>
    <w:rsid w:val="006B6C64"/>
    <w:rsid w:val="006B74F2"/>
    <w:rsid w:val="006C284F"/>
    <w:rsid w:val="006C2E65"/>
    <w:rsid w:val="006C3C22"/>
    <w:rsid w:val="006C5B02"/>
    <w:rsid w:val="006C6592"/>
    <w:rsid w:val="006C65FE"/>
    <w:rsid w:val="006C6886"/>
    <w:rsid w:val="006C7E40"/>
    <w:rsid w:val="006D0A71"/>
    <w:rsid w:val="006D23C3"/>
    <w:rsid w:val="006D3B88"/>
    <w:rsid w:val="006D5D48"/>
    <w:rsid w:val="006D726E"/>
    <w:rsid w:val="006D7306"/>
    <w:rsid w:val="006E03A4"/>
    <w:rsid w:val="006E231F"/>
    <w:rsid w:val="006E3072"/>
    <w:rsid w:val="006E346B"/>
    <w:rsid w:val="006E34BD"/>
    <w:rsid w:val="006E7B34"/>
    <w:rsid w:val="006F0567"/>
    <w:rsid w:val="006F118A"/>
    <w:rsid w:val="006F27FE"/>
    <w:rsid w:val="006F2930"/>
    <w:rsid w:val="006F4425"/>
    <w:rsid w:val="006F680A"/>
    <w:rsid w:val="00700149"/>
    <w:rsid w:val="00703832"/>
    <w:rsid w:val="007045C4"/>
    <w:rsid w:val="00704ED5"/>
    <w:rsid w:val="007058C4"/>
    <w:rsid w:val="00705A25"/>
    <w:rsid w:val="007060B4"/>
    <w:rsid w:val="00706372"/>
    <w:rsid w:val="007101FF"/>
    <w:rsid w:val="007118C0"/>
    <w:rsid w:val="00711FE9"/>
    <w:rsid w:val="007125A2"/>
    <w:rsid w:val="007139B5"/>
    <w:rsid w:val="00713A66"/>
    <w:rsid w:val="00714541"/>
    <w:rsid w:val="00714629"/>
    <w:rsid w:val="00714A4E"/>
    <w:rsid w:val="007157D2"/>
    <w:rsid w:val="00716AC3"/>
    <w:rsid w:val="00716BF4"/>
    <w:rsid w:val="00717CFB"/>
    <w:rsid w:val="0072136E"/>
    <w:rsid w:val="007224A2"/>
    <w:rsid w:val="00723449"/>
    <w:rsid w:val="0072478C"/>
    <w:rsid w:val="00725050"/>
    <w:rsid w:val="0072593D"/>
    <w:rsid w:val="00725C9C"/>
    <w:rsid w:val="00726788"/>
    <w:rsid w:val="00727FC8"/>
    <w:rsid w:val="007301F0"/>
    <w:rsid w:val="00730294"/>
    <w:rsid w:val="0073144A"/>
    <w:rsid w:val="007335DC"/>
    <w:rsid w:val="00734933"/>
    <w:rsid w:val="00735DEA"/>
    <w:rsid w:val="00736F6C"/>
    <w:rsid w:val="00740281"/>
    <w:rsid w:val="007404B3"/>
    <w:rsid w:val="00741728"/>
    <w:rsid w:val="00743687"/>
    <w:rsid w:val="00744C4C"/>
    <w:rsid w:val="00745004"/>
    <w:rsid w:val="00745B7E"/>
    <w:rsid w:val="00746756"/>
    <w:rsid w:val="0074764C"/>
    <w:rsid w:val="007476B2"/>
    <w:rsid w:val="007507A9"/>
    <w:rsid w:val="00750B31"/>
    <w:rsid w:val="00751603"/>
    <w:rsid w:val="00757CA9"/>
    <w:rsid w:val="007603B4"/>
    <w:rsid w:val="00760FB2"/>
    <w:rsid w:val="0076281A"/>
    <w:rsid w:val="00764024"/>
    <w:rsid w:val="00765C31"/>
    <w:rsid w:val="00765E7B"/>
    <w:rsid w:val="00765EBD"/>
    <w:rsid w:val="00770802"/>
    <w:rsid w:val="00770EB2"/>
    <w:rsid w:val="0077224D"/>
    <w:rsid w:val="00772349"/>
    <w:rsid w:val="0077458D"/>
    <w:rsid w:val="00774E83"/>
    <w:rsid w:val="007750D7"/>
    <w:rsid w:val="00775B10"/>
    <w:rsid w:val="0077615A"/>
    <w:rsid w:val="00777C08"/>
    <w:rsid w:val="00780028"/>
    <w:rsid w:val="007806C7"/>
    <w:rsid w:val="00780A83"/>
    <w:rsid w:val="00780D9A"/>
    <w:rsid w:val="00782181"/>
    <w:rsid w:val="0078338A"/>
    <w:rsid w:val="00783D95"/>
    <w:rsid w:val="007841B1"/>
    <w:rsid w:val="00786376"/>
    <w:rsid w:val="007874D8"/>
    <w:rsid w:val="00791194"/>
    <w:rsid w:val="00793DBD"/>
    <w:rsid w:val="007958D9"/>
    <w:rsid w:val="00795A6A"/>
    <w:rsid w:val="007A15A5"/>
    <w:rsid w:val="007A26E5"/>
    <w:rsid w:val="007A35A0"/>
    <w:rsid w:val="007A49FE"/>
    <w:rsid w:val="007A5E31"/>
    <w:rsid w:val="007A5EF8"/>
    <w:rsid w:val="007A6712"/>
    <w:rsid w:val="007A741B"/>
    <w:rsid w:val="007B0110"/>
    <w:rsid w:val="007B1487"/>
    <w:rsid w:val="007B1992"/>
    <w:rsid w:val="007B2788"/>
    <w:rsid w:val="007B44C3"/>
    <w:rsid w:val="007B4EE6"/>
    <w:rsid w:val="007B5905"/>
    <w:rsid w:val="007B6E5C"/>
    <w:rsid w:val="007C068E"/>
    <w:rsid w:val="007C4395"/>
    <w:rsid w:val="007C4FEF"/>
    <w:rsid w:val="007C5E22"/>
    <w:rsid w:val="007D28F5"/>
    <w:rsid w:val="007D407E"/>
    <w:rsid w:val="007D4655"/>
    <w:rsid w:val="007D48B8"/>
    <w:rsid w:val="007D6196"/>
    <w:rsid w:val="007D7603"/>
    <w:rsid w:val="007E0989"/>
    <w:rsid w:val="007E1C39"/>
    <w:rsid w:val="007E23BC"/>
    <w:rsid w:val="007E24BA"/>
    <w:rsid w:val="007E2BFE"/>
    <w:rsid w:val="007E3706"/>
    <w:rsid w:val="007E3B7D"/>
    <w:rsid w:val="007E6B08"/>
    <w:rsid w:val="007E7E1B"/>
    <w:rsid w:val="007F0B6C"/>
    <w:rsid w:val="007F0E37"/>
    <w:rsid w:val="007F0F94"/>
    <w:rsid w:val="007F1A46"/>
    <w:rsid w:val="007F48C0"/>
    <w:rsid w:val="007F4B21"/>
    <w:rsid w:val="007F501C"/>
    <w:rsid w:val="007F58CD"/>
    <w:rsid w:val="007F5E26"/>
    <w:rsid w:val="00801D8A"/>
    <w:rsid w:val="0080334B"/>
    <w:rsid w:val="0080472D"/>
    <w:rsid w:val="0080542D"/>
    <w:rsid w:val="00805484"/>
    <w:rsid w:val="0081027C"/>
    <w:rsid w:val="00810EF8"/>
    <w:rsid w:val="00811233"/>
    <w:rsid w:val="008115B1"/>
    <w:rsid w:val="00811E1D"/>
    <w:rsid w:val="00813717"/>
    <w:rsid w:val="008150C5"/>
    <w:rsid w:val="00815459"/>
    <w:rsid w:val="008162FC"/>
    <w:rsid w:val="00823191"/>
    <w:rsid w:val="008234BE"/>
    <w:rsid w:val="00823C7F"/>
    <w:rsid w:val="00825082"/>
    <w:rsid w:val="0082556D"/>
    <w:rsid w:val="00826ABB"/>
    <w:rsid w:val="008303ED"/>
    <w:rsid w:val="00831372"/>
    <w:rsid w:val="00831E71"/>
    <w:rsid w:val="00837591"/>
    <w:rsid w:val="00840439"/>
    <w:rsid w:val="008405A0"/>
    <w:rsid w:val="00840B9A"/>
    <w:rsid w:val="00842AF5"/>
    <w:rsid w:val="00843C41"/>
    <w:rsid w:val="00845142"/>
    <w:rsid w:val="00845848"/>
    <w:rsid w:val="00846C27"/>
    <w:rsid w:val="008513FD"/>
    <w:rsid w:val="00851709"/>
    <w:rsid w:val="00851D0C"/>
    <w:rsid w:val="008542B5"/>
    <w:rsid w:val="008545FF"/>
    <w:rsid w:val="00854712"/>
    <w:rsid w:val="00854A33"/>
    <w:rsid w:val="008564AE"/>
    <w:rsid w:val="008614AD"/>
    <w:rsid w:val="00861AB7"/>
    <w:rsid w:val="00864349"/>
    <w:rsid w:val="00864EAD"/>
    <w:rsid w:val="00865530"/>
    <w:rsid w:val="00865657"/>
    <w:rsid w:val="00866D53"/>
    <w:rsid w:val="00870000"/>
    <w:rsid w:val="00870AEE"/>
    <w:rsid w:val="00873B6F"/>
    <w:rsid w:val="00874AA7"/>
    <w:rsid w:val="00876C35"/>
    <w:rsid w:val="00877B86"/>
    <w:rsid w:val="008811D7"/>
    <w:rsid w:val="008816A5"/>
    <w:rsid w:val="00883862"/>
    <w:rsid w:val="0088562B"/>
    <w:rsid w:val="00885910"/>
    <w:rsid w:val="00885BF5"/>
    <w:rsid w:val="00886231"/>
    <w:rsid w:val="00886839"/>
    <w:rsid w:val="00886BAF"/>
    <w:rsid w:val="008875A8"/>
    <w:rsid w:val="00887A25"/>
    <w:rsid w:val="00891A64"/>
    <w:rsid w:val="00892189"/>
    <w:rsid w:val="008922BC"/>
    <w:rsid w:val="0089394B"/>
    <w:rsid w:val="00895936"/>
    <w:rsid w:val="00895D4F"/>
    <w:rsid w:val="008962F8"/>
    <w:rsid w:val="00896365"/>
    <w:rsid w:val="00896CEF"/>
    <w:rsid w:val="008979D5"/>
    <w:rsid w:val="008A0532"/>
    <w:rsid w:val="008A1867"/>
    <w:rsid w:val="008A3906"/>
    <w:rsid w:val="008A479A"/>
    <w:rsid w:val="008A49AD"/>
    <w:rsid w:val="008A517E"/>
    <w:rsid w:val="008A58FA"/>
    <w:rsid w:val="008A68A4"/>
    <w:rsid w:val="008A6CAB"/>
    <w:rsid w:val="008A78A8"/>
    <w:rsid w:val="008A7DE2"/>
    <w:rsid w:val="008B0066"/>
    <w:rsid w:val="008B0902"/>
    <w:rsid w:val="008B15AA"/>
    <w:rsid w:val="008B2902"/>
    <w:rsid w:val="008B4248"/>
    <w:rsid w:val="008B4347"/>
    <w:rsid w:val="008B4580"/>
    <w:rsid w:val="008B4979"/>
    <w:rsid w:val="008B636C"/>
    <w:rsid w:val="008B6396"/>
    <w:rsid w:val="008B6874"/>
    <w:rsid w:val="008B77BC"/>
    <w:rsid w:val="008C0645"/>
    <w:rsid w:val="008C09DD"/>
    <w:rsid w:val="008C172A"/>
    <w:rsid w:val="008C1CEB"/>
    <w:rsid w:val="008C5020"/>
    <w:rsid w:val="008D0438"/>
    <w:rsid w:val="008D074C"/>
    <w:rsid w:val="008D2B90"/>
    <w:rsid w:val="008D2CCD"/>
    <w:rsid w:val="008D67F2"/>
    <w:rsid w:val="008D681F"/>
    <w:rsid w:val="008E072D"/>
    <w:rsid w:val="008E1C07"/>
    <w:rsid w:val="008E1E87"/>
    <w:rsid w:val="008E216B"/>
    <w:rsid w:val="008E2561"/>
    <w:rsid w:val="008E28E9"/>
    <w:rsid w:val="008E2AEF"/>
    <w:rsid w:val="008E4884"/>
    <w:rsid w:val="008E5548"/>
    <w:rsid w:val="008E5627"/>
    <w:rsid w:val="008F067C"/>
    <w:rsid w:val="008F3064"/>
    <w:rsid w:val="008F3070"/>
    <w:rsid w:val="008F4B28"/>
    <w:rsid w:val="008F4DD2"/>
    <w:rsid w:val="009006A3"/>
    <w:rsid w:val="00900971"/>
    <w:rsid w:val="00900A6D"/>
    <w:rsid w:val="00900DF8"/>
    <w:rsid w:val="009010FD"/>
    <w:rsid w:val="0090114A"/>
    <w:rsid w:val="009011BA"/>
    <w:rsid w:val="00903E15"/>
    <w:rsid w:val="00903E7B"/>
    <w:rsid w:val="00904F53"/>
    <w:rsid w:val="00905BA1"/>
    <w:rsid w:val="00905FDE"/>
    <w:rsid w:val="00906845"/>
    <w:rsid w:val="0090761B"/>
    <w:rsid w:val="00910315"/>
    <w:rsid w:val="00910539"/>
    <w:rsid w:val="0091262C"/>
    <w:rsid w:val="009127E6"/>
    <w:rsid w:val="009131F8"/>
    <w:rsid w:val="00913817"/>
    <w:rsid w:val="00914247"/>
    <w:rsid w:val="00915341"/>
    <w:rsid w:val="009156D6"/>
    <w:rsid w:val="00916B19"/>
    <w:rsid w:val="00916B76"/>
    <w:rsid w:val="00917681"/>
    <w:rsid w:val="00917D0F"/>
    <w:rsid w:val="00917E16"/>
    <w:rsid w:val="00921C7B"/>
    <w:rsid w:val="009220B9"/>
    <w:rsid w:val="00923E11"/>
    <w:rsid w:val="00930510"/>
    <w:rsid w:val="00930FC2"/>
    <w:rsid w:val="009338A6"/>
    <w:rsid w:val="00933FF0"/>
    <w:rsid w:val="0093404A"/>
    <w:rsid w:val="0093455A"/>
    <w:rsid w:val="00934ADE"/>
    <w:rsid w:val="00934C5F"/>
    <w:rsid w:val="009364F8"/>
    <w:rsid w:val="00936B4F"/>
    <w:rsid w:val="00936F9B"/>
    <w:rsid w:val="00937AD2"/>
    <w:rsid w:val="0094046B"/>
    <w:rsid w:val="00941FF3"/>
    <w:rsid w:val="009440A1"/>
    <w:rsid w:val="009445EF"/>
    <w:rsid w:val="00945B38"/>
    <w:rsid w:val="00946111"/>
    <w:rsid w:val="00946750"/>
    <w:rsid w:val="009524F4"/>
    <w:rsid w:val="00952F27"/>
    <w:rsid w:val="009530D9"/>
    <w:rsid w:val="0095392C"/>
    <w:rsid w:val="00955226"/>
    <w:rsid w:val="009571F9"/>
    <w:rsid w:val="00957880"/>
    <w:rsid w:val="00961339"/>
    <w:rsid w:val="00961F03"/>
    <w:rsid w:val="0096246C"/>
    <w:rsid w:val="00962D00"/>
    <w:rsid w:val="0096372F"/>
    <w:rsid w:val="009639BB"/>
    <w:rsid w:val="00964AC9"/>
    <w:rsid w:val="00965D85"/>
    <w:rsid w:val="00966832"/>
    <w:rsid w:val="00966D9C"/>
    <w:rsid w:val="00966FC8"/>
    <w:rsid w:val="009677C9"/>
    <w:rsid w:val="00967D60"/>
    <w:rsid w:val="00970A18"/>
    <w:rsid w:val="00971F18"/>
    <w:rsid w:val="00972EFA"/>
    <w:rsid w:val="0097321D"/>
    <w:rsid w:val="00973CC5"/>
    <w:rsid w:val="009745CA"/>
    <w:rsid w:val="009754D3"/>
    <w:rsid w:val="00976B14"/>
    <w:rsid w:val="009776FC"/>
    <w:rsid w:val="00977BB9"/>
    <w:rsid w:val="009833EA"/>
    <w:rsid w:val="00984460"/>
    <w:rsid w:val="009845B1"/>
    <w:rsid w:val="009869EE"/>
    <w:rsid w:val="00986CED"/>
    <w:rsid w:val="009871F6"/>
    <w:rsid w:val="009874DC"/>
    <w:rsid w:val="00987F80"/>
    <w:rsid w:val="00990412"/>
    <w:rsid w:val="00990ADD"/>
    <w:rsid w:val="00990D09"/>
    <w:rsid w:val="00990ECF"/>
    <w:rsid w:val="0099125D"/>
    <w:rsid w:val="00991C36"/>
    <w:rsid w:val="009926C1"/>
    <w:rsid w:val="00992B55"/>
    <w:rsid w:val="00994B5A"/>
    <w:rsid w:val="00995AAA"/>
    <w:rsid w:val="009966AF"/>
    <w:rsid w:val="00996AFE"/>
    <w:rsid w:val="00996C96"/>
    <w:rsid w:val="00996D07"/>
    <w:rsid w:val="009A02D3"/>
    <w:rsid w:val="009A0679"/>
    <w:rsid w:val="009A0AB2"/>
    <w:rsid w:val="009A2013"/>
    <w:rsid w:val="009A3470"/>
    <w:rsid w:val="009A3A19"/>
    <w:rsid w:val="009A7630"/>
    <w:rsid w:val="009B1149"/>
    <w:rsid w:val="009B1889"/>
    <w:rsid w:val="009B1A16"/>
    <w:rsid w:val="009B1B99"/>
    <w:rsid w:val="009B234A"/>
    <w:rsid w:val="009B2567"/>
    <w:rsid w:val="009B626D"/>
    <w:rsid w:val="009B63B4"/>
    <w:rsid w:val="009B6BE6"/>
    <w:rsid w:val="009B75B1"/>
    <w:rsid w:val="009C082F"/>
    <w:rsid w:val="009C0D55"/>
    <w:rsid w:val="009C1157"/>
    <w:rsid w:val="009C2191"/>
    <w:rsid w:val="009C319E"/>
    <w:rsid w:val="009C3217"/>
    <w:rsid w:val="009C41DD"/>
    <w:rsid w:val="009C4987"/>
    <w:rsid w:val="009C5A4E"/>
    <w:rsid w:val="009D1004"/>
    <w:rsid w:val="009D16B3"/>
    <w:rsid w:val="009D1FF2"/>
    <w:rsid w:val="009D677C"/>
    <w:rsid w:val="009D763C"/>
    <w:rsid w:val="009D7E24"/>
    <w:rsid w:val="009E0C9B"/>
    <w:rsid w:val="009E28A8"/>
    <w:rsid w:val="009E3F8C"/>
    <w:rsid w:val="009E5811"/>
    <w:rsid w:val="009E61C4"/>
    <w:rsid w:val="009E687F"/>
    <w:rsid w:val="009F00B8"/>
    <w:rsid w:val="009F0C36"/>
    <w:rsid w:val="009F0D2C"/>
    <w:rsid w:val="009F11C1"/>
    <w:rsid w:val="009F1285"/>
    <w:rsid w:val="009F12E5"/>
    <w:rsid w:val="009F1909"/>
    <w:rsid w:val="009F37CD"/>
    <w:rsid w:val="009F449A"/>
    <w:rsid w:val="009F45C8"/>
    <w:rsid w:val="009F48C4"/>
    <w:rsid w:val="009F5FF1"/>
    <w:rsid w:val="009F631D"/>
    <w:rsid w:val="009F6BE3"/>
    <w:rsid w:val="00A00434"/>
    <w:rsid w:val="00A00BE6"/>
    <w:rsid w:val="00A0217B"/>
    <w:rsid w:val="00A02850"/>
    <w:rsid w:val="00A0303B"/>
    <w:rsid w:val="00A04377"/>
    <w:rsid w:val="00A04F48"/>
    <w:rsid w:val="00A070E7"/>
    <w:rsid w:val="00A072BF"/>
    <w:rsid w:val="00A07306"/>
    <w:rsid w:val="00A10BA9"/>
    <w:rsid w:val="00A12291"/>
    <w:rsid w:val="00A141FC"/>
    <w:rsid w:val="00A15CA6"/>
    <w:rsid w:val="00A160E4"/>
    <w:rsid w:val="00A17853"/>
    <w:rsid w:val="00A2271A"/>
    <w:rsid w:val="00A22991"/>
    <w:rsid w:val="00A22F72"/>
    <w:rsid w:val="00A24402"/>
    <w:rsid w:val="00A25A70"/>
    <w:rsid w:val="00A26162"/>
    <w:rsid w:val="00A26B14"/>
    <w:rsid w:val="00A275E4"/>
    <w:rsid w:val="00A27624"/>
    <w:rsid w:val="00A27CDE"/>
    <w:rsid w:val="00A301C6"/>
    <w:rsid w:val="00A31AF8"/>
    <w:rsid w:val="00A343BA"/>
    <w:rsid w:val="00A34D14"/>
    <w:rsid w:val="00A351F8"/>
    <w:rsid w:val="00A363CD"/>
    <w:rsid w:val="00A3649E"/>
    <w:rsid w:val="00A3674F"/>
    <w:rsid w:val="00A37304"/>
    <w:rsid w:val="00A37419"/>
    <w:rsid w:val="00A408E4"/>
    <w:rsid w:val="00A41372"/>
    <w:rsid w:val="00A42E4A"/>
    <w:rsid w:val="00A4320F"/>
    <w:rsid w:val="00A43641"/>
    <w:rsid w:val="00A43CCB"/>
    <w:rsid w:val="00A458C1"/>
    <w:rsid w:val="00A462F4"/>
    <w:rsid w:val="00A46A84"/>
    <w:rsid w:val="00A51DF7"/>
    <w:rsid w:val="00A52A2A"/>
    <w:rsid w:val="00A52EF3"/>
    <w:rsid w:val="00A538A7"/>
    <w:rsid w:val="00A54034"/>
    <w:rsid w:val="00A5468C"/>
    <w:rsid w:val="00A54CA5"/>
    <w:rsid w:val="00A56B0F"/>
    <w:rsid w:val="00A573EB"/>
    <w:rsid w:val="00A60C1C"/>
    <w:rsid w:val="00A62FFE"/>
    <w:rsid w:val="00A649AE"/>
    <w:rsid w:val="00A65744"/>
    <w:rsid w:val="00A66B46"/>
    <w:rsid w:val="00A670EE"/>
    <w:rsid w:val="00A67620"/>
    <w:rsid w:val="00A714DB"/>
    <w:rsid w:val="00A72C6F"/>
    <w:rsid w:val="00A73124"/>
    <w:rsid w:val="00A75129"/>
    <w:rsid w:val="00A75B9F"/>
    <w:rsid w:val="00A75E04"/>
    <w:rsid w:val="00A765C3"/>
    <w:rsid w:val="00A76B31"/>
    <w:rsid w:val="00A775D1"/>
    <w:rsid w:val="00A77F9E"/>
    <w:rsid w:val="00A827F2"/>
    <w:rsid w:val="00A82E70"/>
    <w:rsid w:val="00A84827"/>
    <w:rsid w:val="00A85D9F"/>
    <w:rsid w:val="00A901BB"/>
    <w:rsid w:val="00A90B75"/>
    <w:rsid w:val="00A916FD"/>
    <w:rsid w:val="00A9295E"/>
    <w:rsid w:val="00A9364C"/>
    <w:rsid w:val="00A94579"/>
    <w:rsid w:val="00A94702"/>
    <w:rsid w:val="00AA240E"/>
    <w:rsid w:val="00AA4030"/>
    <w:rsid w:val="00AB09B3"/>
    <w:rsid w:val="00AB1B5D"/>
    <w:rsid w:val="00AB20B9"/>
    <w:rsid w:val="00AB2DB9"/>
    <w:rsid w:val="00AB346F"/>
    <w:rsid w:val="00AB385A"/>
    <w:rsid w:val="00AB5BC7"/>
    <w:rsid w:val="00AB6AC3"/>
    <w:rsid w:val="00AB72E6"/>
    <w:rsid w:val="00AC3863"/>
    <w:rsid w:val="00AC44FF"/>
    <w:rsid w:val="00AC4D61"/>
    <w:rsid w:val="00AC5596"/>
    <w:rsid w:val="00AC5AA0"/>
    <w:rsid w:val="00AC6730"/>
    <w:rsid w:val="00AC79BE"/>
    <w:rsid w:val="00AD1CAB"/>
    <w:rsid w:val="00AD2323"/>
    <w:rsid w:val="00AD2D35"/>
    <w:rsid w:val="00AD543C"/>
    <w:rsid w:val="00AD56F5"/>
    <w:rsid w:val="00AD6D05"/>
    <w:rsid w:val="00AD6EA9"/>
    <w:rsid w:val="00AE0221"/>
    <w:rsid w:val="00AE09F1"/>
    <w:rsid w:val="00AE1B2E"/>
    <w:rsid w:val="00AE2870"/>
    <w:rsid w:val="00AE2B7E"/>
    <w:rsid w:val="00AE5008"/>
    <w:rsid w:val="00AE620C"/>
    <w:rsid w:val="00AE6C64"/>
    <w:rsid w:val="00AE7681"/>
    <w:rsid w:val="00AF08EC"/>
    <w:rsid w:val="00AF0EA7"/>
    <w:rsid w:val="00AF1556"/>
    <w:rsid w:val="00AF1948"/>
    <w:rsid w:val="00AF1CE1"/>
    <w:rsid w:val="00AF1F42"/>
    <w:rsid w:val="00AF20EC"/>
    <w:rsid w:val="00AF2282"/>
    <w:rsid w:val="00AF31C1"/>
    <w:rsid w:val="00AF3DA5"/>
    <w:rsid w:val="00AF40D7"/>
    <w:rsid w:val="00AF5697"/>
    <w:rsid w:val="00AF7FAE"/>
    <w:rsid w:val="00B0024F"/>
    <w:rsid w:val="00B00634"/>
    <w:rsid w:val="00B00863"/>
    <w:rsid w:val="00B047E2"/>
    <w:rsid w:val="00B058D3"/>
    <w:rsid w:val="00B064A1"/>
    <w:rsid w:val="00B11AFF"/>
    <w:rsid w:val="00B11E99"/>
    <w:rsid w:val="00B12B8D"/>
    <w:rsid w:val="00B13C40"/>
    <w:rsid w:val="00B16EC8"/>
    <w:rsid w:val="00B213CF"/>
    <w:rsid w:val="00B22F9C"/>
    <w:rsid w:val="00B238AF"/>
    <w:rsid w:val="00B2405F"/>
    <w:rsid w:val="00B2451A"/>
    <w:rsid w:val="00B265C4"/>
    <w:rsid w:val="00B26B5B"/>
    <w:rsid w:val="00B30D17"/>
    <w:rsid w:val="00B30E86"/>
    <w:rsid w:val="00B30FDB"/>
    <w:rsid w:val="00B32D80"/>
    <w:rsid w:val="00B33473"/>
    <w:rsid w:val="00B37269"/>
    <w:rsid w:val="00B37A39"/>
    <w:rsid w:val="00B37D85"/>
    <w:rsid w:val="00B37EC7"/>
    <w:rsid w:val="00B4077D"/>
    <w:rsid w:val="00B40E80"/>
    <w:rsid w:val="00B413DA"/>
    <w:rsid w:val="00B41517"/>
    <w:rsid w:val="00B419F2"/>
    <w:rsid w:val="00B4205E"/>
    <w:rsid w:val="00B426C3"/>
    <w:rsid w:val="00B42B86"/>
    <w:rsid w:val="00B42FA7"/>
    <w:rsid w:val="00B4360C"/>
    <w:rsid w:val="00B455BA"/>
    <w:rsid w:val="00B47333"/>
    <w:rsid w:val="00B52E58"/>
    <w:rsid w:val="00B533EA"/>
    <w:rsid w:val="00B54282"/>
    <w:rsid w:val="00B55A3F"/>
    <w:rsid w:val="00B55CE2"/>
    <w:rsid w:val="00B56F49"/>
    <w:rsid w:val="00B571EC"/>
    <w:rsid w:val="00B61C95"/>
    <w:rsid w:val="00B61DFA"/>
    <w:rsid w:val="00B622DD"/>
    <w:rsid w:val="00B62AF3"/>
    <w:rsid w:val="00B63ABD"/>
    <w:rsid w:val="00B64419"/>
    <w:rsid w:val="00B64450"/>
    <w:rsid w:val="00B65A2A"/>
    <w:rsid w:val="00B65A81"/>
    <w:rsid w:val="00B65CEE"/>
    <w:rsid w:val="00B65E09"/>
    <w:rsid w:val="00B70F02"/>
    <w:rsid w:val="00B71316"/>
    <w:rsid w:val="00B71B2D"/>
    <w:rsid w:val="00B71CA1"/>
    <w:rsid w:val="00B72BA8"/>
    <w:rsid w:val="00B7343D"/>
    <w:rsid w:val="00B746B8"/>
    <w:rsid w:val="00B74F45"/>
    <w:rsid w:val="00B7506F"/>
    <w:rsid w:val="00B76ED0"/>
    <w:rsid w:val="00B775C7"/>
    <w:rsid w:val="00B80215"/>
    <w:rsid w:val="00B804EA"/>
    <w:rsid w:val="00B8220A"/>
    <w:rsid w:val="00B8234B"/>
    <w:rsid w:val="00B828F2"/>
    <w:rsid w:val="00B82DEE"/>
    <w:rsid w:val="00B83834"/>
    <w:rsid w:val="00B83CBC"/>
    <w:rsid w:val="00B83FFD"/>
    <w:rsid w:val="00B84EC4"/>
    <w:rsid w:val="00B8543C"/>
    <w:rsid w:val="00B85A86"/>
    <w:rsid w:val="00B8650A"/>
    <w:rsid w:val="00B87D42"/>
    <w:rsid w:val="00B87EC8"/>
    <w:rsid w:val="00B9173A"/>
    <w:rsid w:val="00B91AD0"/>
    <w:rsid w:val="00B9293D"/>
    <w:rsid w:val="00B95865"/>
    <w:rsid w:val="00BA2072"/>
    <w:rsid w:val="00BA2463"/>
    <w:rsid w:val="00BA24CF"/>
    <w:rsid w:val="00BA2802"/>
    <w:rsid w:val="00BA4258"/>
    <w:rsid w:val="00BA4EA7"/>
    <w:rsid w:val="00BA5701"/>
    <w:rsid w:val="00BA597F"/>
    <w:rsid w:val="00BA6FF8"/>
    <w:rsid w:val="00BA7CDC"/>
    <w:rsid w:val="00BB0F84"/>
    <w:rsid w:val="00BB2F55"/>
    <w:rsid w:val="00BB468A"/>
    <w:rsid w:val="00BB4760"/>
    <w:rsid w:val="00BB4AAA"/>
    <w:rsid w:val="00BB587C"/>
    <w:rsid w:val="00BB7B29"/>
    <w:rsid w:val="00BC3552"/>
    <w:rsid w:val="00BC6916"/>
    <w:rsid w:val="00BC7728"/>
    <w:rsid w:val="00BD09BE"/>
    <w:rsid w:val="00BD147C"/>
    <w:rsid w:val="00BD1B64"/>
    <w:rsid w:val="00BD20C6"/>
    <w:rsid w:val="00BD4D9A"/>
    <w:rsid w:val="00BD59B8"/>
    <w:rsid w:val="00BD5E1D"/>
    <w:rsid w:val="00BD7104"/>
    <w:rsid w:val="00BD7589"/>
    <w:rsid w:val="00BD7C18"/>
    <w:rsid w:val="00BE0213"/>
    <w:rsid w:val="00BE1EB3"/>
    <w:rsid w:val="00BE22BD"/>
    <w:rsid w:val="00BE6D0D"/>
    <w:rsid w:val="00BE7B63"/>
    <w:rsid w:val="00BF1243"/>
    <w:rsid w:val="00BF1335"/>
    <w:rsid w:val="00BF2C40"/>
    <w:rsid w:val="00BF2CBF"/>
    <w:rsid w:val="00BF2D2C"/>
    <w:rsid w:val="00BF3661"/>
    <w:rsid w:val="00BF6229"/>
    <w:rsid w:val="00BF6902"/>
    <w:rsid w:val="00BF7592"/>
    <w:rsid w:val="00C04E39"/>
    <w:rsid w:val="00C05394"/>
    <w:rsid w:val="00C065F3"/>
    <w:rsid w:val="00C071F9"/>
    <w:rsid w:val="00C10769"/>
    <w:rsid w:val="00C10BA9"/>
    <w:rsid w:val="00C155EF"/>
    <w:rsid w:val="00C20868"/>
    <w:rsid w:val="00C21098"/>
    <w:rsid w:val="00C22C06"/>
    <w:rsid w:val="00C23F94"/>
    <w:rsid w:val="00C24831"/>
    <w:rsid w:val="00C252BA"/>
    <w:rsid w:val="00C27397"/>
    <w:rsid w:val="00C32B4C"/>
    <w:rsid w:val="00C337EA"/>
    <w:rsid w:val="00C34066"/>
    <w:rsid w:val="00C347D7"/>
    <w:rsid w:val="00C3542B"/>
    <w:rsid w:val="00C36E07"/>
    <w:rsid w:val="00C36F42"/>
    <w:rsid w:val="00C371E0"/>
    <w:rsid w:val="00C37DB1"/>
    <w:rsid w:val="00C50B70"/>
    <w:rsid w:val="00C50CF3"/>
    <w:rsid w:val="00C51794"/>
    <w:rsid w:val="00C51972"/>
    <w:rsid w:val="00C52734"/>
    <w:rsid w:val="00C52CF9"/>
    <w:rsid w:val="00C53DB3"/>
    <w:rsid w:val="00C54C18"/>
    <w:rsid w:val="00C57D24"/>
    <w:rsid w:val="00C613C9"/>
    <w:rsid w:val="00C615AB"/>
    <w:rsid w:val="00C63EA5"/>
    <w:rsid w:val="00C663B6"/>
    <w:rsid w:val="00C66D9B"/>
    <w:rsid w:val="00C67CB3"/>
    <w:rsid w:val="00C717C3"/>
    <w:rsid w:val="00C7225F"/>
    <w:rsid w:val="00C72471"/>
    <w:rsid w:val="00C740C7"/>
    <w:rsid w:val="00C75CB5"/>
    <w:rsid w:val="00C80C11"/>
    <w:rsid w:val="00C83488"/>
    <w:rsid w:val="00C8377C"/>
    <w:rsid w:val="00C83CBB"/>
    <w:rsid w:val="00C83F90"/>
    <w:rsid w:val="00C845A7"/>
    <w:rsid w:val="00C856C8"/>
    <w:rsid w:val="00C857E8"/>
    <w:rsid w:val="00C859F0"/>
    <w:rsid w:val="00C87B6C"/>
    <w:rsid w:val="00C90326"/>
    <w:rsid w:val="00C911C3"/>
    <w:rsid w:val="00C93734"/>
    <w:rsid w:val="00C95E4D"/>
    <w:rsid w:val="00C9626F"/>
    <w:rsid w:val="00C97779"/>
    <w:rsid w:val="00C97A6A"/>
    <w:rsid w:val="00CA23D9"/>
    <w:rsid w:val="00CA2BD1"/>
    <w:rsid w:val="00CA2FFA"/>
    <w:rsid w:val="00CA395E"/>
    <w:rsid w:val="00CA4ADF"/>
    <w:rsid w:val="00CA52DD"/>
    <w:rsid w:val="00CB0C59"/>
    <w:rsid w:val="00CB152D"/>
    <w:rsid w:val="00CB1605"/>
    <w:rsid w:val="00CB1D92"/>
    <w:rsid w:val="00CB3D51"/>
    <w:rsid w:val="00CB4180"/>
    <w:rsid w:val="00CB666F"/>
    <w:rsid w:val="00CB72AC"/>
    <w:rsid w:val="00CC050C"/>
    <w:rsid w:val="00CC09B1"/>
    <w:rsid w:val="00CC0ACD"/>
    <w:rsid w:val="00CC31C2"/>
    <w:rsid w:val="00CC44BE"/>
    <w:rsid w:val="00CC4CAF"/>
    <w:rsid w:val="00CC567F"/>
    <w:rsid w:val="00CC5AA2"/>
    <w:rsid w:val="00CC76F5"/>
    <w:rsid w:val="00CC774E"/>
    <w:rsid w:val="00CC7B6E"/>
    <w:rsid w:val="00CD0F1C"/>
    <w:rsid w:val="00CD2298"/>
    <w:rsid w:val="00CD2AA3"/>
    <w:rsid w:val="00CD4C85"/>
    <w:rsid w:val="00CD57FB"/>
    <w:rsid w:val="00CD58F9"/>
    <w:rsid w:val="00CD5B04"/>
    <w:rsid w:val="00CD6CAA"/>
    <w:rsid w:val="00CE164A"/>
    <w:rsid w:val="00CE42CD"/>
    <w:rsid w:val="00CE5E8B"/>
    <w:rsid w:val="00CE603F"/>
    <w:rsid w:val="00CE79A9"/>
    <w:rsid w:val="00CF0198"/>
    <w:rsid w:val="00CF0EFF"/>
    <w:rsid w:val="00CF14DD"/>
    <w:rsid w:val="00CF18A1"/>
    <w:rsid w:val="00CF1A52"/>
    <w:rsid w:val="00CF3865"/>
    <w:rsid w:val="00CF3ACF"/>
    <w:rsid w:val="00CF3E4A"/>
    <w:rsid w:val="00CF4C6D"/>
    <w:rsid w:val="00CF6BF1"/>
    <w:rsid w:val="00CF7138"/>
    <w:rsid w:val="00D00968"/>
    <w:rsid w:val="00D01655"/>
    <w:rsid w:val="00D034E2"/>
    <w:rsid w:val="00D0628B"/>
    <w:rsid w:val="00D07FD3"/>
    <w:rsid w:val="00D12580"/>
    <w:rsid w:val="00D12D79"/>
    <w:rsid w:val="00D12E8C"/>
    <w:rsid w:val="00D13F6B"/>
    <w:rsid w:val="00D140A0"/>
    <w:rsid w:val="00D1478A"/>
    <w:rsid w:val="00D15D54"/>
    <w:rsid w:val="00D1614C"/>
    <w:rsid w:val="00D17A25"/>
    <w:rsid w:val="00D2077C"/>
    <w:rsid w:val="00D21EB6"/>
    <w:rsid w:val="00D21FE5"/>
    <w:rsid w:val="00D24B7C"/>
    <w:rsid w:val="00D26FB7"/>
    <w:rsid w:val="00D2734E"/>
    <w:rsid w:val="00D31701"/>
    <w:rsid w:val="00D31AC9"/>
    <w:rsid w:val="00D341C2"/>
    <w:rsid w:val="00D3577C"/>
    <w:rsid w:val="00D35E6D"/>
    <w:rsid w:val="00D360A8"/>
    <w:rsid w:val="00D36248"/>
    <w:rsid w:val="00D379DB"/>
    <w:rsid w:val="00D41F6B"/>
    <w:rsid w:val="00D42E40"/>
    <w:rsid w:val="00D43CF3"/>
    <w:rsid w:val="00D47C89"/>
    <w:rsid w:val="00D47D04"/>
    <w:rsid w:val="00D47F7D"/>
    <w:rsid w:val="00D5069E"/>
    <w:rsid w:val="00D51427"/>
    <w:rsid w:val="00D535A7"/>
    <w:rsid w:val="00D56B16"/>
    <w:rsid w:val="00D5750C"/>
    <w:rsid w:val="00D60B24"/>
    <w:rsid w:val="00D60D64"/>
    <w:rsid w:val="00D61F1F"/>
    <w:rsid w:val="00D62BA7"/>
    <w:rsid w:val="00D637A8"/>
    <w:rsid w:val="00D63A74"/>
    <w:rsid w:val="00D646A0"/>
    <w:rsid w:val="00D64A89"/>
    <w:rsid w:val="00D6582B"/>
    <w:rsid w:val="00D65EC8"/>
    <w:rsid w:val="00D65FFC"/>
    <w:rsid w:val="00D66CC9"/>
    <w:rsid w:val="00D66D4E"/>
    <w:rsid w:val="00D70373"/>
    <w:rsid w:val="00D72680"/>
    <w:rsid w:val="00D73763"/>
    <w:rsid w:val="00D73BB3"/>
    <w:rsid w:val="00D73D40"/>
    <w:rsid w:val="00D74795"/>
    <w:rsid w:val="00D7651A"/>
    <w:rsid w:val="00D76E5F"/>
    <w:rsid w:val="00D80C0C"/>
    <w:rsid w:val="00D814C7"/>
    <w:rsid w:val="00D83C65"/>
    <w:rsid w:val="00D8434F"/>
    <w:rsid w:val="00D86405"/>
    <w:rsid w:val="00D9109F"/>
    <w:rsid w:val="00D930A0"/>
    <w:rsid w:val="00D96352"/>
    <w:rsid w:val="00D96C6E"/>
    <w:rsid w:val="00D9774B"/>
    <w:rsid w:val="00DA0216"/>
    <w:rsid w:val="00DA0DBB"/>
    <w:rsid w:val="00DA159D"/>
    <w:rsid w:val="00DA4312"/>
    <w:rsid w:val="00DA49D8"/>
    <w:rsid w:val="00DA4C57"/>
    <w:rsid w:val="00DA5B82"/>
    <w:rsid w:val="00DA5F3D"/>
    <w:rsid w:val="00DA641C"/>
    <w:rsid w:val="00DA768F"/>
    <w:rsid w:val="00DA7EBA"/>
    <w:rsid w:val="00DB05A2"/>
    <w:rsid w:val="00DB0FD6"/>
    <w:rsid w:val="00DB313B"/>
    <w:rsid w:val="00DB37C0"/>
    <w:rsid w:val="00DB3E4F"/>
    <w:rsid w:val="00DB41BA"/>
    <w:rsid w:val="00DB4220"/>
    <w:rsid w:val="00DB58B0"/>
    <w:rsid w:val="00DB5A81"/>
    <w:rsid w:val="00DC02AB"/>
    <w:rsid w:val="00DC1A2C"/>
    <w:rsid w:val="00DC20CA"/>
    <w:rsid w:val="00DC6F74"/>
    <w:rsid w:val="00DC7D29"/>
    <w:rsid w:val="00DD00EF"/>
    <w:rsid w:val="00DD06A1"/>
    <w:rsid w:val="00DD2458"/>
    <w:rsid w:val="00DD26F5"/>
    <w:rsid w:val="00DD664C"/>
    <w:rsid w:val="00DD6F43"/>
    <w:rsid w:val="00DE12B6"/>
    <w:rsid w:val="00DE3F46"/>
    <w:rsid w:val="00DE482F"/>
    <w:rsid w:val="00DE5F02"/>
    <w:rsid w:val="00DE6287"/>
    <w:rsid w:val="00DE713C"/>
    <w:rsid w:val="00DE7721"/>
    <w:rsid w:val="00DE77EE"/>
    <w:rsid w:val="00DF2170"/>
    <w:rsid w:val="00DF42CD"/>
    <w:rsid w:val="00DF4CF7"/>
    <w:rsid w:val="00DF60D7"/>
    <w:rsid w:val="00DF65C9"/>
    <w:rsid w:val="00DF6835"/>
    <w:rsid w:val="00DF6EE2"/>
    <w:rsid w:val="00DF7260"/>
    <w:rsid w:val="00E01570"/>
    <w:rsid w:val="00E01A1C"/>
    <w:rsid w:val="00E0240B"/>
    <w:rsid w:val="00E024CA"/>
    <w:rsid w:val="00E025F8"/>
    <w:rsid w:val="00E031AC"/>
    <w:rsid w:val="00E041F8"/>
    <w:rsid w:val="00E0523E"/>
    <w:rsid w:val="00E07E49"/>
    <w:rsid w:val="00E07F6F"/>
    <w:rsid w:val="00E11F16"/>
    <w:rsid w:val="00E1229E"/>
    <w:rsid w:val="00E1415F"/>
    <w:rsid w:val="00E14F1A"/>
    <w:rsid w:val="00E153AE"/>
    <w:rsid w:val="00E1697A"/>
    <w:rsid w:val="00E17263"/>
    <w:rsid w:val="00E21452"/>
    <w:rsid w:val="00E21D42"/>
    <w:rsid w:val="00E23153"/>
    <w:rsid w:val="00E236DC"/>
    <w:rsid w:val="00E33EA0"/>
    <w:rsid w:val="00E344D7"/>
    <w:rsid w:val="00E35452"/>
    <w:rsid w:val="00E35545"/>
    <w:rsid w:val="00E35BAA"/>
    <w:rsid w:val="00E36D61"/>
    <w:rsid w:val="00E36D8E"/>
    <w:rsid w:val="00E377E4"/>
    <w:rsid w:val="00E40E82"/>
    <w:rsid w:val="00E41646"/>
    <w:rsid w:val="00E428F3"/>
    <w:rsid w:val="00E44C70"/>
    <w:rsid w:val="00E45629"/>
    <w:rsid w:val="00E47B06"/>
    <w:rsid w:val="00E50A53"/>
    <w:rsid w:val="00E50A83"/>
    <w:rsid w:val="00E51A7F"/>
    <w:rsid w:val="00E51B82"/>
    <w:rsid w:val="00E51C9A"/>
    <w:rsid w:val="00E56F59"/>
    <w:rsid w:val="00E60F12"/>
    <w:rsid w:val="00E63054"/>
    <w:rsid w:val="00E650AE"/>
    <w:rsid w:val="00E65DDC"/>
    <w:rsid w:val="00E662D8"/>
    <w:rsid w:val="00E66335"/>
    <w:rsid w:val="00E677A4"/>
    <w:rsid w:val="00E67F69"/>
    <w:rsid w:val="00E718F7"/>
    <w:rsid w:val="00E72D6C"/>
    <w:rsid w:val="00E73399"/>
    <w:rsid w:val="00E73B9B"/>
    <w:rsid w:val="00E74280"/>
    <w:rsid w:val="00E7487C"/>
    <w:rsid w:val="00E757DA"/>
    <w:rsid w:val="00E76AC6"/>
    <w:rsid w:val="00E76B9E"/>
    <w:rsid w:val="00E77DF4"/>
    <w:rsid w:val="00E80EEA"/>
    <w:rsid w:val="00E810E0"/>
    <w:rsid w:val="00E8192B"/>
    <w:rsid w:val="00E8330F"/>
    <w:rsid w:val="00E83957"/>
    <w:rsid w:val="00E83BDE"/>
    <w:rsid w:val="00E85BC4"/>
    <w:rsid w:val="00E8661D"/>
    <w:rsid w:val="00E908FB"/>
    <w:rsid w:val="00E90C2B"/>
    <w:rsid w:val="00E914D8"/>
    <w:rsid w:val="00E93457"/>
    <w:rsid w:val="00E94C2A"/>
    <w:rsid w:val="00E95E08"/>
    <w:rsid w:val="00E97009"/>
    <w:rsid w:val="00E97D16"/>
    <w:rsid w:val="00EA0365"/>
    <w:rsid w:val="00EA12D0"/>
    <w:rsid w:val="00EA1AE7"/>
    <w:rsid w:val="00EA3A82"/>
    <w:rsid w:val="00EA3B61"/>
    <w:rsid w:val="00EA4FFF"/>
    <w:rsid w:val="00EA5CD7"/>
    <w:rsid w:val="00EA663D"/>
    <w:rsid w:val="00EA7D33"/>
    <w:rsid w:val="00EB180A"/>
    <w:rsid w:val="00EB2603"/>
    <w:rsid w:val="00EB2854"/>
    <w:rsid w:val="00EB3505"/>
    <w:rsid w:val="00EC01D3"/>
    <w:rsid w:val="00EC0C38"/>
    <w:rsid w:val="00EC6742"/>
    <w:rsid w:val="00EC71F9"/>
    <w:rsid w:val="00ED0B1F"/>
    <w:rsid w:val="00ED1B17"/>
    <w:rsid w:val="00ED1ED6"/>
    <w:rsid w:val="00ED22AF"/>
    <w:rsid w:val="00ED24BA"/>
    <w:rsid w:val="00ED4885"/>
    <w:rsid w:val="00ED4FEE"/>
    <w:rsid w:val="00ED5BFF"/>
    <w:rsid w:val="00EE09B1"/>
    <w:rsid w:val="00EE2F9C"/>
    <w:rsid w:val="00EE6139"/>
    <w:rsid w:val="00EE6299"/>
    <w:rsid w:val="00EF3EAF"/>
    <w:rsid w:val="00EF3F8E"/>
    <w:rsid w:val="00EF524C"/>
    <w:rsid w:val="00EF67DF"/>
    <w:rsid w:val="00EF7DE7"/>
    <w:rsid w:val="00F00E98"/>
    <w:rsid w:val="00F0185B"/>
    <w:rsid w:val="00F0299B"/>
    <w:rsid w:val="00F03357"/>
    <w:rsid w:val="00F03526"/>
    <w:rsid w:val="00F03E43"/>
    <w:rsid w:val="00F04BDC"/>
    <w:rsid w:val="00F06282"/>
    <w:rsid w:val="00F071C2"/>
    <w:rsid w:val="00F07303"/>
    <w:rsid w:val="00F075FC"/>
    <w:rsid w:val="00F102EF"/>
    <w:rsid w:val="00F105EB"/>
    <w:rsid w:val="00F107BC"/>
    <w:rsid w:val="00F12851"/>
    <w:rsid w:val="00F12BEE"/>
    <w:rsid w:val="00F13825"/>
    <w:rsid w:val="00F149A5"/>
    <w:rsid w:val="00F1588E"/>
    <w:rsid w:val="00F16744"/>
    <w:rsid w:val="00F169AE"/>
    <w:rsid w:val="00F17B1C"/>
    <w:rsid w:val="00F20865"/>
    <w:rsid w:val="00F217B4"/>
    <w:rsid w:val="00F21C43"/>
    <w:rsid w:val="00F21C83"/>
    <w:rsid w:val="00F2319C"/>
    <w:rsid w:val="00F24275"/>
    <w:rsid w:val="00F2478E"/>
    <w:rsid w:val="00F265E0"/>
    <w:rsid w:val="00F26C90"/>
    <w:rsid w:val="00F273C7"/>
    <w:rsid w:val="00F301E6"/>
    <w:rsid w:val="00F30344"/>
    <w:rsid w:val="00F30C21"/>
    <w:rsid w:val="00F31D2F"/>
    <w:rsid w:val="00F34CD1"/>
    <w:rsid w:val="00F34D81"/>
    <w:rsid w:val="00F34F9B"/>
    <w:rsid w:val="00F357AF"/>
    <w:rsid w:val="00F365D0"/>
    <w:rsid w:val="00F4026D"/>
    <w:rsid w:val="00F40720"/>
    <w:rsid w:val="00F4096B"/>
    <w:rsid w:val="00F419F0"/>
    <w:rsid w:val="00F449CE"/>
    <w:rsid w:val="00F44EAF"/>
    <w:rsid w:val="00F4545C"/>
    <w:rsid w:val="00F45621"/>
    <w:rsid w:val="00F45C07"/>
    <w:rsid w:val="00F45DC0"/>
    <w:rsid w:val="00F47C1A"/>
    <w:rsid w:val="00F506DB"/>
    <w:rsid w:val="00F5186A"/>
    <w:rsid w:val="00F51CDA"/>
    <w:rsid w:val="00F522C4"/>
    <w:rsid w:val="00F52BC4"/>
    <w:rsid w:val="00F532AB"/>
    <w:rsid w:val="00F53B32"/>
    <w:rsid w:val="00F56E25"/>
    <w:rsid w:val="00F573D4"/>
    <w:rsid w:val="00F57BFF"/>
    <w:rsid w:val="00F60455"/>
    <w:rsid w:val="00F609FB"/>
    <w:rsid w:val="00F60D67"/>
    <w:rsid w:val="00F64E64"/>
    <w:rsid w:val="00F65315"/>
    <w:rsid w:val="00F65F7E"/>
    <w:rsid w:val="00F72884"/>
    <w:rsid w:val="00F73CB2"/>
    <w:rsid w:val="00F74F53"/>
    <w:rsid w:val="00F772B4"/>
    <w:rsid w:val="00F77BB8"/>
    <w:rsid w:val="00F804A4"/>
    <w:rsid w:val="00F81500"/>
    <w:rsid w:val="00F81AB6"/>
    <w:rsid w:val="00F82CA0"/>
    <w:rsid w:val="00F82E4B"/>
    <w:rsid w:val="00F83246"/>
    <w:rsid w:val="00F832F8"/>
    <w:rsid w:val="00F83516"/>
    <w:rsid w:val="00F83C40"/>
    <w:rsid w:val="00F83D94"/>
    <w:rsid w:val="00F856EE"/>
    <w:rsid w:val="00F86A11"/>
    <w:rsid w:val="00F87F81"/>
    <w:rsid w:val="00F918CA"/>
    <w:rsid w:val="00F92B29"/>
    <w:rsid w:val="00F938FC"/>
    <w:rsid w:val="00F965DC"/>
    <w:rsid w:val="00F9764C"/>
    <w:rsid w:val="00FA00AC"/>
    <w:rsid w:val="00FA11E9"/>
    <w:rsid w:val="00FA1E22"/>
    <w:rsid w:val="00FA59AC"/>
    <w:rsid w:val="00FA5D50"/>
    <w:rsid w:val="00FA60D5"/>
    <w:rsid w:val="00FA6126"/>
    <w:rsid w:val="00FA69B1"/>
    <w:rsid w:val="00FA78D0"/>
    <w:rsid w:val="00FB09CB"/>
    <w:rsid w:val="00FB0DBB"/>
    <w:rsid w:val="00FB1660"/>
    <w:rsid w:val="00FB1727"/>
    <w:rsid w:val="00FB3788"/>
    <w:rsid w:val="00FB4740"/>
    <w:rsid w:val="00FB5283"/>
    <w:rsid w:val="00FB659B"/>
    <w:rsid w:val="00FB73E6"/>
    <w:rsid w:val="00FB796B"/>
    <w:rsid w:val="00FB7C8C"/>
    <w:rsid w:val="00FC0019"/>
    <w:rsid w:val="00FC0F74"/>
    <w:rsid w:val="00FC2EFA"/>
    <w:rsid w:val="00FC4156"/>
    <w:rsid w:val="00FC478D"/>
    <w:rsid w:val="00FC5C0D"/>
    <w:rsid w:val="00FC7BC2"/>
    <w:rsid w:val="00FD2B7F"/>
    <w:rsid w:val="00FD2D93"/>
    <w:rsid w:val="00FD33D5"/>
    <w:rsid w:val="00FD3481"/>
    <w:rsid w:val="00FD4A6D"/>
    <w:rsid w:val="00FD6015"/>
    <w:rsid w:val="00FD6ADC"/>
    <w:rsid w:val="00FD7B84"/>
    <w:rsid w:val="00FD7EE5"/>
    <w:rsid w:val="00FE1CDF"/>
    <w:rsid w:val="00FE2314"/>
    <w:rsid w:val="00FE40E8"/>
    <w:rsid w:val="00FE4EAD"/>
    <w:rsid w:val="00FE6ACC"/>
    <w:rsid w:val="00FE6D66"/>
    <w:rsid w:val="00FF0621"/>
    <w:rsid w:val="00FF3995"/>
    <w:rsid w:val="00FF3F97"/>
    <w:rsid w:val="00FF5D8A"/>
    <w:rsid w:val="00FF5E90"/>
    <w:rsid w:val="00FF6883"/>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5:docId w15:val="{81A39B44-082B-4831-BBF0-7884F51EA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A33"/>
    <w:rPr>
      <w:rFonts w:ascii="Arial Mäori" w:hAnsi="Arial Mäori"/>
      <w:sz w:val="24"/>
      <w:lang w:eastAsia="en-US"/>
    </w:rPr>
  </w:style>
  <w:style w:type="paragraph" w:styleId="Heading1">
    <w:name w:val="heading 1"/>
    <w:basedOn w:val="Normal"/>
    <w:next w:val="Normal"/>
    <w:link w:val="Heading1Char"/>
    <w:qFormat/>
    <w:rsid w:val="00DF65C9"/>
    <w:pPr>
      <w:keepNext/>
      <w:numPr>
        <w:numId w:val="1"/>
      </w:numPr>
      <w:overflowPunct w:val="0"/>
      <w:autoSpaceDE w:val="0"/>
      <w:autoSpaceDN w:val="0"/>
      <w:adjustRightInd w:val="0"/>
      <w:spacing w:before="240" w:after="60"/>
      <w:ind w:hanging="612"/>
      <w:textAlignment w:val="baseline"/>
      <w:outlineLvl w:val="0"/>
    </w:pPr>
    <w:rPr>
      <w:rFonts w:ascii="Arial" w:hAnsi="Arial" w:cs="Arial"/>
      <w:b/>
      <w:kern w:val="28"/>
      <w:sz w:val="28"/>
      <w:szCs w:val="28"/>
    </w:rPr>
  </w:style>
  <w:style w:type="paragraph" w:styleId="Heading2">
    <w:name w:val="heading 2"/>
    <w:basedOn w:val="Normal"/>
    <w:next w:val="Normal"/>
    <w:qFormat/>
    <w:rsid w:val="00B30D17"/>
    <w:pPr>
      <w:keepNext/>
      <w:numPr>
        <w:ilvl w:val="1"/>
        <w:numId w:val="1"/>
      </w:numPr>
      <w:overflowPunct w:val="0"/>
      <w:autoSpaceDE w:val="0"/>
      <w:autoSpaceDN w:val="0"/>
      <w:adjustRightInd w:val="0"/>
      <w:ind w:left="718" w:hanging="718"/>
      <w:textAlignment w:val="baseline"/>
      <w:outlineLvl w:val="1"/>
    </w:pPr>
    <w:rPr>
      <w:rFonts w:ascii="Arial" w:hAnsi="Arial" w:cs="Arial"/>
      <w:b/>
      <w:sz w:val="26"/>
      <w:szCs w:val="26"/>
    </w:rPr>
  </w:style>
  <w:style w:type="paragraph" w:styleId="Heading3">
    <w:name w:val="heading 3"/>
    <w:basedOn w:val="Normal"/>
    <w:next w:val="Normal"/>
    <w:link w:val="Heading3Char"/>
    <w:qFormat/>
    <w:rsid w:val="00990412"/>
    <w:pPr>
      <w:keepNext/>
      <w:numPr>
        <w:ilvl w:val="2"/>
        <w:numId w:val="1"/>
      </w:numPr>
      <w:overflowPunct w:val="0"/>
      <w:autoSpaceDE w:val="0"/>
      <w:autoSpaceDN w:val="0"/>
      <w:adjustRightInd w:val="0"/>
      <w:ind w:left="709"/>
      <w:textAlignment w:val="baseline"/>
      <w:outlineLvl w:val="2"/>
    </w:pPr>
    <w:rPr>
      <w:rFonts w:ascii="Arial" w:hAnsi="Arial"/>
      <w:b/>
    </w:rPr>
  </w:style>
  <w:style w:type="paragraph" w:styleId="Heading4">
    <w:name w:val="heading 4"/>
    <w:basedOn w:val="Normal"/>
    <w:next w:val="Normal"/>
    <w:link w:val="Heading4Char"/>
    <w:qFormat/>
    <w:rsid w:val="00B65A2A"/>
    <w:pPr>
      <w:keepNext/>
      <w:numPr>
        <w:ilvl w:val="3"/>
        <w:numId w:val="1"/>
      </w:numPr>
      <w:overflowPunct w:val="0"/>
      <w:autoSpaceDE w:val="0"/>
      <w:autoSpaceDN w:val="0"/>
      <w:adjustRightInd w:val="0"/>
      <w:textAlignment w:val="baseline"/>
      <w:outlineLvl w:val="3"/>
    </w:pPr>
    <w:rPr>
      <w:lang w:val="en-GB"/>
    </w:rPr>
  </w:style>
  <w:style w:type="paragraph" w:styleId="Heading5">
    <w:name w:val="heading 5"/>
    <w:basedOn w:val="Normal"/>
    <w:next w:val="Normal"/>
    <w:qFormat/>
    <w:rsid w:val="00B65A2A"/>
    <w:pPr>
      <w:numPr>
        <w:ilvl w:val="4"/>
        <w:numId w:val="1"/>
      </w:numPr>
      <w:overflowPunct w:val="0"/>
      <w:autoSpaceDE w:val="0"/>
      <w:autoSpaceDN w:val="0"/>
      <w:adjustRightInd w:val="0"/>
      <w:spacing w:before="240" w:after="60"/>
      <w:textAlignment w:val="baseline"/>
      <w:outlineLvl w:val="4"/>
    </w:pPr>
    <w:rPr>
      <w:rFonts w:ascii="Times New Roman" w:hAnsi="Times New Roman"/>
      <w:sz w:val="22"/>
      <w:lang w:val="en-GB"/>
    </w:rPr>
  </w:style>
  <w:style w:type="paragraph" w:styleId="Heading6">
    <w:name w:val="heading 6"/>
    <w:basedOn w:val="Normal"/>
    <w:next w:val="Normal"/>
    <w:qFormat/>
    <w:rsid w:val="00B65A2A"/>
    <w:pPr>
      <w:numPr>
        <w:ilvl w:val="5"/>
        <w:numId w:val="1"/>
      </w:numPr>
      <w:overflowPunct w:val="0"/>
      <w:autoSpaceDE w:val="0"/>
      <w:autoSpaceDN w:val="0"/>
      <w:adjustRightInd w:val="0"/>
      <w:spacing w:before="240" w:after="60"/>
      <w:textAlignment w:val="baseline"/>
      <w:outlineLvl w:val="5"/>
    </w:pPr>
    <w:rPr>
      <w:rFonts w:ascii="Times New Roman" w:hAnsi="Times New Roman"/>
      <w:i/>
      <w:sz w:val="22"/>
      <w:lang w:val="en-GB"/>
    </w:rPr>
  </w:style>
  <w:style w:type="paragraph" w:styleId="Heading7">
    <w:name w:val="heading 7"/>
    <w:basedOn w:val="Normal"/>
    <w:next w:val="Normal"/>
    <w:qFormat/>
    <w:rsid w:val="00B65A2A"/>
    <w:pPr>
      <w:numPr>
        <w:ilvl w:val="6"/>
        <w:numId w:val="1"/>
      </w:numPr>
      <w:overflowPunct w:val="0"/>
      <w:autoSpaceDE w:val="0"/>
      <w:autoSpaceDN w:val="0"/>
      <w:adjustRightInd w:val="0"/>
      <w:spacing w:before="240" w:after="60"/>
      <w:textAlignment w:val="baseline"/>
      <w:outlineLvl w:val="6"/>
    </w:pPr>
    <w:rPr>
      <w:rFonts w:ascii="Arial" w:hAnsi="Arial"/>
      <w:sz w:val="20"/>
      <w:lang w:val="en-GB"/>
    </w:rPr>
  </w:style>
  <w:style w:type="paragraph" w:styleId="Heading8">
    <w:name w:val="heading 8"/>
    <w:basedOn w:val="Normal"/>
    <w:next w:val="Normal"/>
    <w:qFormat/>
    <w:rsid w:val="00B65A2A"/>
    <w:pPr>
      <w:numPr>
        <w:ilvl w:val="7"/>
        <w:numId w:val="1"/>
      </w:numPr>
      <w:overflowPunct w:val="0"/>
      <w:autoSpaceDE w:val="0"/>
      <w:autoSpaceDN w:val="0"/>
      <w:adjustRightInd w:val="0"/>
      <w:spacing w:before="240" w:after="60"/>
      <w:textAlignment w:val="baseline"/>
      <w:outlineLvl w:val="7"/>
    </w:pPr>
    <w:rPr>
      <w:rFonts w:ascii="Arial" w:hAnsi="Arial"/>
      <w:i/>
      <w:sz w:val="20"/>
      <w:lang w:val="en-GB"/>
    </w:rPr>
  </w:style>
  <w:style w:type="paragraph" w:styleId="Heading9">
    <w:name w:val="heading 9"/>
    <w:basedOn w:val="Normal"/>
    <w:next w:val="Normal"/>
    <w:qFormat/>
    <w:rsid w:val="00B65A2A"/>
    <w:pPr>
      <w:numPr>
        <w:ilvl w:val="8"/>
        <w:numId w:val="1"/>
      </w:numPr>
      <w:overflowPunct w:val="0"/>
      <w:autoSpaceDE w:val="0"/>
      <w:autoSpaceDN w:val="0"/>
      <w:adjustRightInd w:val="0"/>
      <w:spacing w:before="240" w:after="60"/>
      <w:textAlignment w:val="baseline"/>
      <w:outlineLvl w:val="8"/>
    </w:pPr>
    <w:rPr>
      <w:rFonts w:ascii="Arial" w:hAnsi="Arial"/>
      <w:b/>
      <w: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5C9"/>
    <w:rPr>
      <w:rFonts w:ascii="Arial" w:hAnsi="Arial" w:cs="Arial"/>
      <w:b/>
      <w:kern w:val="28"/>
      <w:sz w:val="28"/>
      <w:szCs w:val="28"/>
      <w:lang w:eastAsia="en-US"/>
    </w:rPr>
  </w:style>
  <w:style w:type="character" w:customStyle="1" w:styleId="Heading4Char">
    <w:name w:val="Heading 4 Char"/>
    <w:link w:val="Heading4"/>
    <w:rsid w:val="00B65A2A"/>
    <w:rPr>
      <w:rFonts w:ascii="Arial Mäori" w:hAnsi="Arial Mäori"/>
      <w:sz w:val="24"/>
      <w:lang w:val="en-GB" w:eastAsia="en-US"/>
    </w:rPr>
  </w:style>
  <w:style w:type="paragraph" w:styleId="BodyText">
    <w:name w:val="Body Text"/>
    <w:basedOn w:val="Normal"/>
    <w:rsid w:val="00B65A2A"/>
    <w:pPr>
      <w:overflowPunct w:val="0"/>
      <w:autoSpaceDE w:val="0"/>
      <w:autoSpaceDN w:val="0"/>
      <w:adjustRightInd w:val="0"/>
      <w:textAlignment w:val="baseline"/>
    </w:pPr>
    <w:rPr>
      <w:rFonts w:ascii="Times New Roman" w:hAnsi="Times New Roman"/>
      <w:b/>
    </w:rPr>
  </w:style>
  <w:style w:type="paragraph" w:styleId="Header">
    <w:name w:val="header"/>
    <w:basedOn w:val="Normal"/>
    <w:rsid w:val="00B65A2A"/>
    <w:pPr>
      <w:tabs>
        <w:tab w:val="center" w:pos="4153"/>
        <w:tab w:val="right" w:pos="8306"/>
      </w:tabs>
      <w:overflowPunct w:val="0"/>
      <w:autoSpaceDE w:val="0"/>
      <w:autoSpaceDN w:val="0"/>
      <w:adjustRightInd w:val="0"/>
      <w:textAlignment w:val="baseline"/>
    </w:pPr>
    <w:rPr>
      <w:rFonts w:ascii="Times New Roman" w:hAnsi="Times New Roman"/>
      <w:sz w:val="20"/>
      <w:lang w:val="en-GB"/>
    </w:rPr>
  </w:style>
  <w:style w:type="paragraph" w:styleId="TOC1">
    <w:name w:val="toc 1"/>
    <w:basedOn w:val="Normal"/>
    <w:next w:val="Normal"/>
    <w:uiPriority w:val="39"/>
    <w:rsid w:val="00B65A2A"/>
    <w:pPr>
      <w:overflowPunct w:val="0"/>
      <w:autoSpaceDE w:val="0"/>
      <w:autoSpaceDN w:val="0"/>
      <w:adjustRightInd w:val="0"/>
      <w:spacing w:before="120" w:after="120"/>
      <w:textAlignment w:val="baseline"/>
    </w:pPr>
    <w:rPr>
      <w:rFonts w:ascii="Times New Roman" w:hAnsi="Times New Roman"/>
      <w:b/>
      <w:caps/>
      <w:sz w:val="20"/>
      <w:lang w:val="en-GB"/>
    </w:rPr>
  </w:style>
  <w:style w:type="paragraph" w:styleId="TOC2">
    <w:name w:val="toc 2"/>
    <w:basedOn w:val="Normal"/>
    <w:next w:val="Normal"/>
    <w:uiPriority w:val="39"/>
    <w:rsid w:val="00B65A2A"/>
    <w:pPr>
      <w:overflowPunct w:val="0"/>
      <w:autoSpaceDE w:val="0"/>
      <w:autoSpaceDN w:val="0"/>
      <w:adjustRightInd w:val="0"/>
      <w:ind w:left="200"/>
      <w:textAlignment w:val="baseline"/>
    </w:pPr>
    <w:rPr>
      <w:rFonts w:ascii="Times New Roman" w:hAnsi="Times New Roman"/>
      <w:smallCaps/>
      <w:sz w:val="20"/>
      <w:lang w:val="en-GB"/>
    </w:rPr>
  </w:style>
  <w:style w:type="paragraph" w:styleId="TOC3">
    <w:name w:val="toc 3"/>
    <w:basedOn w:val="Normal"/>
    <w:next w:val="Normal"/>
    <w:uiPriority w:val="39"/>
    <w:rsid w:val="00B65A2A"/>
    <w:pPr>
      <w:overflowPunct w:val="0"/>
      <w:autoSpaceDE w:val="0"/>
      <w:autoSpaceDN w:val="0"/>
      <w:adjustRightInd w:val="0"/>
      <w:ind w:left="400"/>
      <w:textAlignment w:val="baseline"/>
    </w:pPr>
    <w:rPr>
      <w:rFonts w:ascii="Times New Roman" w:hAnsi="Times New Roman"/>
      <w:i/>
      <w:sz w:val="20"/>
      <w:lang w:val="en-GB"/>
    </w:rPr>
  </w:style>
  <w:style w:type="paragraph" w:styleId="BodyText2">
    <w:name w:val="Body Text 2"/>
    <w:basedOn w:val="Normal"/>
    <w:rsid w:val="00B65A2A"/>
    <w:pPr>
      <w:overflowPunct w:val="0"/>
      <w:autoSpaceDE w:val="0"/>
      <w:autoSpaceDN w:val="0"/>
      <w:adjustRightInd w:val="0"/>
      <w:textAlignment w:val="baseline"/>
    </w:pPr>
    <w:rPr>
      <w:rFonts w:ascii="Times New Roman" w:hAnsi="Times New Roman"/>
      <w:lang w:val="en-GB"/>
    </w:rPr>
  </w:style>
  <w:style w:type="character" w:styleId="FootnoteReference">
    <w:name w:val="footnote reference"/>
    <w:semiHidden/>
    <w:rsid w:val="00B65A2A"/>
    <w:rPr>
      <w:vertAlign w:val="superscript"/>
    </w:rPr>
  </w:style>
  <w:style w:type="paragraph" w:styleId="PlainText">
    <w:name w:val="Plain Text"/>
    <w:basedOn w:val="Normal"/>
    <w:rsid w:val="00B65A2A"/>
    <w:pPr>
      <w:overflowPunct w:val="0"/>
      <w:autoSpaceDE w:val="0"/>
      <w:autoSpaceDN w:val="0"/>
      <w:adjustRightInd w:val="0"/>
      <w:textAlignment w:val="baseline"/>
    </w:pPr>
    <w:rPr>
      <w:rFonts w:ascii="Courier New" w:hAnsi="Courier New"/>
      <w:sz w:val="20"/>
      <w:lang w:val="en-GB"/>
    </w:rPr>
  </w:style>
  <w:style w:type="paragraph" w:customStyle="1" w:styleId="DefinitionTerm">
    <w:name w:val="Definition Term"/>
    <w:basedOn w:val="Normal"/>
    <w:next w:val="DefinitionList"/>
    <w:rsid w:val="00B65A2A"/>
    <w:pPr>
      <w:overflowPunct w:val="0"/>
      <w:autoSpaceDE w:val="0"/>
      <w:autoSpaceDN w:val="0"/>
      <w:adjustRightInd w:val="0"/>
      <w:textAlignment w:val="baseline"/>
    </w:pPr>
    <w:rPr>
      <w:rFonts w:ascii="Times New Roman" w:hAnsi="Times New Roman"/>
      <w:lang w:val="en-US"/>
    </w:rPr>
  </w:style>
  <w:style w:type="paragraph" w:customStyle="1" w:styleId="DefinitionList">
    <w:name w:val="Definition List"/>
    <w:basedOn w:val="Normal"/>
    <w:next w:val="DefinitionTerm"/>
    <w:rsid w:val="00B65A2A"/>
    <w:pPr>
      <w:overflowPunct w:val="0"/>
      <w:autoSpaceDE w:val="0"/>
      <w:autoSpaceDN w:val="0"/>
      <w:adjustRightInd w:val="0"/>
      <w:ind w:left="360"/>
      <w:textAlignment w:val="baseline"/>
    </w:pPr>
    <w:rPr>
      <w:rFonts w:ascii="Times New Roman" w:hAnsi="Times New Roman"/>
      <w:lang w:val="en-US"/>
    </w:rPr>
  </w:style>
  <w:style w:type="paragraph" w:customStyle="1" w:styleId="tabletext">
    <w:name w:val="table text"/>
    <w:basedOn w:val="Normal"/>
    <w:rsid w:val="00B65A2A"/>
    <w:pPr>
      <w:widowControl w:val="0"/>
      <w:overflowPunct w:val="0"/>
      <w:autoSpaceDE w:val="0"/>
      <w:autoSpaceDN w:val="0"/>
      <w:adjustRightInd w:val="0"/>
      <w:jc w:val="both"/>
      <w:textAlignment w:val="baseline"/>
    </w:pPr>
    <w:rPr>
      <w:rFonts w:ascii="Univers Condensed" w:hAnsi="Univers Condensed"/>
      <w:sz w:val="21"/>
      <w:lang w:val="en-AU"/>
    </w:rPr>
  </w:style>
  <w:style w:type="paragraph" w:customStyle="1" w:styleId="ourbullet">
    <w:name w:val="our bullet"/>
    <w:basedOn w:val="Normal"/>
    <w:rsid w:val="00B65A2A"/>
    <w:pPr>
      <w:widowControl w:val="0"/>
      <w:overflowPunct w:val="0"/>
      <w:autoSpaceDE w:val="0"/>
      <w:autoSpaceDN w:val="0"/>
      <w:adjustRightInd w:val="0"/>
      <w:ind w:left="567" w:hanging="283"/>
      <w:jc w:val="both"/>
      <w:textAlignment w:val="baseline"/>
    </w:pPr>
    <w:rPr>
      <w:rFonts w:ascii="Book Antiqua" w:hAnsi="Book Antiqua"/>
      <w:sz w:val="21"/>
      <w:lang w:val="en-AU"/>
    </w:rPr>
  </w:style>
  <w:style w:type="paragraph" w:styleId="FootnoteText">
    <w:name w:val="footnote text"/>
    <w:basedOn w:val="Normal"/>
    <w:link w:val="FootnoteTextChar"/>
    <w:semiHidden/>
    <w:rsid w:val="00B65A2A"/>
    <w:pPr>
      <w:overflowPunct w:val="0"/>
      <w:autoSpaceDE w:val="0"/>
      <w:autoSpaceDN w:val="0"/>
      <w:adjustRightInd w:val="0"/>
      <w:textAlignment w:val="baseline"/>
    </w:pPr>
    <w:rPr>
      <w:rFonts w:ascii="Times New Roman" w:hAnsi="Times New Roman"/>
      <w:sz w:val="20"/>
      <w:lang w:val="en-GB"/>
    </w:rPr>
  </w:style>
  <w:style w:type="character" w:styleId="PageNumber">
    <w:name w:val="page number"/>
    <w:basedOn w:val="DefaultParagraphFont"/>
    <w:rsid w:val="00B65A2A"/>
  </w:style>
  <w:style w:type="paragraph" w:styleId="Footer">
    <w:name w:val="footer"/>
    <w:basedOn w:val="Normal"/>
    <w:rsid w:val="00B65A2A"/>
    <w:pPr>
      <w:tabs>
        <w:tab w:val="center" w:pos="4153"/>
        <w:tab w:val="right" w:pos="8306"/>
      </w:tabs>
      <w:overflowPunct w:val="0"/>
      <w:autoSpaceDE w:val="0"/>
      <w:autoSpaceDN w:val="0"/>
      <w:adjustRightInd w:val="0"/>
      <w:textAlignment w:val="baseline"/>
    </w:pPr>
    <w:rPr>
      <w:rFonts w:ascii="Times New Roman" w:hAnsi="Times New Roman"/>
      <w:sz w:val="20"/>
      <w:lang w:val="en-GB"/>
    </w:rPr>
  </w:style>
  <w:style w:type="paragraph" w:styleId="BodyTextIndent2">
    <w:name w:val="Body Text Indent 2"/>
    <w:basedOn w:val="Normal"/>
    <w:rsid w:val="00B65A2A"/>
    <w:pPr>
      <w:ind w:left="720"/>
    </w:pPr>
    <w:rPr>
      <w:rFonts w:ascii="Arial" w:hAnsi="Arial"/>
    </w:rPr>
  </w:style>
  <w:style w:type="character" w:styleId="Hyperlink">
    <w:name w:val="Hyperlink"/>
    <w:rsid w:val="00B65A2A"/>
    <w:rPr>
      <w:color w:val="0000FF"/>
      <w:u w:val="single"/>
    </w:rPr>
  </w:style>
  <w:style w:type="paragraph" w:customStyle="1" w:styleId="NormalArial">
    <w:name w:val="Normal + Arial"/>
    <w:basedOn w:val="Normal"/>
    <w:rsid w:val="00B65A2A"/>
    <w:rPr>
      <w:rFonts w:ascii="Arial" w:hAnsi="Arial"/>
    </w:rPr>
  </w:style>
  <w:style w:type="paragraph" w:styleId="BalloonText">
    <w:name w:val="Balloon Text"/>
    <w:basedOn w:val="Normal"/>
    <w:semiHidden/>
    <w:rsid w:val="00B65A2A"/>
    <w:rPr>
      <w:rFonts w:ascii="Tahoma" w:hAnsi="Tahoma" w:cs="Tahoma"/>
      <w:sz w:val="16"/>
      <w:szCs w:val="16"/>
    </w:rPr>
  </w:style>
  <w:style w:type="character" w:styleId="FollowedHyperlink">
    <w:name w:val="FollowedHyperlink"/>
    <w:rsid w:val="00FC2EFA"/>
    <w:rPr>
      <w:color w:val="800080"/>
      <w:u w:val="single"/>
    </w:rPr>
  </w:style>
  <w:style w:type="character" w:styleId="CommentReference">
    <w:name w:val="annotation reference"/>
    <w:semiHidden/>
    <w:rsid w:val="0077224D"/>
    <w:rPr>
      <w:sz w:val="16"/>
      <w:szCs w:val="16"/>
    </w:rPr>
  </w:style>
  <w:style w:type="paragraph" w:styleId="CommentText">
    <w:name w:val="annotation text"/>
    <w:basedOn w:val="Normal"/>
    <w:semiHidden/>
    <w:rsid w:val="0077224D"/>
    <w:rPr>
      <w:sz w:val="20"/>
    </w:rPr>
  </w:style>
  <w:style w:type="paragraph" w:styleId="CommentSubject">
    <w:name w:val="annotation subject"/>
    <w:basedOn w:val="CommentText"/>
    <w:next w:val="CommentText"/>
    <w:semiHidden/>
    <w:rsid w:val="0077224D"/>
    <w:rPr>
      <w:b/>
      <w:bCs/>
    </w:rPr>
  </w:style>
  <w:style w:type="paragraph" w:styleId="ListParagraph">
    <w:name w:val="List Paragraph"/>
    <w:basedOn w:val="Normal"/>
    <w:uiPriority w:val="34"/>
    <w:qFormat/>
    <w:rsid w:val="00B71316"/>
    <w:pPr>
      <w:ind w:left="720"/>
      <w:contextualSpacing/>
    </w:pPr>
    <w:rPr>
      <w:rFonts w:eastAsia="Calibri"/>
    </w:rPr>
  </w:style>
  <w:style w:type="paragraph" w:styleId="BlockText">
    <w:name w:val="Block Text"/>
    <w:basedOn w:val="Normal"/>
    <w:rsid w:val="00F2319C"/>
    <w:rPr>
      <w:sz w:val="20"/>
    </w:rPr>
  </w:style>
  <w:style w:type="paragraph" w:customStyle="1" w:styleId="TableText0">
    <w:name w:val="Table Text"/>
    <w:basedOn w:val="Normal"/>
    <w:rsid w:val="00F2319C"/>
    <w:pPr>
      <w:spacing w:before="120"/>
    </w:pPr>
    <w:rPr>
      <w:sz w:val="18"/>
    </w:rPr>
  </w:style>
  <w:style w:type="paragraph" w:customStyle="1" w:styleId="TableHeader">
    <w:name w:val="Table Header"/>
    <w:basedOn w:val="Normal"/>
    <w:rsid w:val="00F2319C"/>
    <w:pPr>
      <w:jc w:val="center"/>
    </w:pPr>
    <w:rPr>
      <w:b/>
      <w:bCs/>
      <w:iCs/>
      <w:color w:val="000000"/>
      <w:sz w:val="20"/>
      <w:szCs w:val="24"/>
    </w:rPr>
  </w:style>
  <w:style w:type="paragraph" w:styleId="EndnoteText">
    <w:name w:val="endnote text"/>
    <w:basedOn w:val="Normal"/>
    <w:link w:val="EndnoteTextChar"/>
    <w:rsid w:val="005B22CF"/>
    <w:rPr>
      <w:sz w:val="20"/>
    </w:rPr>
  </w:style>
  <w:style w:type="character" w:customStyle="1" w:styleId="EndnoteTextChar">
    <w:name w:val="Endnote Text Char"/>
    <w:basedOn w:val="DefaultParagraphFont"/>
    <w:link w:val="EndnoteText"/>
    <w:rsid w:val="005B22CF"/>
    <w:rPr>
      <w:rFonts w:ascii="Arial Mäori" w:hAnsi="Arial Mäori"/>
      <w:lang w:eastAsia="en-US"/>
    </w:rPr>
  </w:style>
  <w:style w:type="character" w:styleId="EndnoteReference">
    <w:name w:val="endnote reference"/>
    <w:basedOn w:val="DefaultParagraphFont"/>
    <w:rsid w:val="005B22CF"/>
    <w:rPr>
      <w:vertAlign w:val="superscript"/>
    </w:rPr>
  </w:style>
  <w:style w:type="table" w:styleId="TableGrid">
    <w:name w:val="Table Grid"/>
    <w:basedOn w:val="TableNormal"/>
    <w:rsid w:val="00FA78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E687F"/>
    <w:rPr>
      <w:rFonts w:ascii="Arial Mäori" w:hAnsi="Arial Mäori"/>
      <w:sz w:val="24"/>
      <w:lang w:eastAsia="en-US"/>
    </w:rPr>
  </w:style>
  <w:style w:type="character" w:customStyle="1" w:styleId="FootnoteTextChar">
    <w:name w:val="Footnote Text Char"/>
    <w:basedOn w:val="DefaultParagraphFont"/>
    <w:link w:val="FootnoteText"/>
    <w:semiHidden/>
    <w:rsid w:val="00D5750C"/>
    <w:rPr>
      <w:lang w:val="en-GB" w:eastAsia="en-US"/>
    </w:rPr>
  </w:style>
  <w:style w:type="character" w:customStyle="1" w:styleId="Heading3Char">
    <w:name w:val="Heading 3 Char"/>
    <w:basedOn w:val="DefaultParagraphFont"/>
    <w:link w:val="Heading3"/>
    <w:rsid w:val="00990412"/>
    <w:rPr>
      <w:rFonts w:ascii="Arial" w:hAnsi="Arial"/>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56976">
      <w:bodyDiv w:val="1"/>
      <w:marLeft w:val="0"/>
      <w:marRight w:val="0"/>
      <w:marTop w:val="0"/>
      <w:marBottom w:val="0"/>
      <w:divBdr>
        <w:top w:val="none" w:sz="0" w:space="0" w:color="auto"/>
        <w:left w:val="none" w:sz="0" w:space="0" w:color="auto"/>
        <w:bottom w:val="none" w:sz="0" w:space="0" w:color="auto"/>
        <w:right w:val="none" w:sz="0" w:space="0" w:color="auto"/>
      </w:divBdr>
    </w:div>
    <w:div w:id="242112223">
      <w:bodyDiv w:val="1"/>
      <w:marLeft w:val="0"/>
      <w:marRight w:val="0"/>
      <w:marTop w:val="0"/>
      <w:marBottom w:val="0"/>
      <w:divBdr>
        <w:top w:val="none" w:sz="0" w:space="0" w:color="auto"/>
        <w:left w:val="none" w:sz="0" w:space="0" w:color="auto"/>
        <w:bottom w:val="none" w:sz="0" w:space="0" w:color="auto"/>
        <w:right w:val="none" w:sz="0" w:space="0" w:color="auto"/>
      </w:divBdr>
    </w:div>
    <w:div w:id="274143522">
      <w:bodyDiv w:val="1"/>
      <w:marLeft w:val="0"/>
      <w:marRight w:val="0"/>
      <w:marTop w:val="0"/>
      <w:marBottom w:val="0"/>
      <w:divBdr>
        <w:top w:val="none" w:sz="0" w:space="0" w:color="auto"/>
        <w:left w:val="none" w:sz="0" w:space="0" w:color="auto"/>
        <w:bottom w:val="none" w:sz="0" w:space="0" w:color="auto"/>
        <w:right w:val="none" w:sz="0" w:space="0" w:color="auto"/>
      </w:divBdr>
    </w:div>
    <w:div w:id="646587880">
      <w:bodyDiv w:val="1"/>
      <w:marLeft w:val="0"/>
      <w:marRight w:val="0"/>
      <w:marTop w:val="0"/>
      <w:marBottom w:val="0"/>
      <w:divBdr>
        <w:top w:val="none" w:sz="0" w:space="0" w:color="auto"/>
        <w:left w:val="none" w:sz="0" w:space="0" w:color="auto"/>
        <w:bottom w:val="none" w:sz="0" w:space="0" w:color="auto"/>
        <w:right w:val="none" w:sz="0" w:space="0" w:color="auto"/>
      </w:divBdr>
    </w:div>
    <w:div w:id="913276425">
      <w:bodyDiv w:val="1"/>
      <w:marLeft w:val="0"/>
      <w:marRight w:val="0"/>
      <w:marTop w:val="0"/>
      <w:marBottom w:val="0"/>
      <w:divBdr>
        <w:top w:val="none" w:sz="0" w:space="0" w:color="auto"/>
        <w:left w:val="none" w:sz="0" w:space="0" w:color="auto"/>
        <w:bottom w:val="none" w:sz="0" w:space="0" w:color="auto"/>
        <w:right w:val="none" w:sz="0" w:space="0" w:color="auto"/>
      </w:divBdr>
    </w:div>
    <w:div w:id="1681932799">
      <w:bodyDiv w:val="1"/>
      <w:marLeft w:val="0"/>
      <w:marRight w:val="0"/>
      <w:marTop w:val="0"/>
      <w:marBottom w:val="0"/>
      <w:divBdr>
        <w:top w:val="none" w:sz="0" w:space="0" w:color="auto"/>
        <w:left w:val="none" w:sz="0" w:space="0" w:color="auto"/>
        <w:bottom w:val="none" w:sz="0" w:space="0" w:color="auto"/>
        <w:right w:val="none" w:sz="0" w:space="0" w:color="auto"/>
      </w:divBdr>
    </w:div>
    <w:div w:id="1759130457">
      <w:bodyDiv w:val="1"/>
      <w:marLeft w:val="0"/>
      <w:marRight w:val="0"/>
      <w:marTop w:val="0"/>
      <w:marBottom w:val="0"/>
      <w:divBdr>
        <w:top w:val="none" w:sz="0" w:space="0" w:color="auto"/>
        <w:left w:val="none" w:sz="0" w:space="0" w:color="auto"/>
        <w:bottom w:val="none" w:sz="0" w:space="0" w:color="auto"/>
        <w:right w:val="none" w:sz="0" w:space="0" w:color="auto"/>
      </w:divBdr>
    </w:div>
    <w:div w:id="1902671207">
      <w:bodyDiv w:val="1"/>
      <w:marLeft w:val="0"/>
      <w:marRight w:val="0"/>
      <w:marTop w:val="0"/>
      <w:marBottom w:val="0"/>
      <w:divBdr>
        <w:top w:val="none" w:sz="0" w:space="0" w:color="auto"/>
        <w:left w:val="none" w:sz="0" w:space="0" w:color="auto"/>
        <w:bottom w:val="none" w:sz="0" w:space="0" w:color="auto"/>
        <w:right w:val="none" w:sz="0" w:space="0" w:color="auto"/>
      </w:divBdr>
    </w:div>
    <w:div w:id="1903366026">
      <w:bodyDiv w:val="1"/>
      <w:marLeft w:val="0"/>
      <w:marRight w:val="0"/>
      <w:marTop w:val="0"/>
      <w:marBottom w:val="0"/>
      <w:divBdr>
        <w:top w:val="none" w:sz="0" w:space="0" w:color="auto"/>
        <w:left w:val="none" w:sz="0" w:space="0" w:color="auto"/>
        <w:bottom w:val="none" w:sz="0" w:space="0" w:color="auto"/>
        <w:right w:val="none" w:sz="0" w:space="0" w:color="auto"/>
      </w:divBdr>
    </w:div>
    <w:div w:id="200219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png"/><Relationship Id="rId18" Type="http://schemas.openxmlformats.org/officeDocument/2006/relationships/hyperlink" Target="http://www.nsfl.health.govt.nz/apps/nsfl.nsf/pagesmh/463?Open"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health.govt.nz/nz-health-statistics/data-references/weighted-inlier-equivalent-separations" TargetMode="External"/><Relationship Id="rId17" Type="http://schemas.openxmlformats.org/officeDocument/2006/relationships/package" Target="embeddings/Microsoft_Word_Document2.doc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alth.govt.nz/nz-health-statistics/data-references/weighted-inlier-equivalent-separation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package" Target="embeddings/Microsoft_Excel_Worksheet1.xlsx"/><Relationship Id="rId23" Type="http://schemas.microsoft.com/office/2011/relationships/people" Target="people.xml"/><Relationship Id="rId10" Type="http://schemas.openxmlformats.org/officeDocument/2006/relationships/oleObject" Target="embeddings/oleObject1.bin"/><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emf"/><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moh.govt.nz/notebook/nbbooks.nsf/0/33BDA6510EF068D7CC2570890077C393/$file/maternityservic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1A711-41CC-451B-A930-3C40AC4B4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18496</Words>
  <Characters>105431</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123680</CharactersWithSpaces>
  <SharedDoc>false</SharedDoc>
  <HLinks>
    <vt:vector size="12" baseType="variant">
      <vt:variant>
        <vt:i4>131167</vt:i4>
      </vt:variant>
      <vt:variant>
        <vt:i4>297</vt:i4>
      </vt:variant>
      <vt:variant>
        <vt:i4>0</vt:i4>
      </vt:variant>
      <vt:variant>
        <vt:i4>5</vt:i4>
      </vt:variant>
      <vt:variant>
        <vt:lpwstr>http://www.nzhis.govt.nz/moh.nsf/pagesns/300</vt:lpwstr>
      </vt:variant>
      <vt:variant>
        <vt:lpwstr/>
      </vt:variant>
      <vt:variant>
        <vt:i4>131167</vt:i4>
      </vt:variant>
      <vt:variant>
        <vt:i4>249</vt:i4>
      </vt:variant>
      <vt:variant>
        <vt:i4>0</vt:i4>
      </vt:variant>
      <vt:variant>
        <vt:i4>5</vt:i4>
      </vt:variant>
      <vt:variant>
        <vt:lpwstr>http://www.nzhis.govt.nz/moh.nsf/pagesns/300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Tracy Thompson</dc:creator>
  <cp:lastModifiedBy>Maria Dela Cruz</cp:lastModifiedBy>
  <cp:revision>1</cp:revision>
  <cp:lastPrinted>2015-09-30T19:59:00Z</cp:lastPrinted>
  <dcterms:created xsi:type="dcterms:W3CDTF">2016-05-15T23:35:00Z</dcterms:created>
  <dcterms:modified xsi:type="dcterms:W3CDTF">2016-05-15T23:35:00Z</dcterms:modified>
</cp:coreProperties>
</file>